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FFBFB" w14:textId="77777777" w:rsidR="008E0AB7" w:rsidRPr="00F11AF7" w:rsidRDefault="008E0AB7" w:rsidP="008E0AB7">
      <w:pPr>
        <w:spacing w:line="360" w:lineRule="auto"/>
        <w:jc w:val="center"/>
        <w:rPr>
          <w:b/>
          <w:bCs/>
          <w:sz w:val="32"/>
          <w:szCs w:val="32"/>
        </w:rPr>
      </w:pPr>
      <w:r w:rsidRPr="00F11AF7">
        <w:rPr>
          <w:b/>
          <w:bCs/>
          <w:sz w:val="32"/>
          <w:szCs w:val="32"/>
        </w:rPr>
        <w:t>HƯỚNG DẪN CỦA ASEAN</w:t>
      </w:r>
    </w:p>
    <w:p w14:paraId="0BC28775" w14:textId="77777777" w:rsidR="008E0AB7" w:rsidRPr="00F11AF7" w:rsidRDefault="008E0AB7" w:rsidP="008E0AB7">
      <w:pPr>
        <w:spacing w:line="360" w:lineRule="auto"/>
        <w:jc w:val="center"/>
        <w:rPr>
          <w:b/>
          <w:bCs/>
          <w:sz w:val="32"/>
          <w:szCs w:val="32"/>
        </w:rPr>
      </w:pPr>
      <w:r w:rsidRPr="00F11AF7">
        <w:rPr>
          <w:b/>
          <w:bCs/>
          <w:sz w:val="32"/>
          <w:szCs w:val="32"/>
        </w:rPr>
        <w:t xml:space="preserve">VỀ NGHIÊN CỨU ĐỘ ỔN ĐỊNH CỦA THUỐC  </w:t>
      </w:r>
    </w:p>
    <w:p w14:paraId="40D33A9E" w14:textId="77777777" w:rsidR="00EC0747" w:rsidRPr="009C3BF7" w:rsidRDefault="00EC0747" w:rsidP="00EC0747">
      <w:pPr>
        <w:jc w:val="center"/>
        <w:rPr>
          <w:b/>
          <w:i/>
          <w:sz w:val="28"/>
          <w:szCs w:val="28"/>
        </w:rPr>
      </w:pPr>
      <w:r w:rsidRPr="009C3BF7">
        <w:rPr>
          <w:b/>
          <w:i/>
          <w:sz w:val="28"/>
          <w:szCs w:val="28"/>
        </w:rPr>
        <w:t xml:space="preserve">     </w:t>
      </w:r>
      <w:r w:rsidR="002D00D7" w:rsidRPr="009C3BF7">
        <w:rPr>
          <w:b/>
          <w:i/>
          <w:sz w:val="28"/>
          <w:szCs w:val="28"/>
        </w:rPr>
        <w:tab/>
      </w:r>
      <w:r w:rsidR="002D00D7" w:rsidRPr="009C3BF7">
        <w:rPr>
          <w:b/>
          <w:i/>
          <w:sz w:val="28"/>
          <w:szCs w:val="28"/>
        </w:rPr>
        <w:tab/>
      </w:r>
      <w:bookmarkStart w:id="0" w:name="_GoBack"/>
      <w:bookmarkEnd w:id="0"/>
    </w:p>
    <w:p w14:paraId="027C9DB3" w14:textId="77777777" w:rsidR="00EC0747" w:rsidRPr="009C3BF7" w:rsidRDefault="002D00D7" w:rsidP="004F6EA1">
      <w:pPr>
        <w:tabs>
          <w:tab w:val="left" w:pos="720"/>
        </w:tabs>
        <w:spacing w:beforeLines="120" w:before="288" w:afterLines="60" w:after="144"/>
        <w:ind w:left="720" w:hanging="720"/>
        <w:jc w:val="both"/>
        <w:rPr>
          <w:sz w:val="28"/>
          <w:szCs w:val="28"/>
        </w:rPr>
      </w:pPr>
      <w:r w:rsidRPr="009C3BF7">
        <w:rPr>
          <w:b/>
          <w:sz w:val="28"/>
          <w:szCs w:val="28"/>
        </w:rPr>
        <w:t>1</w:t>
      </w:r>
      <w:r w:rsidR="004F6EA1">
        <w:rPr>
          <w:b/>
          <w:sz w:val="28"/>
          <w:szCs w:val="28"/>
        </w:rPr>
        <w:t>.</w:t>
      </w:r>
      <w:r w:rsidR="00ED2D56" w:rsidRPr="009C3BF7">
        <w:rPr>
          <w:b/>
          <w:sz w:val="28"/>
          <w:szCs w:val="28"/>
        </w:rPr>
        <w:tab/>
      </w:r>
      <w:r w:rsidRPr="009C3BF7">
        <w:rPr>
          <w:b/>
          <w:sz w:val="28"/>
          <w:szCs w:val="28"/>
        </w:rPr>
        <w:t>ĐẶT VẤN ĐỀ</w:t>
      </w:r>
      <w:r w:rsidR="00EC0747" w:rsidRPr="009C3BF7">
        <w:rPr>
          <w:sz w:val="28"/>
          <w:szCs w:val="28"/>
        </w:rPr>
        <w:tab/>
      </w:r>
    </w:p>
    <w:p w14:paraId="01BA932E" w14:textId="77777777" w:rsidR="00F3530E" w:rsidRDefault="00DD2E70" w:rsidP="004F6EA1">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1.1.</w:t>
      </w:r>
      <w:r>
        <w:rPr>
          <w:rFonts w:ascii="Times New Roman" w:hAnsi="Times New Roman"/>
        </w:rPr>
        <w:tab/>
      </w:r>
      <w:r w:rsidR="00F3530E">
        <w:rPr>
          <w:rFonts w:ascii="Times New Roman" w:hAnsi="Times New Roman"/>
        </w:rPr>
        <w:t xml:space="preserve">Độ ổn định là nhân tố quan trọng có ảnh hưởng đến chất lượng, an toàn hiệu quả của </w:t>
      </w:r>
      <w:r w:rsidR="00865D57">
        <w:rPr>
          <w:rFonts w:ascii="Times New Roman" w:hAnsi="Times New Roman"/>
        </w:rPr>
        <w:t>thành phẩm</w:t>
      </w:r>
      <w:r>
        <w:rPr>
          <w:rFonts w:ascii="Times New Roman" w:hAnsi="Times New Roman"/>
        </w:rPr>
        <w:t xml:space="preserve"> </w:t>
      </w:r>
      <w:r w:rsidR="00F3530E">
        <w:rPr>
          <w:rFonts w:ascii="Times New Roman" w:hAnsi="Times New Roman"/>
        </w:rPr>
        <w:t>thuốc. Thuốc kém ổn định có thể dẫn tới sự thay đổi các đặc tính vật lý (</w:t>
      </w:r>
      <w:r>
        <w:rPr>
          <w:rFonts w:ascii="Times New Roman" w:hAnsi="Times New Roman"/>
        </w:rPr>
        <w:t>như độ cứng, tốc độ hoà tan, sự</w:t>
      </w:r>
      <w:r w:rsidR="00F3530E">
        <w:rPr>
          <w:rFonts w:ascii="Times New Roman" w:hAnsi="Times New Roman"/>
        </w:rPr>
        <w:t xml:space="preserve"> tách pha...) cũng như hoá học (sự tạo thành các chất phân huỷ có hoạt tính mạnh). Sự kém ổn định về mặt vi sinh của </w:t>
      </w:r>
      <w:r w:rsidR="00865D57">
        <w:rPr>
          <w:rFonts w:ascii="Times New Roman" w:hAnsi="Times New Roman"/>
        </w:rPr>
        <w:t>thành phẩm</w:t>
      </w:r>
      <w:r>
        <w:rPr>
          <w:rFonts w:ascii="Times New Roman" w:hAnsi="Times New Roman"/>
        </w:rPr>
        <w:t xml:space="preserve"> </w:t>
      </w:r>
      <w:r w:rsidR="00F3530E">
        <w:rPr>
          <w:rFonts w:ascii="Times New Roman" w:hAnsi="Times New Roman"/>
        </w:rPr>
        <w:t>thuốc vô khuẩn có thể dẫn tới các rủi ro.</w:t>
      </w:r>
    </w:p>
    <w:p w14:paraId="6DACF333" w14:textId="77777777" w:rsidR="00F3530E" w:rsidRDefault="00DD2E70" w:rsidP="004F6EA1">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1.2.</w:t>
      </w:r>
      <w:r>
        <w:rPr>
          <w:rFonts w:ascii="Times New Roman" w:hAnsi="Times New Roman"/>
        </w:rPr>
        <w:tab/>
      </w:r>
      <w:r w:rsidR="00F3530E">
        <w:rPr>
          <w:rFonts w:ascii="Times New Roman" w:hAnsi="Times New Roman"/>
        </w:rPr>
        <w:t xml:space="preserve">Về nguyên tắc, phép thử độ ổn định nên được thực hiện ở các điều kiện khắc nghiệt hơn là ở các điều kiện ít khắc nghiệt để đảm bảo sai </w:t>
      </w:r>
      <w:r w:rsidR="00557884">
        <w:rPr>
          <w:rFonts w:ascii="Times New Roman" w:hAnsi="Times New Roman"/>
        </w:rPr>
        <w:t>khác</w:t>
      </w:r>
      <w:r w:rsidR="00F3530E">
        <w:rPr>
          <w:rFonts w:ascii="Times New Roman" w:hAnsi="Times New Roman"/>
        </w:rPr>
        <w:t xml:space="preserve"> </w:t>
      </w:r>
      <w:r>
        <w:rPr>
          <w:rFonts w:ascii="Times New Roman" w:hAnsi="Times New Roman"/>
        </w:rPr>
        <w:t>ưu tiên</w:t>
      </w:r>
      <w:r w:rsidR="00F3530E">
        <w:rPr>
          <w:rFonts w:ascii="Times New Roman" w:hAnsi="Times New Roman"/>
        </w:rPr>
        <w:t xml:space="preserve"> cho </w:t>
      </w:r>
      <w:r w:rsidR="00557884">
        <w:rPr>
          <w:rFonts w:ascii="Times New Roman" w:hAnsi="Times New Roman"/>
        </w:rPr>
        <w:t>hiệu quả</w:t>
      </w:r>
      <w:r>
        <w:rPr>
          <w:rFonts w:ascii="Times New Roman" w:hAnsi="Times New Roman"/>
        </w:rPr>
        <w:t xml:space="preserve"> điều trị </w:t>
      </w:r>
      <w:r w:rsidR="00557884">
        <w:rPr>
          <w:rFonts w:ascii="Times New Roman" w:hAnsi="Times New Roman"/>
        </w:rPr>
        <w:t>thuốc trên</w:t>
      </w:r>
      <w:r>
        <w:rPr>
          <w:rFonts w:ascii="Times New Roman" w:hAnsi="Times New Roman"/>
        </w:rPr>
        <w:t xml:space="preserve"> </w:t>
      </w:r>
      <w:r w:rsidR="00F3530E">
        <w:rPr>
          <w:rFonts w:ascii="Times New Roman" w:hAnsi="Times New Roman"/>
        </w:rPr>
        <w:t>bệnh nhân</w:t>
      </w:r>
      <w:r>
        <w:rPr>
          <w:rFonts w:ascii="Times New Roman" w:hAnsi="Times New Roman"/>
        </w:rPr>
        <w:t xml:space="preserve"> và để tăng xác suất phát hiện chất hay công thức bào chế có vấn đề về độ ổn định.</w:t>
      </w:r>
    </w:p>
    <w:p w14:paraId="1EFAD1CD" w14:textId="77777777" w:rsidR="00EC0747" w:rsidRPr="009C3BF7" w:rsidRDefault="00EC0747" w:rsidP="004F6EA1">
      <w:pPr>
        <w:pStyle w:val="BodyText"/>
        <w:tabs>
          <w:tab w:val="left" w:pos="720"/>
        </w:tabs>
        <w:spacing w:beforeLines="120" w:before="288" w:afterLines="60" w:after="144"/>
        <w:ind w:left="720" w:hanging="720"/>
      </w:pPr>
      <w:r w:rsidRPr="009C3BF7">
        <w:t>1.</w:t>
      </w:r>
      <w:r w:rsidR="00DD2E70">
        <w:rPr>
          <w:rFonts w:ascii="Times New Roman" w:hAnsi="Times New Roman"/>
        </w:rPr>
        <w:t>3</w:t>
      </w:r>
      <w:r w:rsidR="004F6EA1">
        <w:rPr>
          <w:rFonts w:ascii="Times New Roman" w:hAnsi="Times New Roman"/>
        </w:rPr>
        <w:t>.</w:t>
      </w:r>
      <w:r w:rsidR="003716F7" w:rsidRPr="009C3BF7">
        <w:tab/>
      </w:r>
      <w:r w:rsidR="00104584" w:rsidRPr="00557884">
        <w:rPr>
          <w:rFonts w:ascii="Times New Roman" w:hAnsi="Times New Roman"/>
        </w:rPr>
        <w:t>Mục</w:t>
      </w:r>
      <w:r w:rsidRPr="00557884">
        <w:rPr>
          <w:rFonts w:ascii="Times New Roman" w:hAnsi="Times New Roman"/>
        </w:rPr>
        <w:t xml:space="preserve"> </w:t>
      </w:r>
      <w:r w:rsidR="00104584" w:rsidRPr="00557884">
        <w:rPr>
          <w:rFonts w:ascii="Times New Roman" w:hAnsi="Times New Roman"/>
        </w:rPr>
        <w:t>tiêu</w:t>
      </w:r>
      <w:r w:rsidRPr="00557884">
        <w:rPr>
          <w:rFonts w:ascii="Times New Roman" w:hAnsi="Times New Roman"/>
        </w:rPr>
        <w:t xml:space="preserve"> </w:t>
      </w:r>
      <w:r w:rsidR="00104584" w:rsidRPr="00557884">
        <w:rPr>
          <w:rFonts w:ascii="Times New Roman" w:hAnsi="Times New Roman"/>
        </w:rPr>
        <w:t>của</w:t>
      </w:r>
      <w:r w:rsidRPr="00557884">
        <w:rPr>
          <w:rFonts w:ascii="Times New Roman" w:hAnsi="Times New Roman"/>
        </w:rPr>
        <w:t xml:space="preserve"> </w:t>
      </w:r>
      <w:r w:rsidR="00104584" w:rsidRPr="00557884">
        <w:rPr>
          <w:rFonts w:ascii="Times New Roman" w:hAnsi="Times New Roman"/>
        </w:rPr>
        <w:t>nghiên</w:t>
      </w:r>
      <w:r w:rsidRPr="00557884">
        <w:rPr>
          <w:rFonts w:ascii="Times New Roman" w:hAnsi="Times New Roman"/>
        </w:rPr>
        <w:t xml:space="preserve"> </w:t>
      </w:r>
      <w:r w:rsidR="00104584" w:rsidRPr="00557884">
        <w:rPr>
          <w:rFonts w:ascii="Times New Roman" w:hAnsi="Times New Roman"/>
        </w:rPr>
        <w:t>cứu</w:t>
      </w:r>
      <w:r w:rsidRPr="00557884">
        <w:rPr>
          <w:rFonts w:ascii="Times New Roman" w:hAnsi="Times New Roman"/>
        </w:rPr>
        <w:t xml:space="preserve"> </w:t>
      </w:r>
      <w:r w:rsidR="00104584" w:rsidRPr="00557884">
        <w:rPr>
          <w:rFonts w:ascii="Times New Roman" w:hAnsi="Times New Roman"/>
        </w:rPr>
        <w:t>độ</w:t>
      </w:r>
      <w:r w:rsidRPr="00557884">
        <w:rPr>
          <w:rFonts w:ascii="Times New Roman" w:hAnsi="Times New Roman"/>
        </w:rPr>
        <w:t xml:space="preserve"> </w:t>
      </w:r>
      <w:r w:rsidR="00104584" w:rsidRPr="00557884">
        <w:rPr>
          <w:rFonts w:ascii="Times New Roman" w:hAnsi="Times New Roman"/>
        </w:rPr>
        <w:t>ổn</w:t>
      </w:r>
      <w:r w:rsidRPr="00557884">
        <w:rPr>
          <w:rFonts w:ascii="Times New Roman" w:hAnsi="Times New Roman"/>
        </w:rPr>
        <w:t xml:space="preserve"> </w:t>
      </w:r>
      <w:r w:rsidR="00104584" w:rsidRPr="00557884">
        <w:rPr>
          <w:rFonts w:ascii="Times New Roman" w:hAnsi="Times New Roman"/>
        </w:rPr>
        <w:t>định</w:t>
      </w:r>
      <w:r w:rsidRPr="00557884">
        <w:rPr>
          <w:rFonts w:ascii="Times New Roman" w:hAnsi="Times New Roman"/>
        </w:rPr>
        <w:t xml:space="preserve"> </w:t>
      </w:r>
      <w:r w:rsidR="00104584" w:rsidRPr="00557884">
        <w:rPr>
          <w:rFonts w:ascii="Times New Roman" w:hAnsi="Times New Roman"/>
        </w:rPr>
        <w:t>là</w:t>
      </w:r>
      <w:r w:rsidRPr="00557884">
        <w:rPr>
          <w:rFonts w:ascii="Times New Roman" w:hAnsi="Times New Roman"/>
        </w:rPr>
        <w:t xml:space="preserve"> </w:t>
      </w:r>
      <w:r w:rsidR="00104584" w:rsidRPr="00557884">
        <w:rPr>
          <w:rFonts w:ascii="Times New Roman" w:hAnsi="Times New Roman"/>
        </w:rPr>
        <w:t>xác</w:t>
      </w:r>
      <w:r w:rsidRPr="00557884">
        <w:rPr>
          <w:rFonts w:ascii="Times New Roman" w:hAnsi="Times New Roman"/>
        </w:rPr>
        <w:t xml:space="preserve"> </w:t>
      </w:r>
      <w:r w:rsidR="00104584" w:rsidRPr="00557884">
        <w:rPr>
          <w:rFonts w:ascii="Times New Roman" w:hAnsi="Times New Roman"/>
        </w:rPr>
        <w:t>định</w:t>
      </w:r>
      <w:r w:rsidRPr="00557884">
        <w:rPr>
          <w:rFonts w:ascii="Times New Roman" w:hAnsi="Times New Roman"/>
        </w:rPr>
        <w:t xml:space="preserve"> </w:t>
      </w:r>
      <w:r w:rsidR="00104584" w:rsidRPr="00557884">
        <w:rPr>
          <w:rFonts w:ascii="Times New Roman" w:hAnsi="Times New Roman"/>
        </w:rPr>
        <w:t>tuổi</w:t>
      </w:r>
      <w:r w:rsidRPr="00557884">
        <w:rPr>
          <w:rFonts w:ascii="Times New Roman" w:hAnsi="Times New Roman"/>
        </w:rPr>
        <w:t xml:space="preserve"> </w:t>
      </w:r>
      <w:r w:rsidR="00104584" w:rsidRPr="00557884">
        <w:rPr>
          <w:rFonts w:ascii="Times New Roman" w:hAnsi="Times New Roman"/>
        </w:rPr>
        <w:t>thọ</w:t>
      </w:r>
      <w:r w:rsidRPr="00557884">
        <w:rPr>
          <w:rFonts w:ascii="Times New Roman" w:hAnsi="Times New Roman"/>
        </w:rPr>
        <w:t xml:space="preserve">, </w:t>
      </w:r>
      <w:r w:rsidR="00104584" w:rsidRPr="00557884">
        <w:rPr>
          <w:rFonts w:ascii="Times New Roman" w:hAnsi="Times New Roman"/>
        </w:rPr>
        <w:t>đó</w:t>
      </w:r>
      <w:r w:rsidRPr="00557884">
        <w:rPr>
          <w:rFonts w:ascii="Times New Roman" w:hAnsi="Times New Roman"/>
        </w:rPr>
        <w:t xml:space="preserve"> </w:t>
      </w:r>
      <w:r w:rsidR="00104584" w:rsidRPr="00557884">
        <w:rPr>
          <w:rFonts w:ascii="Times New Roman" w:hAnsi="Times New Roman"/>
        </w:rPr>
        <w:t>là</w:t>
      </w:r>
      <w:r w:rsidRPr="00557884">
        <w:rPr>
          <w:rFonts w:ascii="Times New Roman" w:hAnsi="Times New Roman"/>
        </w:rPr>
        <w:t xml:space="preserve"> </w:t>
      </w:r>
      <w:r w:rsidR="00104584" w:rsidRPr="00557884">
        <w:rPr>
          <w:rFonts w:ascii="Times New Roman" w:hAnsi="Times New Roman"/>
        </w:rPr>
        <w:t>khoảng</w:t>
      </w:r>
      <w:r w:rsidRPr="00557884">
        <w:rPr>
          <w:rFonts w:ascii="Times New Roman" w:hAnsi="Times New Roman"/>
        </w:rPr>
        <w:t xml:space="preserve"> </w:t>
      </w:r>
      <w:r w:rsidR="00104584" w:rsidRPr="00557884">
        <w:rPr>
          <w:rFonts w:ascii="Times New Roman" w:hAnsi="Times New Roman"/>
        </w:rPr>
        <w:t>thời</w:t>
      </w:r>
      <w:r w:rsidRPr="00557884">
        <w:rPr>
          <w:rFonts w:ascii="Times New Roman" w:hAnsi="Times New Roman"/>
        </w:rPr>
        <w:t xml:space="preserve"> </w:t>
      </w:r>
      <w:r w:rsidR="00104584" w:rsidRPr="00557884">
        <w:rPr>
          <w:rFonts w:ascii="Times New Roman" w:hAnsi="Times New Roman"/>
        </w:rPr>
        <w:t>gian</w:t>
      </w:r>
      <w:r w:rsidRPr="00557884">
        <w:rPr>
          <w:rFonts w:ascii="Times New Roman" w:hAnsi="Times New Roman"/>
        </w:rPr>
        <w:t xml:space="preserve"> </w:t>
      </w:r>
      <w:r w:rsidR="00104584" w:rsidRPr="00557884">
        <w:rPr>
          <w:rFonts w:ascii="Times New Roman" w:hAnsi="Times New Roman"/>
        </w:rPr>
        <w:t>bảo</w:t>
      </w:r>
      <w:r w:rsidRPr="00557884">
        <w:rPr>
          <w:rFonts w:ascii="Times New Roman" w:hAnsi="Times New Roman"/>
        </w:rPr>
        <w:t xml:space="preserve"> </w:t>
      </w:r>
      <w:r w:rsidR="00104584" w:rsidRPr="00557884">
        <w:rPr>
          <w:rFonts w:ascii="Times New Roman" w:hAnsi="Times New Roman"/>
        </w:rPr>
        <w:t>quản</w:t>
      </w:r>
      <w:r w:rsidRPr="00557884">
        <w:rPr>
          <w:rFonts w:ascii="Times New Roman" w:hAnsi="Times New Roman"/>
        </w:rPr>
        <w:t xml:space="preserve"> </w:t>
      </w:r>
      <w:r w:rsidR="00104584" w:rsidRPr="00557884">
        <w:rPr>
          <w:rFonts w:ascii="Times New Roman" w:hAnsi="Times New Roman"/>
        </w:rPr>
        <w:t>ở</w:t>
      </w:r>
      <w:r w:rsidRPr="00557884">
        <w:rPr>
          <w:rFonts w:ascii="Times New Roman" w:hAnsi="Times New Roman"/>
        </w:rPr>
        <w:t xml:space="preserve"> </w:t>
      </w:r>
      <w:r w:rsidR="00104584" w:rsidRPr="00557884">
        <w:rPr>
          <w:rFonts w:ascii="Times New Roman" w:hAnsi="Times New Roman"/>
        </w:rPr>
        <w:t>một</w:t>
      </w:r>
      <w:r w:rsidRPr="00557884">
        <w:rPr>
          <w:rFonts w:ascii="Times New Roman" w:hAnsi="Times New Roman"/>
        </w:rPr>
        <w:t xml:space="preserve"> </w:t>
      </w:r>
      <w:r w:rsidR="00104584" w:rsidRPr="00557884">
        <w:rPr>
          <w:rFonts w:ascii="Times New Roman" w:hAnsi="Times New Roman"/>
        </w:rPr>
        <w:t>điều</w:t>
      </w:r>
      <w:r w:rsidRPr="00557884">
        <w:rPr>
          <w:rFonts w:ascii="Times New Roman" w:hAnsi="Times New Roman"/>
        </w:rPr>
        <w:t xml:space="preserve"> </w:t>
      </w:r>
      <w:r w:rsidR="00104584" w:rsidRPr="00557884">
        <w:rPr>
          <w:rFonts w:ascii="Times New Roman" w:hAnsi="Times New Roman"/>
        </w:rPr>
        <w:t>kiện</w:t>
      </w:r>
      <w:r w:rsidRPr="00557884">
        <w:rPr>
          <w:rFonts w:ascii="Times New Roman" w:hAnsi="Times New Roman"/>
        </w:rPr>
        <w:t xml:space="preserve"> </w:t>
      </w:r>
      <w:r w:rsidR="00104584" w:rsidRPr="00557884">
        <w:rPr>
          <w:rFonts w:ascii="Times New Roman" w:hAnsi="Times New Roman"/>
        </w:rPr>
        <w:t>xác</w:t>
      </w:r>
      <w:r w:rsidRPr="00557884">
        <w:rPr>
          <w:rFonts w:ascii="Times New Roman" w:hAnsi="Times New Roman"/>
        </w:rPr>
        <w:t xml:space="preserve"> </w:t>
      </w:r>
      <w:r w:rsidR="00104584" w:rsidRPr="00557884">
        <w:rPr>
          <w:rFonts w:ascii="Times New Roman" w:hAnsi="Times New Roman"/>
        </w:rPr>
        <w:t>định</w:t>
      </w:r>
      <w:r w:rsidRPr="00557884">
        <w:rPr>
          <w:rFonts w:ascii="Times New Roman" w:hAnsi="Times New Roman"/>
        </w:rPr>
        <w:t xml:space="preserve"> </w:t>
      </w:r>
      <w:r w:rsidR="00104584" w:rsidRPr="00557884">
        <w:rPr>
          <w:rFonts w:ascii="Times New Roman" w:hAnsi="Times New Roman"/>
        </w:rPr>
        <w:t>mà</w:t>
      </w:r>
      <w:r w:rsidRPr="00557884">
        <w:rPr>
          <w:rFonts w:ascii="Times New Roman" w:hAnsi="Times New Roman"/>
        </w:rPr>
        <w:t xml:space="preserve"> </w:t>
      </w:r>
      <w:r w:rsidR="00104584" w:rsidRPr="00557884">
        <w:rPr>
          <w:rFonts w:ascii="Times New Roman" w:hAnsi="Times New Roman"/>
        </w:rPr>
        <w:t>trong</w:t>
      </w:r>
      <w:r w:rsidRPr="00557884">
        <w:rPr>
          <w:rFonts w:ascii="Times New Roman" w:hAnsi="Times New Roman"/>
        </w:rPr>
        <w:t xml:space="preserve"> </w:t>
      </w:r>
      <w:r w:rsidR="00104584" w:rsidRPr="00557884">
        <w:rPr>
          <w:rFonts w:ascii="Times New Roman" w:hAnsi="Times New Roman"/>
        </w:rPr>
        <w:t>khoảng</w:t>
      </w:r>
      <w:r w:rsidRPr="00557884">
        <w:rPr>
          <w:rFonts w:ascii="Times New Roman" w:hAnsi="Times New Roman"/>
        </w:rPr>
        <w:t xml:space="preserve"> </w:t>
      </w:r>
      <w:r w:rsidR="00104584" w:rsidRPr="00557884">
        <w:rPr>
          <w:rFonts w:ascii="Times New Roman" w:hAnsi="Times New Roman"/>
        </w:rPr>
        <w:t>thời</w:t>
      </w:r>
      <w:r w:rsidRPr="00557884">
        <w:rPr>
          <w:rFonts w:ascii="Times New Roman" w:hAnsi="Times New Roman"/>
        </w:rPr>
        <w:t xml:space="preserve"> </w:t>
      </w:r>
      <w:r w:rsidR="00104584" w:rsidRPr="00557884">
        <w:rPr>
          <w:rFonts w:ascii="Times New Roman" w:hAnsi="Times New Roman"/>
        </w:rPr>
        <w:t>gian</w:t>
      </w:r>
      <w:r w:rsidRPr="00557884">
        <w:rPr>
          <w:rFonts w:ascii="Times New Roman" w:hAnsi="Times New Roman"/>
        </w:rPr>
        <w:t xml:space="preserve"> </w:t>
      </w:r>
      <w:r w:rsidR="00104584" w:rsidRPr="00557884">
        <w:rPr>
          <w:rFonts w:ascii="Times New Roman" w:hAnsi="Times New Roman"/>
        </w:rPr>
        <w:t>đó</w:t>
      </w:r>
      <w:r w:rsidRPr="00557884">
        <w:rPr>
          <w:rFonts w:ascii="Times New Roman" w:hAnsi="Times New Roman"/>
        </w:rPr>
        <w:t xml:space="preserve"> </w:t>
      </w:r>
      <w:r w:rsidR="00865D57">
        <w:rPr>
          <w:rFonts w:ascii="Times New Roman" w:hAnsi="Times New Roman"/>
        </w:rPr>
        <w:t>thành phẩm</w:t>
      </w:r>
      <w:r w:rsidRPr="00557884">
        <w:rPr>
          <w:rFonts w:ascii="Times New Roman" w:hAnsi="Times New Roman"/>
        </w:rPr>
        <w:t xml:space="preserve"> </w:t>
      </w:r>
      <w:r w:rsidR="00104584" w:rsidRPr="00557884">
        <w:rPr>
          <w:rFonts w:ascii="Times New Roman" w:hAnsi="Times New Roman"/>
        </w:rPr>
        <w:t>thuốc</w:t>
      </w:r>
      <w:r w:rsidRPr="00557884">
        <w:rPr>
          <w:rFonts w:ascii="Times New Roman" w:hAnsi="Times New Roman"/>
        </w:rPr>
        <w:t xml:space="preserve"> </w:t>
      </w:r>
      <w:r w:rsidR="00104584" w:rsidRPr="00557884">
        <w:rPr>
          <w:rFonts w:ascii="Times New Roman" w:hAnsi="Times New Roman"/>
        </w:rPr>
        <w:t>vẫn</w:t>
      </w:r>
      <w:r w:rsidRPr="00557884">
        <w:rPr>
          <w:rFonts w:ascii="Times New Roman" w:hAnsi="Times New Roman"/>
        </w:rPr>
        <w:t xml:space="preserve"> </w:t>
      </w:r>
      <w:r w:rsidR="00104584" w:rsidRPr="00557884">
        <w:rPr>
          <w:rFonts w:ascii="Times New Roman" w:hAnsi="Times New Roman"/>
        </w:rPr>
        <w:t>đạt</w:t>
      </w:r>
      <w:r w:rsidRPr="00557884">
        <w:rPr>
          <w:rFonts w:ascii="Times New Roman" w:hAnsi="Times New Roman"/>
        </w:rPr>
        <w:t xml:space="preserve"> </w:t>
      </w:r>
      <w:r w:rsidR="00104584" w:rsidRPr="00557884">
        <w:rPr>
          <w:rFonts w:ascii="Times New Roman" w:hAnsi="Times New Roman"/>
        </w:rPr>
        <w:t>tiêu</w:t>
      </w:r>
      <w:r w:rsidRPr="00557884">
        <w:rPr>
          <w:rFonts w:ascii="Times New Roman" w:hAnsi="Times New Roman"/>
        </w:rPr>
        <w:t xml:space="preserve"> </w:t>
      </w:r>
      <w:r w:rsidR="00104584" w:rsidRPr="00557884">
        <w:rPr>
          <w:rFonts w:ascii="Times New Roman" w:hAnsi="Times New Roman"/>
        </w:rPr>
        <w:t>chuẩn</w:t>
      </w:r>
      <w:r w:rsidRPr="00557884">
        <w:rPr>
          <w:rFonts w:ascii="Times New Roman" w:hAnsi="Times New Roman"/>
        </w:rPr>
        <w:t xml:space="preserve"> </w:t>
      </w:r>
      <w:r w:rsidR="00A879F4" w:rsidRPr="00557884">
        <w:rPr>
          <w:rFonts w:ascii="Times New Roman" w:hAnsi="Times New Roman"/>
        </w:rPr>
        <w:t>chất lượng đã được thiết lập</w:t>
      </w:r>
      <w:r w:rsidRPr="00557884">
        <w:rPr>
          <w:rFonts w:ascii="Times New Roman" w:hAnsi="Times New Roman"/>
        </w:rPr>
        <w:t>.</w:t>
      </w:r>
    </w:p>
    <w:p w14:paraId="174F756D" w14:textId="77777777" w:rsidR="00EC0747" w:rsidRDefault="00EC0747" w:rsidP="004F6EA1">
      <w:pPr>
        <w:pStyle w:val="BodyTextIndent"/>
        <w:tabs>
          <w:tab w:val="left" w:pos="720"/>
        </w:tabs>
        <w:spacing w:beforeLines="120" w:before="288" w:afterLines="60" w:after="144"/>
        <w:ind w:left="720" w:hanging="720"/>
        <w:rPr>
          <w:rFonts w:ascii="Times New Roman" w:hAnsi="Times New Roman"/>
        </w:rPr>
      </w:pPr>
      <w:r w:rsidRPr="009C3BF7">
        <w:rPr>
          <w:rFonts w:ascii="Times New Roman" w:hAnsi="Times New Roman"/>
        </w:rPr>
        <w:t>1.</w:t>
      </w:r>
      <w:r w:rsidR="00DD2E70">
        <w:rPr>
          <w:rFonts w:ascii="Times New Roman" w:hAnsi="Times New Roman"/>
        </w:rPr>
        <w:t>4</w:t>
      </w:r>
      <w:r w:rsidR="004F6EA1">
        <w:rPr>
          <w:rFonts w:ascii="Times New Roman" w:hAnsi="Times New Roman"/>
        </w:rPr>
        <w:t>.</w:t>
      </w:r>
      <w:r w:rsidR="003716F7" w:rsidRPr="009C3BF7">
        <w:rPr>
          <w:rFonts w:ascii="Times New Roman" w:hAnsi="Times New Roman"/>
        </w:rPr>
        <w:tab/>
      </w:r>
      <w:r w:rsidR="00104584" w:rsidRPr="009C3BF7">
        <w:rPr>
          <w:rFonts w:ascii="Times New Roman" w:hAnsi="Times New Roman"/>
        </w:rPr>
        <w:t>Nghiên</w:t>
      </w:r>
      <w:r w:rsidRPr="009C3BF7">
        <w:rPr>
          <w:rFonts w:ascii="Times New Roman" w:hAnsi="Times New Roman"/>
        </w:rPr>
        <w:t xml:space="preserve"> </w:t>
      </w:r>
      <w:r w:rsidR="00104584" w:rsidRPr="009C3BF7">
        <w:rPr>
          <w:rFonts w:ascii="Times New Roman" w:hAnsi="Times New Roman"/>
        </w:rPr>
        <w:t>cứu</w:t>
      </w:r>
      <w:r w:rsidRPr="009C3BF7">
        <w:rPr>
          <w:rFonts w:ascii="Times New Roman" w:hAnsi="Times New Roman"/>
        </w:rPr>
        <w:t xml:space="preserve"> </w:t>
      </w:r>
      <w:r w:rsidR="00104584" w:rsidRPr="009C3BF7">
        <w:rPr>
          <w:rFonts w:ascii="Times New Roman" w:hAnsi="Times New Roman"/>
        </w:rPr>
        <w:t>độ</w:t>
      </w:r>
      <w:r w:rsidRPr="009C3BF7">
        <w:rPr>
          <w:rFonts w:ascii="Times New Roman" w:hAnsi="Times New Roman"/>
        </w:rPr>
        <w:t xml:space="preserve"> </w:t>
      </w:r>
      <w:r w:rsidR="00104584" w:rsidRPr="009C3BF7">
        <w:rPr>
          <w:rFonts w:ascii="Times New Roman" w:hAnsi="Times New Roman"/>
        </w:rPr>
        <w:t>ổn</w:t>
      </w:r>
      <w:r w:rsidRPr="009C3BF7">
        <w:rPr>
          <w:rFonts w:ascii="Times New Roman" w:hAnsi="Times New Roman"/>
        </w:rPr>
        <w:t xml:space="preserve"> </w:t>
      </w:r>
      <w:r w:rsidR="00104584" w:rsidRPr="009C3BF7">
        <w:rPr>
          <w:rFonts w:ascii="Times New Roman" w:hAnsi="Times New Roman"/>
        </w:rPr>
        <w:t>định</w:t>
      </w:r>
      <w:r w:rsidRPr="009C3BF7">
        <w:rPr>
          <w:rFonts w:ascii="Times New Roman" w:hAnsi="Times New Roman"/>
        </w:rPr>
        <w:t xml:space="preserve"> </w:t>
      </w:r>
      <w:r w:rsidR="00104584" w:rsidRPr="009C3BF7">
        <w:rPr>
          <w:rFonts w:ascii="Times New Roman" w:hAnsi="Times New Roman"/>
        </w:rPr>
        <w:t>bao</w:t>
      </w:r>
      <w:r w:rsidRPr="009C3BF7">
        <w:rPr>
          <w:rFonts w:ascii="Times New Roman" w:hAnsi="Times New Roman"/>
        </w:rPr>
        <w:t xml:space="preserve"> </w:t>
      </w:r>
      <w:r w:rsidR="00104584" w:rsidRPr="009C3BF7">
        <w:rPr>
          <w:rFonts w:ascii="Times New Roman" w:hAnsi="Times New Roman"/>
        </w:rPr>
        <w:t>gồm</w:t>
      </w:r>
      <w:r w:rsidRPr="009C3BF7">
        <w:rPr>
          <w:rFonts w:ascii="Times New Roman" w:hAnsi="Times New Roman"/>
        </w:rPr>
        <w:t xml:space="preserve"> </w:t>
      </w:r>
      <w:r w:rsidR="00104584" w:rsidRPr="009C3BF7">
        <w:rPr>
          <w:rFonts w:ascii="Times New Roman" w:hAnsi="Times New Roman"/>
        </w:rPr>
        <w:t>một</w:t>
      </w:r>
      <w:r w:rsidRPr="009C3BF7">
        <w:rPr>
          <w:rFonts w:ascii="Times New Roman" w:hAnsi="Times New Roman"/>
        </w:rPr>
        <w:t xml:space="preserve"> </w:t>
      </w:r>
      <w:r w:rsidR="00865D57">
        <w:rPr>
          <w:rFonts w:ascii="Times New Roman" w:hAnsi="Times New Roman"/>
        </w:rPr>
        <w:t>chuỗi</w:t>
      </w:r>
      <w:r w:rsidR="00865D57" w:rsidRPr="009C3BF7">
        <w:rPr>
          <w:rFonts w:ascii="Times New Roman" w:hAnsi="Times New Roman"/>
        </w:rPr>
        <w:t xml:space="preserve"> </w:t>
      </w:r>
      <w:r w:rsidR="00104584" w:rsidRPr="009C3BF7">
        <w:rPr>
          <w:rFonts w:ascii="Times New Roman" w:hAnsi="Times New Roman"/>
        </w:rPr>
        <w:t>các</w:t>
      </w:r>
      <w:r w:rsidRPr="009C3BF7">
        <w:rPr>
          <w:rFonts w:ascii="Times New Roman" w:hAnsi="Times New Roman"/>
        </w:rPr>
        <w:t xml:space="preserve"> </w:t>
      </w:r>
      <w:r w:rsidR="00104584" w:rsidRPr="009C3BF7">
        <w:rPr>
          <w:rFonts w:ascii="Times New Roman" w:hAnsi="Times New Roman"/>
        </w:rPr>
        <w:t>thử</w:t>
      </w:r>
      <w:r w:rsidRPr="009C3BF7">
        <w:rPr>
          <w:rFonts w:ascii="Times New Roman" w:hAnsi="Times New Roman"/>
        </w:rPr>
        <w:t xml:space="preserve"> </w:t>
      </w:r>
      <w:r w:rsidR="00104584" w:rsidRPr="009C3BF7">
        <w:rPr>
          <w:rFonts w:ascii="Times New Roman" w:hAnsi="Times New Roman"/>
        </w:rPr>
        <w:t>nghiệm</w:t>
      </w:r>
      <w:r w:rsidRPr="009C3BF7">
        <w:rPr>
          <w:rFonts w:ascii="Times New Roman" w:hAnsi="Times New Roman"/>
        </w:rPr>
        <w:t xml:space="preserve"> </w:t>
      </w:r>
      <w:r w:rsidR="00104584" w:rsidRPr="009C3BF7">
        <w:rPr>
          <w:rFonts w:ascii="Times New Roman" w:hAnsi="Times New Roman"/>
        </w:rPr>
        <w:t>để</w:t>
      </w:r>
      <w:r w:rsidRPr="009C3BF7">
        <w:rPr>
          <w:rFonts w:ascii="Times New Roman" w:hAnsi="Times New Roman"/>
        </w:rPr>
        <w:t xml:space="preserve"> </w:t>
      </w:r>
      <w:r w:rsidR="00104584" w:rsidRPr="009C3BF7">
        <w:rPr>
          <w:rFonts w:ascii="Times New Roman" w:hAnsi="Times New Roman"/>
        </w:rPr>
        <w:t>đảm</w:t>
      </w:r>
      <w:r w:rsidRPr="009C3BF7">
        <w:rPr>
          <w:rFonts w:ascii="Times New Roman" w:hAnsi="Times New Roman"/>
        </w:rPr>
        <w:t xml:space="preserve"> </w:t>
      </w:r>
      <w:r w:rsidR="00104584" w:rsidRPr="009C3BF7">
        <w:rPr>
          <w:rFonts w:ascii="Times New Roman" w:hAnsi="Times New Roman"/>
        </w:rPr>
        <w:t>bảo</w:t>
      </w:r>
      <w:r w:rsidRPr="009C3BF7">
        <w:rPr>
          <w:rFonts w:ascii="Times New Roman" w:hAnsi="Times New Roman"/>
        </w:rPr>
        <w:t xml:space="preserve"> </w:t>
      </w:r>
      <w:r w:rsidR="00104584" w:rsidRPr="009C3BF7">
        <w:rPr>
          <w:rFonts w:ascii="Times New Roman" w:hAnsi="Times New Roman"/>
        </w:rPr>
        <w:t>độ</w:t>
      </w:r>
      <w:r w:rsidRPr="009C3BF7">
        <w:rPr>
          <w:rFonts w:ascii="Times New Roman" w:hAnsi="Times New Roman"/>
        </w:rPr>
        <w:t xml:space="preserve"> </w:t>
      </w:r>
      <w:r w:rsidR="00104584" w:rsidRPr="009C3BF7">
        <w:rPr>
          <w:rFonts w:ascii="Times New Roman" w:hAnsi="Times New Roman"/>
        </w:rPr>
        <w:t>ổn</w:t>
      </w:r>
      <w:r w:rsidRPr="009C3BF7">
        <w:rPr>
          <w:rFonts w:ascii="Times New Roman" w:hAnsi="Times New Roman"/>
        </w:rPr>
        <w:t xml:space="preserve"> </w:t>
      </w:r>
      <w:r w:rsidR="00104584" w:rsidRPr="009C3BF7">
        <w:rPr>
          <w:rFonts w:ascii="Times New Roman" w:hAnsi="Times New Roman"/>
        </w:rPr>
        <w:t>định</w:t>
      </w:r>
      <w:r w:rsidRPr="009C3BF7">
        <w:rPr>
          <w:rFonts w:ascii="Times New Roman" w:hAnsi="Times New Roman"/>
        </w:rPr>
        <w:t xml:space="preserve"> </w:t>
      </w:r>
      <w:r w:rsidR="00104584" w:rsidRPr="009C3BF7">
        <w:rPr>
          <w:rFonts w:ascii="Times New Roman" w:hAnsi="Times New Roman"/>
        </w:rPr>
        <w:t>của</w:t>
      </w:r>
      <w:r w:rsidRPr="009C3BF7">
        <w:rPr>
          <w:rFonts w:ascii="Times New Roman" w:hAnsi="Times New Roman"/>
        </w:rPr>
        <w:t xml:space="preserve"> </w:t>
      </w:r>
      <w:r w:rsidR="00104584" w:rsidRPr="009C3BF7">
        <w:rPr>
          <w:rFonts w:ascii="Times New Roman" w:hAnsi="Times New Roman"/>
        </w:rPr>
        <w:t>một</w:t>
      </w:r>
      <w:r w:rsidRPr="009C3BF7">
        <w:rPr>
          <w:rFonts w:ascii="Times New Roman" w:hAnsi="Times New Roman"/>
        </w:rPr>
        <w:t xml:space="preserve"> </w:t>
      </w:r>
      <w:r w:rsidR="00A879F4" w:rsidRPr="009C3BF7">
        <w:rPr>
          <w:rFonts w:ascii="Times New Roman" w:hAnsi="Times New Roman"/>
        </w:rPr>
        <w:t xml:space="preserve">thành </w:t>
      </w:r>
      <w:r w:rsidR="00104584" w:rsidRPr="009C3BF7">
        <w:rPr>
          <w:rFonts w:ascii="Times New Roman" w:hAnsi="Times New Roman"/>
        </w:rPr>
        <w:t>phẩm</w:t>
      </w:r>
      <w:r w:rsidRPr="009C3BF7">
        <w:rPr>
          <w:rFonts w:ascii="Times New Roman" w:hAnsi="Times New Roman"/>
        </w:rPr>
        <w:t xml:space="preserve"> </w:t>
      </w:r>
      <w:r w:rsidR="00104584" w:rsidRPr="009C3BF7">
        <w:rPr>
          <w:rFonts w:ascii="Times New Roman" w:hAnsi="Times New Roman"/>
        </w:rPr>
        <w:t>thuốc</w:t>
      </w:r>
      <w:r w:rsidRPr="009C3BF7">
        <w:rPr>
          <w:rFonts w:ascii="Times New Roman" w:hAnsi="Times New Roman"/>
        </w:rPr>
        <w:t xml:space="preserve">, </w:t>
      </w:r>
      <w:r w:rsidR="00104584" w:rsidRPr="009C3BF7">
        <w:rPr>
          <w:rFonts w:ascii="Times New Roman" w:hAnsi="Times New Roman"/>
        </w:rPr>
        <w:t>đó</w:t>
      </w:r>
      <w:r w:rsidRPr="009C3BF7">
        <w:rPr>
          <w:rFonts w:ascii="Times New Roman" w:hAnsi="Times New Roman"/>
        </w:rPr>
        <w:t xml:space="preserve"> </w:t>
      </w:r>
      <w:r w:rsidR="00104584" w:rsidRPr="009C3BF7">
        <w:rPr>
          <w:rFonts w:ascii="Times New Roman" w:hAnsi="Times New Roman"/>
        </w:rPr>
        <w:t>là</w:t>
      </w:r>
      <w:r w:rsidRPr="009C3BF7">
        <w:rPr>
          <w:rFonts w:ascii="Times New Roman" w:hAnsi="Times New Roman"/>
        </w:rPr>
        <w:t xml:space="preserve"> </w:t>
      </w:r>
      <w:r w:rsidR="00104584" w:rsidRPr="009C3BF7">
        <w:rPr>
          <w:rFonts w:ascii="Times New Roman" w:hAnsi="Times New Roman"/>
        </w:rPr>
        <w:t>khả</w:t>
      </w:r>
      <w:r w:rsidRPr="009C3BF7">
        <w:rPr>
          <w:rFonts w:ascii="Times New Roman" w:hAnsi="Times New Roman"/>
        </w:rPr>
        <w:t xml:space="preserve"> </w:t>
      </w:r>
      <w:r w:rsidR="00104584" w:rsidRPr="009C3BF7">
        <w:rPr>
          <w:rFonts w:ascii="Times New Roman" w:hAnsi="Times New Roman"/>
        </w:rPr>
        <w:t>năng</w:t>
      </w:r>
      <w:r w:rsidRPr="009C3BF7">
        <w:rPr>
          <w:rFonts w:ascii="Times New Roman" w:hAnsi="Times New Roman"/>
        </w:rPr>
        <w:t xml:space="preserve"> </w:t>
      </w:r>
      <w:r w:rsidR="00104584" w:rsidRPr="009C3BF7">
        <w:rPr>
          <w:rFonts w:ascii="Times New Roman" w:hAnsi="Times New Roman"/>
        </w:rPr>
        <w:t>duy</w:t>
      </w:r>
      <w:r w:rsidRPr="009C3BF7">
        <w:rPr>
          <w:rFonts w:ascii="Times New Roman" w:hAnsi="Times New Roman"/>
        </w:rPr>
        <w:t xml:space="preserve"> </w:t>
      </w:r>
      <w:r w:rsidR="00104584" w:rsidRPr="009C3BF7">
        <w:rPr>
          <w:rFonts w:ascii="Times New Roman" w:hAnsi="Times New Roman"/>
        </w:rPr>
        <w:t>trì</w:t>
      </w:r>
      <w:r w:rsidRPr="009C3BF7">
        <w:rPr>
          <w:rFonts w:ascii="Times New Roman" w:hAnsi="Times New Roman"/>
        </w:rPr>
        <w:t xml:space="preserve"> </w:t>
      </w:r>
      <w:r w:rsidR="00104584" w:rsidRPr="009C3BF7">
        <w:rPr>
          <w:rFonts w:ascii="Times New Roman" w:hAnsi="Times New Roman"/>
        </w:rPr>
        <w:t>các</w:t>
      </w:r>
      <w:r w:rsidRPr="009C3BF7">
        <w:rPr>
          <w:rFonts w:ascii="Times New Roman" w:hAnsi="Times New Roman"/>
        </w:rPr>
        <w:t xml:space="preserve"> </w:t>
      </w:r>
      <w:r w:rsidR="00104584" w:rsidRPr="009C3BF7">
        <w:rPr>
          <w:rFonts w:ascii="Times New Roman" w:hAnsi="Times New Roman"/>
        </w:rPr>
        <w:t>tiêu</w:t>
      </w:r>
      <w:r w:rsidRPr="009C3BF7">
        <w:rPr>
          <w:rFonts w:ascii="Times New Roman" w:hAnsi="Times New Roman"/>
        </w:rPr>
        <w:t xml:space="preserve"> </w:t>
      </w:r>
      <w:r w:rsidR="00A879F4" w:rsidRPr="009C3BF7">
        <w:rPr>
          <w:rFonts w:ascii="Times New Roman" w:hAnsi="Times New Roman"/>
        </w:rPr>
        <w:t xml:space="preserve">chuẩn </w:t>
      </w:r>
      <w:r w:rsidR="00104584" w:rsidRPr="009C3BF7">
        <w:rPr>
          <w:rFonts w:ascii="Times New Roman" w:hAnsi="Times New Roman"/>
        </w:rPr>
        <w:t>chất</w:t>
      </w:r>
      <w:r w:rsidRPr="009C3BF7">
        <w:rPr>
          <w:rFonts w:ascii="Times New Roman" w:hAnsi="Times New Roman"/>
        </w:rPr>
        <w:t xml:space="preserve"> </w:t>
      </w:r>
      <w:r w:rsidR="00104584" w:rsidRPr="009C3BF7">
        <w:rPr>
          <w:rFonts w:ascii="Times New Roman" w:hAnsi="Times New Roman"/>
        </w:rPr>
        <w:t>lượng</w:t>
      </w:r>
      <w:r w:rsidRPr="009C3BF7">
        <w:rPr>
          <w:rFonts w:ascii="Times New Roman" w:hAnsi="Times New Roman"/>
        </w:rPr>
        <w:t xml:space="preserve"> </w:t>
      </w:r>
      <w:r w:rsidR="00104584" w:rsidRPr="009C3BF7">
        <w:rPr>
          <w:rFonts w:ascii="Times New Roman" w:hAnsi="Times New Roman"/>
        </w:rPr>
        <w:t>của</w:t>
      </w:r>
      <w:r w:rsidRPr="009C3BF7">
        <w:rPr>
          <w:rFonts w:ascii="Times New Roman" w:hAnsi="Times New Roman"/>
        </w:rPr>
        <w:t xml:space="preserve"> </w:t>
      </w:r>
      <w:r w:rsidR="00A879F4" w:rsidRPr="009C3BF7">
        <w:rPr>
          <w:rFonts w:ascii="Times New Roman" w:hAnsi="Times New Roman"/>
        </w:rPr>
        <w:t xml:space="preserve">thành </w:t>
      </w:r>
      <w:r w:rsidR="00104584" w:rsidRPr="009C3BF7">
        <w:rPr>
          <w:rFonts w:ascii="Times New Roman" w:hAnsi="Times New Roman"/>
        </w:rPr>
        <w:t>phẩm</w:t>
      </w:r>
      <w:r w:rsidRPr="009C3BF7">
        <w:rPr>
          <w:rFonts w:ascii="Times New Roman" w:hAnsi="Times New Roman"/>
        </w:rPr>
        <w:t xml:space="preserve"> </w:t>
      </w:r>
      <w:r w:rsidR="00104584" w:rsidRPr="009C3BF7">
        <w:rPr>
          <w:rFonts w:ascii="Times New Roman" w:hAnsi="Times New Roman"/>
        </w:rPr>
        <w:t>thuốc</w:t>
      </w:r>
      <w:r w:rsidRPr="009C3BF7">
        <w:rPr>
          <w:rFonts w:ascii="Times New Roman" w:hAnsi="Times New Roman"/>
        </w:rPr>
        <w:t xml:space="preserve"> </w:t>
      </w:r>
      <w:r w:rsidR="00104584" w:rsidRPr="009C3BF7">
        <w:rPr>
          <w:rFonts w:ascii="Times New Roman" w:hAnsi="Times New Roman"/>
        </w:rPr>
        <w:t>được</w:t>
      </w:r>
      <w:r w:rsidRPr="009C3BF7">
        <w:rPr>
          <w:rFonts w:ascii="Times New Roman" w:hAnsi="Times New Roman"/>
        </w:rPr>
        <w:t xml:space="preserve"> </w:t>
      </w:r>
      <w:r w:rsidR="00104584" w:rsidRPr="009C3BF7">
        <w:rPr>
          <w:rFonts w:ascii="Times New Roman" w:hAnsi="Times New Roman"/>
        </w:rPr>
        <w:t>đóng</w:t>
      </w:r>
      <w:r w:rsidRPr="009C3BF7">
        <w:rPr>
          <w:rFonts w:ascii="Times New Roman" w:hAnsi="Times New Roman"/>
        </w:rPr>
        <w:t xml:space="preserve"> </w:t>
      </w:r>
      <w:r w:rsidR="00104584" w:rsidRPr="009C3BF7">
        <w:rPr>
          <w:rFonts w:ascii="Times New Roman" w:hAnsi="Times New Roman"/>
        </w:rPr>
        <w:t>gói</w:t>
      </w:r>
      <w:r w:rsidRPr="009C3BF7">
        <w:rPr>
          <w:rFonts w:ascii="Times New Roman" w:hAnsi="Times New Roman"/>
        </w:rPr>
        <w:t xml:space="preserve"> </w:t>
      </w:r>
      <w:r w:rsidR="00104584" w:rsidRPr="009C3BF7">
        <w:rPr>
          <w:rFonts w:ascii="Times New Roman" w:hAnsi="Times New Roman"/>
        </w:rPr>
        <w:t>trong</w:t>
      </w:r>
      <w:r w:rsidRPr="009C3BF7">
        <w:rPr>
          <w:rFonts w:ascii="Times New Roman" w:hAnsi="Times New Roman"/>
        </w:rPr>
        <w:t xml:space="preserve"> </w:t>
      </w:r>
      <w:r w:rsidR="00104584" w:rsidRPr="009C3BF7">
        <w:rPr>
          <w:rFonts w:ascii="Times New Roman" w:hAnsi="Times New Roman"/>
        </w:rPr>
        <w:t>bao</w:t>
      </w:r>
      <w:r w:rsidRPr="009C3BF7">
        <w:rPr>
          <w:rFonts w:ascii="Times New Roman" w:hAnsi="Times New Roman"/>
        </w:rPr>
        <w:t xml:space="preserve"> </w:t>
      </w:r>
      <w:r w:rsidR="00104584" w:rsidRPr="009C3BF7">
        <w:rPr>
          <w:rFonts w:ascii="Times New Roman" w:hAnsi="Times New Roman"/>
        </w:rPr>
        <w:t>bì</w:t>
      </w:r>
      <w:r w:rsidRPr="009C3BF7">
        <w:rPr>
          <w:rFonts w:ascii="Times New Roman" w:hAnsi="Times New Roman"/>
        </w:rPr>
        <w:t xml:space="preserve"> </w:t>
      </w:r>
      <w:r w:rsidR="00104584" w:rsidRPr="009C3BF7">
        <w:rPr>
          <w:rFonts w:ascii="Times New Roman" w:hAnsi="Times New Roman"/>
        </w:rPr>
        <w:t>phù</w:t>
      </w:r>
      <w:r w:rsidRPr="009C3BF7">
        <w:rPr>
          <w:rFonts w:ascii="Times New Roman" w:hAnsi="Times New Roman"/>
        </w:rPr>
        <w:t xml:space="preserve"> </w:t>
      </w:r>
      <w:r w:rsidR="00104584" w:rsidRPr="009C3BF7">
        <w:rPr>
          <w:rFonts w:ascii="Times New Roman" w:hAnsi="Times New Roman"/>
        </w:rPr>
        <w:t>hợp</w:t>
      </w:r>
      <w:r w:rsidRPr="009C3BF7">
        <w:rPr>
          <w:rFonts w:ascii="Times New Roman" w:hAnsi="Times New Roman"/>
        </w:rPr>
        <w:t xml:space="preserve"> </w:t>
      </w:r>
      <w:r w:rsidR="00104584" w:rsidRPr="009C3BF7">
        <w:rPr>
          <w:rFonts w:ascii="Times New Roman" w:hAnsi="Times New Roman"/>
        </w:rPr>
        <w:t>cho</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104584" w:rsidRPr="009C3BF7">
        <w:rPr>
          <w:rFonts w:ascii="Times New Roman" w:hAnsi="Times New Roman"/>
        </w:rPr>
        <w:t>đó</w:t>
      </w:r>
      <w:r w:rsidRPr="009C3BF7">
        <w:rPr>
          <w:rFonts w:ascii="Times New Roman" w:hAnsi="Times New Roman"/>
        </w:rPr>
        <w:t xml:space="preserve"> </w:t>
      </w:r>
      <w:r w:rsidR="00104584" w:rsidRPr="009C3BF7">
        <w:rPr>
          <w:rFonts w:ascii="Times New Roman" w:hAnsi="Times New Roman"/>
        </w:rPr>
        <w:t>và</w:t>
      </w:r>
      <w:r w:rsidRPr="009C3BF7">
        <w:rPr>
          <w:rFonts w:ascii="Times New Roman" w:hAnsi="Times New Roman"/>
        </w:rPr>
        <w:t xml:space="preserve"> </w:t>
      </w:r>
      <w:r w:rsidR="00104584" w:rsidRPr="009C3BF7">
        <w:rPr>
          <w:rFonts w:ascii="Times New Roman" w:hAnsi="Times New Roman"/>
        </w:rPr>
        <w:t>bảo</w:t>
      </w:r>
      <w:r w:rsidRPr="009C3BF7">
        <w:rPr>
          <w:rFonts w:ascii="Times New Roman" w:hAnsi="Times New Roman"/>
        </w:rPr>
        <w:t xml:space="preserve"> </w:t>
      </w:r>
      <w:r w:rsidR="00104584" w:rsidRPr="009C3BF7">
        <w:rPr>
          <w:rFonts w:ascii="Times New Roman" w:hAnsi="Times New Roman"/>
        </w:rPr>
        <w:t>quản</w:t>
      </w:r>
      <w:r w:rsidRPr="009C3BF7">
        <w:rPr>
          <w:rFonts w:ascii="Times New Roman" w:hAnsi="Times New Roman"/>
        </w:rPr>
        <w:t xml:space="preserve"> </w:t>
      </w:r>
      <w:r w:rsidR="00104584" w:rsidRPr="009C3BF7">
        <w:rPr>
          <w:rFonts w:ascii="Times New Roman" w:hAnsi="Times New Roman"/>
        </w:rPr>
        <w:t>ở</w:t>
      </w:r>
      <w:r w:rsidRPr="009C3BF7">
        <w:rPr>
          <w:rFonts w:ascii="Times New Roman" w:hAnsi="Times New Roman"/>
        </w:rPr>
        <w:t xml:space="preserve"> </w:t>
      </w:r>
      <w:r w:rsidR="00104584" w:rsidRPr="009C3BF7">
        <w:rPr>
          <w:rFonts w:ascii="Times New Roman" w:hAnsi="Times New Roman"/>
        </w:rPr>
        <w:t>điều</w:t>
      </w:r>
      <w:r w:rsidRPr="009C3BF7">
        <w:rPr>
          <w:rFonts w:ascii="Times New Roman" w:hAnsi="Times New Roman"/>
        </w:rPr>
        <w:t xml:space="preserve"> </w:t>
      </w:r>
      <w:r w:rsidR="00104584" w:rsidRPr="009C3BF7">
        <w:rPr>
          <w:rFonts w:ascii="Times New Roman" w:hAnsi="Times New Roman"/>
        </w:rPr>
        <w:t>kiện</w:t>
      </w:r>
      <w:r w:rsidRPr="009C3BF7">
        <w:rPr>
          <w:rFonts w:ascii="Times New Roman" w:hAnsi="Times New Roman"/>
        </w:rPr>
        <w:t xml:space="preserve"> </w:t>
      </w:r>
      <w:r w:rsidR="00104584" w:rsidRPr="009C3BF7">
        <w:rPr>
          <w:rFonts w:ascii="Times New Roman" w:hAnsi="Times New Roman"/>
        </w:rPr>
        <w:t>đã</w:t>
      </w:r>
      <w:r w:rsidRPr="009C3BF7">
        <w:rPr>
          <w:rFonts w:ascii="Times New Roman" w:hAnsi="Times New Roman"/>
        </w:rPr>
        <w:t xml:space="preserve"> </w:t>
      </w:r>
      <w:r w:rsidR="00104584" w:rsidRPr="009C3BF7">
        <w:rPr>
          <w:rFonts w:ascii="Times New Roman" w:hAnsi="Times New Roman"/>
        </w:rPr>
        <w:t>thiết</w:t>
      </w:r>
      <w:r w:rsidRPr="009C3BF7">
        <w:rPr>
          <w:rFonts w:ascii="Times New Roman" w:hAnsi="Times New Roman"/>
        </w:rPr>
        <w:t xml:space="preserve"> </w:t>
      </w:r>
      <w:r w:rsidR="00104584" w:rsidRPr="009C3BF7">
        <w:rPr>
          <w:rFonts w:ascii="Times New Roman" w:hAnsi="Times New Roman"/>
        </w:rPr>
        <w:t>lập</w:t>
      </w:r>
      <w:r w:rsidRPr="009C3BF7">
        <w:rPr>
          <w:rFonts w:ascii="Times New Roman" w:hAnsi="Times New Roman"/>
        </w:rPr>
        <w:t xml:space="preserve"> </w:t>
      </w:r>
      <w:r w:rsidR="00104584" w:rsidRPr="009C3BF7">
        <w:rPr>
          <w:rFonts w:ascii="Times New Roman" w:hAnsi="Times New Roman"/>
        </w:rPr>
        <w:t>trong</w:t>
      </w:r>
      <w:r w:rsidRPr="009C3BF7">
        <w:rPr>
          <w:rFonts w:ascii="Times New Roman" w:hAnsi="Times New Roman"/>
        </w:rPr>
        <w:t xml:space="preserve"> </w:t>
      </w:r>
      <w:r w:rsidR="00104584" w:rsidRPr="009C3BF7">
        <w:rPr>
          <w:rFonts w:ascii="Times New Roman" w:hAnsi="Times New Roman"/>
        </w:rPr>
        <w:t>một</w:t>
      </w:r>
      <w:r w:rsidRPr="009C3BF7">
        <w:rPr>
          <w:rFonts w:ascii="Times New Roman" w:hAnsi="Times New Roman"/>
        </w:rPr>
        <w:t xml:space="preserve"> </w:t>
      </w:r>
      <w:r w:rsidR="00104584" w:rsidRPr="009C3BF7">
        <w:rPr>
          <w:rFonts w:ascii="Times New Roman" w:hAnsi="Times New Roman"/>
        </w:rPr>
        <w:t>khoảng</w:t>
      </w:r>
      <w:r w:rsidRPr="009C3BF7">
        <w:rPr>
          <w:rFonts w:ascii="Times New Roman" w:hAnsi="Times New Roman"/>
        </w:rPr>
        <w:t xml:space="preserve"> </w:t>
      </w:r>
      <w:r w:rsidR="00104584" w:rsidRPr="009C3BF7">
        <w:rPr>
          <w:rFonts w:ascii="Times New Roman" w:hAnsi="Times New Roman"/>
        </w:rPr>
        <w:t>thời</w:t>
      </w:r>
      <w:r w:rsidRPr="009C3BF7">
        <w:rPr>
          <w:rFonts w:ascii="Times New Roman" w:hAnsi="Times New Roman"/>
        </w:rPr>
        <w:t xml:space="preserve"> </w:t>
      </w:r>
      <w:r w:rsidR="00104584" w:rsidRPr="009C3BF7">
        <w:rPr>
          <w:rFonts w:ascii="Times New Roman" w:hAnsi="Times New Roman"/>
        </w:rPr>
        <w:t>gian</w:t>
      </w:r>
      <w:r w:rsidRPr="009C3BF7">
        <w:rPr>
          <w:rFonts w:ascii="Times New Roman" w:hAnsi="Times New Roman"/>
        </w:rPr>
        <w:t xml:space="preserve"> </w:t>
      </w:r>
      <w:r w:rsidR="00104584" w:rsidRPr="009C3BF7">
        <w:rPr>
          <w:rFonts w:ascii="Times New Roman" w:hAnsi="Times New Roman"/>
        </w:rPr>
        <w:t>xác</w:t>
      </w:r>
      <w:r w:rsidRPr="009C3BF7">
        <w:rPr>
          <w:rFonts w:ascii="Times New Roman" w:hAnsi="Times New Roman"/>
        </w:rPr>
        <w:t xml:space="preserve"> </w:t>
      </w:r>
      <w:r w:rsidR="00104584" w:rsidRPr="009C3BF7">
        <w:rPr>
          <w:rFonts w:ascii="Times New Roman" w:hAnsi="Times New Roman"/>
        </w:rPr>
        <w:t>định</w:t>
      </w:r>
      <w:r w:rsidRPr="009C3BF7">
        <w:rPr>
          <w:rFonts w:ascii="Times New Roman" w:hAnsi="Times New Roman"/>
        </w:rPr>
        <w:t>.</w:t>
      </w:r>
    </w:p>
    <w:p w14:paraId="5E5882CE" w14:textId="0B90443E" w:rsidR="00865D57" w:rsidRPr="009C3BF7" w:rsidRDefault="00865D57" w:rsidP="004F6EA1">
      <w:pPr>
        <w:pStyle w:val="BodyTextIndent"/>
        <w:tabs>
          <w:tab w:val="left" w:pos="720"/>
        </w:tabs>
        <w:spacing w:beforeLines="120" w:before="288" w:afterLines="60" w:after="144"/>
        <w:ind w:left="720" w:hanging="720"/>
        <w:rPr>
          <w:rFonts w:ascii="Times New Roman" w:hAnsi="Times New Roman"/>
        </w:rPr>
      </w:pPr>
      <w:r>
        <w:rPr>
          <w:rFonts w:ascii="Times New Roman" w:hAnsi="Times New Roman"/>
        </w:rPr>
        <w:t>1.5.</w:t>
      </w:r>
      <w:r>
        <w:rPr>
          <w:rFonts w:ascii="Times New Roman" w:hAnsi="Times New Roman"/>
        </w:rPr>
        <w:tab/>
        <w:t xml:space="preserve">Điều kiện chung cho </w:t>
      </w:r>
      <w:r w:rsidRPr="00865D57">
        <w:rPr>
          <w:rFonts w:ascii="Times New Roman" w:hAnsi="Times New Roman"/>
        </w:rPr>
        <w:t>phép thử độ ổn định dài hạn ở khu</w:t>
      </w:r>
      <w:r w:rsidR="00557884">
        <w:rPr>
          <w:rFonts w:ascii="Times New Roman" w:hAnsi="Times New Roman"/>
        </w:rPr>
        <w:t xml:space="preserve"> vực ASEAN là điều kiện Vùng IVB</w:t>
      </w:r>
      <w:r w:rsidRPr="00865D57">
        <w:rPr>
          <w:rFonts w:ascii="Times New Roman" w:hAnsi="Times New Roman"/>
        </w:rPr>
        <w:t xml:space="preserve"> (30</w:t>
      </w:r>
      <w:ins w:id="1" w:author="Nguyen Tran. Linh" w:date="2022-06-21T14:37:00Z">
        <w:r w:rsidR="002D712B">
          <w:rPr>
            <w:rFonts w:ascii="Times New Roman" w:hAnsi="Times New Roman"/>
          </w:rPr>
          <w:t xml:space="preserve"> </w:t>
        </w:r>
      </w:ins>
      <w:r w:rsidRPr="009C3BF7">
        <w:rPr>
          <w:rFonts w:ascii="Times New Roman" w:hAnsi="Times New Roman"/>
          <w:vertAlign w:val="superscript"/>
        </w:rPr>
        <w:t>o</w:t>
      </w:r>
      <w:r w:rsidRPr="009C3BF7">
        <w:rPr>
          <w:rFonts w:ascii="Times New Roman" w:hAnsi="Times New Roman"/>
        </w:rPr>
        <w:t>C/75% RH).</w:t>
      </w:r>
    </w:p>
    <w:p w14:paraId="049EF91F" w14:textId="77777777" w:rsidR="004F6EA1" w:rsidRDefault="004F6EA1" w:rsidP="004F6EA1">
      <w:pPr>
        <w:pStyle w:val="BodyTextIndent"/>
        <w:tabs>
          <w:tab w:val="left" w:pos="720"/>
        </w:tabs>
        <w:spacing w:beforeLines="120" w:before="288" w:afterLines="60" w:after="144"/>
        <w:ind w:left="720" w:hanging="720"/>
        <w:rPr>
          <w:rFonts w:ascii="Times New Roman" w:hAnsi="Times New Roman"/>
          <w:b/>
        </w:rPr>
      </w:pPr>
    </w:p>
    <w:p w14:paraId="61C7DD65" w14:textId="77777777" w:rsidR="002D00D7" w:rsidRPr="009C3BF7" w:rsidRDefault="002D00D7" w:rsidP="004F6EA1">
      <w:pPr>
        <w:pStyle w:val="BodyTextIndent"/>
        <w:tabs>
          <w:tab w:val="left" w:pos="720"/>
        </w:tabs>
        <w:spacing w:beforeLines="120" w:before="288" w:afterLines="60" w:after="144"/>
        <w:ind w:left="720" w:hanging="720"/>
        <w:rPr>
          <w:rFonts w:ascii="Times New Roman" w:hAnsi="Times New Roman"/>
          <w:b/>
        </w:rPr>
      </w:pPr>
      <w:r w:rsidRPr="009C3BF7">
        <w:rPr>
          <w:rFonts w:ascii="Times New Roman" w:hAnsi="Times New Roman"/>
          <w:b/>
        </w:rPr>
        <w:t>2</w:t>
      </w:r>
      <w:r w:rsidR="004F6EA1">
        <w:rPr>
          <w:rFonts w:ascii="Times New Roman" w:hAnsi="Times New Roman"/>
          <w:b/>
        </w:rPr>
        <w:t>.</w:t>
      </w:r>
      <w:r w:rsidR="00ED2D56" w:rsidRPr="009C3BF7">
        <w:rPr>
          <w:rFonts w:ascii="Times New Roman" w:hAnsi="Times New Roman"/>
          <w:b/>
        </w:rPr>
        <w:tab/>
      </w:r>
      <w:r w:rsidRPr="009C3BF7">
        <w:rPr>
          <w:rFonts w:ascii="Times New Roman" w:hAnsi="Times New Roman"/>
          <w:b/>
        </w:rPr>
        <w:t>MỤC TIÊU</w:t>
      </w:r>
    </w:p>
    <w:p w14:paraId="4B85624D" w14:textId="4F0DF87F" w:rsidR="00EC0747" w:rsidRPr="009C3BF7" w:rsidRDefault="00EC0747" w:rsidP="004F6EA1">
      <w:pPr>
        <w:pStyle w:val="BodyTextIndent"/>
        <w:tabs>
          <w:tab w:val="left" w:pos="720"/>
        </w:tabs>
        <w:spacing w:beforeLines="120" w:before="288" w:afterLines="60" w:after="144"/>
        <w:ind w:left="720" w:hanging="720"/>
        <w:rPr>
          <w:rFonts w:ascii="Times New Roman" w:hAnsi="Times New Roman"/>
        </w:rPr>
      </w:pPr>
      <w:r w:rsidRPr="009C3BF7">
        <w:rPr>
          <w:rFonts w:ascii="Times New Roman" w:hAnsi="Times New Roman"/>
        </w:rPr>
        <w:tab/>
      </w:r>
      <w:r w:rsidR="00104584" w:rsidRPr="009C3BF7">
        <w:rPr>
          <w:rFonts w:ascii="Times New Roman" w:hAnsi="Times New Roman"/>
        </w:rPr>
        <w:t>Hướng</w:t>
      </w:r>
      <w:r w:rsidRPr="009C3BF7">
        <w:rPr>
          <w:rFonts w:ascii="Times New Roman" w:hAnsi="Times New Roman"/>
        </w:rPr>
        <w:t xml:space="preserve"> </w:t>
      </w:r>
      <w:r w:rsidR="00104584" w:rsidRPr="009C3BF7">
        <w:rPr>
          <w:rFonts w:ascii="Times New Roman" w:hAnsi="Times New Roman"/>
        </w:rPr>
        <w:t>dẫn</w:t>
      </w:r>
      <w:r w:rsidRPr="009C3BF7">
        <w:rPr>
          <w:rFonts w:ascii="Times New Roman" w:hAnsi="Times New Roman"/>
        </w:rPr>
        <w:t xml:space="preserve"> </w:t>
      </w:r>
      <w:r w:rsidR="00104584" w:rsidRPr="009C3BF7">
        <w:rPr>
          <w:rFonts w:ascii="Times New Roman" w:hAnsi="Times New Roman"/>
        </w:rPr>
        <w:t>này</w:t>
      </w:r>
      <w:r w:rsidRPr="009C3BF7">
        <w:rPr>
          <w:rFonts w:ascii="Times New Roman" w:hAnsi="Times New Roman"/>
        </w:rPr>
        <w:t xml:space="preserve"> </w:t>
      </w:r>
      <w:r w:rsidR="00104584" w:rsidRPr="009C3BF7">
        <w:rPr>
          <w:rFonts w:ascii="Times New Roman" w:hAnsi="Times New Roman"/>
        </w:rPr>
        <w:t>đưa</w:t>
      </w:r>
      <w:r w:rsidRPr="009C3BF7">
        <w:rPr>
          <w:rFonts w:ascii="Times New Roman" w:hAnsi="Times New Roman"/>
        </w:rPr>
        <w:t xml:space="preserve"> </w:t>
      </w:r>
      <w:r w:rsidR="00104584" w:rsidRPr="009C3BF7">
        <w:rPr>
          <w:rFonts w:ascii="Times New Roman" w:hAnsi="Times New Roman"/>
        </w:rPr>
        <w:t>ra</w:t>
      </w:r>
      <w:r w:rsidRPr="009C3BF7">
        <w:rPr>
          <w:rFonts w:ascii="Times New Roman" w:hAnsi="Times New Roman"/>
        </w:rPr>
        <w:t xml:space="preserve"> </w:t>
      </w:r>
      <w:r w:rsidR="00104584" w:rsidRPr="009C3BF7">
        <w:rPr>
          <w:rFonts w:ascii="Times New Roman" w:hAnsi="Times New Roman"/>
        </w:rPr>
        <w:t>những</w:t>
      </w:r>
      <w:r w:rsidR="001A459F" w:rsidRPr="009C3BF7">
        <w:rPr>
          <w:rFonts w:ascii="Times New Roman" w:hAnsi="Times New Roman"/>
        </w:rPr>
        <w:t xml:space="preserve"> </w:t>
      </w:r>
      <w:r w:rsidR="004F6EA1">
        <w:rPr>
          <w:rFonts w:ascii="Times New Roman" w:hAnsi="Times New Roman"/>
        </w:rPr>
        <w:t>gợi ý</w:t>
      </w:r>
      <w:r w:rsidR="00263E6B" w:rsidRPr="009C3BF7">
        <w:rPr>
          <w:rFonts w:ascii="Times New Roman" w:hAnsi="Times New Roman"/>
        </w:rPr>
        <w:t xml:space="preserve"> </w:t>
      </w:r>
      <w:r w:rsidR="00104584" w:rsidRPr="009C3BF7">
        <w:rPr>
          <w:rFonts w:ascii="Times New Roman" w:hAnsi="Times New Roman"/>
        </w:rPr>
        <w:t>tổng</w:t>
      </w:r>
      <w:r w:rsidRPr="009C3BF7">
        <w:rPr>
          <w:rFonts w:ascii="Times New Roman" w:hAnsi="Times New Roman"/>
        </w:rPr>
        <w:t xml:space="preserve"> </w:t>
      </w:r>
      <w:r w:rsidR="004F6EA1">
        <w:rPr>
          <w:rFonts w:ascii="Times New Roman" w:hAnsi="Times New Roman"/>
        </w:rPr>
        <w:t>quát</w:t>
      </w:r>
      <w:r w:rsidRPr="009C3BF7">
        <w:rPr>
          <w:rFonts w:ascii="Times New Roman" w:hAnsi="Times New Roman"/>
        </w:rPr>
        <w:t xml:space="preserve"> </w:t>
      </w:r>
      <w:r w:rsidR="0041261F" w:rsidRPr="009C3BF7">
        <w:rPr>
          <w:rFonts w:ascii="Times New Roman" w:hAnsi="Times New Roman"/>
        </w:rPr>
        <w:t xml:space="preserve">cho </w:t>
      </w:r>
      <w:r w:rsidR="00104584" w:rsidRPr="009C3BF7">
        <w:rPr>
          <w:rFonts w:ascii="Times New Roman" w:hAnsi="Times New Roman"/>
        </w:rPr>
        <w:t>nghiên</w:t>
      </w:r>
      <w:r w:rsidRPr="009C3BF7">
        <w:rPr>
          <w:rFonts w:ascii="Times New Roman" w:hAnsi="Times New Roman"/>
        </w:rPr>
        <w:t xml:space="preserve"> </w:t>
      </w:r>
      <w:r w:rsidR="00104584" w:rsidRPr="009C3BF7">
        <w:rPr>
          <w:rFonts w:ascii="Times New Roman" w:hAnsi="Times New Roman"/>
        </w:rPr>
        <w:t>cứu</w:t>
      </w:r>
      <w:r w:rsidRPr="009C3BF7">
        <w:rPr>
          <w:rFonts w:ascii="Times New Roman" w:hAnsi="Times New Roman"/>
        </w:rPr>
        <w:t xml:space="preserve"> </w:t>
      </w:r>
      <w:r w:rsidR="00104584" w:rsidRPr="009C3BF7">
        <w:rPr>
          <w:rFonts w:ascii="Times New Roman" w:hAnsi="Times New Roman"/>
        </w:rPr>
        <w:t>độ</w:t>
      </w:r>
      <w:r w:rsidRPr="009C3BF7">
        <w:rPr>
          <w:rFonts w:ascii="Times New Roman" w:hAnsi="Times New Roman"/>
        </w:rPr>
        <w:t xml:space="preserve"> </w:t>
      </w:r>
      <w:r w:rsidR="00104584" w:rsidRPr="009C3BF7">
        <w:rPr>
          <w:rFonts w:ascii="Times New Roman" w:hAnsi="Times New Roman"/>
        </w:rPr>
        <w:t>ổn</w:t>
      </w:r>
      <w:r w:rsidRPr="009C3BF7">
        <w:rPr>
          <w:rFonts w:ascii="Times New Roman" w:hAnsi="Times New Roman"/>
        </w:rPr>
        <w:t xml:space="preserve"> </w:t>
      </w:r>
      <w:r w:rsidR="00104584" w:rsidRPr="009C3BF7">
        <w:rPr>
          <w:rFonts w:ascii="Times New Roman" w:hAnsi="Times New Roman"/>
        </w:rPr>
        <w:t>định</w:t>
      </w:r>
      <w:r w:rsidRPr="009C3BF7">
        <w:rPr>
          <w:rFonts w:ascii="Times New Roman" w:hAnsi="Times New Roman"/>
        </w:rPr>
        <w:t xml:space="preserve"> </w:t>
      </w:r>
      <w:r w:rsidR="00104584" w:rsidRPr="009C3BF7">
        <w:rPr>
          <w:rFonts w:ascii="Times New Roman" w:hAnsi="Times New Roman"/>
        </w:rPr>
        <w:t>đối</w:t>
      </w:r>
      <w:r w:rsidRPr="009C3BF7">
        <w:rPr>
          <w:rFonts w:ascii="Times New Roman" w:hAnsi="Times New Roman"/>
        </w:rPr>
        <w:t xml:space="preserve"> </w:t>
      </w:r>
      <w:r w:rsidR="00104584" w:rsidRPr="009C3BF7">
        <w:rPr>
          <w:rFonts w:ascii="Times New Roman" w:hAnsi="Times New Roman"/>
        </w:rPr>
        <w:t>với</w:t>
      </w:r>
      <w:r w:rsidRPr="009C3BF7">
        <w:rPr>
          <w:rFonts w:ascii="Times New Roman" w:hAnsi="Times New Roman"/>
        </w:rPr>
        <w:t xml:space="preserve"> </w:t>
      </w:r>
      <w:r w:rsidR="00104584" w:rsidRPr="009C3BF7">
        <w:rPr>
          <w:rFonts w:ascii="Times New Roman" w:hAnsi="Times New Roman"/>
        </w:rPr>
        <w:t>các</w:t>
      </w:r>
      <w:r w:rsidRPr="009C3BF7">
        <w:rPr>
          <w:rFonts w:ascii="Times New Roman" w:hAnsi="Times New Roman"/>
        </w:rPr>
        <w:t xml:space="preserve"> </w:t>
      </w:r>
      <w:r w:rsidR="00A879F4" w:rsidRPr="009C3BF7">
        <w:rPr>
          <w:rFonts w:ascii="Times New Roman" w:hAnsi="Times New Roman"/>
        </w:rPr>
        <w:t xml:space="preserve">thành </w:t>
      </w:r>
      <w:r w:rsidR="00104584" w:rsidRPr="009C3BF7">
        <w:rPr>
          <w:rFonts w:ascii="Times New Roman" w:hAnsi="Times New Roman"/>
        </w:rPr>
        <w:t>phẩm</w:t>
      </w:r>
      <w:r w:rsidRPr="009C3BF7">
        <w:rPr>
          <w:rFonts w:ascii="Times New Roman" w:hAnsi="Times New Roman"/>
        </w:rPr>
        <w:t xml:space="preserve"> </w:t>
      </w:r>
      <w:r w:rsidR="00104584" w:rsidRPr="009C3BF7">
        <w:rPr>
          <w:rFonts w:ascii="Times New Roman" w:hAnsi="Times New Roman"/>
        </w:rPr>
        <w:t>thuốc</w:t>
      </w:r>
      <w:r w:rsidRPr="009C3BF7">
        <w:rPr>
          <w:rFonts w:ascii="Times New Roman" w:hAnsi="Times New Roman"/>
        </w:rPr>
        <w:t xml:space="preserve">, </w:t>
      </w:r>
      <w:r w:rsidR="00104584" w:rsidRPr="009C3BF7">
        <w:rPr>
          <w:rFonts w:ascii="Times New Roman" w:hAnsi="Times New Roman"/>
        </w:rPr>
        <w:t>tuy</w:t>
      </w:r>
      <w:r w:rsidRPr="009C3BF7">
        <w:rPr>
          <w:rFonts w:ascii="Times New Roman" w:hAnsi="Times New Roman"/>
        </w:rPr>
        <w:t xml:space="preserve"> </w:t>
      </w:r>
      <w:r w:rsidR="00104584" w:rsidRPr="009C3BF7">
        <w:rPr>
          <w:rFonts w:ascii="Times New Roman" w:hAnsi="Times New Roman"/>
        </w:rPr>
        <w:t>vậy</w:t>
      </w:r>
      <w:r w:rsidRPr="009C3BF7">
        <w:rPr>
          <w:rFonts w:ascii="Times New Roman" w:hAnsi="Times New Roman"/>
        </w:rPr>
        <w:t xml:space="preserve"> </w:t>
      </w:r>
      <w:r w:rsidR="00104584" w:rsidRPr="009C3BF7">
        <w:rPr>
          <w:rFonts w:ascii="Times New Roman" w:hAnsi="Times New Roman"/>
        </w:rPr>
        <w:t>vẫn</w:t>
      </w:r>
      <w:r w:rsidRPr="009C3BF7">
        <w:rPr>
          <w:rFonts w:ascii="Times New Roman" w:hAnsi="Times New Roman"/>
        </w:rPr>
        <w:t xml:space="preserve"> </w:t>
      </w:r>
      <w:r w:rsidR="00104584" w:rsidRPr="009C3BF7">
        <w:rPr>
          <w:rFonts w:ascii="Times New Roman" w:hAnsi="Times New Roman"/>
        </w:rPr>
        <w:t>có</w:t>
      </w:r>
      <w:r w:rsidRPr="009C3BF7">
        <w:rPr>
          <w:rFonts w:ascii="Times New Roman" w:hAnsi="Times New Roman"/>
        </w:rPr>
        <w:t xml:space="preserve"> </w:t>
      </w:r>
      <w:r w:rsidR="00104584" w:rsidRPr="009C3BF7">
        <w:rPr>
          <w:rFonts w:ascii="Times New Roman" w:hAnsi="Times New Roman"/>
        </w:rPr>
        <w:t>sự</w:t>
      </w:r>
      <w:r w:rsidRPr="009C3BF7">
        <w:rPr>
          <w:rFonts w:ascii="Times New Roman" w:hAnsi="Times New Roman"/>
        </w:rPr>
        <w:t xml:space="preserve"> </w:t>
      </w:r>
      <w:r w:rsidR="00104584" w:rsidRPr="009C3BF7">
        <w:rPr>
          <w:rFonts w:ascii="Times New Roman" w:hAnsi="Times New Roman"/>
        </w:rPr>
        <w:t>linh</w:t>
      </w:r>
      <w:r w:rsidRPr="009C3BF7">
        <w:rPr>
          <w:rFonts w:ascii="Times New Roman" w:hAnsi="Times New Roman"/>
        </w:rPr>
        <w:t xml:space="preserve"> </w:t>
      </w:r>
      <w:r w:rsidR="004F6EA1">
        <w:rPr>
          <w:rFonts w:ascii="Times New Roman" w:hAnsi="Times New Roman"/>
        </w:rPr>
        <w:t>hoạt</w:t>
      </w:r>
      <w:r w:rsidRPr="009C3BF7">
        <w:rPr>
          <w:rFonts w:ascii="Times New Roman" w:hAnsi="Times New Roman"/>
        </w:rPr>
        <w:t xml:space="preserve"> </w:t>
      </w:r>
      <w:r w:rsidR="00104584" w:rsidRPr="009C3BF7">
        <w:rPr>
          <w:rFonts w:ascii="Times New Roman" w:hAnsi="Times New Roman"/>
        </w:rPr>
        <w:t>trong</w:t>
      </w:r>
      <w:r w:rsidRPr="009C3BF7">
        <w:rPr>
          <w:rFonts w:ascii="Times New Roman" w:hAnsi="Times New Roman"/>
        </w:rPr>
        <w:t xml:space="preserve"> </w:t>
      </w:r>
      <w:r w:rsidR="00104584" w:rsidRPr="009C3BF7">
        <w:rPr>
          <w:rFonts w:ascii="Times New Roman" w:hAnsi="Times New Roman"/>
        </w:rPr>
        <w:t>những</w:t>
      </w:r>
      <w:r w:rsidRPr="009C3BF7">
        <w:rPr>
          <w:rFonts w:ascii="Times New Roman" w:hAnsi="Times New Roman"/>
        </w:rPr>
        <w:t xml:space="preserve"> </w:t>
      </w:r>
      <w:r w:rsidR="00104584" w:rsidRPr="009C3BF7">
        <w:rPr>
          <w:rFonts w:ascii="Times New Roman" w:hAnsi="Times New Roman"/>
        </w:rPr>
        <w:t>hoàn</w:t>
      </w:r>
      <w:r w:rsidRPr="009C3BF7">
        <w:rPr>
          <w:rFonts w:ascii="Times New Roman" w:hAnsi="Times New Roman"/>
        </w:rPr>
        <w:t xml:space="preserve"> </w:t>
      </w:r>
      <w:r w:rsidR="00104584" w:rsidRPr="009C3BF7">
        <w:rPr>
          <w:rFonts w:ascii="Times New Roman" w:hAnsi="Times New Roman"/>
        </w:rPr>
        <w:t>cảnh</w:t>
      </w:r>
      <w:r w:rsidRPr="009C3BF7">
        <w:rPr>
          <w:rFonts w:ascii="Times New Roman" w:hAnsi="Times New Roman"/>
        </w:rPr>
        <w:t xml:space="preserve"> </w:t>
      </w:r>
      <w:r w:rsidR="00104584" w:rsidRPr="009C3BF7">
        <w:rPr>
          <w:rFonts w:ascii="Times New Roman" w:hAnsi="Times New Roman"/>
        </w:rPr>
        <w:t>thực</w:t>
      </w:r>
      <w:r w:rsidRPr="009C3BF7">
        <w:rPr>
          <w:rFonts w:ascii="Times New Roman" w:hAnsi="Times New Roman"/>
        </w:rPr>
        <w:t xml:space="preserve"> </w:t>
      </w:r>
      <w:r w:rsidR="00104584" w:rsidRPr="009C3BF7">
        <w:rPr>
          <w:rFonts w:ascii="Times New Roman" w:hAnsi="Times New Roman"/>
        </w:rPr>
        <w:t>tế</w:t>
      </w:r>
      <w:r w:rsidRPr="009C3BF7">
        <w:rPr>
          <w:rFonts w:ascii="Times New Roman" w:hAnsi="Times New Roman"/>
        </w:rPr>
        <w:t xml:space="preserve"> </w:t>
      </w:r>
      <w:r w:rsidR="00104584" w:rsidRPr="009C3BF7">
        <w:rPr>
          <w:rFonts w:ascii="Times New Roman" w:hAnsi="Times New Roman"/>
        </w:rPr>
        <w:t>khác</w:t>
      </w:r>
      <w:r w:rsidRPr="009C3BF7">
        <w:rPr>
          <w:rFonts w:ascii="Times New Roman" w:hAnsi="Times New Roman"/>
        </w:rPr>
        <w:t xml:space="preserve"> </w:t>
      </w:r>
      <w:r w:rsidR="00104584" w:rsidRPr="009C3BF7">
        <w:rPr>
          <w:rFonts w:ascii="Times New Roman" w:hAnsi="Times New Roman"/>
        </w:rPr>
        <w:t>nhau</w:t>
      </w:r>
      <w:r w:rsidRPr="009C3BF7">
        <w:rPr>
          <w:rFonts w:ascii="Times New Roman" w:hAnsi="Times New Roman"/>
        </w:rPr>
        <w:t xml:space="preserve">, </w:t>
      </w:r>
      <w:r w:rsidR="00104584" w:rsidRPr="009C3BF7">
        <w:rPr>
          <w:rFonts w:ascii="Times New Roman" w:hAnsi="Times New Roman"/>
        </w:rPr>
        <w:t>có</w:t>
      </w:r>
      <w:r w:rsidRPr="009C3BF7">
        <w:rPr>
          <w:rFonts w:ascii="Times New Roman" w:hAnsi="Times New Roman"/>
        </w:rPr>
        <w:t xml:space="preserve"> </w:t>
      </w:r>
      <w:r w:rsidR="00104584" w:rsidRPr="009C3BF7">
        <w:rPr>
          <w:rFonts w:ascii="Times New Roman" w:hAnsi="Times New Roman"/>
        </w:rPr>
        <w:t>xem</w:t>
      </w:r>
      <w:r w:rsidRPr="009C3BF7">
        <w:rPr>
          <w:rFonts w:ascii="Times New Roman" w:hAnsi="Times New Roman"/>
        </w:rPr>
        <w:t xml:space="preserve"> </w:t>
      </w:r>
      <w:r w:rsidR="00104584" w:rsidRPr="009C3BF7">
        <w:rPr>
          <w:rFonts w:ascii="Times New Roman" w:hAnsi="Times New Roman"/>
        </w:rPr>
        <w:t>xét</w:t>
      </w:r>
      <w:r w:rsidRPr="009C3BF7">
        <w:rPr>
          <w:rFonts w:ascii="Times New Roman" w:hAnsi="Times New Roman"/>
        </w:rPr>
        <w:t xml:space="preserve"> </w:t>
      </w:r>
      <w:r w:rsidR="00104584" w:rsidRPr="009C3BF7">
        <w:rPr>
          <w:rFonts w:ascii="Times New Roman" w:hAnsi="Times New Roman"/>
        </w:rPr>
        <w:t>đến</w:t>
      </w:r>
      <w:r w:rsidRPr="009C3BF7">
        <w:rPr>
          <w:rFonts w:ascii="Times New Roman" w:hAnsi="Times New Roman"/>
        </w:rPr>
        <w:t xml:space="preserve"> </w:t>
      </w:r>
      <w:r w:rsidR="00104584" w:rsidRPr="009C3BF7">
        <w:rPr>
          <w:rFonts w:ascii="Times New Roman" w:hAnsi="Times New Roman"/>
        </w:rPr>
        <w:t>tính</w:t>
      </w:r>
      <w:r w:rsidRPr="009C3BF7">
        <w:rPr>
          <w:rFonts w:ascii="Times New Roman" w:hAnsi="Times New Roman"/>
        </w:rPr>
        <w:t xml:space="preserve"> </w:t>
      </w:r>
      <w:r w:rsidR="00104584" w:rsidRPr="009C3BF7">
        <w:rPr>
          <w:rFonts w:ascii="Times New Roman" w:hAnsi="Times New Roman"/>
        </w:rPr>
        <w:t>khoa</w:t>
      </w:r>
      <w:r w:rsidRPr="009C3BF7">
        <w:rPr>
          <w:rFonts w:ascii="Times New Roman" w:hAnsi="Times New Roman"/>
        </w:rPr>
        <w:t xml:space="preserve"> </w:t>
      </w:r>
      <w:r w:rsidR="00104584" w:rsidRPr="009C3BF7">
        <w:rPr>
          <w:rFonts w:ascii="Times New Roman" w:hAnsi="Times New Roman"/>
        </w:rPr>
        <w:t>học</w:t>
      </w:r>
      <w:r w:rsidRPr="009C3BF7">
        <w:rPr>
          <w:rFonts w:ascii="Times New Roman" w:hAnsi="Times New Roman"/>
        </w:rPr>
        <w:t xml:space="preserve"> </w:t>
      </w:r>
      <w:r w:rsidR="004F6EA1">
        <w:rPr>
          <w:rFonts w:ascii="Times New Roman" w:hAnsi="Times New Roman"/>
        </w:rPr>
        <w:t>đặc thù</w:t>
      </w:r>
      <w:r w:rsidRPr="009C3BF7">
        <w:rPr>
          <w:rFonts w:ascii="Times New Roman" w:hAnsi="Times New Roman"/>
        </w:rPr>
        <w:t xml:space="preserve"> </w:t>
      </w:r>
      <w:r w:rsidR="00104584" w:rsidRPr="009C3BF7">
        <w:rPr>
          <w:rFonts w:ascii="Times New Roman" w:hAnsi="Times New Roman"/>
        </w:rPr>
        <w:t>và</w:t>
      </w:r>
      <w:r w:rsidRPr="009C3BF7">
        <w:rPr>
          <w:rFonts w:ascii="Times New Roman" w:hAnsi="Times New Roman"/>
        </w:rPr>
        <w:t xml:space="preserve"> </w:t>
      </w:r>
      <w:r w:rsidR="00104584" w:rsidRPr="009C3BF7">
        <w:rPr>
          <w:rFonts w:ascii="Times New Roman" w:hAnsi="Times New Roman"/>
        </w:rPr>
        <w:t>các</w:t>
      </w:r>
      <w:r w:rsidRPr="009C3BF7">
        <w:rPr>
          <w:rFonts w:ascii="Times New Roman" w:hAnsi="Times New Roman"/>
        </w:rPr>
        <w:t xml:space="preserve"> </w:t>
      </w:r>
      <w:r w:rsidR="00104584" w:rsidRPr="009C3BF7">
        <w:rPr>
          <w:rFonts w:ascii="Times New Roman" w:hAnsi="Times New Roman"/>
        </w:rPr>
        <w:t>đặc</w:t>
      </w:r>
      <w:r w:rsidRPr="009C3BF7">
        <w:rPr>
          <w:rFonts w:ascii="Times New Roman" w:hAnsi="Times New Roman"/>
        </w:rPr>
        <w:t xml:space="preserve"> </w:t>
      </w:r>
      <w:r w:rsidR="00104584" w:rsidRPr="009C3BF7">
        <w:rPr>
          <w:rFonts w:ascii="Times New Roman" w:hAnsi="Times New Roman"/>
        </w:rPr>
        <w:t>tính</w:t>
      </w:r>
      <w:r w:rsidRPr="009C3BF7">
        <w:rPr>
          <w:rFonts w:ascii="Times New Roman" w:hAnsi="Times New Roman"/>
        </w:rPr>
        <w:t xml:space="preserve"> </w:t>
      </w:r>
      <w:r w:rsidR="00104584" w:rsidRPr="009C3BF7">
        <w:rPr>
          <w:rFonts w:ascii="Times New Roman" w:hAnsi="Times New Roman"/>
        </w:rPr>
        <w:t>của</w:t>
      </w:r>
      <w:r w:rsidRPr="009C3BF7">
        <w:rPr>
          <w:rFonts w:ascii="Times New Roman" w:hAnsi="Times New Roman"/>
        </w:rPr>
        <w:t xml:space="preserve"> </w:t>
      </w:r>
      <w:r w:rsidR="00104584" w:rsidRPr="009C3BF7">
        <w:rPr>
          <w:rFonts w:ascii="Times New Roman" w:hAnsi="Times New Roman"/>
        </w:rPr>
        <w:t>các</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104584" w:rsidRPr="009C3BF7">
        <w:rPr>
          <w:rFonts w:ascii="Times New Roman" w:hAnsi="Times New Roman"/>
        </w:rPr>
        <w:t>được</w:t>
      </w:r>
      <w:r w:rsidRPr="009C3BF7">
        <w:rPr>
          <w:rFonts w:ascii="Times New Roman" w:hAnsi="Times New Roman"/>
        </w:rPr>
        <w:t xml:space="preserve"> </w:t>
      </w:r>
      <w:r w:rsidR="00104584" w:rsidRPr="009C3BF7">
        <w:rPr>
          <w:rFonts w:ascii="Times New Roman" w:hAnsi="Times New Roman"/>
        </w:rPr>
        <w:t>đánh</w:t>
      </w:r>
      <w:r w:rsidRPr="009C3BF7">
        <w:rPr>
          <w:rFonts w:ascii="Times New Roman" w:hAnsi="Times New Roman"/>
        </w:rPr>
        <w:t xml:space="preserve"> </w:t>
      </w:r>
      <w:r w:rsidR="00104584" w:rsidRPr="009C3BF7">
        <w:rPr>
          <w:rFonts w:ascii="Times New Roman" w:hAnsi="Times New Roman"/>
        </w:rPr>
        <w:t>giá</w:t>
      </w:r>
      <w:r w:rsidRPr="009C3BF7">
        <w:rPr>
          <w:rFonts w:ascii="Times New Roman" w:hAnsi="Times New Roman"/>
        </w:rPr>
        <w:t>.</w:t>
      </w:r>
      <w:r w:rsidR="0041261F" w:rsidRPr="009C3BF7">
        <w:rPr>
          <w:rFonts w:ascii="Times New Roman" w:hAnsi="Times New Roman"/>
        </w:rPr>
        <w:t xml:space="preserve"> Hướng dẫn này cũng có thể dùng để</w:t>
      </w:r>
      <w:r w:rsidR="00DC789E" w:rsidRPr="009C3BF7">
        <w:rPr>
          <w:rFonts w:ascii="Times New Roman" w:hAnsi="Times New Roman"/>
        </w:rPr>
        <w:t xml:space="preserve"> </w:t>
      </w:r>
      <w:r w:rsidR="004F6EA1">
        <w:rPr>
          <w:rFonts w:ascii="Times New Roman" w:hAnsi="Times New Roman"/>
        </w:rPr>
        <w:t xml:space="preserve">ước </w:t>
      </w:r>
      <w:r w:rsidR="00E01FFF">
        <w:rPr>
          <w:rFonts w:ascii="Times New Roman" w:hAnsi="Times New Roman"/>
        </w:rPr>
        <w:t>lượng</w:t>
      </w:r>
      <w:r w:rsidR="00DC789E" w:rsidRPr="009C3BF7">
        <w:rPr>
          <w:rFonts w:ascii="Times New Roman" w:hAnsi="Times New Roman"/>
        </w:rPr>
        <w:t xml:space="preserve"> </w:t>
      </w:r>
      <w:r w:rsidR="0041261F" w:rsidRPr="009C3BF7">
        <w:rPr>
          <w:rFonts w:ascii="Times New Roman" w:hAnsi="Times New Roman"/>
        </w:rPr>
        <w:t>tuổi thọ dự</w:t>
      </w:r>
      <w:r w:rsidR="00492305" w:rsidRPr="009C3BF7">
        <w:rPr>
          <w:rFonts w:ascii="Times New Roman" w:hAnsi="Times New Roman"/>
        </w:rPr>
        <w:t>a</w:t>
      </w:r>
      <w:r w:rsidR="0041261F" w:rsidRPr="009C3BF7">
        <w:rPr>
          <w:rFonts w:ascii="Times New Roman" w:hAnsi="Times New Roman"/>
        </w:rPr>
        <w:t xml:space="preserve"> trên các số liệu độ ổn định thu được từ nghiên cứu.</w:t>
      </w:r>
    </w:p>
    <w:p w14:paraId="5719126A" w14:textId="77777777" w:rsidR="00EC0747" w:rsidRPr="009C3BF7" w:rsidRDefault="00EC0747" w:rsidP="004F6EA1">
      <w:pPr>
        <w:pStyle w:val="BodyTextIndent"/>
        <w:spacing w:beforeLines="120" w:before="288" w:afterLines="60" w:after="144"/>
        <w:rPr>
          <w:rFonts w:ascii="Times New Roman" w:hAnsi="Times New Roman"/>
        </w:rPr>
      </w:pPr>
    </w:p>
    <w:p w14:paraId="77E462AB" w14:textId="77777777" w:rsidR="001A459F" w:rsidRPr="009C3BF7" w:rsidRDefault="002D00D7" w:rsidP="004F6EA1">
      <w:pPr>
        <w:pStyle w:val="BodyTextIndent"/>
        <w:tabs>
          <w:tab w:val="left" w:pos="720"/>
        </w:tabs>
        <w:spacing w:beforeLines="120" w:before="288" w:afterLines="60" w:after="144"/>
        <w:ind w:left="720" w:hanging="720"/>
        <w:rPr>
          <w:rFonts w:ascii="Times New Roman" w:hAnsi="Times New Roman"/>
          <w:b/>
        </w:rPr>
      </w:pPr>
      <w:r w:rsidRPr="009C3BF7">
        <w:rPr>
          <w:rFonts w:ascii="Times New Roman" w:hAnsi="Times New Roman"/>
          <w:b/>
        </w:rPr>
        <w:t>3</w:t>
      </w:r>
      <w:r w:rsidR="004F6EA1">
        <w:rPr>
          <w:rFonts w:ascii="Times New Roman" w:hAnsi="Times New Roman"/>
          <w:b/>
        </w:rPr>
        <w:t>.</w:t>
      </w:r>
      <w:r w:rsidR="00ED2D56" w:rsidRPr="009C3BF7">
        <w:rPr>
          <w:rFonts w:ascii="Times New Roman" w:hAnsi="Times New Roman"/>
          <w:b/>
        </w:rPr>
        <w:tab/>
      </w:r>
      <w:r w:rsidRPr="009C3BF7">
        <w:rPr>
          <w:rFonts w:ascii="Times New Roman" w:hAnsi="Times New Roman"/>
          <w:b/>
        </w:rPr>
        <w:t>PHẠM VI</w:t>
      </w:r>
    </w:p>
    <w:p w14:paraId="0FAA251F" w14:textId="77777777" w:rsidR="00EC0747" w:rsidRPr="009C3BF7" w:rsidRDefault="00EC0747" w:rsidP="004F6EA1">
      <w:pPr>
        <w:pStyle w:val="BodyTextIndent"/>
        <w:tabs>
          <w:tab w:val="left" w:pos="720"/>
        </w:tabs>
        <w:spacing w:beforeLines="120" w:before="288" w:afterLines="60" w:after="144"/>
        <w:ind w:left="720" w:hanging="720"/>
        <w:rPr>
          <w:rFonts w:ascii="Times New Roman" w:hAnsi="Times New Roman"/>
        </w:rPr>
      </w:pPr>
      <w:r w:rsidRPr="009C3BF7">
        <w:rPr>
          <w:rFonts w:ascii="Times New Roman" w:hAnsi="Times New Roman"/>
        </w:rPr>
        <w:lastRenderedPageBreak/>
        <w:tab/>
      </w:r>
      <w:r w:rsidR="00950C7A" w:rsidRPr="009C3BF7">
        <w:rPr>
          <w:rFonts w:ascii="Times New Roman" w:hAnsi="Times New Roman"/>
        </w:rPr>
        <w:t>Hướng</w:t>
      </w:r>
      <w:r w:rsidRPr="009C3BF7">
        <w:rPr>
          <w:rFonts w:ascii="Times New Roman" w:hAnsi="Times New Roman"/>
        </w:rPr>
        <w:t xml:space="preserve"> </w:t>
      </w:r>
      <w:r w:rsidR="00950C7A" w:rsidRPr="009C3BF7">
        <w:rPr>
          <w:rFonts w:ascii="Times New Roman" w:hAnsi="Times New Roman"/>
        </w:rPr>
        <w:t>dẫn</w:t>
      </w:r>
      <w:r w:rsidRPr="009C3BF7">
        <w:rPr>
          <w:rFonts w:ascii="Times New Roman" w:hAnsi="Times New Roman"/>
        </w:rPr>
        <w:t xml:space="preserve"> </w:t>
      </w:r>
      <w:r w:rsidR="00950C7A" w:rsidRPr="009C3BF7">
        <w:rPr>
          <w:rFonts w:ascii="Times New Roman" w:hAnsi="Times New Roman"/>
        </w:rPr>
        <w:t>này</w:t>
      </w:r>
      <w:r w:rsidRPr="009C3BF7">
        <w:rPr>
          <w:rFonts w:ascii="Times New Roman" w:hAnsi="Times New Roman"/>
        </w:rPr>
        <w:t xml:space="preserve"> </w:t>
      </w:r>
      <w:r w:rsidR="000455BC" w:rsidRPr="009C3BF7">
        <w:rPr>
          <w:rFonts w:ascii="Times New Roman" w:hAnsi="Times New Roman"/>
        </w:rPr>
        <w:t>đưa ra</w:t>
      </w:r>
      <w:r w:rsidRPr="009C3BF7">
        <w:rPr>
          <w:rFonts w:ascii="Times New Roman" w:hAnsi="Times New Roman"/>
        </w:rPr>
        <w:t xml:space="preserve"> </w:t>
      </w:r>
      <w:r w:rsidR="00950C7A" w:rsidRPr="009C3BF7">
        <w:rPr>
          <w:rFonts w:ascii="Times New Roman" w:hAnsi="Times New Roman"/>
        </w:rPr>
        <w:t>những</w:t>
      </w:r>
      <w:r w:rsidRPr="009C3BF7">
        <w:rPr>
          <w:rFonts w:ascii="Times New Roman" w:hAnsi="Times New Roman"/>
        </w:rPr>
        <w:t xml:space="preserve"> </w:t>
      </w:r>
      <w:r w:rsidR="00950C7A" w:rsidRPr="009C3BF7">
        <w:rPr>
          <w:rFonts w:ascii="Times New Roman" w:hAnsi="Times New Roman"/>
        </w:rPr>
        <w:t>thông</w:t>
      </w:r>
      <w:r w:rsidRPr="009C3BF7">
        <w:rPr>
          <w:rFonts w:ascii="Times New Roman" w:hAnsi="Times New Roman"/>
        </w:rPr>
        <w:t xml:space="preserve"> </w:t>
      </w:r>
      <w:r w:rsidR="00950C7A" w:rsidRPr="009C3BF7">
        <w:rPr>
          <w:rFonts w:ascii="Times New Roman" w:hAnsi="Times New Roman"/>
        </w:rPr>
        <w:t>tin</w:t>
      </w:r>
      <w:r w:rsidRPr="009C3BF7">
        <w:rPr>
          <w:rFonts w:ascii="Times New Roman" w:hAnsi="Times New Roman"/>
        </w:rPr>
        <w:t xml:space="preserve"> </w:t>
      </w:r>
      <w:r w:rsidR="00950C7A" w:rsidRPr="009C3BF7">
        <w:rPr>
          <w:rFonts w:ascii="Times New Roman" w:hAnsi="Times New Roman"/>
        </w:rPr>
        <w:t>phải</w:t>
      </w:r>
      <w:r w:rsidRPr="009C3BF7">
        <w:rPr>
          <w:rFonts w:ascii="Times New Roman" w:hAnsi="Times New Roman"/>
        </w:rPr>
        <w:t xml:space="preserve"> </w:t>
      </w:r>
      <w:r w:rsidR="000455BC" w:rsidRPr="009C3BF7">
        <w:rPr>
          <w:rFonts w:ascii="Times New Roman" w:hAnsi="Times New Roman"/>
        </w:rPr>
        <w:t xml:space="preserve">có trong hồ sơ </w:t>
      </w:r>
      <w:r w:rsidR="00ED2D56" w:rsidRPr="009C3BF7">
        <w:rPr>
          <w:rFonts w:ascii="Times New Roman" w:hAnsi="Times New Roman"/>
        </w:rPr>
        <w:t>đăng ký</w:t>
      </w:r>
      <w:r w:rsidRPr="009C3BF7">
        <w:rPr>
          <w:rFonts w:ascii="Times New Roman" w:hAnsi="Times New Roman"/>
        </w:rPr>
        <w:t xml:space="preserve"> </w:t>
      </w:r>
      <w:r w:rsidR="00950C7A" w:rsidRPr="009C3BF7">
        <w:rPr>
          <w:rFonts w:ascii="Times New Roman" w:hAnsi="Times New Roman"/>
        </w:rPr>
        <w:t>lưu</w:t>
      </w:r>
      <w:r w:rsidRPr="009C3BF7">
        <w:rPr>
          <w:rFonts w:ascii="Times New Roman" w:hAnsi="Times New Roman"/>
        </w:rPr>
        <w:t xml:space="preserve"> </w:t>
      </w:r>
      <w:r w:rsidR="00950C7A" w:rsidRPr="009C3BF7">
        <w:rPr>
          <w:rFonts w:ascii="Times New Roman" w:hAnsi="Times New Roman"/>
        </w:rPr>
        <w:t>hành</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E50121" w:rsidRPr="009C3BF7">
        <w:rPr>
          <w:rFonts w:ascii="Times New Roman" w:hAnsi="Times New Roman"/>
        </w:rPr>
        <w:t xml:space="preserve">thành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ở</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nước</w:t>
      </w:r>
      <w:r w:rsidRPr="009C3BF7">
        <w:rPr>
          <w:rFonts w:ascii="Times New Roman" w:hAnsi="Times New Roman"/>
        </w:rPr>
        <w:t xml:space="preserve"> </w:t>
      </w:r>
      <w:r w:rsidR="00950C7A" w:rsidRPr="009C3BF7">
        <w:rPr>
          <w:rFonts w:ascii="Times New Roman" w:hAnsi="Times New Roman"/>
        </w:rPr>
        <w:t>ASEAN</w:t>
      </w:r>
      <w:r w:rsidR="0041261F" w:rsidRPr="009C3BF7">
        <w:rPr>
          <w:rFonts w:ascii="Times New Roman" w:hAnsi="Times New Roman"/>
        </w:rPr>
        <w:t xml:space="preserve">, </w:t>
      </w:r>
      <w:r w:rsidR="00950C7A" w:rsidRPr="009C3BF7">
        <w:rPr>
          <w:rFonts w:ascii="Times New Roman" w:hAnsi="Times New Roman"/>
        </w:rPr>
        <w:t>bao</w:t>
      </w:r>
      <w:r w:rsidRPr="009C3BF7">
        <w:rPr>
          <w:rFonts w:ascii="Times New Roman" w:hAnsi="Times New Roman"/>
        </w:rPr>
        <w:t xml:space="preserve"> </w:t>
      </w:r>
      <w:r w:rsidR="00950C7A" w:rsidRPr="009C3BF7">
        <w:rPr>
          <w:rFonts w:ascii="Times New Roman" w:hAnsi="Times New Roman"/>
        </w:rPr>
        <w:t>gồm</w:t>
      </w:r>
      <w:r w:rsidRPr="009C3BF7">
        <w:rPr>
          <w:rFonts w:ascii="Times New Roman" w:hAnsi="Times New Roman"/>
        </w:rPr>
        <w:t xml:space="preserve"> </w:t>
      </w:r>
      <w:r w:rsidR="00950C7A" w:rsidRPr="009C3BF7">
        <w:rPr>
          <w:rFonts w:ascii="Times New Roman" w:hAnsi="Times New Roman"/>
        </w:rPr>
        <w:t>cả</w:t>
      </w:r>
      <w:r w:rsidRPr="009C3BF7">
        <w:rPr>
          <w:rFonts w:ascii="Times New Roman" w:hAnsi="Times New Roman"/>
        </w:rPr>
        <w:t xml:space="preserve"> </w:t>
      </w:r>
      <w:r w:rsidR="00ED2D56" w:rsidRPr="009C3BF7">
        <w:rPr>
          <w:rFonts w:ascii="Times New Roman" w:hAnsi="Times New Roman"/>
        </w:rPr>
        <w:t xml:space="preserve">các </w:t>
      </w:r>
      <w:r w:rsidR="00950C7A" w:rsidRPr="009C3BF7">
        <w:rPr>
          <w:rFonts w:ascii="Times New Roman" w:hAnsi="Times New Roman"/>
        </w:rPr>
        <w:t>mẫu</w:t>
      </w:r>
      <w:r w:rsidRPr="009C3BF7">
        <w:rPr>
          <w:rFonts w:ascii="Times New Roman" w:hAnsi="Times New Roman"/>
        </w:rPr>
        <w:t xml:space="preserve"> </w:t>
      </w:r>
      <w:r w:rsidR="00C94A6B" w:rsidRPr="009C3BF7">
        <w:rPr>
          <w:rFonts w:ascii="Times New Roman" w:hAnsi="Times New Roman"/>
        </w:rPr>
        <w:t>quy</w:t>
      </w:r>
      <w:r w:rsidRPr="009C3BF7">
        <w:rPr>
          <w:rFonts w:ascii="Times New Roman" w:hAnsi="Times New Roman"/>
        </w:rPr>
        <w:t xml:space="preserve"> </w:t>
      </w:r>
      <w:r w:rsidR="00950C7A" w:rsidRPr="009C3BF7">
        <w:rPr>
          <w:rFonts w:ascii="Times New Roman" w:hAnsi="Times New Roman"/>
        </w:rPr>
        <w:t>trình</w:t>
      </w:r>
      <w:r w:rsidRPr="009C3BF7">
        <w:rPr>
          <w:rFonts w:ascii="Times New Roman" w:hAnsi="Times New Roman"/>
        </w:rPr>
        <w:t xml:space="preserve"> </w:t>
      </w:r>
      <w:r w:rsidR="00950C7A" w:rsidRPr="009C3BF7">
        <w:rPr>
          <w:rFonts w:ascii="Times New Roman" w:hAnsi="Times New Roman"/>
        </w:rPr>
        <w:t>nghiên</w:t>
      </w:r>
      <w:r w:rsidRPr="009C3BF7">
        <w:rPr>
          <w:rFonts w:ascii="Times New Roman" w:hAnsi="Times New Roman"/>
        </w:rPr>
        <w:t xml:space="preserve"> </w:t>
      </w:r>
      <w:r w:rsidR="00950C7A" w:rsidRPr="009C3BF7">
        <w:rPr>
          <w:rFonts w:ascii="Times New Roman" w:hAnsi="Times New Roman"/>
        </w:rPr>
        <w:t>cứu</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mẫu</w:t>
      </w:r>
      <w:r w:rsidRPr="009C3BF7">
        <w:rPr>
          <w:rFonts w:ascii="Times New Roman" w:hAnsi="Times New Roman"/>
        </w:rPr>
        <w:t xml:space="preserve"> </w:t>
      </w:r>
      <w:r w:rsidR="00950C7A" w:rsidRPr="009C3BF7">
        <w:rPr>
          <w:rFonts w:ascii="Times New Roman" w:hAnsi="Times New Roman"/>
        </w:rPr>
        <w:t>báo</w:t>
      </w:r>
      <w:r w:rsidRPr="009C3BF7">
        <w:rPr>
          <w:rFonts w:ascii="Times New Roman" w:hAnsi="Times New Roman"/>
        </w:rPr>
        <w:t xml:space="preserve"> </w:t>
      </w:r>
      <w:r w:rsidR="00950C7A" w:rsidRPr="009C3BF7">
        <w:rPr>
          <w:rFonts w:ascii="Times New Roman" w:hAnsi="Times New Roman"/>
        </w:rPr>
        <w:t>cáo</w:t>
      </w:r>
      <w:r w:rsidR="00243A70" w:rsidRPr="009C3BF7">
        <w:rPr>
          <w:rFonts w:ascii="Times New Roman" w:hAnsi="Times New Roman"/>
        </w:rPr>
        <w:t>, thiết kế rút gọn</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việc</w:t>
      </w:r>
      <w:r w:rsidRPr="009C3BF7">
        <w:rPr>
          <w:rFonts w:ascii="Times New Roman" w:hAnsi="Times New Roman"/>
        </w:rPr>
        <w:t xml:space="preserve"> </w:t>
      </w:r>
      <w:r w:rsidR="00950C7A" w:rsidRPr="009C3BF7">
        <w:rPr>
          <w:rFonts w:ascii="Times New Roman" w:hAnsi="Times New Roman"/>
        </w:rPr>
        <w:t>ngoại</w:t>
      </w:r>
      <w:r w:rsidRPr="009C3BF7">
        <w:rPr>
          <w:rFonts w:ascii="Times New Roman" w:hAnsi="Times New Roman"/>
        </w:rPr>
        <w:t xml:space="preserve"> </w:t>
      </w:r>
      <w:r w:rsidR="00950C7A" w:rsidRPr="009C3BF7">
        <w:rPr>
          <w:rFonts w:ascii="Times New Roman" w:hAnsi="Times New Roman"/>
        </w:rPr>
        <w:t>suy</w:t>
      </w:r>
      <w:r w:rsidRPr="009C3BF7">
        <w:rPr>
          <w:rFonts w:ascii="Times New Roman" w:hAnsi="Times New Roman"/>
        </w:rPr>
        <w:t xml:space="preserve"> </w:t>
      </w:r>
      <w:r w:rsidR="00950C7A" w:rsidRPr="009C3BF7">
        <w:rPr>
          <w:rFonts w:ascii="Times New Roman" w:hAnsi="Times New Roman"/>
        </w:rPr>
        <w:t>số</w:t>
      </w:r>
      <w:r w:rsidRPr="009C3BF7">
        <w:rPr>
          <w:rFonts w:ascii="Times New Roman" w:hAnsi="Times New Roman"/>
        </w:rPr>
        <w:t xml:space="preserve"> </w:t>
      </w:r>
      <w:r w:rsidR="00950C7A" w:rsidRPr="009C3BF7">
        <w:rPr>
          <w:rFonts w:ascii="Times New Roman" w:hAnsi="Times New Roman"/>
        </w:rPr>
        <w:t>liệu</w:t>
      </w:r>
      <w:r w:rsidRPr="009C3BF7">
        <w:rPr>
          <w:rFonts w:ascii="Times New Roman" w:hAnsi="Times New Roman"/>
        </w:rPr>
        <w:t>,</w:t>
      </w:r>
      <w:r w:rsidR="00243A70" w:rsidRPr="009C3BF7">
        <w:rPr>
          <w:rFonts w:ascii="Times New Roman" w:hAnsi="Times New Roman"/>
        </w:rPr>
        <w:t xml:space="preserve"> và ví dụ</w:t>
      </w:r>
      <w:r w:rsidRPr="009C3BF7">
        <w:rPr>
          <w:rFonts w:ascii="Times New Roman" w:hAnsi="Times New Roman"/>
        </w:rPr>
        <w:t xml:space="preserve"> </w:t>
      </w:r>
      <w:r w:rsidR="00243A70" w:rsidRPr="009C3BF7">
        <w:rPr>
          <w:rFonts w:ascii="Times New Roman" w:hAnsi="Times New Roman"/>
        </w:rPr>
        <w:t xml:space="preserve">về </w:t>
      </w:r>
      <w:r w:rsidR="0094723C" w:rsidRPr="009C3BF7">
        <w:rPr>
          <w:rFonts w:ascii="Times New Roman" w:hAnsi="Times New Roman"/>
        </w:rPr>
        <w:t xml:space="preserve">các </w:t>
      </w:r>
      <w:r w:rsidR="00243A70" w:rsidRPr="009C3BF7">
        <w:rPr>
          <w:rFonts w:ascii="Times New Roman" w:hAnsi="Times New Roman"/>
        </w:rPr>
        <w:t>loại, đ</w:t>
      </w:r>
      <w:r w:rsidR="0094723C" w:rsidRPr="009C3BF7">
        <w:rPr>
          <w:rFonts w:ascii="Times New Roman" w:hAnsi="Times New Roman"/>
        </w:rPr>
        <w:t>ộ dày, hệ số thấm</w:t>
      </w:r>
      <w:r w:rsidR="00243A70" w:rsidRPr="009C3BF7">
        <w:rPr>
          <w:rFonts w:ascii="Times New Roman" w:hAnsi="Times New Roman"/>
        </w:rPr>
        <w:t xml:space="preserve"> </w:t>
      </w:r>
      <w:r w:rsidR="00AC40D2" w:rsidRPr="009C3BF7">
        <w:rPr>
          <w:rFonts w:ascii="Times New Roman" w:hAnsi="Times New Roman"/>
        </w:rPr>
        <w:t xml:space="preserve">của vật liệu bao gói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nêu</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phụ</w:t>
      </w:r>
      <w:r w:rsidRPr="009C3BF7">
        <w:rPr>
          <w:rFonts w:ascii="Times New Roman" w:hAnsi="Times New Roman"/>
        </w:rPr>
        <w:t xml:space="preserve"> </w:t>
      </w:r>
      <w:r w:rsidR="00AC40D2" w:rsidRPr="009C3BF7">
        <w:rPr>
          <w:rFonts w:ascii="Times New Roman" w:hAnsi="Times New Roman"/>
        </w:rPr>
        <w:t xml:space="preserve">lục. </w:t>
      </w:r>
    </w:p>
    <w:p w14:paraId="0D5ED86D" w14:textId="77777777" w:rsidR="0037082D" w:rsidRDefault="00EC0747" w:rsidP="004F6EA1">
      <w:pPr>
        <w:pStyle w:val="BodyTextIndent"/>
        <w:tabs>
          <w:tab w:val="left" w:pos="720"/>
        </w:tabs>
        <w:spacing w:beforeLines="120" w:before="288" w:afterLines="60" w:after="144"/>
        <w:ind w:left="720" w:hanging="720"/>
        <w:rPr>
          <w:rFonts w:ascii="Times New Roman" w:hAnsi="Times New Roman"/>
        </w:rPr>
      </w:pPr>
      <w:r w:rsidRPr="009C3BF7">
        <w:rPr>
          <w:rFonts w:ascii="Times New Roman" w:hAnsi="Times New Roman"/>
        </w:rPr>
        <w:tab/>
      </w:r>
      <w:r w:rsidR="000F7EBB" w:rsidRPr="009C3BF7">
        <w:rPr>
          <w:rFonts w:ascii="Times New Roman" w:hAnsi="Times New Roman"/>
        </w:rPr>
        <w:t xml:space="preserve">Hướng dẫn này được áp dụng cho </w:t>
      </w:r>
      <w:r w:rsidR="00950C7A" w:rsidRPr="009C3BF7">
        <w:rPr>
          <w:rFonts w:ascii="Times New Roman" w:hAnsi="Times New Roman"/>
        </w:rPr>
        <w:t>các</w:t>
      </w:r>
      <w:r w:rsidRPr="009C3BF7">
        <w:rPr>
          <w:rFonts w:ascii="Times New Roman" w:hAnsi="Times New Roman"/>
        </w:rPr>
        <w:t xml:space="preserve"> </w:t>
      </w:r>
      <w:r w:rsidR="00A879F4" w:rsidRPr="009C3BF7">
        <w:rPr>
          <w:rFonts w:ascii="Times New Roman" w:hAnsi="Times New Roman"/>
        </w:rPr>
        <w:t xml:space="preserve">thành </w:t>
      </w:r>
      <w:r w:rsidR="0094723C" w:rsidRPr="009C3BF7">
        <w:rPr>
          <w:rFonts w:ascii="Times New Roman" w:hAnsi="Times New Roman"/>
        </w:rPr>
        <w:t xml:space="preserve">phẩm </w:t>
      </w:r>
      <w:r w:rsidR="00950C7A" w:rsidRPr="009C3BF7">
        <w:rPr>
          <w:rFonts w:ascii="Times New Roman" w:hAnsi="Times New Roman"/>
        </w:rPr>
        <w:t>thuốc</w:t>
      </w:r>
      <w:r w:rsidRPr="009C3BF7">
        <w:rPr>
          <w:rFonts w:ascii="Times New Roman" w:hAnsi="Times New Roman"/>
        </w:rPr>
        <w:t xml:space="preserve"> </w:t>
      </w:r>
      <w:r w:rsidR="007B0A82" w:rsidRPr="009C3BF7">
        <w:rPr>
          <w:rFonts w:ascii="Times New Roman" w:hAnsi="Times New Roman"/>
        </w:rPr>
        <w:t>chứa dược chất mới (</w:t>
      </w:r>
      <w:r w:rsidR="00735BBE" w:rsidRPr="009C3BF7">
        <w:rPr>
          <w:rFonts w:ascii="Times New Roman" w:hAnsi="Times New Roman"/>
        </w:rPr>
        <w:t xml:space="preserve">New Chemical entity - </w:t>
      </w:r>
      <w:r w:rsidR="00950C7A" w:rsidRPr="009C3BF7">
        <w:rPr>
          <w:rFonts w:ascii="Times New Roman" w:hAnsi="Times New Roman"/>
        </w:rPr>
        <w:t>NCE</w:t>
      </w:r>
      <w:r w:rsidR="007B0A82" w:rsidRPr="009C3BF7">
        <w:rPr>
          <w:rFonts w:ascii="Times New Roman" w:hAnsi="Times New Roman"/>
        </w:rPr>
        <w:t>)</w:t>
      </w:r>
      <w:r w:rsidR="0094723C" w:rsidRPr="009C3BF7">
        <w:rPr>
          <w:rFonts w:ascii="Times New Roman" w:hAnsi="Times New Roman"/>
        </w:rPr>
        <w:t>, các thu</w:t>
      </w:r>
      <w:r w:rsidR="000F7EBB" w:rsidRPr="009C3BF7">
        <w:rPr>
          <w:rFonts w:ascii="Times New Roman" w:hAnsi="Times New Roman"/>
        </w:rPr>
        <w:t>ố</w:t>
      </w:r>
      <w:r w:rsidR="0094723C" w:rsidRPr="009C3BF7">
        <w:rPr>
          <w:rFonts w:ascii="Times New Roman" w:hAnsi="Times New Roman"/>
        </w:rPr>
        <w:t>c thông dụng</w:t>
      </w:r>
      <w:r w:rsidR="000F7EBB" w:rsidRPr="009C3BF7">
        <w:rPr>
          <w:rFonts w:ascii="Times New Roman" w:hAnsi="Times New Roman"/>
        </w:rPr>
        <w:t xml:space="preserve"> (G</w:t>
      </w:r>
      <w:r w:rsidR="00950C7A" w:rsidRPr="009C3BF7">
        <w:rPr>
          <w:rFonts w:ascii="Times New Roman" w:hAnsi="Times New Roman"/>
        </w:rPr>
        <w:t>eneric</w:t>
      </w:r>
      <w:r w:rsidR="000F7EBB" w:rsidRPr="009C3BF7">
        <w:rPr>
          <w:rFonts w:ascii="Times New Roman" w:hAnsi="Times New Roman"/>
        </w:rPr>
        <w:t xml:space="preserve">s) và các </w:t>
      </w:r>
      <w:r w:rsidR="00A9324B" w:rsidRPr="009C3BF7">
        <w:rPr>
          <w:rFonts w:ascii="Times New Roman" w:hAnsi="Times New Roman"/>
        </w:rPr>
        <w:t xml:space="preserve">thuốc có sự </w:t>
      </w:r>
      <w:r w:rsidR="000F7EBB" w:rsidRPr="009C3BF7">
        <w:rPr>
          <w:rFonts w:ascii="Times New Roman" w:hAnsi="Times New Roman"/>
        </w:rPr>
        <w:t>thay đổi</w:t>
      </w:r>
      <w:r w:rsidR="00A9324B" w:rsidRPr="009C3BF7">
        <w:rPr>
          <w:rFonts w:ascii="Times New Roman" w:hAnsi="Times New Roman"/>
        </w:rPr>
        <w:t xml:space="preserve"> trong quá trình lưu hành</w:t>
      </w:r>
      <w:r w:rsidR="000F7EBB" w:rsidRPr="009C3BF7">
        <w:rPr>
          <w:rFonts w:ascii="Times New Roman" w:hAnsi="Times New Roman"/>
        </w:rPr>
        <w:t xml:space="preserve"> (Variations) (</w:t>
      </w:r>
      <w:r w:rsidR="00EA6713">
        <w:rPr>
          <w:rFonts w:ascii="Times New Roman" w:hAnsi="Times New Roman"/>
        </w:rPr>
        <w:t>t</w:t>
      </w:r>
      <w:r w:rsidR="00A9324B" w:rsidRPr="009C3BF7">
        <w:rPr>
          <w:rFonts w:ascii="Times New Roman" w:hAnsi="Times New Roman"/>
        </w:rPr>
        <w:t xml:space="preserve">hay đổi lớn </w:t>
      </w:r>
      <w:r w:rsidR="000F7EBB" w:rsidRPr="009C3BF7">
        <w:rPr>
          <w:rFonts w:ascii="Times New Roman" w:hAnsi="Times New Roman"/>
        </w:rPr>
        <w:t>MaV và</w:t>
      </w:r>
      <w:r w:rsidR="00A9324B" w:rsidRPr="009C3BF7">
        <w:rPr>
          <w:rFonts w:ascii="Times New Roman" w:hAnsi="Times New Roman"/>
        </w:rPr>
        <w:t xml:space="preserve"> thay đổi nhỏ</w:t>
      </w:r>
      <w:r w:rsidR="000F7EBB" w:rsidRPr="009C3BF7">
        <w:rPr>
          <w:rFonts w:ascii="Times New Roman" w:hAnsi="Times New Roman"/>
        </w:rPr>
        <w:t xml:space="preserve"> MiV) </w:t>
      </w:r>
      <w:r w:rsidR="007D393D">
        <w:rPr>
          <w:rFonts w:ascii="Times New Roman" w:hAnsi="Times New Roman"/>
        </w:rPr>
        <w:t>mà không áp dụng cho các sinh phẩm và các thành phẩm thuốc chứa vitamin và muối khoáng</w:t>
      </w:r>
      <w:r w:rsidR="00861EF3" w:rsidRPr="009C3BF7">
        <w:rPr>
          <w:rFonts w:ascii="Times New Roman" w:hAnsi="Times New Roman"/>
        </w:rPr>
        <w:t xml:space="preserve">. </w:t>
      </w:r>
    </w:p>
    <w:p w14:paraId="0AA18FFD" w14:textId="77777777" w:rsidR="00EA6713" w:rsidRDefault="00EA6713" w:rsidP="004F6EA1">
      <w:pPr>
        <w:pStyle w:val="BodyTextIndent"/>
        <w:tabs>
          <w:tab w:val="left" w:pos="720"/>
        </w:tabs>
        <w:spacing w:beforeLines="120" w:before="288" w:afterLines="60" w:after="144"/>
        <w:ind w:left="720" w:hanging="720"/>
        <w:rPr>
          <w:rFonts w:ascii="Times New Roman" w:hAnsi="Times New Roman"/>
          <w:b/>
        </w:rPr>
      </w:pPr>
    </w:p>
    <w:p w14:paraId="731D8DD6" w14:textId="77777777" w:rsidR="002D00D7" w:rsidRPr="009C3BF7" w:rsidRDefault="002D00D7" w:rsidP="004F6EA1">
      <w:pPr>
        <w:pStyle w:val="BodyTextIndent"/>
        <w:tabs>
          <w:tab w:val="left" w:pos="720"/>
        </w:tabs>
        <w:spacing w:beforeLines="120" w:before="288" w:afterLines="60" w:after="144"/>
        <w:ind w:left="720" w:hanging="720"/>
        <w:rPr>
          <w:rFonts w:ascii="Times New Roman" w:hAnsi="Times New Roman"/>
          <w:b/>
        </w:rPr>
      </w:pPr>
      <w:r w:rsidRPr="009C3BF7">
        <w:rPr>
          <w:rFonts w:ascii="Times New Roman" w:hAnsi="Times New Roman"/>
          <w:b/>
        </w:rPr>
        <w:t>4</w:t>
      </w:r>
      <w:r w:rsidR="00ED2D56" w:rsidRPr="009C3BF7">
        <w:rPr>
          <w:rFonts w:ascii="Times New Roman" w:hAnsi="Times New Roman"/>
          <w:b/>
        </w:rPr>
        <w:tab/>
      </w:r>
      <w:r w:rsidRPr="009C3BF7">
        <w:rPr>
          <w:rFonts w:ascii="Times New Roman" w:hAnsi="Times New Roman"/>
          <w:b/>
        </w:rPr>
        <w:t>THIẾT KẾ</w:t>
      </w:r>
    </w:p>
    <w:p w14:paraId="4FD73C08" w14:textId="77777777" w:rsidR="00EC0747" w:rsidRPr="009C3BF7" w:rsidRDefault="00EC0747" w:rsidP="004F6EA1">
      <w:pPr>
        <w:pStyle w:val="BodyTextIndent"/>
        <w:tabs>
          <w:tab w:val="left" w:pos="720"/>
        </w:tabs>
        <w:spacing w:beforeLines="120" w:before="288" w:afterLines="60" w:after="144"/>
        <w:ind w:left="720" w:hanging="720"/>
        <w:rPr>
          <w:rFonts w:ascii="Times New Roman" w:hAnsi="Times New Roman"/>
          <w:b/>
        </w:rPr>
      </w:pPr>
      <w:r w:rsidRPr="009C3BF7">
        <w:rPr>
          <w:rFonts w:ascii="Times New Roman" w:hAnsi="Times New Roman"/>
          <w:b/>
        </w:rPr>
        <w:t>4.1</w:t>
      </w:r>
      <w:r w:rsidR="00ED2D56" w:rsidRPr="009C3BF7">
        <w:rPr>
          <w:rFonts w:ascii="Times New Roman" w:hAnsi="Times New Roman"/>
          <w:b/>
        </w:rPr>
        <w:tab/>
      </w:r>
      <w:r w:rsidR="00896C49" w:rsidRPr="009C3BF7">
        <w:rPr>
          <w:rFonts w:ascii="Times New Roman" w:hAnsi="Times New Roman"/>
          <w:b/>
        </w:rPr>
        <w:t>Tổng quát</w:t>
      </w:r>
    </w:p>
    <w:p w14:paraId="0F26F153" w14:textId="77777777" w:rsidR="00EC0747" w:rsidRPr="009C3BF7" w:rsidRDefault="00EC0747" w:rsidP="004F6EA1">
      <w:pPr>
        <w:pStyle w:val="BodyTextIndent"/>
        <w:tabs>
          <w:tab w:val="left" w:pos="720"/>
        </w:tabs>
        <w:spacing w:beforeLines="120" w:before="288" w:afterLines="60" w:after="144"/>
        <w:ind w:left="720" w:hanging="720"/>
        <w:rPr>
          <w:rFonts w:ascii="Times New Roman" w:hAnsi="Times New Roman"/>
        </w:rPr>
      </w:pPr>
      <w:r w:rsidRPr="009C3BF7">
        <w:rPr>
          <w:rFonts w:ascii="Times New Roman" w:hAnsi="Times New Roman"/>
        </w:rPr>
        <w:tab/>
      </w:r>
      <w:r w:rsidR="00950C7A" w:rsidRPr="009C3BF7">
        <w:rPr>
          <w:rFonts w:ascii="Times New Roman" w:hAnsi="Times New Roman"/>
        </w:rPr>
        <w:t>Việc</w:t>
      </w:r>
      <w:r w:rsidRPr="009C3BF7">
        <w:rPr>
          <w:rFonts w:ascii="Times New Roman" w:hAnsi="Times New Roman"/>
        </w:rPr>
        <w:t xml:space="preserve"> </w:t>
      </w:r>
      <w:r w:rsidR="00950C7A" w:rsidRPr="009C3BF7">
        <w:rPr>
          <w:rFonts w:ascii="Times New Roman" w:hAnsi="Times New Roman"/>
        </w:rPr>
        <w:t>thiết</w:t>
      </w:r>
      <w:r w:rsidRPr="009C3BF7">
        <w:rPr>
          <w:rFonts w:ascii="Times New Roman" w:hAnsi="Times New Roman"/>
        </w:rPr>
        <w:t xml:space="preserve"> </w:t>
      </w:r>
      <w:r w:rsidR="00950C7A" w:rsidRPr="009C3BF7">
        <w:rPr>
          <w:rFonts w:ascii="Times New Roman" w:hAnsi="Times New Roman"/>
        </w:rPr>
        <w:t>kế</w:t>
      </w:r>
      <w:r w:rsidRPr="009C3BF7">
        <w:rPr>
          <w:rFonts w:ascii="Times New Roman" w:hAnsi="Times New Roman"/>
        </w:rPr>
        <w:t xml:space="preserve"> </w:t>
      </w:r>
      <w:r w:rsidR="00950C7A" w:rsidRPr="009C3BF7">
        <w:rPr>
          <w:rFonts w:ascii="Times New Roman" w:hAnsi="Times New Roman"/>
        </w:rPr>
        <w:t>nghiên</w:t>
      </w:r>
      <w:r w:rsidRPr="009C3BF7">
        <w:rPr>
          <w:rFonts w:ascii="Times New Roman" w:hAnsi="Times New Roman"/>
        </w:rPr>
        <w:t xml:space="preserve"> </w:t>
      </w:r>
      <w:r w:rsidR="00950C7A" w:rsidRPr="009C3BF7">
        <w:rPr>
          <w:rFonts w:ascii="Times New Roman" w:hAnsi="Times New Roman"/>
        </w:rPr>
        <w:t>cứu</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c</w:t>
      </w:r>
      <w:r w:rsidR="000F7EBB" w:rsidRPr="009C3BF7">
        <w:rPr>
          <w:rFonts w:ascii="Times New Roman" w:hAnsi="Times New Roman"/>
        </w:rPr>
        <w:t>ho</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EA6713">
        <w:rPr>
          <w:rFonts w:ascii="Times New Roman" w:hAnsi="Times New Roman"/>
        </w:rPr>
        <w:t xml:space="preserve">thuốc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dựa</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BB0746" w:rsidRPr="009C3BF7">
        <w:rPr>
          <w:rFonts w:ascii="Times New Roman" w:hAnsi="Times New Roman"/>
        </w:rPr>
        <w:t xml:space="preserve">kiến thức </w:t>
      </w:r>
      <w:r w:rsidR="00950C7A" w:rsidRPr="009C3BF7">
        <w:rPr>
          <w:rFonts w:ascii="Times New Roman" w:hAnsi="Times New Roman"/>
        </w:rPr>
        <w:t>về</w:t>
      </w:r>
      <w:r w:rsidRPr="009C3BF7">
        <w:rPr>
          <w:rFonts w:ascii="Times New Roman" w:hAnsi="Times New Roman"/>
        </w:rPr>
        <w:t xml:space="preserve"> </w:t>
      </w:r>
      <w:r w:rsidR="00950C7A" w:rsidRPr="009C3BF7">
        <w:rPr>
          <w:rFonts w:ascii="Times New Roman" w:hAnsi="Times New Roman"/>
        </w:rPr>
        <w:t>bản</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tính</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dược</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dạng</w:t>
      </w:r>
      <w:r w:rsidRPr="009C3BF7">
        <w:rPr>
          <w:rFonts w:ascii="Times New Roman" w:hAnsi="Times New Roman"/>
        </w:rPr>
        <w:t xml:space="preserve"> </w:t>
      </w:r>
      <w:r w:rsidR="00D26CB6" w:rsidRPr="009C3BF7">
        <w:rPr>
          <w:rFonts w:ascii="Times New Roman" w:hAnsi="Times New Roman"/>
        </w:rPr>
        <w:t>bào chế</w:t>
      </w:r>
      <w:r w:rsidRPr="009C3BF7">
        <w:rPr>
          <w:rFonts w:ascii="Times New Roman" w:hAnsi="Times New Roman"/>
        </w:rPr>
        <w:t>.</w:t>
      </w:r>
    </w:p>
    <w:p w14:paraId="6404BEA3" w14:textId="77777777" w:rsidR="00EC0747" w:rsidRPr="009C3BF7" w:rsidRDefault="00EC0747" w:rsidP="004F6EA1">
      <w:pPr>
        <w:pStyle w:val="BodyTextIndent"/>
        <w:tabs>
          <w:tab w:val="left" w:pos="720"/>
        </w:tabs>
        <w:spacing w:beforeLines="120" w:before="288" w:afterLines="60" w:after="144"/>
        <w:ind w:left="720" w:hanging="720"/>
        <w:rPr>
          <w:rFonts w:ascii="Times New Roman" w:hAnsi="Times New Roman"/>
          <w:b/>
        </w:rPr>
      </w:pPr>
      <w:r w:rsidRPr="009C3BF7">
        <w:rPr>
          <w:rFonts w:ascii="Times New Roman" w:hAnsi="Times New Roman"/>
          <w:b/>
        </w:rPr>
        <w:t xml:space="preserve">4.2. </w:t>
      </w:r>
      <w:r w:rsidR="00ED2D56" w:rsidRPr="009C3BF7">
        <w:rPr>
          <w:rFonts w:ascii="Times New Roman" w:hAnsi="Times New Roman"/>
          <w:b/>
        </w:rPr>
        <w:tab/>
      </w:r>
      <w:r w:rsidR="00950C7A" w:rsidRPr="009C3BF7">
        <w:rPr>
          <w:rFonts w:ascii="Times New Roman" w:hAnsi="Times New Roman"/>
          <w:b/>
        </w:rPr>
        <w:t>Thử</w:t>
      </w:r>
      <w:r w:rsidRPr="009C3BF7">
        <w:rPr>
          <w:rFonts w:ascii="Times New Roman" w:hAnsi="Times New Roman"/>
          <w:b/>
        </w:rPr>
        <w:t xml:space="preserve"> </w:t>
      </w:r>
      <w:r w:rsidR="00950C7A" w:rsidRPr="009C3BF7">
        <w:rPr>
          <w:rFonts w:ascii="Times New Roman" w:hAnsi="Times New Roman"/>
          <w:b/>
        </w:rPr>
        <w:t>nghiệm</w:t>
      </w:r>
      <w:r w:rsidRPr="009C3BF7">
        <w:rPr>
          <w:rFonts w:ascii="Times New Roman" w:hAnsi="Times New Roman"/>
          <w:b/>
        </w:rPr>
        <w:t xml:space="preserve"> </w:t>
      </w:r>
      <w:r w:rsidR="00950C7A" w:rsidRPr="009C3BF7">
        <w:rPr>
          <w:rFonts w:ascii="Times New Roman" w:hAnsi="Times New Roman"/>
          <w:b/>
        </w:rPr>
        <w:t>độ</w:t>
      </w:r>
      <w:r w:rsidRPr="009C3BF7">
        <w:rPr>
          <w:rFonts w:ascii="Times New Roman" w:hAnsi="Times New Roman"/>
          <w:b/>
        </w:rPr>
        <w:t xml:space="preserve"> </w:t>
      </w:r>
      <w:r w:rsidR="00950C7A" w:rsidRPr="009C3BF7">
        <w:rPr>
          <w:rFonts w:ascii="Times New Roman" w:hAnsi="Times New Roman"/>
          <w:b/>
        </w:rPr>
        <w:t>ổn</w:t>
      </w:r>
      <w:r w:rsidRPr="009C3BF7">
        <w:rPr>
          <w:rFonts w:ascii="Times New Roman" w:hAnsi="Times New Roman"/>
          <w:b/>
        </w:rPr>
        <w:t xml:space="preserve"> </w:t>
      </w:r>
      <w:r w:rsidR="00950C7A" w:rsidRPr="009C3BF7">
        <w:rPr>
          <w:rFonts w:ascii="Times New Roman" w:hAnsi="Times New Roman"/>
          <w:b/>
        </w:rPr>
        <w:t>định</w:t>
      </w:r>
      <w:r w:rsidRPr="009C3BF7">
        <w:rPr>
          <w:rFonts w:ascii="Times New Roman" w:hAnsi="Times New Roman"/>
          <w:b/>
        </w:rPr>
        <w:t xml:space="preserve"> </w:t>
      </w:r>
      <w:r w:rsidR="00950C7A" w:rsidRPr="009C3BF7">
        <w:rPr>
          <w:rFonts w:ascii="Times New Roman" w:hAnsi="Times New Roman"/>
          <w:b/>
        </w:rPr>
        <w:t>đối</w:t>
      </w:r>
      <w:r w:rsidRPr="009C3BF7">
        <w:rPr>
          <w:rFonts w:ascii="Times New Roman" w:hAnsi="Times New Roman"/>
          <w:b/>
        </w:rPr>
        <w:t xml:space="preserve"> </w:t>
      </w:r>
      <w:r w:rsidR="00950C7A" w:rsidRPr="009C3BF7">
        <w:rPr>
          <w:rFonts w:ascii="Times New Roman" w:hAnsi="Times New Roman"/>
          <w:b/>
        </w:rPr>
        <w:t>với</w:t>
      </w:r>
      <w:r w:rsidRPr="009C3BF7">
        <w:rPr>
          <w:rFonts w:ascii="Times New Roman" w:hAnsi="Times New Roman"/>
          <w:b/>
        </w:rPr>
        <w:t xml:space="preserve"> </w:t>
      </w:r>
      <w:r w:rsidR="00950C7A" w:rsidRPr="009C3BF7">
        <w:rPr>
          <w:rFonts w:ascii="Times New Roman" w:hAnsi="Times New Roman"/>
          <w:b/>
        </w:rPr>
        <w:t>ánh</w:t>
      </w:r>
      <w:r w:rsidRPr="009C3BF7">
        <w:rPr>
          <w:rFonts w:ascii="Times New Roman" w:hAnsi="Times New Roman"/>
          <w:b/>
        </w:rPr>
        <w:t xml:space="preserve"> </w:t>
      </w:r>
      <w:r w:rsidR="00950C7A" w:rsidRPr="009C3BF7">
        <w:rPr>
          <w:rFonts w:ascii="Times New Roman" w:hAnsi="Times New Roman"/>
          <w:b/>
        </w:rPr>
        <w:t>sáng</w:t>
      </w:r>
      <w:r w:rsidRPr="009C3BF7">
        <w:rPr>
          <w:rFonts w:ascii="Times New Roman" w:hAnsi="Times New Roman"/>
          <w:b/>
        </w:rPr>
        <w:t>.</w:t>
      </w:r>
    </w:p>
    <w:p w14:paraId="251269FA" w14:textId="77777777" w:rsidR="00EC0747" w:rsidRPr="009C3BF7" w:rsidRDefault="00EC0747" w:rsidP="004F6EA1">
      <w:pPr>
        <w:pStyle w:val="BodyTextIndent"/>
        <w:spacing w:beforeLines="120" w:before="288" w:afterLines="60" w:after="144"/>
        <w:ind w:left="720" w:hanging="720"/>
        <w:rPr>
          <w:rFonts w:ascii="Times New Roman" w:hAnsi="Times New Roman"/>
        </w:rPr>
      </w:pPr>
      <w:r w:rsidRPr="009C3BF7">
        <w:rPr>
          <w:rFonts w:ascii="Times New Roman" w:hAnsi="Times New Roman"/>
        </w:rPr>
        <w:tab/>
      </w:r>
      <w:r w:rsidR="00950C7A" w:rsidRPr="009C3BF7">
        <w:rPr>
          <w:rFonts w:ascii="Times New Roman" w:hAnsi="Times New Roman"/>
        </w:rPr>
        <w:t>Thử</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ánh</w:t>
      </w:r>
      <w:r w:rsidRPr="009C3BF7">
        <w:rPr>
          <w:rFonts w:ascii="Times New Roman" w:hAnsi="Times New Roman"/>
        </w:rPr>
        <w:t xml:space="preserve"> </w:t>
      </w:r>
      <w:r w:rsidR="00950C7A" w:rsidRPr="009C3BF7">
        <w:rPr>
          <w:rFonts w:ascii="Times New Roman" w:hAnsi="Times New Roman"/>
        </w:rPr>
        <w:t>sáng</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thực</w:t>
      </w:r>
      <w:r w:rsidRPr="009C3BF7">
        <w:rPr>
          <w:rFonts w:ascii="Times New Roman" w:hAnsi="Times New Roman"/>
        </w:rPr>
        <w:t xml:space="preserve"> </w:t>
      </w:r>
      <w:r w:rsidR="00950C7A" w:rsidRPr="009C3BF7">
        <w:rPr>
          <w:rFonts w:ascii="Times New Roman" w:hAnsi="Times New Roman"/>
        </w:rPr>
        <w:t>hiện</w:t>
      </w:r>
      <w:r w:rsidRPr="009C3BF7">
        <w:rPr>
          <w:rFonts w:ascii="Times New Roman" w:hAnsi="Times New Roman"/>
        </w:rPr>
        <w:t xml:space="preserve"> </w:t>
      </w:r>
      <w:r w:rsidR="00950C7A" w:rsidRPr="009C3BF7">
        <w:rPr>
          <w:rFonts w:ascii="Times New Roman" w:hAnsi="Times New Roman"/>
        </w:rPr>
        <w:t>tối</w:t>
      </w:r>
      <w:r w:rsidRPr="009C3BF7">
        <w:rPr>
          <w:rFonts w:ascii="Times New Roman" w:hAnsi="Times New Roman"/>
        </w:rPr>
        <w:t xml:space="preserve"> </w:t>
      </w:r>
      <w:r w:rsidR="00950C7A" w:rsidRPr="009C3BF7">
        <w:rPr>
          <w:rFonts w:ascii="Times New Roman" w:hAnsi="Times New Roman"/>
        </w:rPr>
        <w:t>thiểu</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một</w:t>
      </w:r>
      <w:r w:rsidRPr="009C3BF7">
        <w:rPr>
          <w:rFonts w:ascii="Times New Roman" w:hAnsi="Times New Roman"/>
        </w:rPr>
        <w:t xml:space="preserve"> </w:t>
      </w:r>
      <w:r w:rsidR="00950C7A" w:rsidRPr="009C3BF7">
        <w:rPr>
          <w:rFonts w:ascii="Times New Roman" w:hAnsi="Times New Roman"/>
        </w:rPr>
        <w:t>lô</w:t>
      </w:r>
      <w:r w:rsidR="000D2D72" w:rsidRPr="009C3BF7">
        <w:rPr>
          <w:rFonts w:ascii="Times New Roman" w:hAnsi="Times New Roman"/>
        </w:rPr>
        <w:t xml:space="preserve"> </w:t>
      </w:r>
      <w:r w:rsidR="00B60690" w:rsidRPr="009C3BF7">
        <w:rPr>
          <w:rFonts w:ascii="Times New Roman" w:hAnsi="Times New Roman"/>
        </w:rPr>
        <w:t xml:space="preserve">đầu tiên của </w:t>
      </w:r>
      <w:r w:rsidR="00E50121" w:rsidRPr="009C3BF7">
        <w:rPr>
          <w:rFonts w:ascii="Times New Roman" w:hAnsi="Times New Roman"/>
        </w:rPr>
        <w:t xml:space="preserve">thành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nếu</w:t>
      </w:r>
      <w:r w:rsidRPr="009C3BF7">
        <w:rPr>
          <w:rFonts w:ascii="Times New Roman" w:hAnsi="Times New Roman"/>
        </w:rPr>
        <w:t xml:space="preserve"> </w:t>
      </w:r>
      <w:r w:rsidR="00950C7A" w:rsidRPr="009C3BF7">
        <w:rPr>
          <w:rFonts w:ascii="Times New Roman" w:hAnsi="Times New Roman"/>
        </w:rPr>
        <w:t>thích</w:t>
      </w:r>
      <w:r w:rsidRPr="009C3BF7">
        <w:rPr>
          <w:rFonts w:ascii="Times New Roman" w:hAnsi="Times New Roman"/>
        </w:rPr>
        <w:t xml:space="preserve"> </w:t>
      </w:r>
      <w:r w:rsidR="00950C7A" w:rsidRPr="009C3BF7">
        <w:rPr>
          <w:rFonts w:ascii="Times New Roman" w:hAnsi="Times New Roman"/>
        </w:rPr>
        <w:t>hợp</w:t>
      </w:r>
      <w:r w:rsidRPr="009C3BF7">
        <w:rPr>
          <w:rFonts w:ascii="Times New Roman" w:hAnsi="Times New Roman"/>
        </w:rPr>
        <w:t xml:space="preserve">. </w:t>
      </w:r>
      <w:r w:rsidR="00950C7A" w:rsidRPr="009C3BF7">
        <w:rPr>
          <w:rFonts w:ascii="Times New Roman" w:hAnsi="Times New Roman"/>
        </w:rPr>
        <w:t>Những</w:t>
      </w:r>
      <w:r w:rsidRPr="009C3BF7">
        <w:rPr>
          <w:rFonts w:ascii="Times New Roman" w:hAnsi="Times New Roman"/>
        </w:rPr>
        <w:t xml:space="preserve"> </w:t>
      </w:r>
      <w:r w:rsidR="00950C7A" w:rsidRPr="009C3BF7">
        <w:rPr>
          <w:rFonts w:ascii="Times New Roman" w:hAnsi="Times New Roman"/>
        </w:rPr>
        <w:t>điều</w:t>
      </w:r>
      <w:r w:rsidRPr="009C3BF7">
        <w:rPr>
          <w:rFonts w:ascii="Times New Roman" w:hAnsi="Times New Roman"/>
        </w:rPr>
        <w:t xml:space="preserve"> </w:t>
      </w:r>
      <w:r w:rsidR="00950C7A" w:rsidRPr="009C3BF7">
        <w:rPr>
          <w:rFonts w:ascii="Times New Roman" w:hAnsi="Times New Roman"/>
        </w:rPr>
        <w:t>kiện</w:t>
      </w:r>
      <w:r w:rsidRPr="009C3BF7">
        <w:rPr>
          <w:rFonts w:ascii="Times New Roman" w:hAnsi="Times New Roman"/>
        </w:rPr>
        <w:t xml:space="preserve"> </w:t>
      </w:r>
      <w:r w:rsidR="00950C7A" w:rsidRPr="009C3BF7">
        <w:rPr>
          <w:rFonts w:ascii="Times New Roman" w:hAnsi="Times New Roman"/>
        </w:rPr>
        <w:t>chuẩn</w:t>
      </w:r>
      <w:r w:rsidRPr="009C3BF7">
        <w:rPr>
          <w:rFonts w:ascii="Times New Roman" w:hAnsi="Times New Roman"/>
        </w:rPr>
        <w:t xml:space="preserve"> </w:t>
      </w:r>
      <w:r w:rsidR="00EA6713">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thử</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ánh</w:t>
      </w:r>
      <w:r w:rsidRPr="009C3BF7">
        <w:rPr>
          <w:rFonts w:ascii="Times New Roman" w:hAnsi="Times New Roman"/>
        </w:rPr>
        <w:t xml:space="preserve"> </w:t>
      </w:r>
      <w:r w:rsidR="00950C7A" w:rsidRPr="009C3BF7">
        <w:rPr>
          <w:rFonts w:ascii="Times New Roman" w:hAnsi="Times New Roman"/>
        </w:rPr>
        <w:t>sáng</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mô</w:t>
      </w:r>
      <w:r w:rsidRPr="009C3BF7">
        <w:rPr>
          <w:rFonts w:ascii="Times New Roman" w:hAnsi="Times New Roman"/>
        </w:rPr>
        <w:t xml:space="preserve"> </w:t>
      </w:r>
      <w:r w:rsidR="00950C7A" w:rsidRPr="009C3BF7">
        <w:rPr>
          <w:rFonts w:ascii="Times New Roman" w:hAnsi="Times New Roman"/>
        </w:rPr>
        <w:t>tả</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ICH</w:t>
      </w:r>
      <w:r w:rsidRPr="009C3BF7">
        <w:rPr>
          <w:rFonts w:ascii="Times New Roman" w:hAnsi="Times New Roman"/>
        </w:rPr>
        <w:t xml:space="preserve"> </w:t>
      </w:r>
      <w:r w:rsidR="00950C7A" w:rsidRPr="009C3BF7">
        <w:rPr>
          <w:rFonts w:ascii="Times New Roman" w:hAnsi="Times New Roman"/>
        </w:rPr>
        <w:t>Q</w:t>
      </w:r>
      <w:r w:rsidRPr="009C3BF7">
        <w:rPr>
          <w:rFonts w:ascii="Times New Roman" w:hAnsi="Times New Roman"/>
        </w:rPr>
        <w:t>1</w:t>
      </w:r>
      <w:r w:rsidR="00950C7A" w:rsidRPr="009C3BF7">
        <w:rPr>
          <w:rFonts w:ascii="Times New Roman" w:hAnsi="Times New Roman"/>
        </w:rPr>
        <w:t>B</w:t>
      </w:r>
      <w:r w:rsidRPr="009C3BF7">
        <w:rPr>
          <w:rFonts w:ascii="Times New Roman" w:hAnsi="Times New Roman"/>
        </w:rPr>
        <w:t>.</w:t>
      </w:r>
    </w:p>
    <w:p w14:paraId="4E7871D6" w14:textId="77777777" w:rsidR="00EC0747" w:rsidRPr="009C3BF7" w:rsidRDefault="00EC0747" w:rsidP="004F6EA1">
      <w:pPr>
        <w:pStyle w:val="BodyTextIndent"/>
        <w:tabs>
          <w:tab w:val="left" w:pos="720"/>
        </w:tabs>
        <w:spacing w:beforeLines="120" w:before="288" w:afterLines="60" w:after="144"/>
        <w:ind w:left="720" w:hanging="720"/>
        <w:rPr>
          <w:rFonts w:ascii="Times New Roman" w:hAnsi="Times New Roman"/>
          <w:b/>
        </w:rPr>
      </w:pPr>
      <w:r w:rsidRPr="009C3BF7">
        <w:rPr>
          <w:rFonts w:ascii="Times New Roman" w:hAnsi="Times New Roman"/>
          <w:b/>
        </w:rPr>
        <w:t xml:space="preserve">4.3. </w:t>
      </w:r>
      <w:r w:rsidR="00ED2D56" w:rsidRPr="009C3BF7">
        <w:rPr>
          <w:rFonts w:ascii="Times New Roman" w:hAnsi="Times New Roman"/>
          <w:b/>
        </w:rPr>
        <w:tab/>
      </w:r>
      <w:r w:rsidR="00950C7A" w:rsidRPr="009C3BF7">
        <w:rPr>
          <w:rFonts w:ascii="Times New Roman" w:hAnsi="Times New Roman"/>
          <w:b/>
        </w:rPr>
        <w:t>Lựa</w:t>
      </w:r>
      <w:r w:rsidRPr="009C3BF7">
        <w:rPr>
          <w:rFonts w:ascii="Times New Roman" w:hAnsi="Times New Roman"/>
          <w:b/>
        </w:rPr>
        <w:t xml:space="preserve"> </w:t>
      </w:r>
      <w:r w:rsidR="00950C7A" w:rsidRPr="009C3BF7">
        <w:rPr>
          <w:rFonts w:ascii="Times New Roman" w:hAnsi="Times New Roman"/>
          <w:b/>
        </w:rPr>
        <w:t>chọn</w:t>
      </w:r>
      <w:r w:rsidRPr="009C3BF7">
        <w:rPr>
          <w:rFonts w:ascii="Times New Roman" w:hAnsi="Times New Roman"/>
          <w:b/>
        </w:rPr>
        <w:t xml:space="preserve"> </w:t>
      </w:r>
      <w:r w:rsidR="00950C7A" w:rsidRPr="009C3BF7">
        <w:rPr>
          <w:rFonts w:ascii="Times New Roman" w:hAnsi="Times New Roman"/>
          <w:b/>
        </w:rPr>
        <w:t>lô</w:t>
      </w:r>
      <w:r w:rsidRPr="009C3BF7">
        <w:rPr>
          <w:rFonts w:ascii="Times New Roman" w:hAnsi="Times New Roman"/>
          <w:b/>
        </w:rPr>
        <w:t xml:space="preserve"> </w:t>
      </w:r>
      <w:r w:rsidR="00950C7A" w:rsidRPr="009C3BF7">
        <w:rPr>
          <w:rFonts w:ascii="Times New Roman" w:hAnsi="Times New Roman"/>
          <w:b/>
        </w:rPr>
        <w:t>thử</w:t>
      </w:r>
    </w:p>
    <w:p w14:paraId="7DB40CA9" w14:textId="77777777" w:rsidR="00EC0747" w:rsidRPr="009C3BF7" w:rsidRDefault="00EC0747" w:rsidP="004F6EA1">
      <w:pPr>
        <w:pStyle w:val="BodyTextIndent"/>
        <w:tabs>
          <w:tab w:val="left" w:pos="720"/>
        </w:tabs>
        <w:spacing w:beforeLines="120" w:before="288" w:afterLines="60" w:after="144"/>
        <w:ind w:left="720" w:hanging="720"/>
        <w:rPr>
          <w:rFonts w:ascii="Times New Roman" w:hAnsi="Times New Roman"/>
        </w:rPr>
      </w:pPr>
      <w:r w:rsidRPr="009C3BF7">
        <w:rPr>
          <w:rFonts w:ascii="Times New Roman" w:hAnsi="Times New Roman"/>
        </w:rPr>
        <w:tab/>
      </w:r>
      <w:r w:rsidR="00474F89" w:rsidRPr="009C3BF7">
        <w:rPr>
          <w:rFonts w:ascii="Times New Roman" w:hAnsi="Times New Roman"/>
        </w:rPr>
        <w:t xml:space="preserve">Vào thời điểm </w:t>
      </w:r>
      <w:r w:rsidR="00B60690" w:rsidRPr="009C3BF7">
        <w:rPr>
          <w:rFonts w:ascii="Times New Roman" w:hAnsi="Times New Roman"/>
        </w:rPr>
        <w:t>nộp hồ sơ đăng ký</w:t>
      </w:r>
      <w:r w:rsidR="00474F89" w:rsidRPr="009C3BF7">
        <w:rPr>
          <w:rFonts w:ascii="Times New Roman" w:hAnsi="Times New Roman"/>
        </w:rPr>
        <w:t xml:space="preserve">, </w:t>
      </w:r>
      <w:r w:rsidR="00B60690" w:rsidRPr="009C3BF7">
        <w:rPr>
          <w:rFonts w:ascii="Times New Roman" w:hAnsi="Times New Roman"/>
        </w:rPr>
        <w:t xml:space="preserve">phải cung cấp </w:t>
      </w:r>
      <w:r w:rsidR="00950C7A" w:rsidRPr="009C3BF7">
        <w:rPr>
          <w:rFonts w:ascii="Times New Roman" w:hAnsi="Times New Roman"/>
        </w:rPr>
        <w:t>các</w:t>
      </w:r>
      <w:r w:rsidRPr="009C3BF7">
        <w:rPr>
          <w:rFonts w:ascii="Times New Roman" w:hAnsi="Times New Roman"/>
        </w:rPr>
        <w:t xml:space="preserve"> </w:t>
      </w:r>
      <w:r w:rsidR="00024517" w:rsidRPr="009C3BF7">
        <w:rPr>
          <w:rFonts w:ascii="Times New Roman" w:hAnsi="Times New Roman"/>
        </w:rPr>
        <w:t xml:space="preserve">dữ </w:t>
      </w:r>
      <w:r w:rsidR="00950C7A" w:rsidRPr="009C3BF7">
        <w:rPr>
          <w:rFonts w:ascii="Times New Roman" w:hAnsi="Times New Roman"/>
        </w:rPr>
        <w:t>liệu</w:t>
      </w:r>
      <w:r w:rsidRPr="009C3BF7">
        <w:rPr>
          <w:rFonts w:ascii="Times New Roman" w:hAnsi="Times New Roman"/>
        </w:rPr>
        <w:t xml:space="preserve"> </w:t>
      </w:r>
      <w:r w:rsidR="00950C7A" w:rsidRPr="009C3BF7">
        <w:rPr>
          <w:rFonts w:ascii="Times New Roman" w:hAnsi="Times New Roman"/>
        </w:rPr>
        <w:t>thử</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B60690" w:rsidRPr="009C3BF7">
        <w:rPr>
          <w:rFonts w:ascii="Times New Roman" w:hAnsi="Times New Roman"/>
        </w:rPr>
        <w:t xml:space="preserve">trên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lô</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cùng</w:t>
      </w:r>
      <w:r w:rsidRPr="009C3BF7">
        <w:rPr>
          <w:rFonts w:ascii="Times New Roman" w:hAnsi="Times New Roman"/>
        </w:rPr>
        <w:t xml:space="preserve"> </w:t>
      </w:r>
      <w:r w:rsidR="00950C7A" w:rsidRPr="009C3BF7">
        <w:rPr>
          <w:rFonts w:ascii="Times New Roman" w:hAnsi="Times New Roman"/>
        </w:rPr>
        <w:t>một</w:t>
      </w:r>
      <w:r w:rsidRPr="009C3BF7">
        <w:rPr>
          <w:rFonts w:ascii="Times New Roman" w:hAnsi="Times New Roman"/>
        </w:rPr>
        <w:t xml:space="preserve"> </w:t>
      </w:r>
      <w:r w:rsidR="00950C7A" w:rsidRPr="009C3BF7">
        <w:rPr>
          <w:rFonts w:ascii="Times New Roman" w:hAnsi="Times New Roman"/>
        </w:rPr>
        <w:t>công</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bào</w:t>
      </w:r>
      <w:r w:rsidRPr="009C3BF7">
        <w:rPr>
          <w:rFonts w:ascii="Times New Roman" w:hAnsi="Times New Roman"/>
        </w:rPr>
        <w:t xml:space="preserve"> </w:t>
      </w:r>
      <w:r w:rsidR="00950C7A" w:rsidRPr="009C3BF7">
        <w:rPr>
          <w:rFonts w:ascii="Times New Roman" w:hAnsi="Times New Roman"/>
        </w:rPr>
        <w:t>chế</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cùng</w:t>
      </w:r>
      <w:r w:rsidRPr="009C3BF7">
        <w:rPr>
          <w:rFonts w:ascii="Times New Roman" w:hAnsi="Times New Roman"/>
        </w:rPr>
        <w:t xml:space="preserve"> </w:t>
      </w:r>
      <w:r w:rsidR="00950C7A" w:rsidRPr="009C3BF7">
        <w:rPr>
          <w:rFonts w:ascii="Times New Roman" w:hAnsi="Times New Roman"/>
        </w:rPr>
        <w:t>dạng</w:t>
      </w:r>
      <w:r w:rsidRPr="009C3BF7">
        <w:rPr>
          <w:rFonts w:ascii="Times New Roman" w:hAnsi="Times New Roman"/>
        </w:rPr>
        <w:t xml:space="preserve"> </w:t>
      </w:r>
      <w:r w:rsidR="00B60690" w:rsidRPr="009C3BF7">
        <w:rPr>
          <w:rFonts w:ascii="Times New Roman" w:hAnsi="Times New Roman"/>
        </w:rPr>
        <w:t>bào chế</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hệ</w:t>
      </w:r>
      <w:r w:rsidRPr="009C3BF7">
        <w:rPr>
          <w:rFonts w:ascii="Times New Roman" w:hAnsi="Times New Roman"/>
        </w:rPr>
        <w:t xml:space="preserve"> </w:t>
      </w:r>
      <w:r w:rsidR="00950C7A" w:rsidRPr="009C3BF7">
        <w:rPr>
          <w:rFonts w:ascii="Times New Roman" w:hAnsi="Times New Roman"/>
        </w:rPr>
        <w:t>thống</w:t>
      </w:r>
      <w:r w:rsidRPr="009C3BF7">
        <w:rPr>
          <w:rFonts w:ascii="Times New Roman" w:hAnsi="Times New Roman"/>
        </w:rPr>
        <w:t xml:space="preserve"> </w:t>
      </w:r>
      <w:r w:rsidR="00950C7A" w:rsidRPr="009C3BF7">
        <w:rPr>
          <w:rFonts w:ascii="Times New Roman" w:hAnsi="Times New Roman"/>
        </w:rPr>
        <w:t>bao</w:t>
      </w:r>
      <w:r w:rsidRPr="009C3BF7">
        <w:rPr>
          <w:rFonts w:ascii="Times New Roman" w:hAnsi="Times New Roman"/>
        </w:rPr>
        <w:t xml:space="preserve"> </w:t>
      </w:r>
      <w:r w:rsidR="00950C7A" w:rsidRPr="009C3BF7">
        <w:rPr>
          <w:rFonts w:ascii="Times New Roman" w:hAnsi="Times New Roman"/>
        </w:rPr>
        <w:t>bì</w:t>
      </w:r>
      <w:r w:rsidRPr="009C3BF7">
        <w:rPr>
          <w:rFonts w:ascii="Times New Roman" w:hAnsi="Times New Roman"/>
        </w:rPr>
        <w:t xml:space="preserve"> </w:t>
      </w:r>
      <w:r w:rsidR="00E50121" w:rsidRPr="009C3BF7">
        <w:rPr>
          <w:rFonts w:ascii="Times New Roman" w:hAnsi="Times New Roman"/>
        </w:rPr>
        <w:t>đóng gói</w:t>
      </w:r>
      <w:r w:rsidR="00B60690" w:rsidRPr="009C3BF7">
        <w:rPr>
          <w:rFonts w:ascii="Times New Roman" w:hAnsi="Times New Roman"/>
        </w:rPr>
        <w:t xml:space="preserve"> </w:t>
      </w:r>
      <w:r w:rsidR="000F1C93">
        <w:rPr>
          <w:rFonts w:ascii="Times New Roman" w:hAnsi="Times New Roman"/>
        </w:rPr>
        <w:t xml:space="preserve">như </w:t>
      </w:r>
      <w:r w:rsidR="00950C7A" w:rsidRPr="009C3BF7">
        <w:rPr>
          <w:rFonts w:ascii="Times New Roman" w:hAnsi="Times New Roman"/>
        </w:rPr>
        <w:t>dự</w:t>
      </w:r>
      <w:r w:rsidRPr="009C3BF7">
        <w:rPr>
          <w:rFonts w:ascii="Times New Roman" w:hAnsi="Times New Roman"/>
        </w:rPr>
        <w:t xml:space="preserve"> </w:t>
      </w:r>
      <w:r w:rsidR="00950C7A" w:rsidRPr="009C3BF7">
        <w:rPr>
          <w:rFonts w:ascii="Times New Roman" w:hAnsi="Times New Roman"/>
        </w:rPr>
        <w:t>kiến</w:t>
      </w:r>
      <w:r w:rsidRPr="009C3BF7">
        <w:rPr>
          <w:rFonts w:ascii="Times New Roman" w:hAnsi="Times New Roman"/>
        </w:rPr>
        <w:t xml:space="preserve"> </w:t>
      </w:r>
      <w:r w:rsidR="00950C7A" w:rsidRPr="009C3BF7">
        <w:rPr>
          <w:rFonts w:ascii="Times New Roman" w:hAnsi="Times New Roman"/>
        </w:rPr>
        <w:t>lưu</w:t>
      </w:r>
      <w:r w:rsidRPr="009C3BF7">
        <w:rPr>
          <w:rFonts w:ascii="Times New Roman" w:hAnsi="Times New Roman"/>
        </w:rPr>
        <w:t xml:space="preserve"> </w:t>
      </w:r>
      <w:r w:rsidR="00950C7A" w:rsidRPr="009C3BF7">
        <w:rPr>
          <w:rFonts w:ascii="Times New Roman" w:hAnsi="Times New Roman"/>
        </w:rPr>
        <w:t>hành</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950C7A" w:rsidRPr="009C3BF7">
        <w:rPr>
          <w:rFonts w:ascii="Times New Roman" w:hAnsi="Times New Roman"/>
        </w:rPr>
        <w:t>thị</w:t>
      </w:r>
      <w:r w:rsidRPr="009C3BF7">
        <w:rPr>
          <w:rFonts w:ascii="Times New Roman" w:hAnsi="Times New Roman"/>
        </w:rPr>
        <w:t xml:space="preserve"> </w:t>
      </w:r>
      <w:r w:rsidR="00950C7A" w:rsidRPr="009C3BF7">
        <w:rPr>
          <w:rFonts w:ascii="Times New Roman" w:hAnsi="Times New Roman"/>
        </w:rPr>
        <w:t>trường</w:t>
      </w:r>
      <w:r w:rsidRPr="009C3BF7">
        <w:rPr>
          <w:rFonts w:ascii="Times New Roman" w:hAnsi="Times New Roman"/>
        </w:rPr>
        <w:t>.</w:t>
      </w:r>
    </w:p>
    <w:p w14:paraId="7F569B23" w14:textId="77777777" w:rsidR="00474F89" w:rsidRPr="009C3BF7" w:rsidRDefault="00474F89" w:rsidP="004F6EA1">
      <w:pPr>
        <w:pStyle w:val="BodyTextIndent"/>
        <w:tabs>
          <w:tab w:val="left" w:pos="720"/>
        </w:tabs>
        <w:spacing w:beforeLines="120" w:before="288" w:afterLines="60" w:after="144"/>
        <w:ind w:left="720" w:firstLine="0"/>
        <w:rPr>
          <w:rFonts w:ascii="Times New Roman" w:hAnsi="Times New Roman"/>
        </w:rPr>
      </w:pPr>
      <w:r w:rsidRPr="009C3BF7">
        <w:rPr>
          <w:rFonts w:ascii="Times New Roman" w:hAnsi="Times New Roman"/>
        </w:rPr>
        <w:t xml:space="preserve">- Đối với NCE, các </w:t>
      </w:r>
      <w:r w:rsidR="00024517" w:rsidRPr="009C3BF7">
        <w:rPr>
          <w:rFonts w:ascii="Times New Roman" w:hAnsi="Times New Roman"/>
        </w:rPr>
        <w:t xml:space="preserve">dữ </w:t>
      </w:r>
      <w:r w:rsidRPr="009C3BF7">
        <w:rPr>
          <w:rFonts w:ascii="Times New Roman" w:hAnsi="Times New Roman"/>
        </w:rPr>
        <w:t xml:space="preserve">liệu độ ổn định phải được </w:t>
      </w:r>
      <w:r w:rsidR="007F22D6" w:rsidRPr="009C3BF7">
        <w:rPr>
          <w:rFonts w:ascii="Times New Roman" w:hAnsi="Times New Roman"/>
        </w:rPr>
        <w:t>cung cấp</w:t>
      </w:r>
      <w:r w:rsidRPr="009C3BF7">
        <w:rPr>
          <w:rFonts w:ascii="Times New Roman" w:hAnsi="Times New Roman"/>
        </w:rPr>
        <w:t xml:space="preserve"> </w:t>
      </w:r>
      <w:r w:rsidR="00B60690" w:rsidRPr="009C3BF7">
        <w:rPr>
          <w:rFonts w:ascii="Times New Roman" w:hAnsi="Times New Roman"/>
        </w:rPr>
        <w:t xml:space="preserve">trên </w:t>
      </w:r>
      <w:r w:rsidRPr="009C3BF7">
        <w:rPr>
          <w:rFonts w:ascii="Times New Roman" w:hAnsi="Times New Roman"/>
        </w:rPr>
        <w:t xml:space="preserve">ít nhất ba lô </w:t>
      </w:r>
      <w:r w:rsidR="00B60690" w:rsidRPr="009C3BF7">
        <w:rPr>
          <w:rFonts w:ascii="Times New Roman" w:hAnsi="Times New Roman"/>
        </w:rPr>
        <w:t>đầu tiên</w:t>
      </w:r>
      <w:r w:rsidRPr="009C3BF7">
        <w:rPr>
          <w:rFonts w:ascii="Times New Roman" w:hAnsi="Times New Roman"/>
        </w:rPr>
        <w:t>.</w:t>
      </w:r>
    </w:p>
    <w:p w14:paraId="388A95B6" w14:textId="77777777" w:rsidR="00474F89" w:rsidRPr="009C3BF7" w:rsidRDefault="00474F89" w:rsidP="004F6EA1">
      <w:pPr>
        <w:pStyle w:val="BodyTextIndent"/>
        <w:tabs>
          <w:tab w:val="left" w:pos="720"/>
        </w:tabs>
        <w:spacing w:beforeLines="120" w:before="288" w:afterLines="60" w:after="144"/>
        <w:ind w:left="720" w:firstLine="0"/>
        <w:rPr>
          <w:rFonts w:ascii="Times New Roman" w:hAnsi="Times New Roman"/>
        </w:rPr>
      </w:pPr>
      <w:r w:rsidRPr="009C3BF7">
        <w:rPr>
          <w:rFonts w:ascii="Times New Roman" w:hAnsi="Times New Roman"/>
        </w:rPr>
        <w:t xml:space="preserve">- Đối với thuốc Generics và các thay đổi, những lựa chọn </w:t>
      </w:r>
      <w:r w:rsidR="00F31F93" w:rsidRPr="009C3BF7">
        <w:rPr>
          <w:rFonts w:ascii="Times New Roman" w:hAnsi="Times New Roman"/>
        </w:rPr>
        <w:t xml:space="preserve">như </w:t>
      </w:r>
      <w:r w:rsidRPr="009C3BF7">
        <w:rPr>
          <w:rFonts w:ascii="Times New Roman" w:hAnsi="Times New Roman"/>
        </w:rPr>
        <w:t xml:space="preserve">sau sẽ </w:t>
      </w:r>
      <w:r w:rsidR="00F31F93" w:rsidRPr="009C3BF7">
        <w:rPr>
          <w:rFonts w:ascii="Times New Roman" w:hAnsi="Times New Roman"/>
        </w:rPr>
        <w:t xml:space="preserve">được </w:t>
      </w:r>
      <w:r w:rsidRPr="009C3BF7">
        <w:rPr>
          <w:rFonts w:ascii="Times New Roman" w:hAnsi="Times New Roman"/>
        </w:rPr>
        <w:t>áp dụng:</w:t>
      </w:r>
    </w:p>
    <w:p w14:paraId="379E34AB" w14:textId="77777777" w:rsidR="00EC0747" w:rsidRPr="009C3BF7" w:rsidRDefault="00950C7A" w:rsidP="00BD3599">
      <w:pPr>
        <w:pStyle w:val="BodyTextIndent"/>
        <w:numPr>
          <w:ilvl w:val="0"/>
          <w:numId w:val="12"/>
        </w:numPr>
        <w:tabs>
          <w:tab w:val="clear" w:pos="1080"/>
        </w:tabs>
        <w:spacing w:beforeLines="120" w:before="288" w:afterLines="60" w:after="144"/>
        <w:ind w:left="1276"/>
        <w:rPr>
          <w:rFonts w:ascii="Times New Roman" w:hAnsi="Times New Roman"/>
        </w:rPr>
      </w:pPr>
      <w:r w:rsidRPr="009C3BF7">
        <w:rPr>
          <w:rFonts w:ascii="Times New Roman" w:hAnsi="Times New Roman"/>
        </w:rPr>
        <w:t>Đối</w:t>
      </w:r>
      <w:r w:rsidR="00EC0747" w:rsidRPr="009C3BF7">
        <w:rPr>
          <w:rFonts w:ascii="Times New Roman" w:hAnsi="Times New Roman"/>
        </w:rPr>
        <w:t xml:space="preserve"> </w:t>
      </w:r>
      <w:r w:rsidRPr="009C3BF7">
        <w:rPr>
          <w:rFonts w:ascii="Times New Roman" w:hAnsi="Times New Roman"/>
        </w:rPr>
        <w:t>với</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dạng</w:t>
      </w:r>
      <w:r w:rsidR="00EC0747" w:rsidRPr="009C3BF7">
        <w:rPr>
          <w:rFonts w:ascii="Times New Roman" w:hAnsi="Times New Roman"/>
        </w:rPr>
        <w:t xml:space="preserve"> </w:t>
      </w:r>
      <w:r w:rsidR="007B6AC8" w:rsidRPr="009C3BF7">
        <w:rPr>
          <w:rFonts w:ascii="Times New Roman" w:hAnsi="Times New Roman"/>
        </w:rPr>
        <w:t xml:space="preserve">bào chế </w:t>
      </w:r>
      <w:r w:rsidR="00E5507B" w:rsidRPr="009C3BF7">
        <w:rPr>
          <w:rFonts w:ascii="Times New Roman" w:hAnsi="Times New Roman"/>
        </w:rPr>
        <w:t>qui ước</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7B6AC8" w:rsidRPr="009C3BF7">
        <w:rPr>
          <w:rFonts w:ascii="Times New Roman" w:hAnsi="Times New Roman"/>
        </w:rPr>
        <w:t>:</w:t>
      </w:r>
      <w:r w:rsidR="00EC0747" w:rsidRPr="009C3BF7">
        <w:rPr>
          <w:rFonts w:ascii="Times New Roman" w:hAnsi="Times New Roman"/>
        </w:rPr>
        <w:t xml:space="preserve"> </w:t>
      </w:r>
      <w:r w:rsidRPr="009C3BF7">
        <w:rPr>
          <w:rFonts w:ascii="Times New Roman" w:hAnsi="Times New Roman"/>
        </w:rPr>
        <w:t>dạng</w:t>
      </w:r>
      <w:r w:rsidR="00EC0747" w:rsidRPr="009C3BF7">
        <w:rPr>
          <w:rFonts w:ascii="Times New Roman" w:hAnsi="Times New Roman"/>
        </w:rPr>
        <w:t xml:space="preserve"> </w:t>
      </w:r>
      <w:r w:rsidRPr="009C3BF7">
        <w:rPr>
          <w:rFonts w:ascii="Times New Roman" w:hAnsi="Times New Roman"/>
        </w:rPr>
        <w:t>thuốc</w:t>
      </w:r>
      <w:r w:rsidR="00EC0747" w:rsidRPr="009C3BF7">
        <w:rPr>
          <w:rFonts w:ascii="Times New Roman" w:hAnsi="Times New Roman"/>
        </w:rPr>
        <w:t xml:space="preserve"> </w:t>
      </w:r>
      <w:r w:rsidRPr="009C3BF7">
        <w:rPr>
          <w:rFonts w:ascii="Times New Roman" w:hAnsi="Times New Roman"/>
        </w:rPr>
        <w:t>rắn</w:t>
      </w:r>
      <w:r w:rsidR="00EC0747" w:rsidRPr="009C3BF7">
        <w:rPr>
          <w:rFonts w:ascii="Times New Roman" w:hAnsi="Times New Roman"/>
        </w:rPr>
        <w:t xml:space="preserve"> </w:t>
      </w:r>
      <w:r w:rsidR="007D393D">
        <w:rPr>
          <w:rFonts w:ascii="Times New Roman" w:hAnsi="Times New Roman"/>
        </w:rPr>
        <w:t>giải phóng ngay</w:t>
      </w:r>
      <w:r w:rsidR="00EC0747" w:rsidRPr="009C3BF7">
        <w:rPr>
          <w:rFonts w:ascii="Times New Roman" w:hAnsi="Times New Roman"/>
        </w:rPr>
        <w:t xml:space="preserve">, </w:t>
      </w:r>
      <w:r w:rsidRPr="009C3BF7">
        <w:rPr>
          <w:rFonts w:ascii="Times New Roman" w:hAnsi="Times New Roman"/>
        </w:rPr>
        <w:t>dung</w:t>
      </w:r>
      <w:r w:rsidR="00EC0747" w:rsidRPr="009C3BF7">
        <w:rPr>
          <w:rFonts w:ascii="Times New Roman" w:hAnsi="Times New Roman"/>
        </w:rPr>
        <w:t xml:space="preserve"> </w:t>
      </w:r>
      <w:r w:rsidRPr="009C3BF7">
        <w:rPr>
          <w:rFonts w:ascii="Times New Roman" w:hAnsi="Times New Roman"/>
        </w:rPr>
        <w:t>dịch</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dược</w:t>
      </w:r>
      <w:r w:rsidR="00EC0747" w:rsidRPr="009C3BF7">
        <w:rPr>
          <w:rFonts w:ascii="Times New Roman" w:hAnsi="Times New Roman"/>
        </w:rPr>
        <w:t xml:space="preserve"> </w:t>
      </w:r>
      <w:r w:rsidRPr="009C3BF7">
        <w:rPr>
          <w:rFonts w:ascii="Times New Roman" w:hAnsi="Times New Roman"/>
        </w:rPr>
        <w:t>chất</w:t>
      </w:r>
      <w:r w:rsidR="00EC0747" w:rsidRPr="009C3BF7">
        <w:rPr>
          <w:rFonts w:ascii="Times New Roman" w:hAnsi="Times New Roman"/>
        </w:rPr>
        <w:t xml:space="preserve"> </w:t>
      </w:r>
      <w:r w:rsidRPr="009C3BF7">
        <w:rPr>
          <w:rFonts w:ascii="Times New Roman" w:hAnsi="Times New Roman"/>
        </w:rPr>
        <w:t>là</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chất</w:t>
      </w:r>
      <w:r w:rsidR="00EC0747" w:rsidRPr="009C3BF7">
        <w:rPr>
          <w:rFonts w:ascii="Times New Roman" w:hAnsi="Times New Roman"/>
        </w:rPr>
        <w:t xml:space="preserve"> </w:t>
      </w:r>
      <w:r w:rsidRPr="009C3BF7">
        <w:rPr>
          <w:rFonts w:ascii="Times New Roman" w:hAnsi="Times New Roman"/>
        </w:rPr>
        <w:t>bền</w:t>
      </w:r>
      <w:r w:rsidR="00EC0747" w:rsidRPr="009C3BF7">
        <w:rPr>
          <w:rFonts w:ascii="Times New Roman" w:hAnsi="Times New Roman"/>
        </w:rPr>
        <w:t xml:space="preserve"> </w:t>
      </w:r>
      <w:r w:rsidRPr="009C3BF7">
        <w:rPr>
          <w:rFonts w:ascii="Times New Roman" w:hAnsi="Times New Roman"/>
        </w:rPr>
        <w:t>vững</w:t>
      </w:r>
      <w:r w:rsidR="00EC0747" w:rsidRPr="009C3BF7">
        <w:rPr>
          <w:rFonts w:ascii="Times New Roman" w:hAnsi="Times New Roman"/>
        </w:rPr>
        <w:t xml:space="preserve">, </w:t>
      </w:r>
      <w:r w:rsidRPr="009C3BF7">
        <w:rPr>
          <w:rFonts w:ascii="Times New Roman" w:hAnsi="Times New Roman"/>
        </w:rPr>
        <w:t>thì</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thể</w:t>
      </w:r>
      <w:r w:rsidR="00EC0747" w:rsidRPr="009C3BF7">
        <w:rPr>
          <w:rFonts w:ascii="Times New Roman" w:hAnsi="Times New Roman"/>
        </w:rPr>
        <w:t xml:space="preserve"> </w:t>
      </w:r>
      <w:r w:rsidRPr="009C3BF7">
        <w:rPr>
          <w:rFonts w:ascii="Times New Roman" w:hAnsi="Times New Roman"/>
        </w:rPr>
        <w:t>chấp</w:t>
      </w:r>
      <w:r w:rsidR="00EC0747" w:rsidRPr="009C3BF7">
        <w:rPr>
          <w:rFonts w:ascii="Times New Roman" w:hAnsi="Times New Roman"/>
        </w:rPr>
        <w:t xml:space="preserve"> </w:t>
      </w:r>
      <w:r w:rsidRPr="009C3BF7">
        <w:rPr>
          <w:rFonts w:ascii="Times New Roman" w:hAnsi="Times New Roman"/>
        </w:rPr>
        <w:t>nhận</w:t>
      </w:r>
      <w:r w:rsidR="00EC0747" w:rsidRPr="009C3BF7">
        <w:rPr>
          <w:rFonts w:ascii="Times New Roman" w:hAnsi="Times New Roman"/>
        </w:rPr>
        <w:t xml:space="preserve"> </w:t>
      </w:r>
      <w:r w:rsidRPr="009C3BF7">
        <w:rPr>
          <w:rFonts w:ascii="Times New Roman" w:hAnsi="Times New Roman"/>
        </w:rPr>
        <w:t>số</w:t>
      </w:r>
      <w:r w:rsidR="00EC0747" w:rsidRPr="009C3BF7">
        <w:rPr>
          <w:rFonts w:ascii="Times New Roman" w:hAnsi="Times New Roman"/>
        </w:rPr>
        <w:t xml:space="preserve"> </w:t>
      </w:r>
      <w:r w:rsidRPr="009C3BF7">
        <w:rPr>
          <w:rFonts w:ascii="Times New Roman" w:hAnsi="Times New Roman"/>
        </w:rPr>
        <w:t>liệu</w:t>
      </w:r>
      <w:r w:rsidR="00EC0747" w:rsidRPr="009C3BF7">
        <w:rPr>
          <w:rFonts w:ascii="Times New Roman" w:hAnsi="Times New Roman"/>
        </w:rPr>
        <w:t xml:space="preserve"> </w:t>
      </w:r>
      <w:r w:rsidRPr="009C3BF7">
        <w:rPr>
          <w:rFonts w:ascii="Times New Roman" w:hAnsi="Times New Roman"/>
        </w:rPr>
        <w:t>độ</w:t>
      </w:r>
      <w:r w:rsidR="00EC0747" w:rsidRPr="009C3BF7">
        <w:rPr>
          <w:rFonts w:ascii="Times New Roman" w:hAnsi="Times New Roman"/>
        </w:rPr>
        <w:t xml:space="preserve"> </w:t>
      </w:r>
      <w:r w:rsidRPr="009C3BF7">
        <w:rPr>
          <w:rFonts w:ascii="Times New Roman" w:hAnsi="Times New Roman"/>
        </w:rPr>
        <w:t>ổn</w:t>
      </w:r>
      <w:r w:rsidR="00EC0747" w:rsidRPr="009C3BF7">
        <w:rPr>
          <w:rFonts w:ascii="Times New Roman" w:hAnsi="Times New Roman"/>
        </w:rPr>
        <w:t xml:space="preserve"> </w:t>
      </w:r>
      <w:r w:rsidRPr="009C3BF7">
        <w:rPr>
          <w:rFonts w:ascii="Times New Roman" w:hAnsi="Times New Roman"/>
        </w:rPr>
        <w:t>định</w:t>
      </w:r>
      <w:r w:rsidR="00EC0747" w:rsidRPr="009C3BF7">
        <w:rPr>
          <w:rFonts w:ascii="Times New Roman" w:hAnsi="Times New Roman"/>
        </w:rPr>
        <w:t xml:space="preserve"> </w:t>
      </w:r>
      <w:r w:rsidR="007D393D">
        <w:rPr>
          <w:rFonts w:ascii="Times New Roman" w:hAnsi="Times New Roman"/>
        </w:rPr>
        <w:t>thu được từ thử nghiệm</w:t>
      </w:r>
      <w:r w:rsidR="007B6AC8" w:rsidRPr="009C3BF7">
        <w:rPr>
          <w:rFonts w:ascii="Times New Roman" w:hAnsi="Times New Roman"/>
        </w:rPr>
        <w:t xml:space="preserve"> thực hiện</w:t>
      </w:r>
      <w:r w:rsidR="00EC0747" w:rsidRPr="009C3BF7">
        <w:rPr>
          <w:rFonts w:ascii="Times New Roman" w:hAnsi="Times New Roman"/>
        </w:rPr>
        <w:t xml:space="preserve"> </w:t>
      </w:r>
      <w:r w:rsidRPr="009C3BF7">
        <w:rPr>
          <w:rFonts w:ascii="Times New Roman" w:hAnsi="Times New Roman"/>
        </w:rPr>
        <w:t>tối</w:t>
      </w:r>
      <w:r w:rsidR="00EC0747" w:rsidRPr="009C3BF7">
        <w:rPr>
          <w:rFonts w:ascii="Times New Roman" w:hAnsi="Times New Roman"/>
        </w:rPr>
        <w:t xml:space="preserve"> </w:t>
      </w:r>
      <w:r w:rsidRPr="009C3BF7">
        <w:rPr>
          <w:rFonts w:ascii="Times New Roman" w:hAnsi="Times New Roman"/>
        </w:rPr>
        <w:t>thiểu</w:t>
      </w:r>
      <w:r w:rsidR="00EC0747" w:rsidRPr="009C3BF7">
        <w:rPr>
          <w:rFonts w:ascii="Times New Roman" w:hAnsi="Times New Roman"/>
        </w:rPr>
        <w:t xml:space="preserve"> </w:t>
      </w:r>
      <w:r w:rsidRPr="009C3BF7">
        <w:rPr>
          <w:rFonts w:ascii="Times New Roman" w:hAnsi="Times New Roman"/>
        </w:rPr>
        <w:t>trên</w:t>
      </w:r>
      <w:r w:rsidR="00EC0747" w:rsidRPr="009C3BF7">
        <w:rPr>
          <w:rFonts w:ascii="Times New Roman" w:hAnsi="Times New Roman"/>
        </w:rPr>
        <w:t xml:space="preserve"> </w:t>
      </w:r>
      <w:r w:rsidR="00F31F93" w:rsidRPr="009C3BF7">
        <w:rPr>
          <w:rFonts w:ascii="Times New Roman" w:hAnsi="Times New Roman"/>
        </w:rPr>
        <w:t>hai</w:t>
      </w:r>
      <w:r w:rsidR="00EC0747" w:rsidRPr="009C3BF7">
        <w:rPr>
          <w:rFonts w:ascii="Times New Roman" w:hAnsi="Times New Roman"/>
        </w:rPr>
        <w:t xml:space="preserve"> </w:t>
      </w:r>
      <w:r w:rsidRPr="009C3BF7">
        <w:rPr>
          <w:rFonts w:ascii="Times New Roman" w:hAnsi="Times New Roman"/>
        </w:rPr>
        <w:t>lô</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qu</w:t>
      </w:r>
      <w:r w:rsidR="007B6AC8" w:rsidRPr="009C3BF7">
        <w:rPr>
          <w:rFonts w:ascii="Times New Roman" w:hAnsi="Times New Roman"/>
        </w:rPr>
        <w:t>y</w:t>
      </w:r>
      <w:r w:rsidR="00EC0747" w:rsidRPr="009C3BF7">
        <w:rPr>
          <w:rFonts w:ascii="Times New Roman" w:hAnsi="Times New Roman"/>
        </w:rPr>
        <w:t xml:space="preserve"> </w:t>
      </w:r>
      <w:r w:rsidRPr="009C3BF7">
        <w:rPr>
          <w:rFonts w:ascii="Times New Roman" w:hAnsi="Times New Roman"/>
        </w:rPr>
        <w:t>mô</w:t>
      </w:r>
      <w:r w:rsidR="00EC0747" w:rsidRPr="009C3BF7">
        <w:rPr>
          <w:rFonts w:ascii="Times New Roman" w:hAnsi="Times New Roman"/>
        </w:rPr>
        <w:t xml:space="preserve"> </w:t>
      </w:r>
      <w:r w:rsidR="00F31F93" w:rsidRPr="009C3BF7">
        <w:rPr>
          <w:rFonts w:ascii="Times New Roman" w:hAnsi="Times New Roman"/>
        </w:rPr>
        <w:t>thử nghiệm</w:t>
      </w:r>
      <w:r w:rsidR="00E5507B" w:rsidRPr="009C3BF7">
        <w:rPr>
          <w:rFonts w:ascii="Times New Roman" w:hAnsi="Times New Roman"/>
        </w:rPr>
        <w:t xml:space="preserve"> (pilot)</w:t>
      </w:r>
      <w:r w:rsidR="00EC0747" w:rsidRPr="009C3BF7">
        <w:rPr>
          <w:rFonts w:ascii="Times New Roman" w:hAnsi="Times New Roman"/>
        </w:rPr>
        <w:t>.</w:t>
      </w:r>
    </w:p>
    <w:p w14:paraId="4B575DE3" w14:textId="77777777" w:rsidR="00EC0747" w:rsidRPr="009C3BF7" w:rsidRDefault="00950C7A" w:rsidP="00BD3599">
      <w:pPr>
        <w:pStyle w:val="BodyTextIndent"/>
        <w:numPr>
          <w:ilvl w:val="0"/>
          <w:numId w:val="12"/>
        </w:numPr>
        <w:tabs>
          <w:tab w:val="clear" w:pos="1080"/>
        </w:tabs>
        <w:spacing w:beforeLines="120" w:before="288" w:afterLines="60" w:after="144"/>
        <w:ind w:left="1276"/>
        <w:rPr>
          <w:rFonts w:ascii="Times New Roman" w:hAnsi="Times New Roman"/>
        </w:rPr>
      </w:pPr>
      <w:r w:rsidRPr="009C3BF7">
        <w:rPr>
          <w:rFonts w:ascii="Times New Roman" w:hAnsi="Times New Roman"/>
        </w:rPr>
        <w:t>Đối</w:t>
      </w:r>
      <w:r w:rsidR="00EC0747" w:rsidRPr="009C3BF7">
        <w:rPr>
          <w:rFonts w:ascii="Times New Roman" w:hAnsi="Times New Roman"/>
        </w:rPr>
        <w:t xml:space="preserve"> </w:t>
      </w:r>
      <w:r w:rsidRPr="009C3BF7">
        <w:rPr>
          <w:rFonts w:ascii="Times New Roman" w:hAnsi="Times New Roman"/>
        </w:rPr>
        <w:t>với</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dạng</w:t>
      </w:r>
      <w:r w:rsidR="00EC0747" w:rsidRPr="009C3BF7">
        <w:rPr>
          <w:rFonts w:ascii="Times New Roman" w:hAnsi="Times New Roman"/>
        </w:rPr>
        <w:t xml:space="preserve"> </w:t>
      </w:r>
      <w:r w:rsidR="00024517" w:rsidRPr="009C3BF7">
        <w:rPr>
          <w:rFonts w:ascii="Times New Roman" w:hAnsi="Times New Roman"/>
        </w:rPr>
        <w:t>bào chế đặc biệt</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dạng</w:t>
      </w:r>
      <w:r w:rsidR="00EC0747" w:rsidRPr="009C3BF7">
        <w:rPr>
          <w:rFonts w:ascii="Times New Roman" w:hAnsi="Times New Roman"/>
        </w:rPr>
        <w:t xml:space="preserve"> </w:t>
      </w:r>
      <w:r w:rsidRPr="009C3BF7">
        <w:rPr>
          <w:rFonts w:ascii="Times New Roman" w:hAnsi="Times New Roman"/>
        </w:rPr>
        <w:t>thuốc</w:t>
      </w:r>
      <w:r w:rsidR="00EC0747" w:rsidRPr="009C3BF7">
        <w:rPr>
          <w:rFonts w:ascii="Times New Roman" w:hAnsi="Times New Roman"/>
        </w:rPr>
        <w:t xml:space="preserve"> </w:t>
      </w:r>
      <w:r w:rsidRPr="009C3BF7">
        <w:rPr>
          <w:rFonts w:ascii="Times New Roman" w:hAnsi="Times New Roman"/>
        </w:rPr>
        <w:t>giải</w:t>
      </w:r>
      <w:r w:rsidR="00EC0747" w:rsidRPr="009C3BF7">
        <w:rPr>
          <w:rFonts w:ascii="Times New Roman" w:hAnsi="Times New Roman"/>
        </w:rPr>
        <w:t xml:space="preserve"> </w:t>
      </w:r>
      <w:r w:rsidRPr="009C3BF7">
        <w:rPr>
          <w:rFonts w:ascii="Times New Roman" w:hAnsi="Times New Roman"/>
        </w:rPr>
        <w:t>phóng</w:t>
      </w:r>
      <w:r w:rsidR="00EC0747" w:rsidRPr="009C3BF7">
        <w:rPr>
          <w:rFonts w:ascii="Times New Roman" w:hAnsi="Times New Roman"/>
        </w:rPr>
        <w:t xml:space="preserve"> </w:t>
      </w:r>
      <w:r w:rsidRPr="009C3BF7">
        <w:rPr>
          <w:rFonts w:ascii="Times New Roman" w:hAnsi="Times New Roman"/>
        </w:rPr>
        <w:t>kéo</w:t>
      </w:r>
      <w:r w:rsidR="00EC0747" w:rsidRPr="009C3BF7">
        <w:rPr>
          <w:rFonts w:ascii="Times New Roman" w:hAnsi="Times New Roman"/>
        </w:rPr>
        <w:t xml:space="preserve"> </w:t>
      </w:r>
      <w:r w:rsidRPr="009C3BF7">
        <w:rPr>
          <w:rFonts w:ascii="Times New Roman" w:hAnsi="Times New Roman"/>
        </w:rPr>
        <w:t>dài</w:t>
      </w:r>
      <w:r w:rsidR="00EC0747" w:rsidRPr="009C3BF7">
        <w:rPr>
          <w:rFonts w:ascii="Times New Roman" w:hAnsi="Times New Roman"/>
        </w:rPr>
        <w:t xml:space="preserve">) </w:t>
      </w:r>
      <w:r w:rsidRPr="009C3BF7">
        <w:rPr>
          <w:rFonts w:ascii="Times New Roman" w:hAnsi="Times New Roman"/>
        </w:rPr>
        <w:t>hoặc</w:t>
      </w:r>
      <w:r w:rsidR="00EC0747" w:rsidRPr="009C3BF7">
        <w:rPr>
          <w:rFonts w:ascii="Times New Roman" w:hAnsi="Times New Roman"/>
        </w:rPr>
        <w:t xml:space="preserve"> </w:t>
      </w:r>
      <w:r w:rsidRPr="009C3BF7">
        <w:rPr>
          <w:rFonts w:ascii="Times New Roman" w:hAnsi="Times New Roman"/>
        </w:rPr>
        <w:t>đối</w:t>
      </w:r>
      <w:r w:rsidR="00EC0747" w:rsidRPr="009C3BF7">
        <w:rPr>
          <w:rFonts w:ascii="Times New Roman" w:hAnsi="Times New Roman"/>
        </w:rPr>
        <w:t xml:space="preserve"> </w:t>
      </w:r>
      <w:r w:rsidRPr="009C3BF7">
        <w:rPr>
          <w:rFonts w:ascii="Times New Roman" w:hAnsi="Times New Roman"/>
        </w:rPr>
        <w:t>với</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dược</w:t>
      </w:r>
      <w:r w:rsidR="00EC0747" w:rsidRPr="009C3BF7">
        <w:rPr>
          <w:rFonts w:ascii="Times New Roman" w:hAnsi="Times New Roman"/>
        </w:rPr>
        <w:t xml:space="preserve"> </w:t>
      </w:r>
      <w:r w:rsidRPr="009C3BF7">
        <w:rPr>
          <w:rFonts w:ascii="Times New Roman" w:hAnsi="Times New Roman"/>
        </w:rPr>
        <w:t>chất</w:t>
      </w:r>
      <w:r w:rsidR="00EC0747" w:rsidRPr="009C3BF7">
        <w:rPr>
          <w:rFonts w:ascii="Times New Roman" w:hAnsi="Times New Roman"/>
        </w:rPr>
        <w:t xml:space="preserve"> </w:t>
      </w:r>
      <w:r w:rsidRPr="009C3BF7">
        <w:rPr>
          <w:rFonts w:ascii="Times New Roman" w:hAnsi="Times New Roman"/>
        </w:rPr>
        <w:t>không</w:t>
      </w:r>
      <w:r w:rsidR="00EC0747" w:rsidRPr="009C3BF7">
        <w:rPr>
          <w:rFonts w:ascii="Times New Roman" w:hAnsi="Times New Roman"/>
        </w:rPr>
        <w:t xml:space="preserve"> </w:t>
      </w:r>
      <w:r w:rsidRPr="009C3BF7">
        <w:rPr>
          <w:rFonts w:ascii="Times New Roman" w:hAnsi="Times New Roman"/>
        </w:rPr>
        <w:t>bền</w:t>
      </w:r>
      <w:r w:rsidR="00EC0747" w:rsidRPr="009C3BF7">
        <w:rPr>
          <w:rFonts w:ascii="Times New Roman" w:hAnsi="Times New Roman"/>
        </w:rPr>
        <w:t xml:space="preserve"> </w:t>
      </w:r>
      <w:r w:rsidRPr="009C3BF7">
        <w:rPr>
          <w:rFonts w:ascii="Times New Roman" w:hAnsi="Times New Roman"/>
        </w:rPr>
        <w:t>vững</w:t>
      </w:r>
      <w:r w:rsidR="00EC0747" w:rsidRPr="009C3BF7">
        <w:rPr>
          <w:rFonts w:ascii="Times New Roman" w:hAnsi="Times New Roman"/>
        </w:rPr>
        <w:t xml:space="preserve">, </w:t>
      </w:r>
      <w:r w:rsidRPr="009C3BF7">
        <w:rPr>
          <w:rFonts w:ascii="Times New Roman" w:hAnsi="Times New Roman"/>
        </w:rPr>
        <w:t>thì</w:t>
      </w:r>
      <w:r w:rsidR="00EC0747" w:rsidRPr="009C3BF7">
        <w:rPr>
          <w:rFonts w:ascii="Times New Roman" w:hAnsi="Times New Roman"/>
        </w:rPr>
        <w:t xml:space="preserve"> </w:t>
      </w:r>
      <w:r w:rsidR="00024517" w:rsidRPr="009C3BF7">
        <w:rPr>
          <w:rFonts w:ascii="Times New Roman" w:hAnsi="Times New Roman"/>
        </w:rPr>
        <w:t xml:space="preserve">dữ </w:t>
      </w:r>
      <w:r w:rsidRPr="009C3BF7">
        <w:rPr>
          <w:rFonts w:ascii="Times New Roman" w:hAnsi="Times New Roman"/>
        </w:rPr>
        <w:t>liệu</w:t>
      </w:r>
      <w:r w:rsidR="00EC0747" w:rsidRPr="009C3BF7">
        <w:rPr>
          <w:rFonts w:ascii="Times New Roman" w:hAnsi="Times New Roman"/>
        </w:rPr>
        <w:t xml:space="preserve"> </w:t>
      </w:r>
      <w:r w:rsidRPr="009C3BF7">
        <w:rPr>
          <w:rFonts w:ascii="Times New Roman" w:hAnsi="Times New Roman"/>
        </w:rPr>
        <w:t>về</w:t>
      </w:r>
      <w:r w:rsidR="00EC0747" w:rsidRPr="009C3BF7">
        <w:rPr>
          <w:rFonts w:ascii="Times New Roman" w:hAnsi="Times New Roman"/>
        </w:rPr>
        <w:t xml:space="preserve"> </w:t>
      </w:r>
      <w:r w:rsidRPr="009C3BF7">
        <w:rPr>
          <w:rFonts w:ascii="Times New Roman" w:hAnsi="Times New Roman"/>
        </w:rPr>
        <w:t>độ</w:t>
      </w:r>
      <w:r w:rsidR="00EC0747" w:rsidRPr="009C3BF7">
        <w:rPr>
          <w:rFonts w:ascii="Times New Roman" w:hAnsi="Times New Roman"/>
        </w:rPr>
        <w:t xml:space="preserve"> </w:t>
      </w:r>
      <w:r w:rsidRPr="009C3BF7">
        <w:rPr>
          <w:rFonts w:ascii="Times New Roman" w:hAnsi="Times New Roman"/>
        </w:rPr>
        <w:t>ổn</w:t>
      </w:r>
      <w:r w:rsidR="00EC0747" w:rsidRPr="009C3BF7">
        <w:rPr>
          <w:rFonts w:ascii="Times New Roman" w:hAnsi="Times New Roman"/>
        </w:rPr>
        <w:t xml:space="preserve"> </w:t>
      </w:r>
      <w:r w:rsidRPr="009C3BF7">
        <w:rPr>
          <w:rFonts w:ascii="Times New Roman" w:hAnsi="Times New Roman"/>
        </w:rPr>
        <w:t>định</w:t>
      </w:r>
      <w:r w:rsidR="00EC0747" w:rsidRPr="009C3BF7">
        <w:rPr>
          <w:rFonts w:ascii="Times New Roman" w:hAnsi="Times New Roman"/>
        </w:rPr>
        <w:t xml:space="preserve"> </w:t>
      </w:r>
      <w:r w:rsidRPr="009C3BF7">
        <w:rPr>
          <w:rFonts w:ascii="Times New Roman" w:hAnsi="Times New Roman"/>
        </w:rPr>
        <w:t>phải</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007D393D">
        <w:rPr>
          <w:rFonts w:ascii="Times New Roman" w:hAnsi="Times New Roman"/>
        </w:rPr>
        <w:t>thu thập</w:t>
      </w:r>
      <w:r w:rsidR="00EC0747" w:rsidRPr="009C3BF7">
        <w:rPr>
          <w:rFonts w:ascii="Times New Roman" w:hAnsi="Times New Roman"/>
        </w:rPr>
        <w:t xml:space="preserve"> </w:t>
      </w:r>
      <w:r w:rsidRPr="009C3BF7">
        <w:rPr>
          <w:rFonts w:ascii="Times New Roman" w:hAnsi="Times New Roman"/>
        </w:rPr>
        <w:t>trên</w:t>
      </w:r>
      <w:r w:rsidR="00EC0747" w:rsidRPr="009C3BF7">
        <w:rPr>
          <w:rFonts w:ascii="Times New Roman" w:hAnsi="Times New Roman"/>
        </w:rPr>
        <w:t xml:space="preserve"> </w:t>
      </w:r>
      <w:r w:rsidR="00F31F93" w:rsidRPr="009C3BF7">
        <w:rPr>
          <w:rFonts w:ascii="Times New Roman" w:hAnsi="Times New Roman"/>
        </w:rPr>
        <w:t>ba</w:t>
      </w:r>
      <w:r w:rsidR="00EC0747" w:rsidRPr="009C3BF7">
        <w:rPr>
          <w:rFonts w:ascii="Times New Roman" w:hAnsi="Times New Roman"/>
        </w:rPr>
        <w:t xml:space="preserve"> </w:t>
      </w:r>
      <w:r w:rsidRPr="009C3BF7">
        <w:rPr>
          <w:rFonts w:ascii="Times New Roman" w:hAnsi="Times New Roman"/>
        </w:rPr>
        <w:t>lô</w:t>
      </w:r>
      <w:r w:rsidR="00EC0747" w:rsidRPr="009C3BF7">
        <w:rPr>
          <w:rFonts w:ascii="Times New Roman" w:hAnsi="Times New Roman"/>
        </w:rPr>
        <w:t xml:space="preserve"> </w:t>
      </w:r>
      <w:r w:rsidRPr="009C3BF7">
        <w:rPr>
          <w:rFonts w:ascii="Times New Roman" w:hAnsi="Times New Roman"/>
          <w:color w:val="000000"/>
        </w:rPr>
        <w:t>đầu</w:t>
      </w:r>
      <w:r w:rsidR="00EC0747" w:rsidRPr="009C3BF7">
        <w:rPr>
          <w:rFonts w:ascii="Times New Roman" w:hAnsi="Times New Roman"/>
          <w:color w:val="000000"/>
        </w:rPr>
        <w:t xml:space="preserve"> </w:t>
      </w:r>
      <w:r w:rsidRPr="009C3BF7">
        <w:rPr>
          <w:rFonts w:ascii="Times New Roman" w:hAnsi="Times New Roman"/>
          <w:color w:val="000000"/>
        </w:rPr>
        <w:t>tiên</w:t>
      </w:r>
      <w:r w:rsidR="00EC0747" w:rsidRPr="009C3BF7">
        <w:rPr>
          <w:rFonts w:ascii="Times New Roman" w:hAnsi="Times New Roman"/>
        </w:rPr>
        <w:t xml:space="preserve">. </w:t>
      </w:r>
      <w:r w:rsidRPr="009C3BF7">
        <w:rPr>
          <w:rFonts w:ascii="Times New Roman" w:hAnsi="Times New Roman"/>
        </w:rPr>
        <w:t>Hai</w:t>
      </w:r>
      <w:r w:rsidR="00EC0747" w:rsidRPr="009C3BF7">
        <w:rPr>
          <w:rFonts w:ascii="Times New Roman" w:hAnsi="Times New Roman"/>
        </w:rPr>
        <w:t xml:space="preserve"> </w:t>
      </w:r>
      <w:r w:rsidRPr="009C3BF7">
        <w:rPr>
          <w:rFonts w:ascii="Times New Roman" w:hAnsi="Times New Roman"/>
        </w:rPr>
        <w:t>trong</w:t>
      </w:r>
      <w:r w:rsidR="00EC0747" w:rsidRPr="009C3BF7">
        <w:rPr>
          <w:rFonts w:ascii="Times New Roman" w:hAnsi="Times New Roman"/>
        </w:rPr>
        <w:t xml:space="preserve"> </w:t>
      </w:r>
      <w:r w:rsidRPr="009C3BF7">
        <w:rPr>
          <w:rFonts w:ascii="Times New Roman" w:hAnsi="Times New Roman"/>
        </w:rPr>
        <w:t>số</w:t>
      </w:r>
      <w:r w:rsidR="00EC0747" w:rsidRPr="009C3BF7">
        <w:rPr>
          <w:rFonts w:ascii="Times New Roman" w:hAnsi="Times New Roman"/>
        </w:rPr>
        <w:t xml:space="preserve"> </w:t>
      </w:r>
      <w:r w:rsidR="00F31F93" w:rsidRPr="009C3BF7">
        <w:rPr>
          <w:rFonts w:ascii="Times New Roman" w:hAnsi="Times New Roman"/>
        </w:rPr>
        <w:t>ba</w:t>
      </w:r>
      <w:r w:rsidR="00EC0747" w:rsidRPr="009C3BF7">
        <w:rPr>
          <w:rFonts w:ascii="Times New Roman" w:hAnsi="Times New Roman"/>
        </w:rPr>
        <w:t xml:space="preserve"> </w:t>
      </w:r>
      <w:r w:rsidRPr="009C3BF7">
        <w:rPr>
          <w:rFonts w:ascii="Times New Roman" w:hAnsi="Times New Roman"/>
        </w:rPr>
        <w:t>lô</w:t>
      </w:r>
      <w:r w:rsidR="00EC0747" w:rsidRPr="009C3BF7">
        <w:rPr>
          <w:rFonts w:ascii="Times New Roman" w:hAnsi="Times New Roman"/>
        </w:rPr>
        <w:t xml:space="preserve"> </w:t>
      </w:r>
      <w:r w:rsidRPr="009C3BF7">
        <w:rPr>
          <w:rFonts w:ascii="Times New Roman" w:hAnsi="Times New Roman"/>
        </w:rPr>
        <w:t>đó</w:t>
      </w:r>
      <w:r w:rsidR="00EC0747" w:rsidRPr="009C3BF7">
        <w:rPr>
          <w:rFonts w:ascii="Times New Roman" w:hAnsi="Times New Roman"/>
        </w:rPr>
        <w:t xml:space="preserve"> </w:t>
      </w:r>
      <w:r w:rsidRPr="009C3BF7">
        <w:rPr>
          <w:rFonts w:ascii="Times New Roman" w:hAnsi="Times New Roman"/>
        </w:rPr>
        <w:t>ít</w:t>
      </w:r>
      <w:r w:rsidR="00EC0747" w:rsidRPr="009C3BF7">
        <w:rPr>
          <w:rFonts w:ascii="Times New Roman" w:hAnsi="Times New Roman"/>
        </w:rPr>
        <w:t xml:space="preserve"> </w:t>
      </w:r>
      <w:r w:rsidRPr="009C3BF7">
        <w:rPr>
          <w:rFonts w:ascii="Times New Roman" w:hAnsi="Times New Roman"/>
        </w:rPr>
        <w:t>nhất</w:t>
      </w:r>
      <w:r w:rsidR="00EC0747" w:rsidRPr="009C3BF7">
        <w:rPr>
          <w:rFonts w:ascii="Times New Roman" w:hAnsi="Times New Roman"/>
        </w:rPr>
        <w:t xml:space="preserve"> </w:t>
      </w:r>
      <w:r w:rsidRPr="009C3BF7">
        <w:rPr>
          <w:rFonts w:ascii="Times New Roman" w:hAnsi="Times New Roman"/>
        </w:rPr>
        <w:t>cũng</w:t>
      </w:r>
      <w:r w:rsidR="00EC0747" w:rsidRPr="009C3BF7">
        <w:rPr>
          <w:rFonts w:ascii="Times New Roman" w:hAnsi="Times New Roman"/>
        </w:rPr>
        <w:t xml:space="preserve"> </w:t>
      </w:r>
      <w:r w:rsidRPr="009C3BF7">
        <w:rPr>
          <w:rFonts w:ascii="Times New Roman" w:hAnsi="Times New Roman"/>
        </w:rPr>
        <w:t>phải</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00C94A6B" w:rsidRPr="009C3BF7">
        <w:rPr>
          <w:rFonts w:ascii="Times New Roman" w:hAnsi="Times New Roman"/>
        </w:rPr>
        <w:t>quy</w:t>
      </w:r>
      <w:r w:rsidR="00EC0747" w:rsidRPr="009C3BF7">
        <w:rPr>
          <w:rFonts w:ascii="Times New Roman" w:hAnsi="Times New Roman"/>
        </w:rPr>
        <w:t xml:space="preserve"> </w:t>
      </w:r>
      <w:r w:rsidRPr="009C3BF7">
        <w:rPr>
          <w:rFonts w:ascii="Times New Roman" w:hAnsi="Times New Roman"/>
        </w:rPr>
        <w:t>mô</w:t>
      </w:r>
      <w:r w:rsidR="00EC0747" w:rsidRPr="009C3BF7">
        <w:rPr>
          <w:rFonts w:ascii="Times New Roman" w:hAnsi="Times New Roman"/>
        </w:rPr>
        <w:t xml:space="preserve"> </w:t>
      </w:r>
      <w:r w:rsidR="00F31F93" w:rsidRPr="009C3BF7">
        <w:rPr>
          <w:rFonts w:ascii="Times New Roman" w:hAnsi="Times New Roman"/>
        </w:rPr>
        <w:t>thử nghiệm</w:t>
      </w:r>
      <w:r w:rsidR="00EC0747" w:rsidRPr="009C3BF7">
        <w:rPr>
          <w:rFonts w:ascii="Times New Roman" w:hAnsi="Times New Roman"/>
        </w:rPr>
        <w:t xml:space="preserve">, </w:t>
      </w:r>
      <w:r w:rsidRPr="009C3BF7">
        <w:rPr>
          <w:rFonts w:ascii="Times New Roman" w:hAnsi="Times New Roman"/>
        </w:rPr>
        <w:t>lô</w:t>
      </w:r>
      <w:r w:rsidR="00EC0747" w:rsidRPr="009C3BF7">
        <w:rPr>
          <w:rFonts w:ascii="Times New Roman" w:hAnsi="Times New Roman"/>
        </w:rPr>
        <w:t xml:space="preserve"> </w:t>
      </w:r>
      <w:r w:rsidRPr="009C3BF7">
        <w:rPr>
          <w:rFonts w:ascii="Times New Roman" w:hAnsi="Times New Roman"/>
        </w:rPr>
        <w:t>thứ</w:t>
      </w:r>
      <w:r w:rsidR="00F31F93" w:rsidRPr="009C3BF7">
        <w:rPr>
          <w:rFonts w:ascii="Times New Roman" w:hAnsi="Times New Roman"/>
        </w:rPr>
        <w:t xml:space="preserve"> ba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thể</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00C94A6B" w:rsidRPr="009C3BF7">
        <w:rPr>
          <w:rFonts w:ascii="Times New Roman" w:hAnsi="Times New Roman"/>
        </w:rPr>
        <w:t>quy</w:t>
      </w:r>
      <w:r w:rsidR="00EC0747" w:rsidRPr="009C3BF7">
        <w:rPr>
          <w:rFonts w:ascii="Times New Roman" w:hAnsi="Times New Roman"/>
        </w:rPr>
        <w:t xml:space="preserve"> </w:t>
      </w:r>
      <w:r w:rsidRPr="009C3BF7">
        <w:rPr>
          <w:rFonts w:ascii="Times New Roman" w:hAnsi="Times New Roman"/>
        </w:rPr>
        <w:t>mô</w:t>
      </w:r>
      <w:r w:rsidR="00EC0747" w:rsidRPr="009C3BF7">
        <w:rPr>
          <w:rFonts w:ascii="Times New Roman" w:hAnsi="Times New Roman"/>
        </w:rPr>
        <w:t xml:space="preserve"> </w:t>
      </w:r>
      <w:r w:rsidRPr="009C3BF7">
        <w:rPr>
          <w:rFonts w:ascii="Times New Roman" w:hAnsi="Times New Roman"/>
        </w:rPr>
        <w:t>nhỏ</w:t>
      </w:r>
      <w:r w:rsidR="00EC0747" w:rsidRPr="009C3BF7">
        <w:rPr>
          <w:rFonts w:ascii="Times New Roman" w:hAnsi="Times New Roman"/>
        </w:rPr>
        <w:t xml:space="preserve"> </w:t>
      </w:r>
      <w:r w:rsidRPr="009C3BF7">
        <w:rPr>
          <w:rFonts w:ascii="Times New Roman" w:hAnsi="Times New Roman"/>
        </w:rPr>
        <w:t>hơn</w:t>
      </w:r>
      <w:r w:rsidR="007D393D">
        <w:rPr>
          <w:rFonts w:ascii="Times New Roman" w:hAnsi="Times New Roman"/>
        </w:rPr>
        <w:t xml:space="preserve">, nếu có </w:t>
      </w:r>
      <w:r w:rsidR="000F1C93">
        <w:rPr>
          <w:rFonts w:ascii="Times New Roman" w:hAnsi="Times New Roman"/>
        </w:rPr>
        <w:t>giải trình</w:t>
      </w:r>
      <w:r w:rsidR="00EC0747" w:rsidRPr="009C3BF7">
        <w:rPr>
          <w:rFonts w:ascii="Times New Roman" w:hAnsi="Times New Roman"/>
        </w:rPr>
        <w:t>.</w:t>
      </w:r>
    </w:p>
    <w:p w14:paraId="71B9982A" w14:textId="77777777" w:rsidR="00EC0747" w:rsidRPr="009C3BF7" w:rsidRDefault="00EC0747" w:rsidP="004F6EA1">
      <w:pPr>
        <w:pStyle w:val="BodyTextIndent"/>
        <w:tabs>
          <w:tab w:val="left" w:pos="900"/>
        </w:tabs>
        <w:spacing w:beforeLines="120" w:before="288" w:afterLines="60" w:after="144"/>
        <w:ind w:left="900" w:hanging="180"/>
        <w:rPr>
          <w:rFonts w:ascii="Times New Roman" w:hAnsi="Times New Roman"/>
        </w:rPr>
      </w:pPr>
      <w:r w:rsidRPr="009C3BF7">
        <w:rPr>
          <w:rFonts w:ascii="Times New Roman" w:hAnsi="Times New Roman"/>
        </w:rPr>
        <w:t>-</w:t>
      </w:r>
      <w:r w:rsidR="00841D95" w:rsidRPr="009C3BF7">
        <w:rPr>
          <w:rFonts w:ascii="Times New Roman" w:hAnsi="Times New Roman"/>
        </w:rPr>
        <w:tab/>
      </w:r>
      <w:r w:rsidR="00C94A6B" w:rsidRPr="009C3BF7">
        <w:rPr>
          <w:rFonts w:ascii="Times New Roman" w:hAnsi="Times New Roman"/>
        </w:rPr>
        <w:t>Quy</w:t>
      </w:r>
      <w:r w:rsidRPr="009C3BF7">
        <w:rPr>
          <w:rFonts w:ascii="Times New Roman" w:hAnsi="Times New Roman"/>
        </w:rPr>
        <w:t xml:space="preserve"> </w:t>
      </w:r>
      <w:r w:rsidR="00950C7A" w:rsidRPr="009C3BF7">
        <w:rPr>
          <w:rFonts w:ascii="Times New Roman" w:hAnsi="Times New Roman"/>
        </w:rPr>
        <w:t>trình</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xuất</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áp</w:t>
      </w:r>
      <w:r w:rsidRPr="009C3BF7">
        <w:rPr>
          <w:rFonts w:ascii="Times New Roman" w:hAnsi="Times New Roman"/>
        </w:rPr>
        <w:t xml:space="preserve"> </w:t>
      </w:r>
      <w:r w:rsidR="00950C7A" w:rsidRPr="009C3BF7">
        <w:rPr>
          <w:rFonts w:ascii="Times New Roman" w:hAnsi="Times New Roman"/>
        </w:rPr>
        <w:t>dụng</w:t>
      </w:r>
      <w:r w:rsidRPr="009C3BF7">
        <w:rPr>
          <w:rFonts w:ascii="Times New Roman" w:hAnsi="Times New Roman"/>
        </w:rPr>
        <w:t xml:space="preserve"> </w:t>
      </w:r>
      <w:r w:rsidR="00950C7A" w:rsidRPr="009C3BF7">
        <w:rPr>
          <w:rFonts w:ascii="Times New Roman" w:hAnsi="Times New Roman"/>
        </w:rPr>
        <w:t>cho</w:t>
      </w:r>
      <w:r w:rsidRPr="009C3BF7">
        <w:rPr>
          <w:rFonts w:ascii="Times New Roman" w:hAnsi="Times New Roman"/>
        </w:rPr>
        <w:t xml:space="preserve"> </w:t>
      </w:r>
      <w:r w:rsidR="00950C7A" w:rsidRPr="009C3BF7">
        <w:rPr>
          <w:rFonts w:ascii="Times New Roman" w:hAnsi="Times New Roman"/>
        </w:rPr>
        <w:t>những</w:t>
      </w:r>
      <w:r w:rsidRPr="009C3BF7">
        <w:rPr>
          <w:rFonts w:ascii="Times New Roman" w:hAnsi="Times New Roman"/>
        </w:rPr>
        <w:t xml:space="preserve"> </w:t>
      </w:r>
      <w:r w:rsidR="00950C7A" w:rsidRPr="009C3BF7">
        <w:rPr>
          <w:rFonts w:ascii="Times New Roman" w:hAnsi="Times New Roman"/>
        </w:rPr>
        <w:t>lô</w:t>
      </w:r>
      <w:r w:rsidRPr="009C3BF7">
        <w:rPr>
          <w:rFonts w:ascii="Times New Roman" w:hAnsi="Times New Roman"/>
        </w:rPr>
        <w:t xml:space="preserve"> </w:t>
      </w:r>
      <w:r w:rsidR="00950C7A" w:rsidRPr="009C3BF7">
        <w:rPr>
          <w:rFonts w:ascii="Times New Roman" w:hAnsi="Times New Roman"/>
        </w:rPr>
        <w:t>đầu</w:t>
      </w:r>
      <w:r w:rsidRPr="009C3BF7">
        <w:rPr>
          <w:rFonts w:ascii="Times New Roman" w:hAnsi="Times New Roman"/>
        </w:rPr>
        <w:t xml:space="preserve"> </w:t>
      </w:r>
      <w:r w:rsidR="00950C7A" w:rsidRPr="009C3BF7">
        <w:rPr>
          <w:rFonts w:ascii="Times New Roman" w:hAnsi="Times New Roman"/>
        </w:rPr>
        <w:t>tiên</w:t>
      </w:r>
      <w:r w:rsidRPr="009C3BF7">
        <w:rPr>
          <w:rFonts w:ascii="Times New Roman" w:hAnsi="Times New Roman"/>
        </w:rPr>
        <w:t xml:space="preserve"> </w:t>
      </w:r>
      <w:r w:rsidR="00950C7A" w:rsidRPr="009C3BF7">
        <w:rPr>
          <w:rFonts w:ascii="Times New Roman" w:hAnsi="Times New Roman"/>
        </w:rPr>
        <w:t>phải</w:t>
      </w:r>
      <w:r w:rsidRPr="009C3BF7">
        <w:rPr>
          <w:rFonts w:ascii="Times New Roman" w:hAnsi="Times New Roman"/>
        </w:rPr>
        <w:t xml:space="preserve"> </w:t>
      </w:r>
      <w:r w:rsidR="00950C7A" w:rsidRPr="009C3BF7">
        <w:rPr>
          <w:rFonts w:ascii="Times New Roman" w:hAnsi="Times New Roman"/>
        </w:rPr>
        <w:t>là</w:t>
      </w:r>
      <w:r w:rsidRPr="009C3BF7">
        <w:rPr>
          <w:rFonts w:ascii="Times New Roman" w:hAnsi="Times New Roman"/>
        </w:rPr>
        <w:t xml:space="preserve"> </w:t>
      </w:r>
      <w:r w:rsidR="00C94A6B" w:rsidRPr="009C3BF7">
        <w:rPr>
          <w:rFonts w:ascii="Times New Roman" w:hAnsi="Times New Roman"/>
        </w:rPr>
        <w:t>quy</w:t>
      </w:r>
      <w:r w:rsidRPr="009C3BF7">
        <w:rPr>
          <w:rFonts w:ascii="Times New Roman" w:hAnsi="Times New Roman"/>
        </w:rPr>
        <w:t xml:space="preserve"> </w:t>
      </w:r>
      <w:r w:rsidR="00950C7A" w:rsidRPr="009C3BF7">
        <w:rPr>
          <w:rFonts w:ascii="Times New Roman" w:hAnsi="Times New Roman"/>
        </w:rPr>
        <w:t>trình</w:t>
      </w:r>
      <w:r w:rsidRPr="009C3BF7">
        <w:rPr>
          <w:rFonts w:ascii="Times New Roman" w:hAnsi="Times New Roman"/>
        </w:rPr>
        <w:t xml:space="preserve"> </w:t>
      </w:r>
      <w:r w:rsidR="00950C7A" w:rsidRPr="009C3BF7">
        <w:rPr>
          <w:rFonts w:ascii="Times New Roman" w:hAnsi="Times New Roman"/>
        </w:rPr>
        <w:t>sẽ</w:t>
      </w:r>
      <w:r w:rsidRPr="009C3BF7">
        <w:rPr>
          <w:rFonts w:ascii="Times New Roman" w:hAnsi="Times New Roman"/>
        </w:rPr>
        <w:t xml:space="preserve"> </w:t>
      </w:r>
      <w:r w:rsidR="00950C7A" w:rsidRPr="009C3BF7">
        <w:rPr>
          <w:rFonts w:ascii="Times New Roman" w:hAnsi="Times New Roman"/>
        </w:rPr>
        <w:t>áp</w:t>
      </w:r>
      <w:r w:rsidRPr="009C3BF7">
        <w:rPr>
          <w:rFonts w:ascii="Times New Roman" w:hAnsi="Times New Roman"/>
        </w:rPr>
        <w:t xml:space="preserve"> </w:t>
      </w:r>
      <w:r w:rsidR="00950C7A" w:rsidRPr="009C3BF7">
        <w:rPr>
          <w:rFonts w:ascii="Times New Roman" w:hAnsi="Times New Roman"/>
        </w:rPr>
        <w:t>dụng</w:t>
      </w:r>
      <w:r w:rsidRPr="009C3BF7">
        <w:rPr>
          <w:rFonts w:ascii="Times New Roman" w:hAnsi="Times New Roman"/>
        </w:rPr>
        <w:t xml:space="preserve"> </w:t>
      </w:r>
      <w:r w:rsidR="00950C7A" w:rsidRPr="009C3BF7">
        <w:rPr>
          <w:rFonts w:ascii="Times New Roman" w:hAnsi="Times New Roman"/>
        </w:rPr>
        <w:t>cho</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lô</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xuất</w:t>
      </w:r>
      <w:r w:rsidR="00E5507B" w:rsidRPr="009C3BF7">
        <w:rPr>
          <w:rFonts w:ascii="Times New Roman" w:hAnsi="Times New Roman"/>
        </w:rPr>
        <w:t xml:space="preserve"> ở quy mô công nghiệp</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phải</w:t>
      </w:r>
      <w:r w:rsidRPr="009C3BF7">
        <w:rPr>
          <w:rFonts w:ascii="Times New Roman" w:hAnsi="Times New Roman"/>
        </w:rPr>
        <w:t xml:space="preserve"> </w:t>
      </w:r>
      <w:r w:rsidR="00950C7A" w:rsidRPr="009C3BF7">
        <w:rPr>
          <w:rFonts w:ascii="Times New Roman" w:hAnsi="Times New Roman"/>
        </w:rPr>
        <w:t>cho</w:t>
      </w:r>
      <w:r w:rsidRPr="009C3BF7">
        <w:rPr>
          <w:rFonts w:ascii="Times New Roman" w:hAnsi="Times New Roman"/>
        </w:rPr>
        <w:t xml:space="preserve"> </w:t>
      </w:r>
      <w:r w:rsidR="00950C7A" w:rsidRPr="009C3BF7">
        <w:rPr>
          <w:rFonts w:ascii="Times New Roman" w:hAnsi="Times New Roman"/>
        </w:rPr>
        <w:t>ra</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cùng</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đạt</w:t>
      </w:r>
      <w:r w:rsidRPr="009C3BF7">
        <w:rPr>
          <w:rFonts w:ascii="Times New Roman" w:hAnsi="Times New Roman"/>
        </w:rPr>
        <w:t xml:space="preserve"> </w:t>
      </w:r>
      <w:r w:rsidR="00950C7A" w:rsidRPr="009C3BF7">
        <w:rPr>
          <w:rFonts w:ascii="Times New Roman" w:hAnsi="Times New Roman"/>
        </w:rPr>
        <w:t>cùng</w:t>
      </w:r>
      <w:r w:rsidRPr="009C3BF7">
        <w:rPr>
          <w:rFonts w:ascii="Times New Roman" w:hAnsi="Times New Roman"/>
        </w:rPr>
        <w:t xml:space="preserve"> </w:t>
      </w:r>
      <w:r w:rsidR="00950C7A" w:rsidRPr="009C3BF7">
        <w:rPr>
          <w:rFonts w:ascii="Times New Roman" w:hAnsi="Times New Roman"/>
        </w:rPr>
        <w:t>tiêu</w:t>
      </w:r>
      <w:r w:rsidRPr="009C3BF7">
        <w:rPr>
          <w:rFonts w:ascii="Times New Roman" w:hAnsi="Times New Roman"/>
        </w:rPr>
        <w:t xml:space="preserve"> </w:t>
      </w:r>
      <w:r w:rsidR="00950C7A" w:rsidRPr="009C3BF7">
        <w:rPr>
          <w:rFonts w:ascii="Times New Roman" w:hAnsi="Times New Roman"/>
        </w:rPr>
        <w:t>chuẩn</w:t>
      </w:r>
      <w:r w:rsidRPr="009C3BF7">
        <w:rPr>
          <w:rFonts w:ascii="Times New Roman" w:hAnsi="Times New Roman"/>
        </w:rPr>
        <w:t xml:space="preserve"> </w:t>
      </w:r>
      <w:r w:rsidR="00F31F93" w:rsidRPr="009C3BF7">
        <w:rPr>
          <w:rFonts w:ascii="Times New Roman" w:hAnsi="Times New Roman"/>
        </w:rPr>
        <w:t xml:space="preserve">chất </w:t>
      </w:r>
      <w:r w:rsidR="00024517" w:rsidRPr="009C3BF7">
        <w:rPr>
          <w:rFonts w:ascii="Times New Roman" w:hAnsi="Times New Roman"/>
        </w:rPr>
        <w:t xml:space="preserve">lượng </w:t>
      </w:r>
      <w:r w:rsidR="00950C7A" w:rsidRPr="009C3BF7">
        <w:rPr>
          <w:rFonts w:ascii="Times New Roman" w:hAnsi="Times New Roman"/>
        </w:rPr>
        <w:t>như</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dự</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lưu</w:t>
      </w:r>
      <w:r w:rsidRPr="009C3BF7">
        <w:rPr>
          <w:rFonts w:ascii="Times New Roman" w:hAnsi="Times New Roman"/>
        </w:rPr>
        <w:t xml:space="preserve"> </w:t>
      </w:r>
      <w:r w:rsidR="00950C7A" w:rsidRPr="009C3BF7">
        <w:rPr>
          <w:rFonts w:ascii="Times New Roman" w:hAnsi="Times New Roman"/>
        </w:rPr>
        <w:t>hành</w:t>
      </w:r>
      <w:r w:rsidRPr="009C3BF7">
        <w:rPr>
          <w:rFonts w:ascii="Times New Roman" w:hAnsi="Times New Roman"/>
        </w:rPr>
        <w:t>.</w:t>
      </w:r>
    </w:p>
    <w:p w14:paraId="780F8721" w14:textId="77777777" w:rsidR="00EC0747" w:rsidRPr="009C3BF7" w:rsidRDefault="00EC0747" w:rsidP="004F6EA1">
      <w:pPr>
        <w:pStyle w:val="BodyTextIndent"/>
        <w:tabs>
          <w:tab w:val="left" w:pos="900"/>
        </w:tabs>
        <w:spacing w:beforeLines="120" w:before="288" w:afterLines="60" w:after="144"/>
        <w:ind w:left="900" w:hanging="180"/>
        <w:rPr>
          <w:rFonts w:ascii="Times New Roman" w:hAnsi="Times New Roman"/>
        </w:rPr>
      </w:pPr>
      <w:r w:rsidRPr="009C3BF7">
        <w:rPr>
          <w:rFonts w:ascii="Times New Roman" w:hAnsi="Times New Roman"/>
        </w:rPr>
        <w:t>-</w:t>
      </w:r>
      <w:r w:rsidR="00ED2D56" w:rsidRPr="009C3BF7">
        <w:rPr>
          <w:rFonts w:ascii="Times New Roman" w:hAnsi="Times New Roman"/>
        </w:rPr>
        <w:tab/>
      </w:r>
      <w:r w:rsidR="000F1C93">
        <w:rPr>
          <w:rFonts w:ascii="Times New Roman" w:hAnsi="Times New Roman"/>
        </w:rPr>
        <w:t>Nếu</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thể</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lô</w:t>
      </w:r>
      <w:r w:rsidRPr="009C3BF7">
        <w:rPr>
          <w:rFonts w:ascii="Times New Roman" w:hAnsi="Times New Roman"/>
        </w:rPr>
        <w:t xml:space="preserve"> </w:t>
      </w:r>
      <w:r w:rsidR="00024517" w:rsidRPr="009C3BF7">
        <w:rPr>
          <w:rFonts w:ascii="Times New Roman" w:hAnsi="Times New Roman"/>
        </w:rPr>
        <w:t xml:space="preserve">thành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7D393D">
        <w:rPr>
          <w:rFonts w:ascii="Times New Roman" w:hAnsi="Times New Roman"/>
        </w:rPr>
        <w:t>nên</w:t>
      </w:r>
      <w:r w:rsidR="007D393D"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xuất</w:t>
      </w:r>
      <w:r w:rsidRPr="009C3BF7">
        <w:rPr>
          <w:rFonts w:ascii="Times New Roman" w:hAnsi="Times New Roman"/>
        </w:rPr>
        <w:t xml:space="preserve"> </w:t>
      </w:r>
      <w:r w:rsidR="00950C7A" w:rsidRPr="009C3BF7">
        <w:rPr>
          <w:rFonts w:ascii="Times New Roman" w:hAnsi="Times New Roman"/>
        </w:rPr>
        <w:t>từ</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lô</w:t>
      </w:r>
      <w:r w:rsidRPr="009C3BF7">
        <w:rPr>
          <w:rFonts w:ascii="Times New Roman" w:hAnsi="Times New Roman"/>
        </w:rPr>
        <w:t xml:space="preserve"> </w:t>
      </w:r>
      <w:r w:rsidR="00950C7A" w:rsidRPr="009C3BF7">
        <w:rPr>
          <w:rFonts w:ascii="Times New Roman" w:hAnsi="Times New Roman"/>
        </w:rPr>
        <w:t>nguyên</w:t>
      </w:r>
      <w:r w:rsidRPr="009C3BF7">
        <w:rPr>
          <w:rFonts w:ascii="Times New Roman" w:hAnsi="Times New Roman"/>
        </w:rPr>
        <w:t xml:space="preserve"> </w:t>
      </w:r>
      <w:r w:rsidR="00950C7A" w:rsidRPr="009C3BF7">
        <w:rPr>
          <w:rFonts w:ascii="Times New Roman" w:hAnsi="Times New Roman"/>
        </w:rPr>
        <w:t>liệu</w:t>
      </w:r>
      <w:r w:rsidRPr="009C3BF7">
        <w:rPr>
          <w:rFonts w:ascii="Times New Roman" w:hAnsi="Times New Roman"/>
        </w:rPr>
        <w:t xml:space="preserve"> </w:t>
      </w:r>
      <w:r w:rsidR="00950C7A" w:rsidRPr="009C3BF7">
        <w:rPr>
          <w:rFonts w:ascii="Times New Roman" w:hAnsi="Times New Roman"/>
        </w:rPr>
        <w:t>dược</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khác</w:t>
      </w:r>
      <w:r w:rsidRPr="009C3BF7">
        <w:rPr>
          <w:rFonts w:ascii="Times New Roman" w:hAnsi="Times New Roman"/>
        </w:rPr>
        <w:t xml:space="preserve"> </w:t>
      </w:r>
      <w:r w:rsidR="00950C7A" w:rsidRPr="009C3BF7">
        <w:rPr>
          <w:rFonts w:ascii="Times New Roman" w:hAnsi="Times New Roman"/>
        </w:rPr>
        <w:t>nhau</w:t>
      </w:r>
      <w:r w:rsidRPr="009C3BF7">
        <w:rPr>
          <w:rFonts w:ascii="Times New Roman" w:hAnsi="Times New Roman"/>
        </w:rPr>
        <w:t>.</w:t>
      </w:r>
    </w:p>
    <w:p w14:paraId="06BFF135" w14:textId="77777777" w:rsidR="00EC0747" w:rsidRPr="009C3BF7" w:rsidRDefault="00EC0747" w:rsidP="004F6EA1">
      <w:pPr>
        <w:pStyle w:val="BodyTextIndent"/>
        <w:tabs>
          <w:tab w:val="left" w:pos="900"/>
        </w:tabs>
        <w:spacing w:beforeLines="120" w:before="288" w:afterLines="60" w:after="144"/>
        <w:ind w:left="900" w:hanging="180"/>
        <w:rPr>
          <w:rFonts w:ascii="Times New Roman" w:hAnsi="Times New Roman"/>
        </w:rPr>
      </w:pPr>
      <w:r w:rsidRPr="009C3BF7">
        <w:rPr>
          <w:rFonts w:ascii="Times New Roman" w:hAnsi="Times New Roman"/>
        </w:rPr>
        <w:t>-</w:t>
      </w:r>
      <w:r w:rsidR="00ED2D56" w:rsidRPr="009C3BF7">
        <w:rPr>
          <w:rFonts w:ascii="Times New Roman" w:hAnsi="Times New Roman"/>
        </w:rPr>
        <w:tab/>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nghiên</w:t>
      </w:r>
      <w:r w:rsidRPr="009C3BF7">
        <w:rPr>
          <w:rFonts w:ascii="Times New Roman" w:hAnsi="Times New Roman"/>
        </w:rPr>
        <w:t xml:space="preserve"> </w:t>
      </w:r>
      <w:r w:rsidR="00950C7A" w:rsidRPr="009C3BF7">
        <w:rPr>
          <w:rFonts w:ascii="Times New Roman" w:hAnsi="Times New Roman"/>
        </w:rPr>
        <w:t>cứu</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phải</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thực</w:t>
      </w:r>
      <w:r w:rsidRPr="009C3BF7">
        <w:rPr>
          <w:rFonts w:ascii="Times New Roman" w:hAnsi="Times New Roman"/>
        </w:rPr>
        <w:t xml:space="preserve"> </w:t>
      </w:r>
      <w:r w:rsidR="00950C7A" w:rsidRPr="009C3BF7">
        <w:rPr>
          <w:rFonts w:ascii="Times New Roman" w:hAnsi="Times New Roman"/>
        </w:rPr>
        <w:t>hiện</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950C7A" w:rsidRPr="009C3BF7">
        <w:rPr>
          <w:rFonts w:ascii="Times New Roman" w:hAnsi="Times New Roman"/>
        </w:rPr>
        <w:t>mỗi</w:t>
      </w:r>
      <w:r w:rsidRPr="009C3BF7">
        <w:rPr>
          <w:rFonts w:ascii="Times New Roman" w:hAnsi="Times New Roman"/>
        </w:rPr>
        <w:t xml:space="preserve"> </w:t>
      </w:r>
      <w:r w:rsidR="00950C7A" w:rsidRPr="009C3BF7">
        <w:rPr>
          <w:rFonts w:ascii="Times New Roman" w:hAnsi="Times New Roman"/>
        </w:rPr>
        <w:t>hàm</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295C42" w:rsidRPr="009C3BF7">
        <w:rPr>
          <w:rFonts w:ascii="Times New Roman" w:hAnsi="Times New Roman"/>
        </w:rPr>
        <w:t>m</w:t>
      </w:r>
      <w:r w:rsidR="00E80B3F" w:rsidRPr="009C3BF7">
        <w:rPr>
          <w:rFonts w:ascii="Times New Roman" w:hAnsi="Times New Roman"/>
        </w:rPr>
        <w:t>ỗi</w:t>
      </w:r>
      <w:r w:rsidRPr="009C3BF7">
        <w:rPr>
          <w:rFonts w:ascii="Times New Roman" w:hAnsi="Times New Roman"/>
        </w:rPr>
        <w:t xml:space="preserve"> </w:t>
      </w:r>
      <w:r w:rsidR="000F1C93">
        <w:rPr>
          <w:rFonts w:ascii="Times New Roman" w:hAnsi="Times New Roman"/>
        </w:rPr>
        <w:t xml:space="preserve">loại </w:t>
      </w:r>
      <w:r w:rsidR="00950C7A" w:rsidRPr="009C3BF7">
        <w:rPr>
          <w:rFonts w:ascii="Times New Roman" w:hAnsi="Times New Roman"/>
        </w:rPr>
        <w:t>cỡ</w:t>
      </w:r>
      <w:r w:rsidRPr="009C3BF7">
        <w:rPr>
          <w:rFonts w:ascii="Times New Roman" w:hAnsi="Times New Roman"/>
        </w:rPr>
        <w:t xml:space="preserve"> </w:t>
      </w:r>
      <w:r w:rsidR="00024517" w:rsidRPr="009C3BF7">
        <w:rPr>
          <w:rFonts w:ascii="Times New Roman" w:hAnsi="Times New Roman"/>
        </w:rPr>
        <w:t>đóng gói</w:t>
      </w:r>
      <w:r w:rsidRPr="009C3BF7">
        <w:rPr>
          <w:rFonts w:ascii="Times New Roman" w:hAnsi="Times New Roman"/>
        </w:rPr>
        <w:t xml:space="preserve"> </w:t>
      </w:r>
      <w:r w:rsidR="00024517" w:rsidRPr="009C3BF7">
        <w:rPr>
          <w:rFonts w:ascii="Times New Roman" w:hAnsi="Times New Roman"/>
        </w:rPr>
        <w:t>của thành</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trừ</w:t>
      </w:r>
      <w:r w:rsidRPr="009C3BF7">
        <w:rPr>
          <w:rFonts w:ascii="Times New Roman" w:hAnsi="Times New Roman"/>
        </w:rPr>
        <w:t xml:space="preserve"> </w:t>
      </w:r>
      <w:r w:rsidR="00950C7A" w:rsidRPr="009C3BF7">
        <w:rPr>
          <w:rFonts w:ascii="Times New Roman" w:hAnsi="Times New Roman"/>
        </w:rPr>
        <w:t>khi</w:t>
      </w:r>
      <w:r w:rsidRPr="009C3BF7">
        <w:rPr>
          <w:rFonts w:ascii="Times New Roman" w:hAnsi="Times New Roman"/>
        </w:rPr>
        <w:t xml:space="preserve"> </w:t>
      </w:r>
      <w:r w:rsidR="00950C7A" w:rsidRPr="009C3BF7">
        <w:rPr>
          <w:rFonts w:ascii="Times New Roman" w:hAnsi="Times New Roman"/>
        </w:rPr>
        <w:t>áp</w:t>
      </w:r>
      <w:r w:rsidRPr="009C3BF7">
        <w:rPr>
          <w:rFonts w:ascii="Times New Roman" w:hAnsi="Times New Roman"/>
        </w:rPr>
        <w:t xml:space="preserve"> </w:t>
      </w:r>
      <w:r w:rsidR="00950C7A" w:rsidRPr="009C3BF7">
        <w:rPr>
          <w:rFonts w:ascii="Times New Roman" w:hAnsi="Times New Roman"/>
        </w:rPr>
        <w:t>dụng</w:t>
      </w:r>
      <w:r w:rsidRPr="009C3BF7">
        <w:rPr>
          <w:rFonts w:ascii="Times New Roman" w:hAnsi="Times New Roman"/>
        </w:rPr>
        <w:t xml:space="preserve"> </w:t>
      </w:r>
      <w:r w:rsidR="00024517" w:rsidRPr="009C3BF7">
        <w:rPr>
          <w:rFonts w:ascii="Times New Roman" w:hAnsi="Times New Roman"/>
        </w:rPr>
        <w:t xml:space="preserve">thiết kế </w:t>
      </w:r>
      <w:r w:rsidR="00FB750B" w:rsidRPr="009C3BF7">
        <w:rPr>
          <w:rFonts w:ascii="Times New Roman" w:hAnsi="Times New Roman"/>
        </w:rPr>
        <w:t>phân cực</w:t>
      </w:r>
      <w:r w:rsidR="00E11098" w:rsidRPr="009C3BF7">
        <w:rPr>
          <w:rFonts w:ascii="Times New Roman" w:hAnsi="Times New Roman"/>
        </w:rPr>
        <w:t xml:space="preserve"> (ô trống) </w:t>
      </w:r>
      <w:r w:rsidR="00950C7A" w:rsidRPr="009C3BF7">
        <w:rPr>
          <w:rFonts w:ascii="Times New Roman" w:hAnsi="Times New Roman"/>
        </w:rPr>
        <w:t>hoặc</w:t>
      </w:r>
      <w:r w:rsidRPr="009C3BF7">
        <w:rPr>
          <w:rFonts w:ascii="Times New Roman" w:hAnsi="Times New Roman"/>
        </w:rPr>
        <w:t xml:space="preserve"> </w:t>
      </w:r>
      <w:r w:rsidR="00950C7A" w:rsidRPr="009C3BF7">
        <w:rPr>
          <w:rFonts w:ascii="Times New Roman" w:hAnsi="Times New Roman"/>
        </w:rPr>
        <w:t>ma</w:t>
      </w:r>
      <w:r w:rsidRPr="009C3BF7">
        <w:rPr>
          <w:rFonts w:ascii="Times New Roman" w:hAnsi="Times New Roman"/>
        </w:rPr>
        <w:t xml:space="preserve"> </w:t>
      </w:r>
      <w:r w:rsidR="00950C7A" w:rsidRPr="009C3BF7">
        <w:rPr>
          <w:rFonts w:ascii="Times New Roman" w:hAnsi="Times New Roman"/>
        </w:rPr>
        <w:t>trận</w:t>
      </w:r>
      <w:r w:rsidRPr="009C3BF7">
        <w:rPr>
          <w:rFonts w:ascii="Times New Roman" w:hAnsi="Times New Roman"/>
        </w:rPr>
        <w:t>.</w:t>
      </w:r>
    </w:p>
    <w:p w14:paraId="0C95273E" w14:textId="77777777" w:rsidR="00EC0747" w:rsidRDefault="00EC0747" w:rsidP="004F6EA1">
      <w:pPr>
        <w:pStyle w:val="BodyTextIndent"/>
        <w:spacing w:beforeLines="120" w:before="288" w:afterLines="60" w:after="144"/>
        <w:ind w:left="720" w:hanging="720"/>
        <w:rPr>
          <w:rFonts w:ascii="Times New Roman" w:hAnsi="Times New Roman"/>
        </w:rPr>
      </w:pPr>
      <w:r w:rsidRPr="009C3BF7">
        <w:rPr>
          <w:rFonts w:ascii="Times New Roman" w:hAnsi="Times New Roman"/>
        </w:rPr>
        <w:tab/>
      </w:r>
      <w:r w:rsidR="00024517" w:rsidRPr="009C3BF7">
        <w:rPr>
          <w:rFonts w:ascii="Times New Roman" w:hAnsi="Times New Roman"/>
        </w:rPr>
        <w:t>Có thể cung cấp c</w:t>
      </w:r>
      <w:r w:rsidR="00950C7A" w:rsidRPr="009C3BF7">
        <w:rPr>
          <w:rFonts w:ascii="Times New Roman" w:hAnsi="Times New Roman"/>
        </w:rPr>
        <w:t>ác</w:t>
      </w:r>
      <w:r w:rsidRPr="009C3BF7">
        <w:rPr>
          <w:rFonts w:ascii="Times New Roman" w:hAnsi="Times New Roman"/>
        </w:rPr>
        <w:t xml:space="preserve"> </w:t>
      </w:r>
      <w:r w:rsidR="00024517" w:rsidRPr="009C3BF7">
        <w:rPr>
          <w:rFonts w:ascii="Times New Roman" w:hAnsi="Times New Roman"/>
        </w:rPr>
        <w:t xml:space="preserve">dữ </w:t>
      </w:r>
      <w:r w:rsidR="00950C7A" w:rsidRPr="009C3BF7">
        <w:rPr>
          <w:rFonts w:ascii="Times New Roman" w:hAnsi="Times New Roman"/>
        </w:rPr>
        <w:t>liệu</w:t>
      </w:r>
      <w:r w:rsidRPr="009C3BF7">
        <w:rPr>
          <w:rFonts w:ascii="Times New Roman" w:hAnsi="Times New Roman"/>
        </w:rPr>
        <w:t xml:space="preserve"> </w:t>
      </w:r>
      <w:r w:rsidR="00950C7A" w:rsidRPr="009C3BF7">
        <w:rPr>
          <w:rFonts w:ascii="Times New Roman" w:hAnsi="Times New Roman"/>
        </w:rPr>
        <w:t>hỗ</w:t>
      </w:r>
      <w:r w:rsidRPr="009C3BF7">
        <w:rPr>
          <w:rFonts w:ascii="Times New Roman" w:hAnsi="Times New Roman"/>
        </w:rPr>
        <w:t xml:space="preserve"> </w:t>
      </w:r>
      <w:r w:rsidR="00950C7A" w:rsidRPr="009C3BF7">
        <w:rPr>
          <w:rFonts w:ascii="Times New Roman" w:hAnsi="Times New Roman"/>
        </w:rPr>
        <w:t>trợ</w:t>
      </w:r>
      <w:r w:rsidRPr="009C3BF7">
        <w:rPr>
          <w:rFonts w:ascii="Times New Roman" w:hAnsi="Times New Roman"/>
        </w:rPr>
        <w:t xml:space="preserve"> </w:t>
      </w:r>
      <w:r w:rsidR="00950C7A" w:rsidRPr="009C3BF7">
        <w:rPr>
          <w:rFonts w:ascii="Times New Roman" w:hAnsi="Times New Roman"/>
        </w:rPr>
        <w:t>khác</w:t>
      </w:r>
      <w:r w:rsidR="00E80B3F" w:rsidRPr="009C3BF7">
        <w:rPr>
          <w:rFonts w:ascii="Times New Roman" w:hAnsi="Times New Roman"/>
        </w:rPr>
        <w:t>.</w:t>
      </w:r>
    </w:p>
    <w:p w14:paraId="510F36B6" w14:textId="0A71EB9F" w:rsidR="00EC0747" w:rsidRPr="009C3BF7" w:rsidRDefault="00EC0747" w:rsidP="004F6EA1">
      <w:pPr>
        <w:pStyle w:val="BodyTextIndent"/>
        <w:spacing w:beforeLines="120" w:before="288" w:afterLines="60" w:after="144"/>
        <w:ind w:left="720" w:hanging="720"/>
        <w:rPr>
          <w:rFonts w:ascii="Times New Roman" w:hAnsi="Times New Roman"/>
          <w:b/>
        </w:rPr>
      </w:pPr>
      <w:r w:rsidRPr="009C3BF7">
        <w:rPr>
          <w:rFonts w:ascii="Times New Roman" w:hAnsi="Times New Roman"/>
          <w:b/>
        </w:rPr>
        <w:t xml:space="preserve">4.4. </w:t>
      </w:r>
      <w:r w:rsidR="00D26CB6" w:rsidRPr="009C3BF7">
        <w:rPr>
          <w:rFonts w:ascii="Times New Roman" w:hAnsi="Times New Roman"/>
          <w:b/>
        </w:rPr>
        <w:tab/>
      </w:r>
      <w:r w:rsidR="00950C7A" w:rsidRPr="009C3BF7">
        <w:rPr>
          <w:rFonts w:ascii="Times New Roman" w:hAnsi="Times New Roman"/>
          <w:b/>
        </w:rPr>
        <w:t>Tiêu</w:t>
      </w:r>
      <w:r w:rsidRPr="009C3BF7">
        <w:rPr>
          <w:rFonts w:ascii="Times New Roman" w:hAnsi="Times New Roman"/>
          <w:b/>
        </w:rPr>
        <w:t xml:space="preserve"> </w:t>
      </w:r>
      <w:r w:rsidR="00950C7A" w:rsidRPr="009C3BF7">
        <w:rPr>
          <w:rFonts w:ascii="Times New Roman" w:hAnsi="Times New Roman"/>
          <w:b/>
        </w:rPr>
        <w:t>chuẩn</w:t>
      </w:r>
      <w:r w:rsidRPr="009C3BF7">
        <w:rPr>
          <w:rFonts w:ascii="Times New Roman" w:hAnsi="Times New Roman"/>
          <w:b/>
        </w:rPr>
        <w:t xml:space="preserve"> </w:t>
      </w:r>
      <w:r w:rsidR="00950C7A" w:rsidRPr="009C3BF7">
        <w:rPr>
          <w:rFonts w:ascii="Times New Roman" w:hAnsi="Times New Roman"/>
          <w:b/>
        </w:rPr>
        <w:t>chất</w:t>
      </w:r>
      <w:r w:rsidRPr="009C3BF7">
        <w:rPr>
          <w:rFonts w:ascii="Times New Roman" w:hAnsi="Times New Roman"/>
          <w:b/>
        </w:rPr>
        <w:t xml:space="preserve"> </w:t>
      </w:r>
      <w:r w:rsidR="00950C7A" w:rsidRPr="009C3BF7">
        <w:rPr>
          <w:rFonts w:ascii="Times New Roman" w:hAnsi="Times New Roman"/>
          <w:b/>
        </w:rPr>
        <w:t>lượng</w:t>
      </w:r>
      <w:r w:rsidRPr="009C3BF7">
        <w:rPr>
          <w:rFonts w:ascii="Times New Roman" w:hAnsi="Times New Roman"/>
          <w:b/>
        </w:rPr>
        <w:t xml:space="preserve"> (</w:t>
      </w:r>
      <w:r w:rsidR="00E11098" w:rsidRPr="009C3BF7">
        <w:rPr>
          <w:rFonts w:ascii="Times New Roman" w:hAnsi="Times New Roman"/>
          <w:b/>
        </w:rPr>
        <w:t xml:space="preserve">Chỉ tiêu </w:t>
      </w:r>
      <w:r w:rsidR="00950C7A" w:rsidRPr="009C3BF7">
        <w:rPr>
          <w:rFonts w:ascii="Times New Roman" w:hAnsi="Times New Roman"/>
          <w:b/>
        </w:rPr>
        <w:t>thử</w:t>
      </w:r>
      <w:r w:rsidRPr="009C3BF7">
        <w:rPr>
          <w:rFonts w:ascii="Times New Roman" w:hAnsi="Times New Roman"/>
          <w:b/>
        </w:rPr>
        <w:t xml:space="preserve"> </w:t>
      </w:r>
      <w:r w:rsidR="00950C7A" w:rsidRPr="009C3BF7">
        <w:rPr>
          <w:rFonts w:ascii="Times New Roman" w:hAnsi="Times New Roman"/>
          <w:b/>
        </w:rPr>
        <w:t>nghiệm</w:t>
      </w:r>
      <w:r w:rsidRPr="009C3BF7">
        <w:rPr>
          <w:rFonts w:ascii="Times New Roman" w:hAnsi="Times New Roman"/>
          <w:b/>
        </w:rPr>
        <w:t>)</w:t>
      </w:r>
    </w:p>
    <w:p w14:paraId="4FB2BF01" w14:textId="77777777" w:rsidR="003A6E96" w:rsidRPr="009C3BF7" w:rsidRDefault="0068138F" w:rsidP="004F6EA1">
      <w:pPr>
        <w:pStyle w:val="BodyText"/>
        <w:tabs>
          <w:tab w:val="left" w:pos="720"/>
        </w:tabs>
        <w:spacing w:beforeLines="120" w:before="288" w:afterLines="60" w:after="144"/>
        <w:ind w:left="720" w:hanging="720"/>
      </w:pPr>
      <w:r>
        <w:rPr>
          <w:rFonts w:ascii="Times New Roman" w:hAnsi="Times New Roman"/>
        </w:rPr>
        <w:t>i.</w:t>
      </w:r>
      <w:r>
        <w:rPr>
          <w:rFonts w:ascii="Times New Roman" w:hAnsi="Times New Roman"/>
        </w:rPr>
        <w:tab/>
      </w:r>
      <w:r w:rsidR="00E80B3F" w:rsidRPr="009C3BF7">
        <w:rPr>
          <w:rFonts w:ascii="Times New Roman" w:hAnsi="Times New Roman"/>
        </w:rPr>
        <w:t>Tiêu chuẩn chất lượng</w:t>
      </w:r>
      <w:r w:rsidR="003A6E96" w:rsidRPr="009C3BF7">
        <w:rPr>
          <w:rFonts w:ascii="Times New Roman" w:hAnsi="Times New Roman"/>
        </w:rPr>
        <w:t xml:space="preserve"> là danh sách các </w:t>
      </w:r>
      <w:r>
        <w:rPr>
          <w:rFonts w:ascii="Times New Roman" w:hAnsi="Times New Roman"/>
        </w:rPr>
        <w:t>chỉ tiêu chất lượng</w:t>
      </w:r>
      <w:r w:rsidR="00024517" w:rsidRPr="009C3BF7">
        <w:rPr>
          <w:rFonts w:ascii="Times New Roman" w:hAnsi="Times New Roman"/>
        </w:rPr>
        <w:t>,</w:t>
      </w:r>
      <w:r w:rsidR="007630DE" w:rsidRPr="009C3BF7">
        <w:rPr>
          <w:rFonts w:ascii="Times New Roman" w:hAnsi="Times New Roman"/>
        </w:rPr>
        <w:t xml:space="preserve"> </w:t>
      </w:r>
      <w:r w:rsidR="00E80D2E" w:rsidRPr="009C3BF7">
        <w:rPr>
          <w:rFonts w:ascii="Times New Roman" w:hAnsi="Times New Roman"/>
        </w:rPr>
        <w:t xml:space="preserve">với </w:t>
      </w:r>
      <w:r w:rsidR="000F1C93">
        <w:rPr>
          <w:rFonts w:ascii="Times New Roman" w:hAnsi="Times New Roman"/>
        </w:rPr>
        <w:t xml:space="preserve">quy trình phân tích </w:t>
      </w:r>
      <w:r w:rsidR="00E80D2E" w:rsidRPr="009C3BF7">
        <w:rPr>
          <w:rFonts w:ascii="Times New Roman" w:hAnsi="Times New Roman"/>
        </w:rPr>
        <w:t xml:space="preserve">kèm theo </w:t>
      </w:r>
      <w:r w:rsidR="00D16A25" w:rsidRPr="009C3BF7">
        <w:rPr>
          <w:rFonts w:ascii="Times New Roman" w:hAnsi="Times New Roman"/>
        </w:rPr>
        <w:t xml:space="preserve">và </w:t>
      </w:r>
      <w:r w:rsidR="006B0015" w:rsidRPr="009C3BF7">
        <w:rPr>
          <w:rFonts w:ascii="Times New Roman" w:hAnsi="Times New Roman"/>
        </w:rPr>
        <w:t xml:space="preserve">các </w:t>
      </w:r>
      <w:r>
        <w:rPr>
          <w:rFonts w:ascii="Times New Roman" w:hAnsi="Times New Roman"/>
        </w:rPr>
        <w:t>mức chất lượng</w:t>
      </w:r>
      <w:r w:rsidR="00D16A25" w:rsidRPr="009C3BF7">
        <w:rPr>
          <w:rFonts w:ascii="Times New Roman" w:hAnsi="Times New Roman"/>
        </w:rPr>
        <w:t xml:space="preserve"> bao gồm </w:t>
      </w:r>
      <w:r>
        <w:rPr>
          <w:rFonts w:ascii="Times New Roman" w:hAnsi="Times New Roman"/>
        </w:rPr>
        <w:t xml:space="preserve">cả các mức chất lượng khác nhau </w:t>
      </w:r>
      <w:r w:rsidR="000F1C93">
        <w:rPr>
          <w:rFonts w:ascii="Times New Roman" w:hAnsi="Times New Roman"/>
        </w:rPr>
        <w:t>giữa</w:t>
      </w:r>
      <w:r w:rsidR="006B0015" w:rsidRPr="009C3BF7">
        <w:rPr>
          <w:rFonts w:ascii="Times New Roman" w:hAnsi="Times New Roman"/>
        </w:rPr>
        <w:t xml:space="preserve"> tiêu chuẩn chất lượng </w:t>
      </w:r>
      <w:r w:rsidR="00E80D2E" w:rsidRPr="009C3BF7">
        <w:rPr>
          <w:rFonts w:ascii="Times New Roman" w:hAnsi="Times New Roman"/>
        </w:rPr>
        <w:t xml:space="preserve">khi </w:t>
      </w:r>
      <w:r w:rsidR="00D16A25" w:rsidRPr="009C3BF7">
        <w:rPr>
          <w:rFonts w:ascii="Times New Roman" w:hAnsi="Times New Roman"/>
        </w:rPr>
        <w:t xml:space="preserve">xuất xưởng và tiêu chuẩn </w:t>
      </w:r>
      <w:r w:rsidR="006B0015" w:rsidRPr="009C3BF7">
        <w:rPr>
          <w:rFonts w:ascii="Times New Roman" w:hAnsi="Times New Roman"/>
        </w:rPr>
        <w:t xml:space="preserve">chất lượng </w:t>
      </w:r>
      <w:r>
        <w:rPr>
          <w:rFonts w:ascii="Times New Roman" w:hAnsi="Times New Roman"/>
        </w:rPr>
        <w:t>khi lưu hành</w:t>
      </w:r>
      <w:r w:rsidR="00D16A25" w:rsidRPr="009C3BF7">
        <w:rPr>
          <w:rFonts w:ascii="Times New Roman" w:hAnsi="Times New Roman"/>
        </w:rPr>
        <w:t>.</w:t>
      </w:r>
    </w:p>
    <w:p w14:paraId="17566FDE" w14:textId="1C6D6FC9" w:rsidR="0068138F" w:rsidRDefault="0068138F" w:rsidP="004F6EA1">
      <w:pPr>
        <w:pStyle w:val="BodyText"/>
        <w:tabs>
          <w:tab w:val="left" w:pos="720"/>
        </w:tabs>
        <w:spacing w:beforeLines="120" w:before="288" w:afterLines="60" w:after="144"/>
        <w:ind w:left="720" w:hanging="720"/>
      </w:pPr>
      <w:r>
        <w:rPr>
          <w:rFonts w:ascii="Times New Roman" w:hAnsi="Times New Roman"/>
        </w:rPr>
        <w:t>ii.</w:t>
      </w:r>
      <w:r>
        <w:rPr>
          <w:rFonts w:ascii="Times New Roman" w:hAnsi="Times New Roman"/>
        </w:rPr>
        <w:tab/>
        <w:t>Mức chất lượng khi lưu hành nên xây dựng dựa trên việc xem xét tất cả các thông tin độ ổn định có sẵn. Sự khác nhau giữa mức chất lượng khi xuất xưởng và khi lưu hành có thể được điều chỉnh một cách hợp lý dựa trên đánh giá về độ ổn định và các biến đổi quan sát được trong quá trình bảo quản.</w:t>
      </w:r>
      <w:r w:rsidR="005229BA">
        <w:rPr>
          <w:rFonts w:ascii="Times New Roman" w:hAnsi="Times New Roman"/>
        </w:rPr>
        <w:t xml:space="preserve"> Bất kỳ sự khác nhau nào giữa mức chất lượng khi xuất xưởng và khi lưu hành của hàm lượng chất </w:t>
      </w:r>
      <w:r w:rsidR="0074707E">
        <w:rPr>
          <w:rFonts w:ascii="Times New Roman" w:hAnsi="Times New Roman"/>
        </w:rPr>
        <w:t>kháng vi sinh vật</w:t>
      </w:r>
      <w:r w:rsidR="005229BA">
        <w:rPr>
          <w:rFonts w:ascii="Times New Roman" w:hAnsi="Times New Roman"/>
        </w:rPr>
        <w:t xml:space="preserve"> phải được chứng minh bằng mối tương quan đã được thẩm định giữa hàm lượng hoá học và hiệu quả bảo quản trong công thức bào chế cuối cùng (trừ nồng độ chất </w:t>
      </w:r>
      <w:r w:rsidR="0074707E">
        <w:rPr>
          <w:rFonts w:ascii="Times New Roman" w:hAnsi="Times New Roman"/>
        </w:rPr>
        <w:t>kháng vi sinh vật</w:t>
      </w:r>
      <w:r w:rsidR="005229BA">
        <w:rPr>
          <w:rFonts w:ascii="Times New Roman" w:hAnsi="Times New Roman"/>
        </w:rPr>
        <w:t xml:space="preserve">) dự định thương mại hoá thu được từ quá trình phát triển sản phẩm. Hiệu quả của chất </w:t>
      </w:r>
      <w:r w:rsidR="0074707E">
        <w:rPr>
          <w:rFonts w:ascii="Times New Roman" w:hAnsi="Times New Roman"/>
        </w:rPr>
        <w:t xml:space="preserve">kháng vi sinh vật </w:t>
      </w:r>
      <w:r w:rsidR="005229BA">
        <w:rPr>
          <w:rFonts w:ascii="Times New Roman" w:hAnsi="Times New Roman"/>
        </w:rPr>
        <w:t xml:space="preserve">(bên cạnh hàm lượng chất </w:t>
      </w:r>
      <w:r w:rsidR="0074707E">
        <w:rPr>
          <w:rFonts w:ascii="Times New Roman" w:hAnsi="Times New Roman"/>
        </w:rPr>
        <w:t>kháng vi sinh vật</w:t>
      </w:r>
      <w:r w:rsidR="005229BA">
        <w:rPr>
          <w:rFonts w:ascii="Times New Roman" w:hAnsi="Times New Roman"/>
        </w:rPr>
        <w:t xml:space="preserve">) nên được đánh giá trên một lô đầu tiên của thành phẩm thuốc tại thời điểm hết hạn dùng đề </w:t>
      </w:r>
      <w:r w:rsidR="00E01FFF">
        <w:rPr>
          <w:rFonts w:ascii="Times New Roman" w:hAnsi="Times New Roman"/>
        </w:rPr>
        <w:t>xuất</w:t>
      </w:r>
      <w:r w:rsidR="005229BA">
        <w:rPr>
          <w:rFonts w:ascii="Times New Roman" w:hAnsi="Times New Roman"/>
        </w:rPr>
        <w:t xml:space="preserve"> nhằm mục đích thẩm tra,</w:t>
      </w:r>
      <w:r w:rsidR="0074707E">
        <w:rPr>
          <w:rFonts w:ascii="Times New Roman" w:hAnsi="Times New Roman"/>
        </w:rPr>
        <w:t xml:space="preserve"> không phụ thuộc vào việc có sự khác nhau giữa mức chất lượng khi xuất xưởng và khi lưu hành của hàm lượng chất kháng vi sinh vật hay không.</w:t>
      </w:r>
    </w:p>
    <w:p w14:paraId="6A0E5DB4" w14:textId="77777777" w:rsidR="0068138F" w:rsidRPr="009C3BF7" w:rsidRDefault="0074707E" w:rsidP="004F6EA1">
      <w:pPr>
        <w:pStyle w:val="BodyTextIndent"/>
        <w:spacing w:beforeLines="120" w:before="288" w:afterLines="60" w:after="144"/>
        <w:ind w:left="720" w:hanging="720"/>
        <w:rPr>
          <w:b/>
        </w:rPr>
      </w:pPr>
      <w:r w:rsidRPr="009C3BF7">
        <w:rPr>
          <w:rFonts w:ascii="Times New Roman" w:hAnsi="Times New Roman"/>
          <w:b/>
        </w:rPr>
        <w:t>4.5. Các chỉ tiêu chất lượng cần đánh giá</w:t>
      </w:r>
    </w:p>
    <w:p w14:paraId="442DBC39" w14:textId="77777777" w:rsidR="00D16A25" w:rsidRPr="009C3BF7" w:rsidRDefault="0074707E" w:rsidP="004F6EA1">
      <w:pPr>
        <w:pStyle w:val="BodyText"/>
        <w:tabs>
          <w:tab w:val="left" w:pos="720"/>
        </w:tabs>
        <w:spacing w:beforeLines="120" w:before="288" w:afterLines="60" w:after="144"/>
        <w:ind w:left="720" w:hanging="720"/>
      </w:pPr>
      <w:r>
        <w:rPr>
          <w:rFonts w:ascii="Times New Roman" w:hAnsi="Times New Roman"/>
        </w:rPr>
        <w:t xml:space="preserve">i. </w:t>
      </w:r>
      <w:r>
        <w:rPr>
          <w:rFonts w:ascii="Times New Roman" w:hAnsi="Times New Roman"/>
        </w:rPr>
        <w:tab/>
      </w:r>
      <w:r w:rsidR="00D16A25" w:rsidRPr="009C3BF7">
        <w:rPr>
          <w:rFonts w:ascii="Times New Roman" w:hAnsi="Times New Roman"/>
        </w:rPr>
        <w:t xml:space="preserve">Nghiên cứu độ ổn định phải bao gồm </w:t>
      </w:r>
      <w:r w:rsidR="008B0BC4" w:rsidRPr="009C3BF7">
        <w:rPr>
          <w:rFonts w:ascii="Times New Roman" w:hAnsi="Times New Roman"/>
        </w:rPr>
        <w:t xml:space="preserve">việc </w:t>
      </w:r>
      <w:r>
        <w:rPr>
          <w:rFonts w:ascii="Times New Roman" w:hAnsi="Times New Roman"/>
        </w:rPr>
        <w:t>đánh giá</w:t>
      </w:r>
      <w:r w:rsidR="00D16A25" w:rsidRPr="009C3BF7">
        <w:rPr>
          <w:rFonts w:ascii="Times New Roman" w:hAnsi="Times New Roman"/>
        </w:rPr>
        <w:t xml:space="preserve"> các đặc tính của </w:t>
      </w:r>
      <w:r w:rsidR="008B0BC4" w:rsidRPr="009C3BF7">
        <w:rPr>
          <w:rFonts w:ascii="Times New Roman" w:hAnsi="Times New Roman"/>
        </w:rPr>
        <w:t xml:space="preserve">thành </w:t>
      </w:r>
      <w:r w:rsidR="00D16A25" w:rsidRPr="009C3BF7">
        <w:rPr>
          <w:rFonts w:ascii="Times New Roman" w:hAnsi="Times New Roman"/>
        </w:rPr>
        <w:t xml:space="preserve">phẩm thuốc dễ </w:t>
      </w:r>
      <w:r>
        <w:rPr>
          <w:rFonts w:ascii="Times New Roman" w:hAnsi="Times New Roman"/>
        </w:rPr>
        <w:t>biến</w:t>
      </w:r>
      <w:r w:rsidRPr="009C3BF7">
        <w:rPr>
          <w:rFonts w:ascii="Times New Roman" w:hAnsi="Times New Roman"/>
        </w:rPr>
        <w:t xml:space="preserve"> </w:t>
      </w:r>
      <w:r w:rsidR="00D16A25" w:rsidRPr="009C3BF7">
        <w:rPr>
          <w:rFonts w:ascii="Times New Roman" w:hAnsi="Times New Roman"/>
        </w:rPr>
        <w:t xml:space="preserve">đổi trong quá trình bảo quản và </w:t>
      </w:r>
      <w:r w:rsidR="008B0BC4" w:rsidRPr="009C3BF7">
        <w:rPr>
          <w:rFonts w:ascii="Times New Roman" w:hAnsi="Times New Roman"/>
        </w:rPr>
        <w:t xml:space="preserve">có thể </w:t>
      </w:r>
      <w:r w:rsidR="00D16A25" w:rsidRPr="009C3BF7">
        <w:rPr>
          <w:rFonts w:ascii="Times New Roman" w:hAnsi="Times New Roman"/>
        </w:rPr>
        <w:t xml:space="preserve">ảnh hưởng đến chất lượng, độ an toàn và/hoặc hiệu </w:t>
      </w:r>
      <w:r>
        <w:rPr>
          <w:rFonts w:ascii="Times New Roman" w:hAnsi="Times New Roman"/>
        </w:rPr>
        <w:t>quả</w:t>
      </w:r>
      <w:r w:rsidR="00593624" w:rsidRPr="009C3BF7">
        <w:rPr>
          <w:rFonts w:ascii="Times New Roman" w:hAnsi="Times New Roman"/>
        </w:rPr>
        <w:t xml:space="preserve">. Các thử nghiệm, nếu phù hợp, </w:t>
      </w:r>
      <w:r w:rsidR="008B0BC4" w:rsidRPr="009C3BF7">
        <w:rPr>
          <w:rFonts w:ascii="Times New Roman" w:hAnsi="Times New Roman"/>
        </w:rPr>
        <w:t xml:space="preserve">phải bao gồm </w:t>
      </w:r>
      <w:r w:rsidR="00593624" w:rsidRPr="009C3BF7">
        <w:rPr>
          <w:rFonts w:ascii="Times New Roman" w:hAnsi="Times New Roman"/>
        </w:rPr>
        <w:t xml:space="preserve">các đặc tính vật lý, hoá học, sinh học, vi sinh học, hàm lượng chất bảo quản (ví dụ chất chống oxy hoá, chất kháng </w:t>
      </w:r>
      <w:r>
        <w:rPr>
          <w:rFonts w:ascii="Times New Roman" w:hAnsi="Times New Roman"/>
        </w:rPr>
        <w:t>vi sinh vật</w:t>
      </w:r>
      <w:r w:rsidR="00593624" w:rsidRPr="009C3BF7">
        <w:rPr>
          <w:rFonts w:ascii="Times New Roman" w:hAnsi="Times New Roman"/>
        </w:rPr>
        <w:t>) và các thử nghiệm chức năng (ví dụ với hệ</w:t>
      </w:r>
      <w:r w:rsidR="00E80D2E" w:rsidRPr="009C3BF7">
        <w:rPr>
          <w:rFonts w:ascii="Times New Roman" w:hAnsi="Times New Roman"/>
        </w:rPr>
        <w:t xml:space="preserve"> cung cấp thuốc</w:t>
      </w:r>
      <w:r w:rsidR="00593624" w:rsidRPr="009C3BF7">
        <w:rPr>
          <w:rFonts w:ascii="Times New Roman" w:hAnsi="Times New Roman"/>
        </w:rPr>
        <w:t xml:space="preserve">). Quy trình phân tích phải được </w:t>
      </w:r>
      <w:r w:rsidR="00416393" w:rsidRPr="009C3BF7">
        <w:rPr>
          <w:rFonts w:ascii="Times New Roman" w:hAnsi="Times New Roman"/>
        </w:rPr>
        <w:t>thẩm định</w:t>
      </w:r>
      <w:r w:rsidR="00593624" w:rsidRPr="009C3BF7">
        <w:rPr>
          <w:rFonts w:ascii="Times New Roman" w:hAnsi="Times New Roman"/>
        </w:rPr>
        <w:t xml:space="preserve"> đầy đủ và biểu thị </w:t>
      </w:r>
      <w:r w:rsidR="00E444FD" w:rsidRPr="009C3BF7">
        <w:rPr>
          <w:rFonts w:ascii="Times New Roman" w:hAnsi="Times New Roman"/>
        </w:rPr>
        <w:t xml:space="preserve">được </w:t>
      </w:r>
      <w:r w:rsidR="00593624" w:rsidRPr="009C3BF7">
        <w:rPr>
          <w:rFonts w:ascii="Times New Roman" w:hAnsi="Times New Roman"/>
        </w:rPr>
        <w:t xml:space="preserve">độ ổn định theo hướng dẫn của ASEAN về </w:t>
      </w:r>
      <w:r w:rsidR="00E444FD" w:rsidRPr="009C3BF7">
        <w:rPr>
          <w:rFonts w:ascii="Times New Roman" w:hAnsi="Times New Roman"/>
        </w:rPr>
        <w:t>thẩm định phương pháp phân tích</w:t>
      </w:r>
      <w:r w:rsidR="00593624" w:rsidRPr="009C3BF7">
        <w:rPr>
          <w:rFonts w:ascii="Times New Roman" w:hAnsi="Times New Roman"/>
        </w:rPr>
        <w:t>. Việc có phải lặp lại</w:t>
      </w:r>
      <w:r>
        <w:rPr>
          <w:rFonts w:ascii="Times New Roman" w:hAnsi="Times New Roman"/>
        </w:rPr>
        <w:t xml:space="preserve"> thử nghiệm</w:t>
      </w:r>
      <w:r w:rsidR="00593624" w:rsidRPr="009C3BF7">
        <w:rPr>
          <w:rFonts w:ascii="Times New Roman" w:hAnsi="Times New Roman"/>
        </w:rPr>
        <w:t xml:space="preserve"> hay không và lặp lại ở mức độ nào sẽ phụ thuộc vào các kết quả từ các nghiên cứu </w:t>
      </w:r>
      <w:r w:rsidR="00416393" w:rsidRPr="009C3BF7">
        <w:rPr>
          <w:rFonts w:ascii="Times New Roman" w:hAnsi="Times New Roman"/>
        </w:rPr>
        <w:t>thẩm định</w:t>
      </w:r>
      <w:r w:rsidR="00593624" w:rsidRPr="009C3BF7">
        <w:rPr>
          <w:rFonts w:ascii="Times New Roman" w:hAnsi="Times New Roman"/>
        </w:rPr>
        <w:t>.</w:t>
      </w:r>
    </w:p>
    <w:p w14:paraId="299ABDE3" w14:textId="77777777" w:rsidR="00A507A6" w:rsidRDefault="00A507A6" w:rsidP="004F6EA1">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ii.</w:t>
      </w:r>
      <w:r>
        <w:rPr>
          <w:rFonts w:ascii="Times New Roman" w:hAnsi="Times New Roman"/>
        </w:rPr>
        <w:tab/>
      </w:r>
      <w:r w:rsidRPr="005E149E">
        <w:rPr>
          <w:rFonts w:ascii="Times New Roman" w:hAnsi="Times New Roman"/>
        </w:rPr>
        <w:t xml:space="preserve">Nhìn chung, đối với tất cả các dạng bào chế, cần phải đánh giá: </w:t>
      </w:r>
      <w:r>
        <w:rPr>
          <w:rFonts w:ascii="Times New Roman" w:hAnsi="Times New Roman"/>
        </w:rPr>
        <w:t>tính chất</w:t>
      </w:r>
      <w:r w:rsidRPr="005E149E">
        <w:rPr>
          <w:rFonts w:ascii="Times New Roman" w:hAnsi="Times New Roman"/>
        </w:rPr>
        <w:t xml:space="preserve">, hàm lượng và các sản phẩm phân huỷ. Với các thuốc Generic, </w:t>
      </w:r>
      <w:r>
        <w:rPr>
          <w:rFonts w:ascii="Times New Roman" w:hAnsi="Times New Roman"/>
        </w:rPr>
        <w:t xml:space="preserve">mức chất lượng đối với </w:t>
      </w:r>
      <w:r w:rsidRPr="005E149E">
        <w:rPr>
          <w:rFonts w:ascii="Times New Roman" w:hAnsi="Times New Roman"/>
        </w:rPr>
        <w:t xml:space="preserve">sản phẩm phân huỷ </w:t>
      </w:r>
      <w:r>
        <w:rPr>
          <w:rFonts w:ascii="Times New Roman" w:hAnsi="Times New Roman"/>
        </w:rPr>
        <w:t>tối thiểu phải đáp ứng yêu cầu</w:t>
      </w:r>
      <w:r w:rsidRPr="005E149E">
        <w:rPr>
          <w:rFonts w:ascii="Times New Roman" w:hAnsi="Times New Roman"/>
        </w:rPr>
        <w:t xml:space="preserve"> của dược điển.</w:t>
      </w:r>
      <w:r>
        <w:rPr>
          <w:rFonts w:ascii="Times New Roman" w:hAnsi="Times New Roman"/>
        </w:rPr>
        <w:t xml:space="preserve">  Danh sách các chỉ tiêu chất lượng cần đánh giá dưới đây cho mỗi dạng bào chế được xem như là hướng dẫn về </w:t>
      </w:r>
      <w:r w:rsidR="00797240">
        <w:rPr>
          <w:rFonts w:ascii="Times New Roman" w:hAnsi="Times New Roman"/>
        </w:rPr>
        <w:t xml:space="preserve">các loại thử nghiệm nên thực hiện trong nghiên cứu độ ổn định. </w:t>
      </w:r>
      <w:r w:rsidR="00797240" w:rsidRPr="00797240">
        <w:rPr>
          <w:rFonts w:ascii="Times New Roman" w:hAnsi="Times New Roman"/>
        </w:rPr>
        <w:t xml:space="preserve">Danh mục các thử nghiệm đối với mỗi dạng bào chế không hẳn là </w:t>
      </w:r>
      <w:r w:rsidR="00797240">
        <w:rPr>
          <w:rFonts w:ascii="Times New Roman" w:hAnsi="Times New Roman"/>
        </w:rPr>
        <w:t>đầy đủ</w:t>
      </w:r>
      <w:r w:rsidR="00797240" w:rsidRPr="00797240">
        <w:rPr>
          <w:rFonts w:ascii="Times New Roman" w:hAnsi="Times New Roman"/>
        </w:rPr>
        <w:t xml:space="preserve"> </w:t>
      </w:r>
      <w:r w:rsidR="00797240">
        <w:rPr>
          <w:rFonts w:ascii="Times New Roman" w:hAnsi="Times New Roman"/>
        </w:rPr>
        <w:t>và</w:t>
      </w:r>
      <w:r w:rsidR="00797240" w:rsidRPr="00797240">
        <w:rPr>
          <w:rFonts w:ascii="Times New Roman" w:hAnsi="Times New Roman"/>
        </w:rPr>
        <w:t xml:space="preserve"> cũng không có nghĩa là mọi thử nghiệm đã liệt kê đều phải đưa vào quy trình theo dõi độ ổn định đối với từng</w:t>
      </w:r>
      <w:r w:rsidR="00797240">
        <w:rPr>
          <w:rFonts w:ascii="Times New Roman" w:hAnsi="Times New Roman"/>
        </w:rPr>
        <w:t xml:space="preserve"> thành phẩm</w:t>
      </w:r>
      <w:r w:rsidR="00797240" w:rsidRPr="00797240">
        <w:rPr>
          <w:rFonts w:ascii="Times New Roman" w:hAnsi="Times New Roman"/>
        </w:rPr>
        <w:t xml:space="preserve"> thuốc cụ thể (ví dụ: thử nghiệm về mùi chỉ nên tiến hành khi cần thiết và </w:t>
      </w:r>
      <w:r w:rsidR="000F1C93">
        <w:rPr>
          <w:rFonts w:ascii="Times New Roman" w:hAnsi="Times New Roman"/>
        </w:rPr>
        <w:t>xem</w:t>
      </w:r>
      <w:r w:rsidR="00797240" w:rsidRPr="00797240">
        <w:rPr>
          <w:rFonts w:ascii="Times New Roman" w:hAnsi="Times New Roman"/>
        </w:rPr>
        <w:t xml:space="preserve"> xét đến tính an toàn cho người phân tích).</w:t>
      </w:r>
    </w:p>
    <w:p w14:paraId="30736583" w14:textId="77777777" w:rsidR="00EC0747" w:rsidRPr="009C3BF7" w:rsidRDefault="00950C7A" w:rsidP="00BD3599">
      <w:pPr>
        <w:pStyle w:val="BodyTextIndent"/>
        <w:numPr>
          <w:ilvl w:val="0"/>
          <w:numId w:val="10"/>
        </w:numPr>
        <w:tabs>
          <w:tab w:val="clear" w:pos="930"/>
          <w:tab w:val="num" w:pos="1080"/>
        </w:tabs>
        <w:spacing w:beforeLines="120" w:before="288" w:afterLines="60" w:after="144"/>
        <w:ind w:left="1080"/>
        <w:rPr>
          <w:rFonts w:ascii="Times New Roman" w:hAnsi="Times New Roman"/>
        </w:rPr>
      </w:pPr>
      <w:r w:rsidRPr="009C3BF7">
        <w:rPr>
          <w:rFonts w:ascii="Times New Roman" w:hAnsi="Times New Roman"/>
        </w:rPr>
        <w:t>Viên</w:t>
      </w:r>
      <w:r w:rsidR="00EC0747" w:rsidRPr="009C3BF7">
        <w:rPr>
          <w:rFonts w:ascii="Times New Roman" w:hAnsi="Times New Roman"/>
        </w:rPr>
        <w:t xml:space="preserve"> </w:t>
      </w:r>
      <w:r w:rsidRPr="009C3BF7">
        <w:rPr>
          <w:rFonts w:ascii="Times New Roman" w:hAnsi="Times New Roman"/>
        </w:rPr>
        <w:t>nén</w:t>
      </w:r>
    </w:p>
    <w:p w14:paraId="560A2755" w14:textId="2A360ABA" w:rsidR="00EC0747" w:rsidRPr="009C3BF7" w:rsidRDefault="00841D95" w:rsidP="004F6EA1">
      <w:pPr>
        <w:pStyle w:val="BodyTextIndent"/>
        <w:tabs>
          <w:tab w:val="num"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Viên</w:t>
      </w:r>
      <w:r w:rsidR="00EC0747" w:rsidRPr="009C3BF7">
        <w:rPr>
          <w:rFonts w:ascii="Times New Roman" w:hAnsi="Times New Roman"/>
        </w:rPr>
        <w:t xml:space="preserve"> </w:t>
      </w:r>
      <w:r w:rsidR="00950C7A" w:rsidRPr="009C3BF7">
        <w:rPr>
          <w:rFonts w:ascii="Times New Roman" w:hAnsi="Times New Roman"/>
        </w:rPr>
        <w:t>nén</w:t>
      </w:r>
      <w:r w:rsidR="00EC0747" w:rsidRPr="009C3BF7">
        <w:rPr>
          <w:rFonts w:ascii="Times New Roman" w:hAnsi="Times New Roman"/>
        </w:rPr>
        <w:t xml:space="preserve"> </w:t>
      </w:r>
      <w:r w:rsidR="00950C7A" w:rsidRPr="009C3BF7">
        <w:rPr>
          <w:rFonts w:ascii="Times New Roman" w:hAnsi="Times New Roman"/>
        </w:rPr>
        <w:t>cần</w:t>
      </w:r>
      <w:r w:rsidR="00EC0747" w:rsidRPr="009C3BF7">
        <w:rPr>
          <w:rFonts w:ascii="Times New Roman" w:hAnsi="Times New Roman"/>
        </w:rPr>
        <w:t xml:space="preserve"> </w:t>
      </w:r>
      <w:r w:rsidR="00950C7A" w:rsidRPr="009C3BF7">
        <w:rPr>
          <w:rFonts w:ascii="Times New Roman" w:hAnsi="Times New Roman"/>
        </w:rPr>
        <w:t>đánh</w:t>
      </w:r>
      <w:r w:rsidR="00EC0747" w:rsidRPr="009C3BF7">
        <w:rPr>
          <w:rFonts w:ascii="Times New Roman" w:hAnsi="Times New Roman"/>
        </w:rPr>
        <w:t xml:space="preserve"> </w:t>
      </w:r>
      <w:r w:rsidR="00950C7A" w:rsidRPr="009C3BF7">
        <w:rPr>
          <w:rFonts w:ascii="Times New Roman" w:hAnsi="Times New Roman"/>
        </w:rPr>
        <w:t>giá</w:t>
      </w:r>
      <w:r w:rsidR="00EC0747" w:rsidRPr="009C3BF7">
        <w:rPr>
          <w:rFonts w:ascii="Times New Roman" w:hAnsi="Times New Roman"/>
        </w:rPr>
        <w:t xml:space="preserve"> </w:t>
      </w:r>
      <w:r w:rsidR="00950C7A" w:rsidRPr="009C3BF7">
        <w:rPr>
          <w:rFonts w:ascii="Times New Roman" w:hAnsi="Times New Roman"/>
        </w:rPr>
        <w:t>về</w:t>
      </w:r>
      <w:r w:rsidR="00EC0747" w:rsidRPr="009C3BF7">
        <w:rPr>
          <w:rFonts w:ascii="Times New Roman" w:hAnsi="Times New Roman"/>
        </w:rPr>
        <w:t xml:space="preserve"> </w:t>
      </w:r>
      <w:r w:rsidR="00950C7A" w:rsidRPr="009C3BF7">
        <w:rPr>
          <w:rFonts w:ascii="Times New Roman" w:hAnsi="Times New Roman"/>
        </w:rPr>
        <w:t>hình</w:t>
      </w:r>
      <w:r w:rsidR="00EC0747" w:rsidRPr="009C3BF7">
        <w:rPr>
          <w:rFonts w:ascii="Times New Roman" w:hAnsi="Times New Roman"/>
        </w:rPr>
        <w:t xml:space="preserve"> </w:t>
      </w:r>
      <w:r w:rsidR="00950C7A" w:rsidRPr="009C3BF7">
        <w:rPr>
          <w:rFonts w:ascii="Times New Roman" w:hAnsi="Times New Roman"/>
        </w:rPr>
        <w:t>thức</w:t>
      </w:r>
      <w:r w:rsidR="00EC0747" w:rsidRPr="009C3BF7">
        <w:rPr>
          <w:rFonts w:ascii="Times New Roman" w:hAnsi="Times New Roman"/>
        </w:rPr>
        <w:t xml:space="preserve"> </w:t>
      </w:r>
      <w:r w:rsidR="00950C7A" w:rsidRPr="009C3BF7">
        <w:rPr>
          <w:rFonts w:ascii="Times New Roman" w:hAnsi="Times New Roman"/>
        </w:rPr>
        <w:t>viên</w:t>
      </w:r>
      <w:r w:rsidR="00EC0747" w:rsidRPr="009C3BF7">
        <w:rPr>
          <w:rFonts w:ascii="Times New Roman" w:hAnsi="Times New Roman"/>
        </w:rPr>
        <w:t xml:space="preserve">, </w:t>
      </w:r>
      <w:r w:rsidR="00950C7A" w:rsidRPr="009C3BF7">
        <w:rPr>
          <w:rFonts w:ascii="Times New Roman" w:hAnsi="Times New Roman"/>
        </w:rPr>
        <w:t>mùi</w:t>
      </w:r>
      <w:r w:rsidR="00EC0747" w:rsidRPr="009C3BF7">
        <w:rPr>
          <w:rFonts w:ascii="Times New Roman" w:hAnsi="Times New Roman"/>
        </w:rPr>
        <w:t xml:space="preserve">, </w:t>
      </w:r>
      <w:r w:rsidR="00950C7A" w:rsidRPr="009C3BF7">
        <w:rPr>
          <w:rFonts w:ascii="Times New Roman" w:hAnsi="Times New Roman"/>
        </w:rPr>
        <w:t>màu</w:t>
      </w:r>
      <w:r w:rsidR="00EC0747" w:rsidRPr="009C3BF7">
        <w:rPr>
          <w:rFonts w:ascii="Times New Roman" w:hAnsi="Times New Roman"/>
        </w:rPr>
        <w:t xml:space="preserve"> </w:t>
      </w:r>
      <w:r w:rsidR="00950C7A" w:rsidRPr="009C3BF7">
        <w:rPr>
          <w:rFonts w:ascii="Times New Roman" w:hAnsi="Times New Roman"/>
        </w:rPr>
        <w:t>sắc</w:t>
      </w:r>
      <w:r w:rsidR="00EC0747" w:rsidRPr="009C3BF7">
        <w:rPr>
          <w:rFonts w:ascii="Times New Roman" w:hAnsi="Times New Roman"/>
        </w:rPr>
        <w:t>,</w:t>
      </w:r>
      <w:r w:rsidR="00AB04C0" w:rsidRPr="009C3BF7">
        <w:rPr>
          <w:rFonts w:ascii="Times New Roman" w:hAnsi="Times New Roman"/>
        </w:rPr>
        <w:t xml:space="preserve"> </w:t>
      </w:r>
      <w:r w:rsidR="00950C7A" w:rsidRPr="009C3BF7">
        <w:rPr>
          <w:rFonts w:ascii="Times New Roman" w:hAnsi="Times New Roman"/>
        </w:rPr>
        <w:t>định</w:t>
      </w:r>
      <w:r w:rsidR="00EC0747" w:rsidRPr="009C3BF7">
        <w:rPr>
          <w:rFonts w:ascii="Times New Roman" w:hAnsi="Times New Roman"/>
        </w:rPr>
        <w:t xml:space="preserve"> </w:t>
      </w:r>
      <w:r w:rsidR="00950C7A" w:rsidRPr="009C3BF7">
        <w:rPr>
          <w:rFonts w:ascii="Times New Roman" w:hAnsi="Times New Roman"/>
        </w:rPr>
        <w:t>lượng</w:t>
      </w:r>
      <w:r w:rsidR="00EC0747" w:rsidRPr="009C3BF7">
        <w:rPr>
          <w:rFonts w:ascii="Times New Roman" w:hAnsi="Times New Roman"/>
        </w:rPr>
        <w:t xml:space="preserve">, </w:t>
      </w:r>
      <w:r w:rsidR="00950C7A" w:rsidRPr="009C3BF7">
        <w:rPr>
          <w:rFonts w:ascii="Times New Roman" w:hAnsi="Times New Roman"/>
        </w:rPr>
        <w:t>các</w:t>
      </w:r>
      <w:r w:rsidR="00EC0747" w:rsidRPr="009C3BF7">
        <w:rPr>
          <w:rFonts w:ascii="Times New Roman" w:hAnsi="Times New Roman"/>
        </w:rPr>
        <w:t xml:space="preserve"> </w:t>
      </w:r>
      <w:r w:rsidR="00950C7A" w:rsidRPr="009C3BF7">
        <w:rPr>
          <w:rFonts w:ascii="Times New Roman" w:hAnsi="Times New Roman"/>
        </w:rPr>
        <w:t>sản</w:t>
      </w:r>
      <w:r w:rsidR="00EC0747" w:rsidRPr="009C3BF7">
        <w:rPr>
          <w:rFonts w:ascii="Times New Roman" w:hAnsi="Times New Roman"/>
        </w:rPr>
        <w:t xml:space="preserve"> </w:t>
      </w:r>
      <w:r w:rsidR="00950C7A" w:rsidRPr="009C3BF7">
        <w:rPr>
          <w:rFonts w:ascii="Times New Roman" w:hAnsi="Times New Roman"/>
        </w:rPr>
        <w:t>phẩm</w:t>
      </w:r>
      <w:r w:rsidR="00EC0747" w:rsidRPr="009C3BF7">
        <w:rPr>
          <w:rFonts w:ascii="Times New Roman" w:hAnsi="Times New Roman"/>
        </w:rPr>
        <w:t xml:space="preserve"> </w:t>
      </w:r>
      <w:r w:rsidR="00950C7A" w:rsidRPr="009C3BF7">
        <w:rPr>
          <w:rFonts w:ascii="Times New Roman" w:hAnsi="Times New Roman"/>
        </w:rPr>
        <w:t>phân</w:t>
      </w:r>
      <w:r w:rsidR="00EC0747" w:rsidRPr="009C3BF7">
        <w:rPr>
          <w:rFonts w:ascii="Times New Roman" w:hAnsi="Times New Roman"/>
        </w:rPr>
        <w:t xml:space="preserve"> </w:t>
      </w:r>
      <w:r w:rsidR="00950C7A" w:rsidRPr="009C3BF7">
        <w:rPr>
          <w:rFonts w:ascii="Times New Roman" w:hAnsi="Times New Roman"/>
        </w:rPr>
        <w:t>huỷ</w:t>
      </w:r>
      <w:r w:rsidR="00EC0747" w:rsidRPr="009C3BF7">
        <w:rPr>
          <w:rFonts w:ascii="Times New Roman" w:hAnsi="Times New Roman"/>
        </w:rPr>
        <w:t xml:space="preserve">, </w:t>
      </w:r>
      <w:r w:rsidR="00950C7A" w:rsidRPr="009C3BF7">
        <w:rPr>
          <w:rFonts w:ascii="Times New Roman" w:hAnsi="Times New Roman"/>
        </w:rPr>
        <w:t>độ</w:t>
      </w:r>
      <w:r w:rsidR="00EC0747" w:rsidRPr="009C3BF7">
        <w:rPr>
          <w:rFonts w:ascii="Times New Roman" w:hAnsi="Times New Roman"/>
        </w:rPr>
        <w:t xml:space="preserve"> </w:t>
      </w:r>
      <w:r w:rsidR="00950C7A" w:rsidRPr="009C3BF7">
        <w:rPr>
          <w:rFonts w:ascii="Times New Roman" w:hAnsi="Times New Roman"/>
        </w:rPr>
        <w:t>hoà</w:t>
      </w:r>
      <w:r w:rsidR="00EC0747" w:rsidRPr="009C3BF7">
        <w:rPr>
          <w:rFonts w:ascii="Times New Roman" w:hAnsi="Times New Roman"/>
        </w:rPr>
        <w:t xml:space="preserve"> </w:t>
      </w:r>
      <w:r w:rsidR="00950C7A" w:rsidRPr="009C3BF7">
        <w:rPr>
          <w:rFonts w:ascii="Times New Roman" w:hAnsi="Times New Roman"/>
        </w:rPr>
        <w:t>tan</w:t>
      </w:r>
      <w:r w:rsidR="00797240">
        <w:rPr>
          <w:rFonts w:ascii="Times New Roman" w:hAnsi="Times New Roman"/>
        </w:rPr>
        <w:t xml:space="preserve"> (hoặc độ rã, nếu có bàn luận)</w:t>
      </w:r>
      <w:r w:rsidR="00EC0747" w:rsidRPr="009C3BF7">
        <w:rPr>
          <w:rFonts w:ascii="Times New Roman" w:hAnsi="Times New Roman"/>
        </w:rPr>
        <w:t xml:space="preserve">, </w:t>
      </w:r>
      <w:r w:rsidR="00797240">
        <w:rPr>
          <w:rFonts w:ascii="Times New Roman" w:hAnsi="Times New Roman"/>
        </w:rPr>
        <w:t>hàm lượng nước</w:t>
      </w:r>
      <w:r w:rsidR="00EC0747" w:rsidRPr="009C3BF7">
        <w:rPr>
          <w:rFonts w:ascii="Times New Roman" w:hAnsi="Times New Roman"/>
        </w:rPr>
        <w:t xml:space="preserve"> </w:t>
      </w:r>
      <w:r w:rsidR="00950C7A" w:rsidRPr="009C3BF7">
        <w:rPr>
          <w:rFonts w:ascii="Times New Roman" w:hAnsi="Times New Roman"/>
        </w:rPr>
        <w:t>và</w:t>
      </w:r>
      <w:r w:rsidR="00EC0747" w:rsidRPr="009C3BF7">
        <w:rPr>
          <w:rFonts w:ascii="Times New Roman" w:hAnsi="Times New Roman"/>
        </w:rPr>
        <w:t xml:space="preserve"> </w:t>
      </w:r>
      <w:r w:rsidR="00E81029" w:rsidRPr="009C3BF7">
        <w:rPr>
          <w:rFonts w:ascii="Times New Roman" w:hAnsi="Times New Roman"/>
        </w:rPr>
        <w:t>độ cứng</w:t>
      </w:r>
      <w:r w:rsidR="00EB2421">
        <w:rPr>
          <w:rFonts w:ascii="Times New Roman" w:hAnsi="Times New Roman"/>
        </w:rPr>
        <w:t>/</w:t>
      </w:r>
      <w:r w:rsidR="00950C7A" w:rsidRPr="009C3BF7">
        <w:rPr>
          <w:rFonts w:ascii="Times New Roman" w:hAnsi="Times New Roman"/>
        </w:rPr>
        <w:t>độ</w:t>
      </w:r>
      <w:r w:rsidR="00EC0747" w:rsidRPr="009C3BF7">
        <w:rPr>
          <w:rFonts w:ascii="Times New Roman" w:hAnsi="Times New Roman"/>
        </w:rPr>
        <w:t xml:space="preserve"> </w:t>
      </w:r>
      <w:r w:rsidR="000C7D4F" w:rsidRPr="009C3BF7">
        <w:rPr>
          <w:rFonts w:ascii="Times New Roman" w:hAnsi="Times New Roman"/>
        </w:rPr>
        <w:t>bở</w:t>
      </w:r>
      <w:r w:rsidR="00EC0747" w:rsidRPr="009C3BF7">
        <w:rPr>
          <w:rFonts w:ascii="Times New Roman" w:hAnsi="Times New Roman"/>
        </w:rPr>
        <w:t>.</w:t>
      </w:r>
    </w:p>
    <w:p w14:paraId="5E93D26D" w14:textId="77777777" w:rsidR="00EC0747" w:rsidRPr="009C3BF7" w:rsidRDefault="00950C7A" w:rsidP="00BD3599">
      <w:pPr>
        <w:pStyle w:val="BodyTextIndent"/>
        <w:numPr>
          <w:ilvl w:val="0"/>
          <w:numId w:val="10"/>
        </w:numPr>
        <w:tabs>
          <w:tab w:val="clear" w:pos="930"/>
          <w:tab w:val="num" w:pos="1080"/>
        </w:tabs>
        <w:spacing w:beforeLines="120" w:before="288" w:afterLines="60" w:after="144"/>
        <w:ind w:left="1080"/>
        <w:rPr>
          <w:rFonts w:ascii="Times New Roman" w:hAnsi="Times New Roman"/>
        </w:rPr>
      </w:pPr>
      <w:r w:rsidRPr="009C3BF7">
        <w:rPr>
          <w:rFonts w:ascii="Times New Roman" w:hAnsi="Times New Roman"/>
        </w:rPr>
        <w:t>Viên</w:t>
      </w:r>
      <w:r w:rsidR="00EC0747" w:rsidRPr="009C3BF7">
        <w:rPr>
          <w:rFonts w:ascii="Times New Roman" w:hAnsi="Times New Roman"/>
        </w:rPr>
        <w:t xml:space="preserve"> </w:t>
      </w:r>
      <w:r w:rsidRPr="009C3BF7">
        <w:rPr>
          <w:rFonts w:ascii="Times New Roman" w:hAnsi="Times New Roman"/>
        </w:rPr>
        <w:t>nang</w:t>
      </w:r>
    </w:p>
    <w:p w14:paraId="67FC84AC" w14:textId="77777777" w:rsidR="00EC0747" w:rsidRPr="009C3BF7" w:rsidRDefault="00EC0747" w:rsidP="004F6EA1">
      <w:pPr>
        <w:pStyle w:val="BodyTextIndent"/>
        <w:tabs>
          <w:tab w:val="num"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Nang</w:t>
      </w:r>
      <w:r w:rsidRPr="009C3BF7">
        <w:rPr>
          <w:rFonts w:ascii="Times New Roman" w:hAnsi="Times New Roman"/>
        </w:rPr>
        <w:t xml:space="preserve"> </w:t>
      </w:r>
      <w:r w:rsidR="00950C7A" w:rsidRPr="009C3BF7">
        <w:rPr>
          <w:rFonts w:ascii="Times New Roman" w:hAnsi="Times New Roman"/>
        </w:rPr>
        <w:t>gelatin</w:t>
      </w:r>
      <w:r w:rsidRPr="009C3BF7">
        <w:rPr>
          <w:rFonts w:ascii="Times New Roman" w:hAnsi="Times New Roman"/>
        </w:rPr>
        <w:t xml:space="preserve"> </w:t>
      </w:r>
      <w:r w:rsidR="00950C7A" w:rsidRPr="009C3BF7">
        <w:rPr>
          <w:rFonts w:ascii="Times New Roman" w:hAnsi="Times New Roman"/>
        </w:rPr>
        <w:t>cứng</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950C7A" w:rsidRPr="009C3BF7">
        <w:rPr>
          <w:rFonts w:ascii="Times New Roman" w:hAnsi="Times New Roman"/>
        </w:rPr>
        <w:t>về</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kể</w:t>
      </w:r>
      <w:r w:rsidRPr="009C3BF7">
        <w:rPr>
          <w:rFonts w:ascii="Times New Roman" w:hAnsi="Times New Roman"/>
        </w:rPr>
        <w:t xml:space="preserve"> </w:t>
      </w:r>
      <w:r w:rsidR="00950C7A" w:rsidRPr="009C3BF7">
        <w:rPr>
          <w:rFonts w:ascii="Times New Roman" w:hAnsi="Times New Roman"/>
        </w:rPr>
        <w:t>cả</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rạn</w:t>
      </w:r>
      <w:r w:rsidRPr="009C3BF7">
        <w:rPr>
          <w:rFonts w:ascii="Times New Roman" w:hAnsi="Times New Roman"/>
        </w:rPr>
        <w:t xml:space="preserve"> </w:t>
      </w:r>
      <w:r w:rsidR="00950C7A" w:rsidRPr="009C3BF7">
        <w:rPr>
          <w:rFonts w:ascii="Times New Roman" w:hAnsi="Times New Roman"/>
        </w:rPr>
        <w:t>nứt</w:t>
      </w:r>
      <w:r w:rsidRPr="009C3BF7">
        <w:rPr>
          <w:rFonts w:ascii="Times New Roman" w:hAnsi="Times New Roman"/>
        </w:rPr>
        <w:t xml:space="preserve">), </w:t>
      </w:r>
      <w:r w:rsidR="00950C7A"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mùi</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phần</w:t>
      </w:r>
      <w:r w:rsidRPr="009C3BF7">
        <w:rPr>
          <w:rFonts w:ascii="Times New Roman" w:hAnsi="Times New Roman"/>
        </w:rPr>
        <w:t xml:space="preserve"> </w:t>
      </w:r>
      <w:r w:rsidR="00950C7A" w:rsidRPr="009C3BF7">
        <w:rPr>
          <w:rFonts w:ascii="Times New Roman" w:hAnsi="Times New Roman"/>
        </w:rPr>
        <w:t>chứa</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nang</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huỷ</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hoà</w:t>
      </w:r>
      <w:r w:rsidRPr="009C3BF7">
        <w:rPr>
          <w:rFonts w:ascii="Times New Roman" w:hAnsi="Times New Roman"/>
        </w:rPr>
        <w:t xml:space="preserve"> </w:t>
      </w:r>
      <w:r w:rsidR="00950C7A" w:rsidRPr="009C3BF7">
        <w:rPr>
          <w:rFonts w:ascii="Times New Roman" w:hAnsi="Times New Roman"/>
        </w:rPr>
        <w:t>tan</w:t>
      </w:r>
      <w:r w:rsidRPr="009C3BF7">
        <w:rPr>
          <w:rFonts w:ascii="Times New Roman" w:hAnsi="Times New Roman"/>
        </w:rPr>
        <w:t xml:space="preserve">, </w:t>
      </w:r>
      <w:r w:rsidR="00797240">
        <w:rPr>
          <w:rFonts w:ascii="Times New Roman" w:hAnsi="Times New Roman"/>
        </w:rPr>
        <w:t>hàm lượng nước</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797240">
        <w:rPr>
          <w:rFonts w:ascii="Times New Roman" w:hAnsi="Times New Roman"/>
        </w:rPr>
        <w:t>giới hạn vi sinh vật</w:t>
      </w:r>
      <w:r w:rsidRPr="009C3BF7">
        <w:rPr>
          <w:rFonts w:ascii="Times New Roman" w:hAnsi="Times New Roman"/>
        </w:rPr>
        <w:t>.</w:t>
      </w:r>
    </w:p>
    <w:p w14:paraId="5D7ABBF6" w14:textId="77777777" w:rsidR="00EC0747" w:rsidRPr="009C3BF7" w:rsidRDefault="00EC0747" w:rsidP="000F1C93">
      <w:pPr>
        <w:pStyle w:val="BodyTextIndent"/>
        <w:tabs>
          <w:tab w:val="num"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Thử</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nang</w:t>
      </w:r>
      <w:r w:rsidRPr="009C3BF7">
        <w:rPr>
          <w:rFonts w:ascii="Times New Roman" w:hAnsi="Times New Roman"/>
        </w:rPr>
        <w:t xml:space="preserve"> </w:t>
      </w:r>
      <w:r w:rsidR="00950C7A" w:rsidRPr="009C3BF7">
        <w:rPr>
          <w:rFonts w:ascii="Times New Roman" w:hAnsi="Times New Roman"/>
        </w:rPr>
        <w:t>mềm</w:t>
      </w:r>
      <w:r w:rsidRPr="009C3BF7">
        <w:rPr>
          <w:rFonts w:ascii="Times New Roman" w:hAnsi="Times New Roman"/>
        </w:rPr>
        <w:t xml:space="preserve"> </w:t>
      </w:r>
      <w:r w:rsidR="00950C7A" w:rsidRPr="009C3BF7">
        <w:rPr>
          <w:rFonts w:ascii="Times New Roman" w:hAnsi="Times New Roman"/>
        </w:rPr>
        <w:t>gelatin</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950C7A" w:rsidRPr="009C3BF7">
        <w:rPr>
          <w:rFonts w:ascii="Times New Roman" w:hAnsi="Times New Roman"/>
        </w:rPr>
        <w:t>về</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nang</w:t>
      </w:r>
      <w:r w:rsidRPr="009C3BF7">
        <w:rPr>
          <w:rFonts w:ascii="Times New Roman" w:hAnsi="Times New Roman"/>
        </w:rPr>
        <w:t xml:space="preserve">, </w:t>
      </w:r>
      <w:r w:rsidR="00950C7A"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mùi</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phần</w:t>
      </w:r>
      <w:r w:rsidRPr="009C3BF7">
        <w:rPr>
          <w:rFonts w:ascii="Times New Roman" w:hAnsi="Times New Roman"/>
        </w:rPr>
        <w:t xml:space="preserve"> </w:t>
      </w:r>
      <w:r w:rsidR="00950C7A" w:rsidRPr="009C3BF7">
        <w:rPr>
          <w:rFonts w:ascii="Times New Roman" w:hAnsi="Times New Roman"/>
        </w:rPr>
        <w:t>chứa</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nang</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huỷ</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hoà</w:t>
      </w:r>
      <w:r w:rsidRPr="009C3BF7">
        <w:rPr>
          <w:rFonts w:ascii="Times New Roman" w:hAnsi="Times New Roman"/>
        </w:rPr>
        <w:t xml:space="preserve"> </w:t>
      </w:r>
      <w:r w:rsidR="00950C7A" w:rsidRPr="009C3BF7">
        <w:rPr>
          <w:rFonts w:ascii="Times New Roman" w:hAnsi="Times New Roman"/>
        </w:rPr>
        <w:t>tan</w:t>
      </w:r>
      <w:r w:rsidRPr="009C3BF7">
        <w:rPr>
          <w:rFonts w:ascii="Times New Roman" w:hAnsi="Times New Roman"/>
        </w:rPr>
        <w:t xml:space="preserve">, </w:t>
      </w:r>
      <w:r w:rsidR="00797240">
        <w:rPr>
          <w:rFonts w:ascii="Times New Roman" w:hAnsi="Times New Roman"/>
        </w:rPr>
        <w:t>giới hạn vi sinh vật</w:t>
      </w:r>
      <w:r w:rsidRPr="009C3BF7">
        <w:rPr>
          <w:rFonts w:ascii="Times New Roman" w:hAnsi="Times New Roman"/>
        </w:rPr>
        <w:t xml:space="preserve">, </w:t>
      </w:r>
      <w:r w:rsidR="00950C7A" w:rsidRPr="009C3BF7">
        <w:rPr>
          <w:rFonts w:ascii="Times New Roman" w:hAnsi="Times New Roman"/>
        </w:rPr>
        <w:t>pH</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rò</w:t>
      </w:r>
      <w:r w:rsidRPr="009C3BF7">
        <w:rPr>
          <w:rFonts w:ascii="Times New Roman" w:hAnsi="Times New Roman"/>
        </w:rPr>
        <w:t xml:space="preserve"> </w:t>
      </w:r>
      <w:r w:rsidR="00950C7A" w:rsidRPr="009C3BF7">
        <w:rPr>
          <w:rFonts w:ascii="Times New Roman" w:hAnsi="Times New Roman"/>
        </w:rPr>
        <w:t>rỉ</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950C7A" w:rsidRPr="009C3BF7">
        <w:rPr>
          <w:rFonts w:ascii="Times New Roman" w:hAnsi="Times New Roman"/>
        </w:rPr>
        <w:t>màng</w:t>
      </w:r>
      <w:r w:rsidRPr="009C3BF7">
        <w:rPr>
          <w:rFonts w:ascii="Times New Roman" w:hAnsi="Times New Roman"/>
        </w:rPr>
        <w:t xml:space="preserve">. </w:t>
      </w:r>
      <w:r w:rsidR="00950C7A" w:rsidRPr="009C3BF7">
        <w:rPr>
          <w:rFonts w:ascii="Times New Roman" w:hAnsi="Times New Roman"/>
        </w:rPr>
        <w:t>Thêm</w:t>
      </w:r>
      <w:r w:rsidRPr="009C3BF7">
        <w:rPr>
          <w:rFonts w:ascii="Times New Roman" w:hAnsi="Times New Roman"/>
        </w:rPr>
        <w:t xml:space="preserve"> </w:t>
      </w:r>
      <w:r w:rsidR="00950C7A" w:rsidRPr="009C3BF7">
        <w:rPr>
          <w:rFonts w:ascii="Times New Roman" w:hAnsi="Times New Roman"/>
        </w:rPr>
        <w:t>vào</w:t>
      </w:r>
      <w:r w:rsidRPr="009C3BF7">
        <w:rPr>
          <w:rFonts w:ascii="Times New Roman" w:hAnsi="Times New Roman"/>
        </w:rPr>
        <w:t xml:space="preserve"> </w:t>
      </w:r>
      <w:r w:rsidR="00950C7A" w:rsidRPr="009C3BF7">
        <w:rPr>
          <w:rFonts w:ascii="Times New Roman" w:hAnsi="Times New Roman"/>
        </w:rPr>
        <w:t>đó</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kiểm</w:t>
      </w:r>
      <w:r w:rsidRPr="009C3BF7">
        <w:rPr>
          <w:rFonts w:ascii="Times New Roman" w:hAnsi="Times New Roman"/>
        </w:rPr>
        <w:t xml:space="preserve"> </w:t>
      </w:r>
      <w:r w:rsidR="00950C7A" w:rsidRPr="009C3BF7">
        <w:rPr>
          <w:rFonts w:ascii="Times New Roman" w:hAnsi="Times New Roman"/>
        </w:rPr>
        <w:t>tra</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kết</w:t>
      </w:r>
      <w:r w:rsidRPr="009C3BF7">
        <w:rPr>
          <w:rFonts w:ascii="Times New Roman" w:hAnsi="Times New Roman"/>
        </w:rPr>
        <w:t xml:space="preserve"> </w:t>
      </w:r>
      <w:r w:rsidR="00950C7A" w:rsidRPr="009C3BF7">
        <w:rPr>
          <w:rFonts w:ascii="Times New Roman" w:hAnsi="Times New Roman"/>
        </w:rPr>
        <w:t>tủa</w:t>
      </w:r>
      <w:r w:rsidRPr="009C3BF7">
        <w:rPr>
          <w:rFonts w:ascii="Times New Roman" w:hAnsi="Times New Roman"/>
        </w:rPr>
        <w:t xml:space="preserve"> </w:t>
      </w:r>
      <w:r w:rsidR="00950C7A" w:rsidRPr="009C3BF7">
        <w:rPr>
          <w:rFonts w:ascii="Times New Roman" w:hAnsi="Times New Roman"/>
        </w:rPr>
        <w:t>hay</w:t>
      </w:r>
      <w:r w:rsidRPr="009C3BF7">
        <w:rPr>
          <w:rFonts w:ascii="Times New Roman" w:hAnsi="Times New Roman"/>
        </w:rPr>
        <w:t xml:space="preserve"> </w:t>
      </w:r>
      <w:r w:rsidR="00950C7A" w:rsidRPr="009C3BF7">
        <w:rPr>
          <w:rFonts w:ascii="Times New Roman" w:hAnsi="Times New Roman"/>
        </w:rPr>
        <w:t>vẩn</w:t>
      </w:r>
      <w:r w:rsidRPr="009C3BF7">
        <w:rPr>
          <w:rFonts w:ascii="Times New Roman" w:hAnsi="Times New Roman"/>
        </w:rPr>
        <w:t xml:space="preserve"> </w:t>
      </w:r>
      <w:r w:rsidR="00950C7A" w:rsidRPr="009C3BF7">
        <w:rPr>
          <w:rFonts w:ascii="Times New Roman" w:hAnsi="Times New Roman"/>
        </w:rPr>
        <w:t>đục</w:t>
      </w:r>
      <w:r w:rsidRPr="009C3BF7">
        <w:rPr>
          <w:rFonts w:ascii="Times New Roman" w:hAnsi="Times New Roman"/>
        </w:rPr>
        <w:t xml:space="preserve"> </w:t>
      </w:r>
      <w:r w:rsidR="00950C7A" w:rsidRPr="009C3BF7">
        <w:rPr>
          <w:rFonts w:ascii="Times New Roman" w:hAnsi="Times New Roman"/>
        </w:rPr>
        <w:t>c</w:t>
      </w:r>
      <w:r w:rsidR="00432CEB" w:rsidRPr="009C3BF7">
        <w:rPr>
          <w:rFonts w:ascii="Times New Roman" w:hAnsi="Times New Roman"/>
        </w:rPr>
        <w:t>ủa thuốc đóng trong</w:t>
      </w:r>
      <w:r w:rsidRPr="009C3BF7">
        <w:rPr>
          <w:rFonts w:ascii="Times New Roman" w:hAnsi="Times New Roman"/>
        </w:rPr>
        <w:t xml:space="preserve"> </w:t>
      </w:r>
      <w:r w:rsidR="00950C7A" w:rsidRPr="009C3BF7">
        <w:rPr>
          <w:rFonts w:ascii="Times New Roman" w:hAnsi="Times New Roman"/>
        </w:rPr>
        <w:t>nang</w:t>
      </w:r>
      <w:r w:rsidRPr="009C3BF7">
        <w:rPr>
          <w:rFonts w:ascii="Times New Roman" w:hAnsi="Times New Roman"/>
        </w:rPr>
        <w:t>.</w:t>
      </w:r>
      <w:r w:rsidRPr="009C3BF7">
        <w:rPr>
          <w:rFonts w:ascii="Times New Roman" w:hAnsi="Times New Roman"/>
        </w:rPr>
        <w:tab/>
      </w:r>
    </w:p>
    <w:p w14:paraId="4889A169" w14:textId="77777777" w:rsidR="00EC0747" w:rsidRPr="009C3BF7" w:rsidRDefault="00950C7A" w:rsidP="00BD3599">
      <w:pPr>
        <w:pStyle w:val="BodyTextIndent"/>
        <w:numPr>
          <w:ilvl w:val="0"/>
          <w:numId w:val="10"/>
        </w:numPr>
        <w:tabs>
          <w:tab w:val="clear" w:pos="930"/>
        </w:tabs>
        <w:spacing w:beforeLines="120" w:before="288" w:afterLines="60" w:after="144"/>
        <w:ind w:left="1080"/>
        <w:rPr>
          <w:rFonts w:ascii="Times New Roman" w:hAnsi="Times New Roman"/>
        </w:rPr>
      </w:pPr>
      <w:r w:rsidRPr="009C3BF7">
        <w:rPr>
          <w:rFonts w:ascii="Times New Roman" w:hAnsi="Times New Roman"/>
        </w:rPr>
        <w:t>Nhũ</w:t>
      </w:r>
      <w:r w:rsidR="00EC0747" w:rsidRPr="009C3BF7">
        <w:rPr>
          <w:rFonts w:ascii="Times New Roman" w:hAnsi="Times New Roman"/>
        </w:rPr>
        <w:t xml:space="preserve"> </w:t>
      </w:r>
      <w:r w:rsidRPr="009C3BF7">
        <w:rPr>
          <w:rFonts w:ascii="Times New Roman" w:hAnsi="Times New Roman"/>
        </w:rPr>
        <w:t>tương</w:t>
      </w:r>
    </w:p>
    <w:p w14:paraId="63021933" w14:textId="77777777" w:rsidR="00EC0747" w:rsidRPr="009C3BF7" w:rsidRDefault="00CA5567" w:rsidP="004F6EA1">
      <w:pPr>
        <w:pStyle w:val="BodyTextIndent"/>
        <w:spacing w:beforeLines="120" w:before="288" w:afterLines="60" w:after="144"/>
        <w:ind w:left="1080" w:firstLine="0"/>
        <w:rPr>
          <w:rFonts w:ascii="Times New Roman" w:hAnsi="Times New Roman"/>
        </w:rPr>
      </w:pPr>
      <w:r>
        <w:rPr>
          <w:rFonts w:ascii="Times New Roman" w:hAnsi="Times New Roman"/>
        </w:rPr>
        <w:t>Nhũ tương cần đánh giá về</w:t>
      </w:r>
      <w:r w:rsidR="00EC0747" w:rsidRPr="009C3BF7">
        <w:rPr>
          <w:rFonts w:ascii="Times New Roman" w:hAnsi="Times New Roman"/>
        </w:rPr>
        <w:t xml:space="preserve"> </w:t>
      </w:r>
      <w:r w:rsidR="00950C7A" w:rsidRPr="009C3BF7">
        <w:rPr>
          <w:rFonts w:ascii="Times New Roman" w:hAnsi="Times New Roman"/>
        </w:rPr>
        <w:t>hình</w:t>
      </w:r>
      <w:r w:rsidR="00EC0747" w:rsidRPr="009C3BF7">
        <w:rPr>
          <w:rFonts w:ascii="Times New Roman" w:hAnsi="Times New Roman"/>
        </w:rPr>
        <w:t xml:space="preserve"> </w:t>
      </w:r>
      <w:r w:rsidR="00950C7A" w:rsidRPr="009C3BF7">
        <w:rPr>
          <w:rFonts w:ascii="Times New Roman" w:hAnsi="Times New Roman"/>
        </w:rPr>
        <w:t>thức</w:t>
      </w:r>
      <w:r w:rsidR="00EC0747" w:rsidRPr="009C3BF7">
        <w:rPr>
          <w:rFonts w:ascii="Times New Roman" w:hAnsi="Times New Roman"/>
        </w:rPr>
        <w:t xml:space="preserve"> (</w:t>
      </w:r>
      <w:r w:rsidR="00950C7A" w:rsidRPr="009C3BF7">
        <w:rPr>
          <w:rFonts w:ascii="Times New Roman" w:hAnsi="Times New Roman"/>
        </w:rPr>
        <w:t>kể</w:t>
      </w:r>
      <w:r w:rsidR="00EC0747" w:rsidRPr="009C3BF7">
        <w:rPr>
          <w:rFonts w:ascii="Times New Roman" w:hAnsi="Times New Roman"/>
        </w:rPr>
        <w:t xml:space="preserve"> </w:t>
      </w:r>
      <w:r w:rsidR="00950C7A" w:rsidRPr="009C3BF7">
        <w:rPr>
          <w:rFonts w:ascii="Times New Roman" w:hAnsi="Times New Roman"/>
        </w:rPr>
        <w:t>cả</w:t>
      </w:r>
      <w:r w:rsidR="00EC0747" w:rsidRPr="009C3BF7">
        <w:rPr>
          <w:rFonts w:ascii="Times New Roman" w:hAnsi="Times New Roman"/>
        </w:rPr>
        <w:t xml:space="preserve"> </w:t>
      </w:r>
      <w:r w:rsidR="00950C7A" w:rsidRPr="009C3BF7">
        <w:rPr>
          <w:rFonts w:ascii="Times New Roman" w:hAnsi="Times New Roman"/>
        </w:rPr>
        <w:t>sự</w:t>
      </w:r>
      <w:r w:rsidR="00EC0747" w:rsidRPr="009C3BF7">
        <w:rPr>
          <w:rFonts w:ascii="Times New Roman" w:hAnsi="Times New Roman"/>
        </w:rPr>
        <w:t xml:space="preserve"> </w:t>
      </w:r>
      <w:r w:rsidR="00950C7A" w:rsidRPr="009C3BF7">
        <w:rPr>
          <w:rFonts w:ascii="Times New Roman" w:hAnsi="Times New Roman"/>
        </w:rPr>
        <w:t>tách</w:t>
      </w:r>
      <w:r w:rsidR="00EC0747" w:rsidRPr="009C3BF7">
        <w:rPr>
          <w:rFonts w:ascii="Times New Roman" w:hAnsi="Times New Roman"/>
        </w:rPr>
        <w:t xml:space="preserve"> </w:t>
      </w:r>
      <w:r w:rsidR="00950C7A" w:rsidRPr="009C3BF7">
        <w:rPr>
          <w:rFonts w:ascii="Times New Roman" w:hAnsi="Times New Roman"/>
        </w:rPr>
        <w:t>pha</w:t>
      </w:r>
      <w:r w:rsidR="00EC0747" w:rsidRPr="009C3BF7">
        <w:rPr>
          <w:rFonts w:ascii="Times New Roman" w:hAnsi="Times New Roman"/>
        </w:rPr>
        <w:t xml:space="preserve">), </w:t>
      </w:r>
      <w:r w:rsidR="00950C7A" w:rsidRPr="009C3BF7">
        <w:rPr>
          <w:rFonts w:ascii="Times New Roman" w:hAnsi="Times New Roman"/>
        </w:rPr>
        <w:t>màu</w:t>
      </w:r>
      <w:r w:rsidR="00EC0747" w:rsidRPr="009C3BF7">
        <w:rPr>
          <w:rFonts w:ascii="Times New Roman" w:hAnsi="Times New Roman"/>
        </w:rPr>
        <w:t xml:space="preserve"> </w:t>
      </w:r>
      <w:r w:rsidR="00950C7A" w:rsidRPr="009C3BF7">
        <w:rPr>
          <w:rFonts w:ascii="Times New Roman" w:hAnsi="Times New Roman"/>
        </w:rPr>
        <w:t>sắc</w:t>
      </w:r>
      <w:r w:rsidR="00EC0747" w:rsidRPr="009C3BF7">
        <w:rPr>
          <w:rFonts w:ascii="Times New Roman" w:hAnsi="Times New Roman"/>
        </w:rPr>
        <w:t xml:space="preserve">, </w:t>
      </w:r>
      <w:r w:rsidR="00950C7A" w:rsidRPr="009C3BF7">
        <w:rPr>
          <w:rFonts w:ascii="Times New Roman" w:hAnsi="Times New Roman"/>
        </w:rPr>
        <w:t>mùi</w:t>
      </w:r>
      <w:r w:rsidR="00EC0747" w:rsidRPr="009C3BF7">
        <w:rPr>
          <w:rFonts w:ascii="Times New Roman" w:hAnsi="Times New Roman"/>
        </w:rPr>
        <w:t xml:space="preserve">, </w:t>
      </w:r>
      <w:r w:rsidR="00950C7A" w:rsidRPr="009C3BF7">
        <w:rPr>
          <w:rFonts w:ascii="Times New Roman" w:hAnsi="Times New Roman"/>
        </w:rPr>
        <w:t>định</w:t>
      </w:r>
      <w:r w:rsidR="00EC0747" w:rsidRPr="009C3BF7">
        <w:rPr>
          <w:rFonts w:ascii="Times New Roman" w:hAnsi="Times New Roman"/>
        </w:rPr>
        <w:t xml:space="preserve"> </w:t>
      </w:r>
      <w:r w:rsidR="00950C7A" w:rsidRPr="009C3BF7">
        <w:rPr>
          <w:rFonts w:ascii="Times New Roman" w:hAnsi="Times New Roman"/>
        </w:rPr>
        <w:t>lượng</w:t>
      </w:r>
      <w:r w:rsidR="00EC0747" w:rsidRPr="009C3BF7">
        <w:rPr>
          <w:rFonts w:ascii="Times New Roman" w:hAnsi="Times New Roman"/>
        </w:rPr>
        <w:t xml:space="preserve">, </w:t>
      </w:r>
      <w:r w:rsidR="00950C7A" w:rsidRPr="009C3BF7">
        <w:rPr>
          <w:rFonts w:ascii="Times New Roman" w:hAnsi="Times New Roman"/>
        </w:rPr>
        <w:t>các</w:t>
      </w:r>
      <w:r w:rsidR="00EC0747" w:rsidRPr="009C3BF7">
        <w:rPr>
          <w:rFonts w:ascii="Times New Roman" w:hAnsi="Times New Roman"/>
        </w:rPr>
        <w:t xml:space="preserve"> </w:t>
      </w:r>
      <w:r w:rsidR="00950C7A" w:rsidRPr="009C3BF7">
        <w:rPr>
          <w:rFonts w:ascii="Times New Roman" w:hAnsi="Times New Roman"/>
        </w:rPr>
        <w:t>sản</w:t>
      </w:r>
      <w:r w:rsidR="00EC0747" w:rsidRPr="009C3BF7">
        <w:rPr>
          <w:rFonts w:ascii="Times New Roman" w:hAnsi="Times New Roman"/>
        </w:rPr>
        <w:t xml:space="preserve"> </w:t>
      </w:r>
      <w:r w:rsidR="00950C7A" w:rsidRPr="009C3BF7">
        <w:rPr>
          <w:rFonts w:ascii="Times New Roman" w:hAnsi="Times New Roman"/>
        </w:rPr>
        <w:t>phẩm</w:t>
      </w:r>
      <w:r w:rsidR="00EC0747" w:rsidRPr="009C3BF7">
        <w:rPr>
          <w:rFonts w:ascii="Times New Roman" w:hAnsi="Times New Roman"/>
        </w:rPr>
        <w:t xml:space="preserve"> </w:t>
      </w:r>
      <w:r w:rsidR="00950C7A" w:rsidRPr="009C3BF7">
        <w:rPr>
          <w:rFonts w:ascii="Times New Roman" w:hAnsi="Times New Roman"/>
        </w:rPr>
        <w:t>phân</w:t>
      </w:r>
      <w:r w:rsidR="00EC0747" w:rsidRPr="009C3BF7">
        <w:rPr>
          <w:rFonts w:ascii="Times New Roman" w:hAnsi="Times New Roman"/>
        </w:rPr>
        <w:t xml:space="preserve"> </w:t>
      </w:r>
      <w:r w:rsidR="00950C7A" w:rsidRPr="009C3BF7">
        <w:rPr>
          <w:rFonts w:ascii="Times New Roman" w:hAnsi="Times New Roman"/>
        </w:rPr>
        <w:t>huỷ</w:t>
      </w:r>
      <w:r w:rsidR="00EC0747" w:rsidRPr="009C3BF7">
        <w:rPr>
          <w:rFonts w:ascii="Times New Roman" w:hAnsi="Times New Roman"/>
        </w:rPr>
        <w:t xml:space="preserve">, </w:t>
      </w:r>
      <w:r w:rsidR="00950C7A" w:rsidRPr="009C3BF7">
        <w:rPr>
          <w:rFonts w:ascii="Times New Roman" w:hAnsi="Times New Roman"/>
        </w:rPr>
        <w:t>pH</w:t>
      </w:r>
      <w:r w:rsidR="00EC0747" w:rsidRPr="009C3BF7">
        <w:rPr>
          <w:rFonts w:ascii="Times New Roman" w:hAnsi="Times New Roman"/>
        </w:rPr>
        <w:t xml:space="preserve">, </w:t>
      </w:r>
      <w:r w:rsidR="00950C7A" w:rsidRPr="009C3BF7">
        <w:rPr>
          <w:rFonts w:ascii="Times New Roman" w:hAnsi="Times New Roman"/>
        </w:rPr>
        <w:t>độ</w:t>
      </w:r>
      <w:r w:rsidR="00EC0747" w:rsidRPr="009C3BF7">
        <w:rPr>
          <w:rFonts w:ascii="Times New Roman" w:hAnsi="Times New Roman"/>
        </w:rPr>
        <w:t xml:space="preserve"> </w:t>
      </w:r>
      <w:r w:rsidR="00950C7A" w:rsidRPr="009C3BF7">
        <w:rPr>
          <w:rFonts w:ascii="Times New Roman" w:hAnsi="Times New Roman"/>
        </w:rPr>
        <w:t>nhớt</w:t>
      </w:r>
      <w:r w:rsidR="00EC0747" w:rsidRPr="009C3BF7">
        <w:rPr>
          <w:rFonts w:ascii="Times New Roman" w:hAnsi="Times New Roman"/>
        </w:rPr>
        <w:t xml:space="preserve">, </w:t>
      </w:r>
      <w:r w:rsidR="007B27E1" w:rsidRPr="009C3BF7">
        <w:rPr>
          <w:rFonts w:ascii="Times New Roman" w:hAnsi="Times New Roman"/>
        </w:rPr>
        <w:t xml:space="preserve">giới hạn </w:t>
      </w:r>
      <w:r>
        <w:rPr>
          <w:rFonts w:ascii="Times New Roman" w:hAnsi="Times New Roman"/>
        </w:rPr>
        <w:t>vi sinh vật</w:t>
      </w:r>
      <w:r w:rsidR="00EC0747" w:rsidRPr="009C3BF7">
        <w:rPr>
          <w:rFonts w:ascii="Times New Roman" w:hAnsi="Times New Roman"/>
        </w:rPr>
        <w:t xml:space="preserve">, </w:t>
      </w:r>
      <w:r w:rsidR="00950C7A" w:rsidRPr="009C3BF7">
        <w:rPr>
          <w:rFonts w:ascii="Times New Roman" w:hAnsi="Times New Roman"/>
        </w:rPr>
        <w:t>hàm</w:t>
      </w:r>
      <w:r w:rsidR="00EC0747" w:rsidRPr="009C3BF7">
        <w:rPr>
          <w:rFonts w:ascii="Times New Roman" w:hAnsi="Times New Roman"/>
        </w:rPr>
        <w:t xml:space="preserve"> </w:t>
      </w:r>
      <w:r w:rsidR="00950C7A" w:rsidRPr="009C3BF7">
        <w:rPr>
          <w:rFonts w:ascii="Times New Roman" w:hAnsi="Times New Roman"/>
        </w:rPr>
        <w:t>lượng</w:t>
      </w:r>
      <w:r w:rsidR="00EC0747" w:rsidRPr="009C3BF7">
        <w:rPr>
          <w:rFonts w:ascii="Times New Roman" w:hAnsi="Times New Roman"/>
        </w:rPr>
        <w:t xml:space="preserve"> </w:t>
      </w:r>
      <w:r w:rsidR="00950C7A" w:rsidRPr="009C3BF7">
        <w:rPr>
          <w:rFonts w:ascii="Times New Roman" w:hAnsi="Times New Roman"/>
        </w:rPr>
        <w:t>chất</w:t>
      </w:r>
      <w:r w:rsidR="00EC0747" w:rsidRPr="009C3BF7">
        <w:rPr>
          <w:rFonts w:ascii="Times New Roman" w:hAnsi="Times New Roman"/>
        </w:rPr>
        <w:t xml:space="preserve"> </w:t>
      </w:r>
      <w:r w:rsidR="00950C7A" w:rsidRPr="009C3BF7">
        <w:rPr>
          <w:rFonts w:ascii="Times New Roman" w:hAnsi="Times New Roman"/>
        </w:rPr>
        <w:t>bảo</w:t>
      </w:r>
      <w:r w:rsidR="00EC0747" w:rsidRPr="009C3BF7">
        <w:rPr>
          <w:rFonts w:ascii="Times New Roman" w:hAnsi="Times New Roman"/>
        </w:rPr>
        <w:t xml:space="preserve"> </w:t>
      </w:r>
      <w:r w:rsidR="00950C7A" w:rsidRPr="009C3BF7">
        <w:rPr>
          <w:rFonts w:ascii="Times New Roman" w:hAnsi="Times New Roman"/>
        </w:rPr>
        <w:t>quản</w:t>
      </w:r>
      <w:r w:rsidR="00EC0747" w:rsidRPr="009C3BF7">
        <w:rPr>
          <w:rFonts w:ascii="Times New Roman" w:hAnsi="Times New Roman"/>
        </w:rPr>
        <w:t xml:space="preserve">, </w:t>
      </w:r>
      <w:r w:rsidR="00950C7A" w:rsidRPr="009C3BF7">
        <w:rPr>
          <w:rFonts w:ascii="Times New Roman" w:hAnsi="Times New Roman"/>
        </w:rPr>
        <w:t>kích</w:t>
      </w:r>
      <w:r w:rsidR="00EC0747" w:rsidRPr="009C3BF7">
        <w:rPr>
          <w:rFonts w:ascii="Times New Roman" w:hAnsi="Times New Roman"/>
        </w:rPr>
        <w:t xml:space="preserve"> </w:t>
      </w:r>
      <w:r w:rsidR="00950C7A" w:rsidRPr="009C3BF7">
        <w:rPr>
          <w:rFonts w:ascii="Times New Roman" w:hAnsi="Times New Roman"/>
        </w:rPr>
        <w:t>thước</w:t>
      </w:r>
      <w:r w:rsidR="00EC0747" w:rsidRPr="009C3BF7">
        <w:rPr>
          <w:rFonts w:ascii="Times New Roman" w:hAnsi="Times New Roman"/>
        </w:rPr>
        <w:t xml:space="preserve"> </w:t>
      </w:r>
      <w:r w:rsidR="00950C7A" w:rsidRPr="009C3BF7">
        <w:rPr>
          <w:rFonts w:ascii="Times New Roman" w:hAnsi="Times New Roman"/>
        </w:rPr>
        <w:t>trung</w:t>
      </w:r>
      <w:r w:rsidR="00EC0747" w:rsidRPr="009C3BF7">
        <w:rPr>
          <w:rFonts w:ascii="Times New Roman" w:hAnsi="Times New Roman"/>
        </w:rPr>
        <w:t xml:space="preserve"> </w:t>
      </w:r>
      <w:r w:rsidR="00950C7A" w:rsidRPr="009C3BF7">
        <w:rPr>
          <w:rFonts w:ascii="Times New Roman" w:hAnsi="Times New Roman"/>
        </w:rPr>
        <w:t>bình</w:t>
      </w:r>
      <w:r w:rsidR="00EC0747" w:rsidRPr="009C3BF7">
        <w:rPr>
          <w:rFonts w:ascii="Times New Roman" w:hAnsi="Times New Roman"/>
        </w:rPr>
        <w:t xml:space="preserve"> </w:t>
      </w:r>
      <w:r w:rsidR="00950C7A" w:rsidRPr="009C3BF7">
        <w:rPr>
          <w:rFonts w:ascii="Times New Roman" w:hAnsi="Times New Roman"/>
        </w:rPr>
        <w:t>và</w:t>
      </w:r>
      <w:r w:rsidR="00EC0747" w:rsidRPr="009C3BF7">
        <w:rPr>
          <w:rFonts w:ascii="Times New Roman" w:hAnsi="Times New Roman"/>
        </w:rPr>
        <w:t xml:space="preserve"> </w:t>
      </w:r>
      <w:r w:rsidR="00950C7A" w:rsidRPr="009C3BF7">
        <w:rPr>
          <w:rFonts w:ascii="Times New Roman" w:hAnsi="Times New Roman"/>
        </w:rPr>
        <w:t>sự</w:t>
      </w:r>
      <w:r w:rsidR="00EC0747" w:rsidRPr="009C3BF7">
        <w:rPr>
          <w:rFonts w:ascii="Times New Roman" w:hAnsi="Times New Roman"/>
        </w:rPr>
        <w:t xml:space="preserve"> </w:t>
      </w:r>
      <w:r w:rsidR="00950C7A" w:rsidRPr="009C3BF7">
        <w:rPr>
          <w:rFonts w:ascii="Times New Roman" w:hAnsi="Times New Roman"/>
        </w:rPr>
        <w:t>phân</w:t>
      </w:r>
      <w:r w:rsidR="00EC0747" w:rsidRPr="009C3BF7">
        <w:rPr>
          <w:rFonts w:ascii="Times New Roman" w:hAnsi="Times New Roman"/>
        </w:rPr>
        <w:t xml:space="preserve"> </w:t>
      </w:r>
      <w:r w:rsidR="00950C7A" w:rsidRPr="009C3BF7">
        <w:rPr>
          <w:rFonts w:ascii="Times New Roman" w:hAnsi="Times New Roman"/>
        </w:rPr>
        <w:t>bố</w:t>
      </w:r>
      <w:r w:rsidR="00EC0747" w:rsidRPr="009C3BF7">
        <w:rPr>
          <w:rFonts w:ascii="Times New Roman" w:hAnsi="Times New Roman"/>
        </w:rPr>
        <w:t xml:space="preserve"> </w:t>
      </w:r>
      <w:r w:rsidR="00950C7A" w:rsidRPr="009C3BF7">
        <w:rPr>
          <w:rFonts w:ascii="Times New Roman" w:hAnsi="Times New Roman"/>
        </w:rPr>
        <w:t>của</w:t>
      </w:r>
      <w:r w:rsidR="00EC0747" w:rsidRPr="009C3BF7">
        <w:rPr>
          <w:rFonts w:ascii="Times New Roman" w:hAnsi="Times New Roman"/>
        </w:rPr>
        <w:t xml:space="preserve"> </w:t>
      </w:r>
      <w:r w:rsidR="00325EDA" w:rsidRPr="009C3BF7">
        <w:rPr>
          <w:rFonts w:ascii="Times New Roman" w:hAnsi="Times New Roman"/>
        </w:rPr>
        <w:t>giọt nhũ tương</w:t>
      </w:r>
      <w:r w:rsidR="00EC0747" w:rsidRPr="009C3BF7">
        <w:rPr>
          <w:rFonts w:ascii="Times New Roman" w:hAnsi="Times New Roman"/>
        </w:rPr>
        <w:t>.</w:t>
      </w:r>
    </w:p>
    <w:p w14:paraId="628DB47C" w14:textId="77777777" w:rsidR="00EC0747" w:rsidRPr="009C3BF7" w:rsidRDefault="00950C7A" w:rsidP="00BD3599">
      <w:pPr>
        <w:pStyle w:val="BodyTextIndent"/>
        <w:numPr>
          <w:ilvl w:val="0"/>
          <w:numId w:val="10"/>
        </w:numPr>
        <w:tabs>
          <w:tab w:val="clear" w:pos="930"/>
          <w:tab w:val="left" w:pos="1080"/>
        </w:tabs>
        <w:spacing w:beforeLines="120" w:before="288" w:afterLines="60" w:after="144"/>
        <w:ind w:left="1080"/>
        <w:rPr>
          <w:rFonts w:ascii="Times New Roman" w:hAnsi="Times New Roman"/>
        </w:rPr>
      </w:pPr>
      <w:r w:rsidRPr="009C3BF7">
        <w:rPr>
          <w:rFonts w:ascii="Times New Roman" w:hAnsi="Times New Roman"/>
        </w:rPr>
        <w:t>Dung</w:t>
      </w:r>
      <w:r w:rsidR="00EC0747" w:rsidRPr="009C3BF7">
        <w:rPr>
          <w:rFonts w:ascii="Times New Roman" w:hAnsi="Times New Roman"/>
        </w:rPr>
        <w:t xml:space="preserve"> </w:t>
      </w:r>
      <w:r w:rsidRPr="009C3BF7">
        <w:rPr>
          <w:rFonts w:ascii="Times New Roman" w:hAnsi="Times New Roman"/>
        </w:rPr>
        <w:t>dịch</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hỗn</w:t>
      </w:r>
      <w:r w:rsidR="00EC0747" w:rsidRPr="009C3BF7">
        <w:rPr>
          <w:rFonts w:ascii="Times New Roman" w:hAnsi="Times New Roman"/>
        </w:rPr>
        <w:t xml:space="preserve"> </w:t>
      </w:r>
      <w:r w:rsidRPr="009C3BF7">
        <w:rPr>
          <w:rFonts w:ascii="Times New Roman" w:hAnsi="Times New Roman"/>
        </w:rPr>
        <w:t>dịch</w:t>
      </w:r>
      <w:r w:rsidR="00EC0747" w:rsidRPr="009C3BF7">
        <w:rPr>
          <w:rFonts w:ascii="Times New Roman" w:hAnsi="Times New Roman"/>
        </w:rPr>
        <w:t xml:space="preserve"> </w:t>
      </w:r>
      <w:r w:rsidRPr="009C3BF7">
        <w:rPr>
          <w:rFonts w:ascii="Times New Roman" w:hAnsi="Times New Roman"/>
        </w:rPr>
        <w:t>uống</w:t>
      </w:r>
    </w:p>
    <w:p w14:paraId="7151D5A8" w14:textId="77777777" w:rsidR="00EC0747" w:rsidRPr="009C3BF7" w:rsidRDefault="00EC0747" w:rsidP="004F6EA1">
      <w:pPr>
        <w:pStyle w:val="BodyTextIndent"/>
        <w:spacing w:beforeLines="120" w:before="288" w:afterLines="60" w:after="144"/>
        <w:ind w:left="1080" w:hanging="360"/>
        <w:rPr>
          <w:rFonts w:ascii="Times New Roman" w:hAnsi="Times New Roman"/>
        </w:rPr>
      </w:pPr>
      <w:r w:rsidRPr="009C3BF7">
        <w:rPr>
          <w:rFonts w:ascii="Times New Roman" w:hAnsi="Times New Roman"/>
        </w:rPr>
        <w:tab/>
      </w:r>
      <w:r w:rsidR="00CA5567" w:rsidRPr="005E149E">
        <w:rPr>
          <w:rFonts w:ascii="Times New Roman" w:hAnsi="Times New Roman"/>
        </w:rPr>
        <w:t>Dung dịch và hỗn dịch uống</w:t>
      </w:r>
      <w:r w:rsidR="00CA5567" w:rsidRPr="0037082D" w:rsidDel="00CA5567">
        <w:rPr>
          <w:rFonts w:ascii="Times New Roman" w:hAnsi="Times New Roman"/>
        </w:rPr>
        <w:t xml:space="preserve"> </w:t>
      </w:r>
      <w:r w:rsidR="00CA5567">
        <w:rPr>
          <w:rFonts w:ascii="Times New Roman" w:hAnsi="Times New Roman"/>
        </w:rPr>
        <w:t xml:space="preserve">cần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CA5567">
        <w:rPr>
          <w:rFonts w:ascii="Times New Roman" w:hAnsi="Times New Roman"/>
        </w:rPr>
        <w:t>về</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kể</w:t>
      </w:r>
      <w:r w:rsidRPr="009C3BF7">
        <w:rPr>
          <w:rFonts w:ascii="Times New Roman" w:hAnsi="Times New Roman"/>
        </w:rPr>
        <w:t xml:space="preserve"> </w:t>
      </w:r>
      <w:r w:rsidR="00950C7A" w:rsidRPr="009C3BF7">
        <w:rPr>
          <w:rFonts w:ascii="Times New Roman" w:hAnsi="Times New Roman"/>
        </w:rPr>
        <w:t>cả</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950C7A" w:rsidRPr="009C3BF7">
        <w:rPr>
          <w:rFonts w:ascii="Times New Roman" w:hAnsi="Times New Roman"/>
        </w:rPr>
        <w:t>kết</w:t>
      </w:r>
      <w:r w:rsidRPr="009C3BF7">
        <w:rPr>
          <w:rFonts w:ascii="Times New Roman" w:hAnsi="Times New Roman"/>
        </w:rPr>
        <w:t xml:space="preserve"> </w:t>
      </w:r>
      <w:r w:rsidR="00950C7A" w:rsidRPr="009C3BF7">
        <w:rPr>
          <w:rFonts w:ascii="Times New Roman" w:hAnsi="Times New Roman"/>
        </w:rPr>
        <w:t>tủa</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7B27E1"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dung</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mùi</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huỷ</w:t>
      </w:r>
      <w:r w:rsidRPr="009C3BF7">
        <w:rPr>
          <w:rFonts w:ascii="Times New Roman" w:hAnsi="Times New Roman"/>
        </w:rPr>
        <w:t xml:space="preserve">, </w:t>
      </w:r>
      <w:r w:rsidR="00950C7A" w:rsidRPr="009C3BF7">
        <w:rPr>
          <w:rFonts w:ascii="Times New Roman" w:hAnsi="Times New Roman"/>
        </w:rPr>
        <w:t>pH</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nhớt</w:t>
      </w:r>
      <w:r w:rsidRPr="009C3BF7">
        <w:rPr>
          <w:rFonts w:ascii="Times New Roman" w:hAnsi="Times New Roman"/>
        </w:rPr>
        <w:t xml:space="preserve">, </w:t>
      </w:r>
      <w:r w:rsidR="007511E8" w:rsidRPr="009C3BF7">
        <w:rPr>
          <w:rFonts w:ascii="Times New Roman" w:hAnsi="Times New Roman"/>
        </w:rPr>
        <w:t>giới hạn</w:t>
      </w:r>
      <w:r w:rsidRPr="009C3BF7">
        <w:rPr>
          <w:rFonts w:ascii="Times New Roman" w:hAnsi="Times New Roman"/>
        </w:rPr>
        <w:t xml:space="preserve"> </w:t>
      </w:r>
      <w:r w:rsidR="00CA5567">
        <w:rPr>
          <w:rFonts w:ascii="Times New Roman" w:hAnsi="Times New Roman"/>
        </w:rPr>
        <w:t>vi sinh vật</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hàm</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bảo</w:t>
      </w:r>
      <w:r w:rsidRPr="009C3BF7">
        <w:rPr>
          <w:rFonts w:ascii="Times New Roman" w:hAnsi="Times New Roman"/>
        </w:rPr>
        <w:t xml:space="preserve"> </w:t>
      </w:r>
      <w:r w:rsidR="00950C7A" w:rsidRPr="009C3BF7">
        <w:rPr>
          <w:rFonts w:ascii="Times New Roman" w:hAnsi="Times New Roman"/>
        </w:rPr>
        <w:t>quản</w:t>
      </w:r>
      <w:r w:rsidRPr="009C3BF7">
        <w:rPr>
          <w:rFonts w:ascii="Times New Roman" w:hAnsi="Times New Roman"/>
        </w:rPr>
        <w:t xml:space="preserve">. </w:t>
      </w:r>
    </w:p>
    <w:p w14:paraId="6B7E7B59" w14:textId="77777777" w:rsidR="00000C09" w:rsidRPr="009C3BF7" w:rsidRDefault="00EC0747" w:rsidP="004F6EA1">
      <w:pPr>
        <w:pStyle w:val="BodyTextIndent"/>
        <w:tabs>
          <w:tab w:val="num" w:pos="1080"/>
        </w:tabs>
        <w:spacing w:beforeLines="120" w:before="288" w:afterLines="60" w:after="144"/>
        <w:ind w:left="1080" w:hanging="360"/>
        <w:rPr>
          <w:rFonts w:ascii="Times New Roman" w:hAnsi="Times New Roman"/>
        </w:rPr>
      </w:pPr>
      <w:r w:rsidRPr="0037082D">
        <w:tab/>
      </w:r>
      <w:r w:rsidR="00950C7A" w:rsidRPr="009C3BF7">
        <w:rPr>
          <w:rFonts w:ascii="Times New Roman" w:hAnsi="Times New Roman"/>
        </w:rPr>
        <w:t>Thêm</w:t>
      </w:r>
      <w:r w:rsidRPr="009C3BF7">
        <w:rPr>
          <w:rFonts w:ascii="Times New Roman" w:hAnsi="Times New Roman"/>
        </w:rPr>
        <w:t xml:space="preserve"> </w:t>
      </w:r>
      <w:r w:rsidR="00950C7A" w:rsidRPr="009C3BF7">
        <w:rPr>
          <w:rFonts w:ascii="Times New Roman" w:hAnsi="Times New Roman"/>
        </w:rPr>
        <w:t>vào</w:t>
      </w:r>
      <w:r w:rsidRPr="009C3BF7">
        <w:rPr>
          <w:rFonts w:ascii="Times New Roman" w:hAnsi="Times New Roman"/>
        </w:rPr>
        <w:t xml:space="preserve"> </w:t>
      </w:r>
      <w:r w:rsidR="00950C7A" w:rsidRPr="009C3BF7">
        <w:rPr>
          <w:rFonts w:ascii="Times New Roman" w:hAnsi="Times New Roman" w:hint="eastAsia"/>
        </w:rPr>
        <w:t>đó</w:t>
      </w:r>
      <w:r w:rsidRPr="009C3BF7">
        <w:rPr>
          <w:rFonts w:ascii="Times New Roman" w:hAnsi="Times New Roman"/>
        </w:rPr>
        <w:t xml:space="preserve">, </w:t>
      </w:r>
      <w:r w:rsidR="00950C7A" w:rsidRPr="009C3BF7">
        <w:rPr>
          <w:rFonts w:ascii="Times New Roman" w:hAnsi="Times New Roman" w:hint="eastAsia"/>
        </w:rPr>
        <w:t>đ</w:t>
      </w:r>
      <w:r w:rsidR="00950C7A" w:rsidRPr="009C3BF7">
        <w:rPr>
          <w:rFonts w:ascii="Times New Roman" w:hAnsi="Times New Roman"/>
        </w:rPr>
        <w:t>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hỗn</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hint="eastAsia"/>
        </w:rPr>
        <w:t>đá</w:t>
      </w:r>
      <w:r w:rsidR="00950C7A" w:rsidRPr="009C3BF7">
        <w:rPr>
          <w:rFonts w:ascii="Times New Roman" w:hAnsi="Times New Roman"/>
        </w:rPr>
        <w:t>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950C7A" w:rsidRPr="009C3BF7">
        <w:rPr>
          <w:rFonts w:ascii="Times New Roman" w:hAnsi="Times New Roman"/>
        </w:rPr>
        <w:t>khả</w:t>
      </w:r>
      <w:r w:rsidRPr="009C3BF7">
        <w:rPr>
          <w:rFonts w:ascii="Times New Roman" w:hAnsi="Times New Roman"/>
        </w:rPr>
        <w:t xml:space="preserve"> </w:t>
      </w:r>
      <w:r w:rsidR="00950C7A" w:rsidRPr="009C3BF7">
        <w:rPr>
          <w:rFonts w:ascii="Times New Roman" w:hAnsi="Times New Roman"/>
        </w:rPr>
        <w:t>n</w:t>
      </w:r>
      <w:r w:rsidR="00950C7A" w:rsidRPr="009C3BF7">
        <w:rPr>
          <w:rFonts w:ascii="Times New Roman" w:hAnsi="Times New Roman" w:hint="eastAsia"/>
        </w:rPr>
        <w:t>ă</w:t>
      </w:r>
      <w:r w:rsidR="00950C7A" w:rsidRPr="009C3BF7">
        <w:rPr>
          <w:rFonts w:ascii="Times New Roman" w:hAnsi="Times New Roman"/>
        </w:rPr>
        <w:t>ng</w:t>
      </w:r>
      <w:r w:rsidRPr="009C3BF7">
        <w:rPr>
          <w:rFonts w:ascii="Times New Roman" w:hAnsi="Times New Roman"/>
        </w:rPr>
        <w:t xml:space="preserve"> </w:t>
      </w:r>
      <w:r w:rsidR="00950C7A" w:rsidRPr="009C3BF7">
        <w:rPr>
          <w:rFonts w:ascii="Times New Roman" w:hAnsi="Times New Roman"/>
        </w:rPr>
        <w:t>tái</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tán</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tính</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l</w:t>
      </w:r>
      <w:r w:rsidR="00950C7A" w:rsidRPr="009C3BF7">
        <w:rPr>
          <w:rFonts w:ascii="Times New Roman" w:hAnsi="Times New Roman" w:hint="eastAsia"/>
        </w:rPr>
        <w:t>ư</w:t>
      </w:r>
      <w:r w:rsidR="00950C7A" w:rsidRPr="009C3BF7">
        <w:rPr>
          <w:rFonts w:ascii="Times New Roman" w:hAnsi="Times New Roman"/>
        </w:rPr>
        <w:t>u</w:t>
      </w:r>
      <w:r w:rsidRPr="009C3BF7">
        <w:rPr>
          <w:rFonts w:ascii="Times New Roman" w:hAnsi="Times New Roman"/>
        </w:rPr>
        <w:t xml:space="preserve"> </w:t>
      </w:r>
      <w:r w:rsidR="00950C7A" w:rsidRPr="009C3BF7">
        <w:rPr>
          <w:rFonts w:ascii="Times New Roman" w:hAnsi="Times New Roman"/>
        </w:rPr>
        <w:t>biến</w:t>
      </w:r>
      <w:r w:rsidRPr="009C3BF7">
        <w:rPr>
          <w:rFonts w:ascii="Times New Roman" w:hAnsi="Times New Roman"/>
        </w:rPr>
        <w:t xml:space="preserve">, </w:t>
      </w:r>
      <w:r w:rsidR="00950C7A" w:rsidRPr="009C3BF7">
        <w:rPr>
          <w:rFonts w:ascii="Times New Roman" w:hAnsi="Times New Roman"/>
        </w:rPr>
        <w:t>kích</w:t>
      </w:r>
      <w:r w:rsidRPr="009C3BF7">
        <w:rPr>
          <w:rFonts w:ascii="Times New Roman" w:hAnsi="Times New Roman"/>
        </w:rPr>
        <w:t xml:space="preserve"> </w:t>
      </w:r>
      <w:r w:rsidR="00950C7A" w:rsidRPr="009C3BF7">
        <w:rPr>
          <w:rFonts w:ascii="Times New Roman" w:hAnsi="Times New Roman"/>
        </w:rPr>
        <w:t>th</w:t>
      </w:r>
      <w:r w:rsidR="00950C7A" w:rsidRPr="009C3BF7">
        <w:rPr>
          <w:rFonts w:ascii="Times New Roman" w:hAnsi="Times New Roman" w:hint="eastAsia"/>
        </w:rPr>
        <w:t>ư</w:t>
      </w:r>
      <w:r w:rsidR="00950C7A" w:rsidRPr="009C3BF7">
        <w:rPr>
          <w:rFonts w:ascii="Times New Roman" w:hAnsi="Times New Roman"/>
        </w:rPr>
        <w:t>ớc</w:t>
      </w:r>
      <w:r w:rsidRPr="009C3BF7">
        <w:rPr>
          <w:rFonts w:ascii="Times New Roman" w:hAnsi="Times New Roman"/>
        </w:rPr>
        <w:t xml:space="preserve"> </w:t>
      </w:r>
      <w:r w:rsidR="00950C7A" w:rsidRPr="009C3BF7">
        <w:rPr>
          <w:rFonts w:ascii="Times New Roman" w:hAnsi="Times New Roman"/>
        </w:rPr>
        <w:t>trung</w:t>
      </w:r>
      <w:r w:rsidRPr="009C3BF7">
        <w:rPr>
          <w:rFonts w:ascii="Times New Roman" w:hAnsi="Times New Roman"/>
        </w:rPr>
        <w:t xml:space="preserve"> </w:t>
      </w:r>
      <w:r w:rsidR="00950C7A" w:rsidRPr="009C3BF7">
        <w:rPr>
          <w:rFonts w:ascii="Times New Roman" w:hAnsi="Times New Roman"/>
        </w:rPr>
        <w:t>bình</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bố</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tiểu</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Sau</w:t>
      </w:r>
      <w:r w:rsidRPr="009C3BF7">
        <w:rPr>
          <w:rFonts w:ascii="Times New Roman" w:hAnsi="Times New Roman"/>
        </w:rPr>
        <w:t xml:space="preserve"> </w:t>
      </w:r>
      <w:r w:rsidR="00950C7A" w:rsidRPr="009C3BF7">
        <w:rPr>
          <w:rFonts w:ascii="Times New Roman" w:hAnsi="Times New Roman"/>
        </w:rPr>
        <w:t>khi</w:t>
      </w:r>
      <w:r w:rsidRPr="009C3BF7">
        <w:rPr>
          <w:rFonts w:ascii="Times New Roman" w:hAnsi="Times New Roman"/>
        </w:rPr>
        <w:t xml:space="preserve"> </w:t>
      </w:r>
      <w:r w:rsidR="00950C7A" w:rsidRPr="009C3BF7">
        <w:rPr>
          <w:rFonts w:ascii="Times New Roman" w:hAnsi="Times New Roman"/>
        </w:rPr>
        <w:t>bảo</w:t>
      </w:r>
      <w:r w:rsidRPr="009C3BF7">
        <w:rPr>
          <w:rFonts w:ascii="Times New Roman" w:hAnsi="Times New Roman"/>
        </w:rPr>
        <w:t xml:space="preserve"> </w:t>
      </w:r>
      <w:r w:rsidR="00950C7A" w:rsidRPr="009C3BF7">
        <w:rPr>
          <w:rFonts w:ascii="Times New Roman" w:hAnsi="Times New Roman"/>
        </w:rPr>
        <w:t>quản</w:t>
      </w:r>
      <w:r w:rsidRPr="009C3BF7">
        <w:rPr>
          <w:rFonts w:ascii="Times New Roman" w:hAnsi="Times New Roman"/>
        </w:rPr>
        <w:t xml:space="preserve">, </w:t>
      </w:r>
      <w:r w:rsidR="00950C7A" w:rsidRPr="009C3BF7">
        <w:rPr>
          <w:rFonts w:ascii="Times New Roman" w:hAnsi="Times New Roman"/>
        </w:rPr>
        <w:t>mẫu</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hỗn</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7B27E1" w:rsidRPr="009C3BF7">
        <w:rPr>
          <w:rFonts w:ascii="Times New Roman" w:hAnsi="Times New Roman" w:hint="eastAsia"/>
        </w:rPr>
        <w:t>đư</w:t>
      </w:r>
      <w:r w:rsidR="007B27E1" w:rsidRPr="009C3BF7">
        <w:rPr>
          <w:rFonts w:ascii="Times New Roman" w:hAnsi="Times New Roman"/>
        </w:rPr>
        <w:t xml:space="preserve">ợc </w:t>
      </w:r>
      <w:r w:rsidR="00325EDA" w:rsidRPr="009C3BF7">
        <w:rPr>
          <w:rFonts w:ascii="Times New Roman" w:hAnsi="Times New Roman"/>
        </w:rPr>
        <w:t>chuẩn bị</w:t>
      </w:r>
      <w:r w:rsidR="00CA5567">
        <w:rPr>
          <w:rFonts w:ascii="Times New Roman" w:hAnsi="Times New Roman"/>
        </w:rPr>
        <w:t xml:space="preserve"> cho việc định lượng</w:t>
      </w:r>
      <w:r w:rsidRPr="009C3BF7">
        <w:rPr>
          <w:rFonts w:ascii="Times New Roman" w:hAnsi="Times New Roman"/>
        </w:rPr>
        <w:t xml:space="preserve"> </w:t>
      </w:r>
      <w:r w:rsidR="00950C7A" w:rsidRPr="009C3BF7">
        <w:rPr>
          <w:rFonts w:ascii="Times New Roman" w:hAnsi="Times New Roman"/>
        </w:rPr>
        <w:t>theo</w:t>
      </w:r>
      <w:r w:rsidRPr="009C3BF7">
        <w:rPr>
          <w:rFonts w:ascii="Times New Roman" w:hAnsi="Times New Roman"/>
        </w:rPr>
        <w:t xml:space="preserve"> </w:t>
      </w:r>
      <w:r w:rsidR="00950C7A" w:rsidRPr="009C3BF7">
        <w:rPr>
          <w:rFonts w:ascii="Times New Roman" w:hAnsi="Times New Roman"/>
        </w:rPr>
        <w:t>chỉ</w:t>
      </w:r>
      <w:r w:rsidRPr="009C3BF7">
        <w:rPr>
          <w:rFonts w:ascii="Times New Roman" w:hAnsi="Times New Roman"/>
        </w:rPr>
        <w:t xml:space="preserve"> </w:t>
      </w:r>
      <w:r w:rsidR="00950C7A" w:rsidRPr="009C3BF7">
        <w:rPr>
          <w:rFonts w:ascii="Times New Roman" w:hAnsi="Times New Roman"/>
        </w:rPr>
        <w:t>dẫn</w:t>
      </w:r>
      <w:r w:rsidRPr="009C3BF7">
        <w:rPr>
          <w:rFonts w:ascii="Times New Roman" w:hAnsi="Times New Roman"/>
        </w:rPr>
        <w:t xml:space="preserve"> </w:t>
      </w:r>
      <w:r w:rsidR="00950C7A" w:rsidRPr="009C3BF7">
        <w:rPr>
          <w:rFonts w:ascii="Times New Roman" w:hAnsi="Times New Roman"/>
        </w:rPr>
        <w:t>ghi</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950C7A" w:rsidRPr="009C3BF7">
        <w:rPr>
          <w:rFonts w:ascii="Times New Roman" w:hAnsi="Times New Roman"/>
        </w:rPr>
        <w:t>nhãn</w:t>
      </w:r>
      <w:r w:rsidRPr="009C3BF7">
        <w:rPr>
          <w:rFonts w:ascii="Times New Roman" w:hAnsi="Times New Roman"/>
        </w:rPr>
        <w:t xml:space="preserve"> (</w:t>
      </w:r>
      <w:r w:rsidR="00950C7A" w:rsidRPr="009C3BF7">
        <w:rPr>
          <w:rFonts w:ascii="Times New Roman" w:hAnsi="Times New Roman"/>
        </w:rPr>
        <w:t>chẳng</w:t>
      </w:r>
      <w:r w:rsidRPr="009C3BF7">
        <w:rPr>
          <w:rFonts w:ascii="Times New Roman" w:hAnsi="Times New Roman"/>
        </w:rPr>
        <w:t xml:space="preserve"> </w:t>
      </w:r>
      <w:r w:rsidR="00950C7A" w:rsidRPr="009C3BF7">
        <w:rPr>
          <w:rFonts w:ascii="Times New Roman" w:hAnsi="Times New Roman"/>
        </w:rPr>
        <w:t>hạn</w:t>
      </w:r>
      <w:r w:rsidRPr="009C3BF7">
        <w:rPr>
          <w:rFonts w:ascii="Times New Roman" w:hAnsi="Times New Roman"/>
        </w:rPr>
        <w:t xml:space="preserve"> </w:t>
      </w:r>
      <w:r w:rsidR="00950C7A" w:rsidRPr="009C3BF7">
        <w:rPr>
          <w:rFonts w:ascii="Times New Roman" w:hAnsi="Times New Roman"/>
        </w:rPr>
        <w:t>nh</w:t>
      </w:r>
      <w:r w:rsidR="00950C7A" w:rsidRPr="009C3BF7">
        <w:rPr>
          <w:rFonts w:ascii="Times New Roman" w:hAnsi="Times New Roman" w:hint="eastAsia"/>
        </w:rPr>
        <w:t>ư</w:t>
      </w:r>
      <w:r w:rsidRPr="009C3BF7">
        <w:rPr>
          <w:rFonts w:ascii="Times New Roman" w:hAnsi="Times New Roman"/>
        </w:rPr>
        <w:t xml:space="preserve"> </w:t>
      </w:r>
      <w:r w:rsidR="00950C7A" w:rsidRPr="009C3BF7">
        <w:rPr>
          <w:rFonts w:ascii="Times New Roman" w:hAnsi="Times New Roman"/>
        </w:rPr>
        <w:t>lắc</w:t>
      </w:r>
      <w:r w:rsidRPr="009C3BF7">
        <w:rPr>
          <w:rFonts w:ascii="Times New Roman" w:hAnsi="Times New Roman"/>
        </w:rPr>
        <w:t xml:space="preserve"> </w:t>
      </w:r>
      <w:r w:rsidR="00950C7A" w:rsidRPr="009C3BF7">
        <w:rPr>
          <w:rFonts w:ascii="Times New Roman" w:hAnsi="Times New Roman"/>
        </w:rPr>
        <w:t>kỹ</w:t>
      </w:r>
      <w:r w:rsidRPr="009C3BF7">
        <w:rPr>
          <w:rFonts w:ascii="Times New Roman" w:hAnsi="Times New Roman"/>
        </w:rPr>
        <w:t xml:space="preserve"> </w:t>
      </w:r>
      <w:r w:rsidR="00950C7A" w:rsidRPr="009C3BF7">
        <w:rPr>
          <w:rFonts w:ascii="Times New Roman" w:hAnsi="Times New Roman"/>
        </w:rPr>
        <w:t>tr</w:t>
      </w:r>
      <w:r w:rsidR="00950C7A" w:rsidRPr="009C3BF7">
        <w:rPr>
          <w:rFonts w:ascii="Times New Roman" w:hAnsi="Times New Roman" w:hint="eastAsia"/>
        </w:rPr>
        <w:t>ư</w:t>
      </w:r>
      <w:r w:rsidR="00950C7A" w:rsidRPr="009C3BF7">
        <w:rPr>
          <w:rFonts w:ascii="Times New Roman" w:hAnsi="Times New Roman"/>
        </w:rPr>
        <w:t>ớc</w:t>
      </w:r>
      <w:r w:rsidRPr="009C3BF7">
        <w:rPr>
          <w:rFonts w:ascii="Times New Roman" w:hAnsi="Times New Roman"/>
        </w:rPr>
        <w:t xml:space="preserve"> </w:t>
      </w:r>
      <w:r w:rsidR="00950C7A" w:rsidRPr="009C3BF7">
        <w:rPr>
          <w:rFonts w:ascii="Times New Roman" w:hAnsi="Times New Roman"/>
        </w:rPr>
        <w:t>khi</w:t>
      </w:r>
      <w:r w:rsidRPr="009C3BF7">
        <w:rPr>
          <w:rFonts w:ascii="Times New Roman" w:hAnsi="Times New Roman"/>
        </w:rPr>
        <w:t xml:space="preserve"> </w:t>
      </w:r>
      <w:r w:rsidR="0077747A" w:rsidRPr="009C3BF7">
        <w:rPr>
          <w:rFonts w:ascii="Times New Roman" w:hAnsi="Times New Roman"/>
        </w:rPr>
        <w:t xml:space="preserve">tiến hành </w:t>
      </w:r>
      <w:r w:rsidR="0077747A" w:rsidRPr="009C3BF7">
        <w:rPr>
          <w:rFonts w:ascii="Times New Roman" w:hAnsi="Times New Roman" w:hint="eastAsia"/>
        </w:rPr>
        <w:t>đ</w:t>
      </w:r>
      <w:r w:rsidR="0077747A" w:rsidRPr="009C3BF7">
        <w:rPr>
          <w:rFonts w:ascii="Times New Roman" w:hAnsi="Times New Roman"/>
        </w:rPr>
        <w:t>ịnh l</w:t>
      </w:r>
      <w:r w:rsidR="0077747A" w:rsidRPr="009C3BF7">
        <w:rPr>
          <w:rFonts w:ascii="Times New Roman" w:hAnsi="Times New Roman" w:hint="eastAsia"/>
        </w:rPr>
        <w:t>ư</w:t>
      </w:r>
      <w:r w:rsidR="0077747A" w:rsidRPr="009C3BF7">
        <w:rPr>
          <w:rFonts w:ascii="Times New Roman" w:hAnsi="Times New Roman"/>
        </w:rPr>
        <w:t>ợng</w:t>
      </w:r>
      <w:r w:rsidRPr="009C3BF7">
        <w:rPr>
          <w:rFonts w:ascii="Times New Roman" w:hAnsi="Times New Roman"/>
        </w:rPr>
        <w:t>).</w:t>
      </w:r>
    </w:p>
    <w:p w14:paraId="6E4F0622" w14:textId="77777777" w:rsidR="00EC0747" w:rsidRPr="009C3BF7" w:rsidRDefault="00950C7A" w:rsidP="00BD3599">
      <w:pPr>
        <w:pStyle w:val="BodyTextIndent"/>
        <w:numPr>
          <w:ilvl w:val="0"/>
          <w:numId w:val="10"/>
        </w:numPr>
        <w:tabs>
          <w:tab w:val="clear" w:pos="930"/>
        </w:tabs>
        <w:spacing w:beforeLines="120" w:before="288" w:afterLines="60" w:after="144"/>
        <w:ind w:left="1080"/>
        <w:rPr>
          <w:rFonts w:ascii="Times New Roman" w:hAnsi="Times New Roman"/>
        </w:rPr>
      </w:pPr>
      <w:r w:rsidRPr="009C3BF7">
        <w:rPr>
          <w:rFonts w:ascii="Times New Roman" w:hAnsi="Times New Roman"/>
        </w:rPr>
        <w:t>Bột</w:t>
      </w:r>
      <w:r w:rsidR="00EC0747" w:rsidRPr="009C3BF7">
        <w:rPr>
          <w:rFonts w:ascii="Times New Roman" w:hAnsi="Times New Roman"/>
        </w:rPr>
        <w:t xml:space="preserve"> </w:t>
      </w:r>
      <w:r w:rsidRPr="009C3BF7">
        <w:rPr>
          <w:rFonts w:ascii="Times New Roman" w:hAnsi="Times New Roman"/>
        </w:rPr>
        <w:t>pha</w:t>
      </w:r>
      <w:r w:rsidR="00EC0747" w:rsidRPr="009C3BF7">
        <w:rPr>
          <w:rFonts w:ascii="Times New Roman" w:hAnsi="Times New Roman"/>
        </w:rPr>
        <w:t xml:space="preserve"> </w:t>
      </w:r>
      <w:r w:rsidRPr="009C3BF7">
        <w:rPr>
          <w:rFonts w:ascii="Times New Roman" w:hAnsi="Times New Roman"/>
        </w:rPr>
        <w:t>thành</w:t>
      </w:r>
      <w:r w:rsidR="00EC0747" w:rsidRPr="009C3BF7">
        <w:rPr>
          <w:rFonts w:ascii="Times New Roman" w:hAnsi="Times New Roman"/>
        </w:rPr>
        <w:t xml:space="preserve"> </w:t>
      </w:r>
      <w:r w:rsidR="00CA5567">
        <w:rPr>
          <w:rFonts w:ascii="Times New Roman" w:hAnsi="Times New Roman"/>
        </w:rPr>
        <w:t>dịch</w:t>
      </w:r>
      <w:r w:rsidR="00CA5567" w:rsidRPr="009C3BF7">
        <w:rPr>
          <w:rFonts w:ascii="Times New Roman" w:hAnsi="Times New Roman"/>
        </w:rPr>
        <w:t xml:space="preserve"> </w:t>
      </w:r>
      <w:r w:rsidRPr="009C3BF7">
        <w:rPr>
          <w:rFonts w:ascii="Times New Roman" w:hAnsi="Times New Roman"/>
        </w:rPr>
        <w:t>lỏng</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uống</w:t>
      </w:r>
    </w:p>
    <w:p w14:paraId="68AB297B" w14:textId="77777777" w:rsidR="00EC0747" w:rsidRPr="009C3BF7" w:rsidRDefault="00EC0747" w:rsidP="004F6EA1">
      <w:pPr>
        <w:pStyle w:val="BodyTextIndent"/>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Bột</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CA5567">
        <w:rPr>
          <w:rFonts w:ascii="Times New Roman" w:hAnsi="Times New Roman"/>
        </w:rPr>
        <w:t>dịch</w:t>
      </w:r>
      <w:r w:rsidR="00CA5567" w:rsidRPr="009C3BF7">
        <w:rPr>
          <w:rFonts w:ascii="Times New Roman" w:hAnsi="Times New Roman"/>
        </w:rPr>
        <w:t xml:space="preserve"> </w:t>
      </w:r>
      <w:r w:rsidR="00950C7A" w:rsidRPr="009C3BF7">
        <w:rPr>
          <w:rFonts w:ascii="Times New Roman" w:hAnsi="Times New Roman"/>
        </w:rPr>
        <w:t>lỏng</w:t>
      </w:r>
      <w:r w:rsidRPr="009C3BF7">
        <w:rPr>
          <w:rFonts w:ascii="Times New Roman" w:hAnsi="Times New Roman"/>
        </w:rPr>
        <w:t xml:space="preserve"> </w:t>
      </w:r>
      <w:r w:rsidR="00950C7A" w:rsidRPr="009C3BF7">
        <w:rPr>
          <w:rFonts w:ascii="Times New Roman" w:hAnsi="Times New Roman"/>
        </w:rPr>
        <w:t>khi</w:t>
      </w:r>
      <w:r w:rsidRPr="009C3BF7">
        <w:rPr>
          <w:rFonts w:ascii="Times New Roman" w:hAnsi="Times New Roman"/>
        </w:rPr>
        <w:t xml:space="preserve"> </w:t>
      </w:r>
      <w:r w:rsidR="00950C7A" w:rsidRPr="009C3BF7">
        <w:rPr>
          <w:rFonts w:ascii="Times New Roman" w:hAnsi="Times New Roman"/>
        </w:rPr>
        <w:t>uống</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950C7A" w:rsidRPr="009C3BF7">
        <w:rPr>
          <w:rFonts w:ascii="Times New Roman" w:hAnsi="Times New Roman"/>
        </w:rPr>
        <w:t>về</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mùi</w:t>
      </w:r>
      <w:r w:rsidRPr="009C3BF7">
        <w:rPr>
          <w:rFonts w:ascii="Times New Roman" w:hAnsi="Times New Roman"/>
        </w:rPr>
        <w:t xml:space="preserve">, </w:t>
      </w:r>
      <w:r w:rsidR="00C24451" w:rsidRPr="009C3BF7">
        <w:rPr>
          <w:rFonts w:ascii="Times New Roman" w:hAnsi="Times New Roman"/>
        </w:rPr>
        <w:t xml:space="preserve">định lượng, các sản phẩm phân huỷ,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ẩm</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gian</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CA5567">
        <w:rPr>
          <w:rFonts w:ascii="Times New Roman" w:hAnsi="Times New Roman"/>
        </w:rPr>
        <w:t>dịch</w:t>
      </w:r>
      <w:r w:rsidR="00CA5567" w:rsidRPr="009C3BF7">
        <w:rPr>
          <w:rFonts w:ascii="Times New Roman" w:hAnsi="Times New Roman"/>
        </w:rPr>
        <w:t xml:space="preserve"> </w:t>
      </w:r>
      <w:r w:rsidR="00950C7A" w:rsidRPr="009C3BF7">
        <w:rPr>
          <w:rFonts w:ascii="Times New Roman" w:hAnsi="Times New Roman"/>
        </w:rPr>
        <w:t>lỏng</w:t>
      </w:r>
      <w:r w:rsidRPr="009C3BF7">
        <w:rPr>
          <w:rFonts w:ascii="Times New Roman" w:hAnsi="Times New Roman"/>
        </w:rPr>
        <w:t>.</w:t>
      </w:r>
    </w:p>
    <w:p w14:paraId="09633984" w14:textId="77777777" w:rsidR="00EC0747" w:rsidRPr="009C3BF7" w:rsidRDefault="00EC0747" w:rsidP="004F6EA1">
      <w:pPr>
        <w:pStyle w:val="BodyTextIndent"/>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CA5567">
        <w:rPr>
          <w:rFonts w:ascii="Times New Roman" w:hAnsi="Times New Roman"/>
        </w:rPr>
        <w:t>dịch</w:t>
      </w:r>
      <w:r w:rsidR="00CA5567" w:rsidRPr="009C3BF7">
        <w:rPr>
          <w:rFonts w:ascii="Times New Roman" w:hAnsi="Times New Roman"/>
        </w:rPr>
        <w:t xml:space="preserve"> </w:t>
      </w:r>
      <w:r w:rsidR="00950C7A" w:rsidRPr="009C3BF7">
        <w:rPr>
          <w:rFonts w:ascii="Times New Roman" w:hAnsi="Times New Roman"/>
        </w:rPr>
        <w:t>lỏng</w:t>
      </w:r>
      <w:r w:rsidRPr="009C3BF7">
        <w:rPr>
          <w:rFonts w:ascii="Times New Roman" w:hAnsi="Times New Roman"/>
        </w:rPr>
        <w:t xml:space="preserve"> (</w:t>
      </w:r>
      <w:r w:rsidR="00950C7A" w:rsidRPr="009C3BF7">
        <w:rPr>
          <w:rFonts w:ascii="Times New Roman" w:hAnsi="Times New Roman"/>
        </w:rPr>
        <w:t>dung</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hỗn</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CA5567">
        <w:rPr>
          <w:rFonts w:ascii="Times New Roman" w:hAnsi="Times New Roman"/>
        </w:rPr>
        <w:t xml:space="preserve">các chỉ tiêu chất lượng </w:t>
      </w:r>
      <w:r w:rsidR="00950C7A" w:rsidRPr="009C3BF7">
        <w:rPr>
          <w:rFonts w:ascii="Times New Roman" w:hAnsi="Times New Roman"/>
        </w:rPr>
        <w:t>như</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nêu</w:t>
      </w:r>
      <w:r w:rsidRPr="009C3BF7">
        <w:rPr>
          <w:rFonts w:ascii="Times New Roman" w:hAnsi="Times New Roman"/>
        </w:rPr>
        <w:t xml:space="preserve"> </w:t>
      </w:r>
      <w:r w:rsidR="00950C7A" w:rsidRPr="009C3BF7">
        <w:rPr>
          <w:rFonts w:ascii="Times New Roman" w:hAnsi="Times New Roman"/>
        </w:rPr>
        <w:t>ở</w:t>
      </w:r>
      <w:r w:rsidRPr="009C3BF7">
        <w:rPr>
          <w:rFonts w:ascii="Times New Roman" w:hAnsi="Times New Roman"/>
        </w:rPr>
        <w:t xml:space="preserve"> </w:t>
      </w:r>
      <w:r w:rsidR="00950C7A" w:rsidRPr="009C3BF7">
        <w:rPr>
          <w:rFonts w:ascii="Times New Roman" w:hAnsi="Times New Roman"/>
        </w:rPr>
        <w:t>mục</w:t>
      </w:r>
      <w:r w:rsidRPr="009C3BF7">
        <w:rPr>
          <w:rFonts w:ascii="Times New Roman" w:hAnsi="Times New Roman"/>
        </w:rPr>
        <w:t xml:space="preserve"> </w:t>
      </w:r>
      <w:r w:rsidR="007B27E1" w:rsidRPr="009C3BF7">
        <w:rPr>
          <w:rFonts w:ascii="Times New Roman" w:hAnsi="Times New Roman"/>
        </w:rPr>
        <w:t>D</w:t>
      </w:r>
      <w:r w:rsidR="00950C7A" w:rsidRPr="009C3BF7">
        <w:rPr>
          <w:rFonts w:ascii="Times New Roman" w:hAnsi="Times New Roman"/>
        </w:rPr>
        <w:t>ung</w:t>
      </w:r>
      <w:r w:rsidRPr="009C3BF7">
        <w:rPr>
          <w:rFonts w:ascii="Times New Roman" w:hAnsi="Times New Roman"/>
        </w:rPr>
        <w:t xml:space="preserve"> </w:t>
      </w:r>
      <w:r w:rsidR="00CA5567">
        <w:rPr>
          <w:rFonts w:ascii="Times New Roman" w:hAnsi="Times New Roman"/>
        </w:rPr>
        <w:t>d</w:t>
      </w:r>
      <w:r w:rsidR="00950C7A" w:rsidRPr="009C3BF7">
        <w:rPr>
          <w:rFonts w:ascii="Times New Roman" w:hAnsi="Times New Roman"/>
        </w:rPr>
        <w:t>ịch</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CA5567">
        <w:rPr>
          <w:rFonts w:ascii="Times New Roman" w:hAnsi="Times New Roman"/>
        </w:rPr>
        <w:t>h</w:t>
      </w:r>
      <w:r w:rsidR="00950C7A" w:rsidRPr="009C3BF7">
        <w:rPr>
          <w:rFonts w:ascii="Times New Roman" w:hAnsi="Times New Roman"/>
        </w:rPr>
        <w:t>ỗn</w:t>
      </w:r>
      <w:r w:rsidRPr="009C3BF7">
        <w:rPr>
          <w:rFonts w:ascii="Times New Roman" w:hAnsi="Times New Roman"/>
        </w:rPr>
        <w:t xml:space="preserve"> </w:t>
      </w:r>
      <w:r w:rsidR="00CA5567">
        <w:rPr>
          <w:rFonts w:ascii="Times New Roman" w:hAnsi="Times New Roman"/>
        </w:rPr>
        <w:t>d</w:t>
      </w:r>
      <w:r w:rsidR="00950C7A" w:rsidRPr="009C3BF7">
        <w:rPr>
          <w:rFonts w:ascii="Times New Roman" w:hAnsi="Times New Roman"/>
        </w:rPr>
        <w:t>ịch</w:t>
      </w:r>
      <w:r w:rsidRPr="009C3BF7">
        <w:rPr>
          <w:rFonts w:ascii="Times New Roman" w:hAnsi="Times New Roman"/>
        </w:rPr>
        <w:t xml:space="preserve"> </w:t>
      </w:r>
      <w:r w:rsidR="00CA5567">
        <w:rPr>
          <w:rFonts w:ascii="Times New Roman" w:hAnsi="Times New Roman"/>
        </w:rPr>
        <w:t>u</w:t>
      </w:r>
      <w:r w:rsidR="00950C7A" w:rsidRPr="009C3BF7">
        <w:rPr>
          <w:rFonts w:ascii="Times New Roman" w:hAnsi="Times New Roman"/>
        </w:rPr>
        <w:t>ống</w:t>
      </w:r>
      <w:r w:rsidRPr="009C3BF7">
        <w:rPr>
          <w:rFonts w:ascii="Times New Roman" w:hAnsi="Times New Roman"/>
        </w:rPr>
        <w:t xml:space="preserve"> </w:t>
      </w:r>
      <w:r w:rsidR="00950C7A" w:rsidRPr="009C3BF7">
        <w:rPr>
          <w:rFonts w:ascii="Times New Roman" w:hAnsi="Times New Roman"/>
        </w:rPr>
        <w:t>sau</w:t>
      </w:r>
      <w:r w:rsidRPr="009C3BF7">
        <w:rPr>
          <w:rFonts w:ascii="Times New Roman" w:hAnsi="Times New Roman"/>
        </w:rPr>
        <w:t xml:space="preserve"> </w:t>
      </w:r>
      <w:r w:rsidR="00950C7A" w:rsidRPr="009C3BF7">
        <w:rPr>
          <w:rFonts w:ascii="Times New Roman" w:hAnsi="Times New Roman"/>
        </w:rPr>
        <w:t>khi</w:t>
      </w:r>
      <w:r w:rsidRPr="009C3BF7">
        <w:rPr>
          <w:rFonts w:ascii="Times New Roman" w:hAnsi="Times New Roman"/>
        </w:rPr>
        <w:t xml:space="preserve"> </w:t>
      </w:r>
      <w:r w:rsidR="00CA5567">
        <w:rPr>
          <w:rFonts w:ascii="Times New Roman" w:hAnsi="Times New Roman"/>
        </w:rPr>
        <w:t>pha lại</w:t>
      </w:r>
      <w:r w:rsidRPr="009C3BF7">
        <w:rPr>
          <w:rFonts w:ascii="Times New Roman" w:hAnsi="Times New Roman"/>
        </w:rPr>
        <w:t xml:space="preserve"> </w:t>
      </w:r>
      <w:r w:rsidR="00950C7A" w:rsidRPr="009C3BF7">
        <w:rPr>
          <w:rFonts w:ascii="Times New Roman" w:hAnsi="Times New Roman"/>
        </w:rPr>
        <w:t>như</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ghi</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950C7A" w:rsidRPr="009C3BF7">
        <w:rPr>
          <w:rFonts w:ascii="Times New Roman" w:hAnsi="Times New Roman"/>
        </w:rPr>
        <w:t>nhãn</w:t>
      </w:r>
      <w:r w:rsidR="00C24451" w:rsidRPr="009C3BF7">
        <w:rPr>
          <w:rFonts w:ascii="Times New Roman" w:hAnsi="Times New Roman"/>
        </w:rPr>
        <w:t xml:space="preserve"> trong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gian</w:t>
      </w:r>
      <w:r w:rsidRPr="009C3BF7">
        <w:rPr>
          <w:rFonts w:ascii="Times New Roman" w:hAnsi="Times New Roman"/>
        </w:rPr>
        <w:t xml:space="preserve"> </w:t>
      </w:r>
      <w:r w:rsidR="00950C7A" w:rsidRPr="009C3BF7">
        <w:rPr>
          <w:rFonts w:ascii="Times New Roman" w:hAnsi="Times New Roman"/>
        </w:rPr>
        <w:t>sử</w:t>
      </w:r>
      <w:r w:rsidRPr="009C3BF7">
        <w:rPr>
          <w:rFonts w:ascii="Times New Roman" w:hAnsi="Times New Roman"/>
        </w:rPr>
        <w:t xml:space="preserve"> </w:t>
      </w:r>
      <w:r w:rsidR="00950C7A" w:rsidRPr="009C3BF7">
        <w:rPr>
          <w:rFonts w:ascii="Times New Roman" w:hAnsi="Times New Roman"/>
        </w:rPr>
        <w:t>dụng</w:t>
      </w:r>
      <w:r w:rsidRPr="009C3BF7">
        <w:rPr>
          <w:rFonts w:ascii="Times New Roman" w:hAnsi="Times New Roman"/>
        </w:rPr>
        <w:t xml:space="preserve"> </w:t>
      </w:r>
      <w:r w:rsidR="00C24451" w:rsidRPr="009C3BF7">
        <w:rPr>
          <w:rFonts w:ascii="Times New Roman" w:hAnsi="Times New Roman"/>
        </w:rPr>
        <w:t xml:space="preserve">tối đa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ấn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w:t>
      </w:r>
    </w:p>
    <w:p w14:paraId="3EA22AA9" w14:textId="77777777" w:rsidR="00EC0747" w:rsidRPr="009C3BF7" w:rsidRDefault="00950C7A" w:rsidP="00BD3599">
      <w:pPr>
        <w:pStyle w:val="BodyTextIndent"/>
        <w:numPr>
          <w:ilvl w:val="0"/>
          <w:numId w:val="10"/>
        </w:numPr>
        <w:tabs>
          <w:tab w:val="clear" w:pos="930"/>
          <w:tab w:val="left" w:pos="1080"/>
        </w:tabs>
        <w:spacing w:beforeLines="120" w:before="288" w:afterLines="60" w:after="144"/>
        <w:ind w:left="1080"/>
        <w:rPr>
          <w:rFonts w:ascii="Times New Roman" w:hAnsi="Times New Roman"/>
        </w:rPr>
      </w:pPr>
      <w:r w:rsidRPr="009C3BF7">
        <w:rPr>
          <w:rFonts w:ascii="Times New Roman" w:hAnsi="Times New Roman"/>
        </w:rPr>
        <w:t>Thuốc</w:t>
      </w:r>
      <w:r w:rsidR="00EC0747" w:rsidRPr="009C3BF7">
        <w:rPr>
          <w:rFonts w:ascii="Times New Roman" w:hAnsi="Times New Roman"/>
        </w:rPr>
        <w:t xml:space="preserve"> </w:t>
      </w:r>
      <w:r w:rsidRPr="009C3BF7">
        <w:rPr>
          <w:rFonts w:ascii="Times New Roman" w:hAnsi="Times New Roman"/>
        </w:rPr>
        <w:t>hít</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van</w:t>
      </w:r>
      <w:r w:rsidR="00EC0747" w:rsidRPr="009C3BF7">
        <w:rPr>
          <w:rFonts w:ascii="Times New Roman" w:hAnsi="Times New Roman"/>
        </w:rPr>
        <w:t xml:space="preserve"> </w:t>
      </w:r>
      <w:r w:rsidRPr="009C3BF7">
        <w:rPr>
          <w:rFonts w:ascii="Times New Roman" w:hAnsi="Times New Roman"/>
        </w:rPr>
        <w:t>định</w:t>
      </w:r>
      <w:r w:rsidR="00EC0747" w:rsidRPr="009C3BF7">
        <w:rPr>
          <w:rFonts w:ascii="Times New Roman" w:hAnsi="Times New Roman"/>
        </w:rPr>
        <w:t xml:space="preserve"> </w:t>
      </w:r>
      <w:r w:rsidRPr="009C3BF7">
        <w:rPr>
          <w:rFonts w:ascii="Times New Roman" w:hAnsi="Times New Roman"/>
        </w:rPr>
        <w:t>liều</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thuốc</w:t>
      </w:r>
      <w:r w:rsidR="00EC0747" w:rsidRPr="009C3BF7">
        <w:rPr>
          <w:rFonts w:ascii="Times New Roman" w:hAnsi="Times New Roman"/>
        </w:rPr>
        <w:t xml:space="preserve"> </w:t>
      </w:r>
      <w:r w:rsidRPr="009C3BF7">
        <w:rPr>
          <w:rFonts w:ascii="Times New Roman" w:hAnsi="Times New Roman"/>
        </w:rPr>
        <w:t>phun</w:t>
      </w:r>
      <w:r w:rsidR="00EC0747" w:rsidRPr="009C3BF7">
        <w:rPr>
          <w:rFonts w:ascii="Times New Roman" w:hAnsi="Times New Roman"/>
        </w:rPr>
        <w:t xml:space="preserve"> </w:t>
      </w:r>
      <w:r w:rsidRPr="009C3BF7">
        <w:rPr>
          <w:rFonts w:ascii="Times New Roman" w:hAnsi="Times New Roman"/>
        </w:rPr>
        <w:t>mù</w:t>
      </w:r>
      <w:r w:rsidR="00EC0747" w:rsidRPr="009C3BF7">
        <w:rPr>
          <w:rFonts w:ascii="Times New Roman" w:hAnsi="Times New Roman"/>
        </w:rPr>
        <w:t xml:space="preserve"> </w:t>
      </w:r>
      <w:r w:rsidRPr="009C3BF7">
        <w:rPr>
          <w:rFonts w:ascii="Times New Roman" w:hAnsi="Times New Roman"/>
        </w:rPr>
        <w:t>qua</w:t>
      </w:r>
      <w:r w:rsidR="00EC0747" w:rsidRPr="009C3BF7">
        <w:rPr>
          <w:rFonts w:ascii="Times New Roman" w:hAnsi="Times New Roman"/>
        </w:rPr>
        <w:t xml:space="preserve"> </w:t>
      </w:r>
      <w:r w:rsidRPr="009C3BF7">
        <w:rPr>
          <w:rFonts w:ascii="Times New Roman" w:hAnsi="Times New Roman"/>
        </w:rPr>
        <w:t>mũi</w:t>
      </w:r>
    </w:p>
    <w:p w14:paraId="6E4B6797"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hít</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van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liều</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phun</w:t>
      </w:r>
      <w:r w:rsidRPr="009C3BF7">
        <w:rPr>
          <w:rFonts w:ascii="Times New Roman" w:hAnsi="Times New Roman"/>
        </w:rPr>
        <w:t xml:space="preserve"> </w:t>
      </w:r>
      <w:r w:rsidR="00950C7A" w:rsidRPr="009C3BF7">
        <w:rPr>
          <w:rFonts w:ascii="Times New Roman" w:hAnsi="Times New Roman"/>
        </w:rPr>
        <w:t>mù</w:t>
      </w:r>
      <w:r w:rsidRPr="009C3BF7">
        <w:rPr>
          <w:rFonts w:ascii="Times New Roman" w:hAnsi="Times New Roman"/>
        </w:rPr>
        <w:t xml:space="preserve"> </w:t>
      </w:r>
      <w:r w:rsidR="00950C7A" w:rsidRPr="009C3BF7">
        <w:rPr>
          <w:rFonts w:ascii="Times New Roman" w:hAnsi="Times New Roman"/>
        </w:rPr>
        <w:t>qua</w:t>
      </w:r>
      <w:r w:rsidRPr="009C3BF7">
        <w:rPr>
          <w:rFonts w:ascii="Times New Roman" w:hAnsi="Times New Roman"/>
        </w:rPr>
        <w:t xml:space="preserve"> </w:t>
      </w:r>
      <w:r w:rsidR="00950C7A" w:rsidRPr="009C3BF7">
        <w:rPr>
          <w:rFonts w:ascii="Times New Roman" w:hAnsi="Times New Roman"/>
        </w:rPr>
        <w:t>mũi</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950C7A" w:rsidRPr="009C3BF7">
        <w:rPr>
          <w:rFonts w:ascii="Times New Roman" w:hAnsi="Times New Roman"/>
        </w:rPr>
        <w:t>về</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bao</w:t>
      </w:r>
      <w:r w:rsidRPr="009C3BF7">
        <w:rPr>
          <w:rFonts w:ascii="Times New Roman" w:hAnsi="Times New Roman"/>
        </w:rPr>
        <w:t xml:space="preserve"> </w:t>
      </w:r>
      <w:r w:rsidR="00950C7A" w:rsidRPr="009C3BF7">
        <w:rPr>
          <w:rFonts w:ascii="Times New Roman" w:hAnsi="Times New Roman"/>
        </w:rPr>
        <w:t>gồm</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chứa</w:t>
      </w:r>
      <w:r w:rsidR="00C24451" w:rsidRPr="009C3BF7">
        <w:rPr>
          <w:rFonts w:ascii="Times New Roman" w:hAnsi="Times New Roman"/>
        </w:rPr>
        <w:t xml:space="preserve"> bên trong</w:t>
      </w:r>
      <w:r w:rsidRPr="009C3BF7">
        <w:rPr>
          <w:rFonts w:ascii="Times New Roman" w:hAnsi="Times New Roman"/>
        </w:rPr>
        <w:t xml:space="preserve">, </w:t>
      </w:r>
      <w:r w:rsidR="00EF6CD6" w:rsidRPr="009C3BF7">
        <w:rPr>
          <w:rFonts w:ascii="Times New Roman" w:hAnsi="Times New Roman"/>
        </w:rPr>
        <w:t>bình/ống chứa thuốc</w:t>
      </w:r>
      <w:r w:rsidRPr="009C3BF7">
        <w:rPr>
          <w:rFonts w:ascii="Times New Roman" w:hAnsi="Times New Roman"/>
        </w:rPr>
        <w:t xml:space="preserve">, </w:t>
      </w:r>
      <w:r w:rsidR="00950C7A" w:rsidRPr="009C3BF7">
        <w:rPr>
          <w:rFonts w:ascii="Times New Roman" w:hAnsi="Times New Roman"/>
        </w:rPr>
        <w:t>van</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950C7A" w:rsidRPr="009C3BF7">
        <w:rPr>
          <w:rFonts w:ascii="Times New Roman" w:hAnsi="Times New Roman"/>
        </w:rPr>
        <w:t>phần</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E100C2" w:rsidRPr="009C3BF7">
        <w:rPr>
          <w:rFonts w:ascii="Times New Roman" w:hAnsi="Times New Roman"/>
        </w:rPr>
        <w:t>nó</w:t>
      </w:r>
      <w:r w:rsidRPr="009C3BF7">
        <w:rPr>
          <w:rFonts w:ascii="Times New Roman" w:hAnsi="Times New Roman"/>
        </w:rPr>
        <w:t xml:space="preserve">), </w:t>
      </w:r>
      <w:r w:rsidR="00950C7A"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vị</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huỷ</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DE4E23" w:rsidRPr="009C3BF7">
        <w:rPr>
          <w:rFonts w:ascii="Times New Roman" w:hAnsi="Times New Roman"/>
        </w:rPr>
        <w:t>đồng</w:t>
      </w:r>
      <w:r w:rsidRPr="009C3BF7">
        <w:rPr>
          <w:rFonts w:ascii="Times New Roman" w:hAnsi="Times New Roman"/>
        </w:rPr>
        <w:t xml:space="preserve"> </w:t>
      </w:r>
      <w:r w:rsidR="00950C7A" w:rsidRPr="009C3BF7">
        <w:rPr>
          <w:rFonts w:ascii="Times New Roman" w:hAnsi="Times New Roman"/>
        </w:rPr>
        <w:t>dung</w:t>
      </w:r>
      <w:r w:rsidRPr="009C3BF7">
        <w:rPr>
          <w:rFonts w:ascii="Times New Roman" w:hAnsi="Times New Roman"/>
        </w:rPr>
        <w:t xml:space="preserve"> </w:t>
      </w:r>
      <w:r w:rsidR="00950C7A" w:rsidRPr="009C3BF7">
        <w:rPr>
          <w:rFonts w:ascii="Times New Roman" w:hAnsi="Times New Roman"/>
        </w:rPr>
        <w:t>môi</w:t>
      </w:r>
      <w:r w:rsidRPr="009C3BF7">
        <w:rPr>
          <w:rFonts w:ascii="Times New Roman" w:hAnsi="Times New Roman"/>
        </w:rPr>
        <w:t xml:space="preserve"> (</w:t>
      </w:r>
      <w:r w:rsidR="00950C7A" w:rsidRPr="009C3BF7">
        <w:rPr>
          <w:rFonts w:ascii="Times New Roman" w:hAnsi="Times New Roman"/>
        </w:rPr>
        <w:t>nếu</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dùng</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đồng</w:t>
      </w:r>
      <w:r w:rsidRPr="009C3BF7">
        <w:rPr>
          <w:rFonts w:ascii="Times New Roman" w:hAnsi="Times New Roman"/>
        </w:rPr>
        <w:t xml:space="preserve"> </w:t>
      </w:r>
      <w:r w:rsidR="00950C7A" w:rsidRPr="009C3BF7">
        <w:rPr>
          <w:rFonts w:ascii="Times New Roman" w:hAnsi="Times New Roman"/>
        </w:rPr>
        <w:t>đều</w:t>
      </w:r>
      <w:r w:rsidRPr="009C3BF7">
        <w:rPr>
          <w:rFonts w:ascii="Times New Roman" w:hAnsi="Times New Roman"/>
        </w:rPr>
        <w:t xml:space="preserve"> </w:t>
      </w:r>
      <w:r w:rsidR="00950C7A" w:rsidRPr="009C3BF7">
        <w:rPr>
          <w:rFonts w:ascii="Times New Roman" w:hAnsi="Times New Roman"/>
        </w:rPr>
        <w:t>hàm</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liều</w:t>
      </w:r>
      <w:r w:rsidRPr="009C3BF7">
        <w:rPr>
          <w:rFonts w:ascii="Times New Roman" w:hAnsi="Times New Roman"/>
        </w:rPr>
        <w:t xml:space="preserve">, </w:t>
      </w:r>
      <w:r w:rsidR="00950C7A" w:rsidRPr="009C3BF7">
        <w:rPr>
          <w:rFonts w:ascii="Times New Roman" w:hAnsi="Times New Roman"/>
        </w:rPr>
        <w:t>số</w:t>
      </w:r>
      <w:r w:rsidRPr="009C3BF7">
        <w:rPr>
          <w:rFonts w:ascii="Times New Roman" w:hAnsi="Times New Roman"/>
        </w:rPr>
        <w:t xml:space="preserve"> </w:t>
      </w:r>
      <w:r w:rsidR="00950C7A" w:rsidRPr="009C3BF7">
        <w:rPr>
          <w:rFonts w:ascii="Times New Roman" w:hAnsi="Times New Roman"/>
        </w:rPr>
        <w:t>lần</w:t>
      </w:r>
      <w:r w:rsidRPr="009C3BF7">
        <w:rPr>
          <w:rFonts w:ascii="Times New Roman" w:hAnsi="Times New Roman"/>
        </w:rPr>
        <w:t xml:space="preserve"> </w:t>
      </w:r>
      <w:r w:rsidR="00950C7A" w:rsidRPr="009C3BF7">
        <w:rPr>
          <w:rFonts w:ascii="Times New Roman" w:hAnsi="Times New Roman"/>
        </w:rPr>
        <w:t>ấn</w:t>
      </w:r>
      <w:r w:rsidRPr="009C3BF7">
        <w:rPr>
          <w:rFonts w:ascii="Times New Roman" w:hAnsi="Times New Roman"/>
        </w:rPr>
        <w:t xml:space="preserve"> </w:t>
      </w:r>
      <w:r w:rsidR="00950C7A" w:rsidRPr="009C3BF7">
        <w:rPr>
          <w:rFonts w:ascii="Times New Roman" w:hAnsi="Times New Roman"/>
        </w:rPr>
        <w:t>van</w:t>
      </w:r>
      <w:r w:rsidRPr="009C3BF7">
        <w:rPr>
          <w:rFonts w:ascii="Times New Roman" w:hAnsi="Times New Roman"/>
        </w:rPr>
        <w:t xml:space="preserve"> </w:t>
      </w:r>
      <w:r w:rsidR="00950C7A" w:rsidRPr="009C3BF7">
        <w:rPr>
          <w:rFonts w:ascii="Times New Roman" w:hAnsi="Times New Roman"/>
        </w:rPr>
        <w:t>một</w:t>
      </w:r>
      <w:r w:rsidRPr="009C3BF7">
        <w:rPr>
          <w:rFonts w:ascii="Times New Roman" w:hAnsi="Times New Roman"/>
        </w:rPr>
        <w:t xml:space="preserve"> </w:t>
      </w:r>
      <w:r w:rsidR="00950C7A" w:rsidRPr="009C3BF7">
        <w:rPr>
          <w:rFonts w:ascii="Times New Roman" w:hAnsi="Times New Roman"/>
        </w:rPr>
        <w:t>bình</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theo</w:t>
      </w:r>
      <w:r w:rsidRPr="009C3BF7">
        <w:rPr>
          <w:rFonts w:ascii="Times New Roman" w:hAnsi="Times New Roman"/>
        </w:rPr>
        <w:t xml:space="preserve"> </w:t>
      </w:r>
      <w:r w:rsidR="00950C7A" w:rsidRPr="009C3BF7">
        <w:rPr>
          <w:rFonts w:ascii="Times New Roman" w:hAnsi="Times New Roman"/>
        </w:rPr>
        <w:t>ghi</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950C7A" w:rsidRPr="009C3BF7">
        <w:rPr>
          <w:rFonts w:ascii="Times New Roman" w:hAnsi="Times New Roman"/>
        </w:rPr>
        <w:t>nhãn</w:t>
      </w:r>
      <w:r w:rsidRPr="009C3BF7">
        <w:rPr>
          <w:rFonts w:ascii="Times New Roman" w:hAnsi="Times New Roman"/>
        </w:rPr>
        <w:t xml:space="preserve"> </w:t>
      </w:r>
      <w:r w:rsidR="00950C7A" w:rsidRPr="009C3BF7">
        <w:rPr>
          <w:rFonts w:ascii="Times New Roman" w:hAnsi="Times New Roman"/>
        </w:rPr>
        <w:t>đạt</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đồng</w:t>
      </w:r>
      <w:r w:rsidRPr="009C3BF7">
        <w:rPr>
          <w:rFonts w:ascii="Times New Roman" w:hAnsi="Times New Roman"/>
        </w:rPr>
        <w:t xml:space="preserve"> </w:t>
      </w:r>
      <w:r w:rsidR="00950C7A" w:rsidRPr="009C3BF7">
        <w:rPr>
          <w:rFonts w:ascii="Times New Roman" w:hAnsi="Times New Roman"/>
        </w:rPr>
        <w:t>đều</w:t>
      </w:r>
      <w:r w:rsidRPr="009C3BF7">
        <w:rPr>
          <w:rFonts w:ascii="Times New Roman" w:hAnsi="Times New Roman"/>
        </w:rPr>
        <w:t xml:space="preserve"> </w:t>
      </w:r>
      <w:r w:rsidR="007511E8" w:rsidRPr="009C3BF7">
        <w:rPr>
          <w:rFonts w:ascii="Times New Roman" w:hAnsi="Times New Roman"/>
        </w:rPr>
        <w:t xml:space="preserve">hàm lượng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liều</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bố</w:t>
      </w:r>
      <w:r w:rsidRPr="009C3BF7">
        <w:rPr>
          <w:rFonts w:ascii="Times New Roman" w:hAnsi="Times New Roman"/>
        </w:rPr>
        <w:t xml:space="preserve"> </w:t>
      </w:r>
      <w:r w:rsidR="00950C7A" w:rsidRPr="009C3BF7">
        <w:rPr>
          <w:rFonts w:ascii="Times New Roman" w:hAnsi="Times New Roman"/>
        </w:rPr>
        <w:t>kích</w:t>
      </w:r>
      <w:r w:rsidRPr="009C3BF7">
        <w:rPr>
          <w:rFonts w:ascii="Times New Roman" w:hAnsi="Times New Roman"/>
        </w:rPr>
        <w:t xml:space="preserve"> </w:t>
      </w:r>
      <w:r w:rsidR="00950C7A" w:rsidRPr="009C3BF7">
        <w:rPr>
          <w:rFonts w:ascii="Times New Roman" w:hAnsi="Times New Roman"/>
        </w:rPr>
        <w:t>thước</w:t>
      </w:r>
      <w:r w:rsidRPr="009C3BF7">
        <w:rPr>
          <w:rFonts w:ascii="Times New Roman" w:hAnsi="Times New Roman"/>
        </w:rPr>
        <w:t xml:space="preserve"> </w:t>
      </w:r>
      <w:r w:rsidR="00950C7A" w:rsidRPr="009C3BF7">
        <w:rPr>
          <w:rFonts w:ascii="Times New Roman" w:hAnsi="Times New Roman"/>
        </w:rPr>
        <w:t>tiểu</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khí</w:t>
      </w:r>
      <w:r w:rsidRPr="009C3BF7">
        <w:rPr>
          <w:rFonts w:ascii="Times New Roman" w:hAnsi="Times New Roman"/>
        </w:rPr>
        <w:t xml:space="preserve"> </w:t>
      </w:r>
      <w:r w:rsidR="00DE4E23" w:rsidRPr="009C3BF7">
        <w:rPr>
          <w:rFonts w:ascii="Times New Roman" w:hAnsi="Times New Roman"/>
        </w:rPr>
        <w:t>lực</w:t>
      </w:r>
      <w:r w:rsidRPr="009C3BF7">
        <w:rPr>
          <w:rFonts w:ascii="Times New Roman" w:hAnsi="Times New Roman"/>
        </w:rPr>
        <w:t xml:space="preserve"> </w:t>
      </w:r>
      <w:r w:rsidR="00950C7A" w:rsidRPr="009C3BF7">
        <w:rPr>
          <w:rFonts w:ascii="Times New Roman" w:hAnsi="Times New Roman"/>
        </w:rPr>
        <w:t>học</w:t>
      </w:r>
      <w:r w:rsidRPr="009C3BF7">
        <w:rPr>
          <w:rFonts w:ascii="Times New Roman" w:hAnsi="Times New Roman"/>
        </w:rPr>
        <w:t xml:space="preserve">,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950C7A" w:rsidRPr="009C3BF7">
        <w:rPr>
          <w:rFonts w:ascii="Times New Roman" w:hAnsi="Times New Roman"/>
        </w:rPr>
        <w:t>bằng</w:t>
      </w:r>
      <w:r w:rsidRPr="009C3BF7">
        <w:rPr>
          <w:rFonts w:ascii="Times New Roman" w:hAnsi="Times New Roman"/>
        </w:rPr>
        <w:t xml:space="preserve"> </w:t>
      </w:r>
      <w:r w:rsidR="00950C7A" w:rsidRPr="009C3BF7">
        <w:rPr>
          <w:rFonts w:ascii="Times New Roman" w:hAnsi="Times New Roman"/>
        </w:rPr>
        <w:t>kính</w:t>
      </w:r>
      <w:r w:rsidRPr="009C3BF7">
        <w:rPr>
          <w:rFonts w:ascii="Times New Roman" w:hAnsi="Times New Roman"/>
        </w:rPr>
        <w:t xml:space="preserve"> </w:t>
      </w:r>
      <w:r w:rsidR="00950C7A" w:rsidRPr="009C3BF7">
        <w:rPr>
          <w:rFonts w:ascii="Times New Roman" w:hAnsi="Times New Roman"/>
        </w:rPr>
        <w:t>hiển</w:t>
      </w:r>
      <w:r w:rsidRPr="009C3BF7">
        <w:rPr>
          <w:rFonts w:ascii="Times New Roman" w:hAnsi="Times New Roman"/>
        </w:rPr>
        <w:t xml:space="preserve"> </w:t>
      </w:r>
      <w:r w:rsidR="00950C7A" w:rsidRPr="009C3BF7">
        <w:rPr>
          <w:rFonts w:ascii="Times New Roman" w:hAnsi="Times New Roman"/>
        </w:rPr>
        <w:t>vi</w:t>
      </w:r>
      <w:r w:rsidRPr="009C3BF7">
        <w:rPr>
          <w:rFonts w:ascii="Times New Roman" w:hAnsi="Times New Roman"/>
        </w:rPr>
        <w:t xml:space="preserve">, </w:t>
      </w:r>
      <w:r w:rsidR="00950C7A" w:rsidRPr="009C3BF7">
        <w:rPr>
          <w:rFonts w:ascii="Times New Roman" w:hAnsi="Times New Roman"/>
        </w:rPr>
        <w:t>hàm</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nước</w:t>
      </w:r>
      <w:r w:rsidRPr="009C3BF7">
        <w:rPr>
          <w:rFonts w:ascii="Times New Roman" w:hAnsi="Times New Roman"/>
        </w:rPr>
        <w:t xml:space="preserve">, </w:t>
      </w:r>
      <w:r w:rsidR="00DE4E23" w:rsidRPr="009C3BF7">
        <w:rPr>
          <w:rFonts w:ascii="Times New Roman" w:hAnsi="Times New Roman"/>
        </w:rPr>
        <w:t xml:space="preserve">tốc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rò</w:t>
      </w:r>
      <w:r w:rsidRPr="009C3BF7">
        <w:rPr>
          <w:rFonts w:ascii="Times New Roman" w:hAnsi="Times New Roman"/>
        </w:rPr>
        <w:t xml:space="preserve"> </w:t>
      </w:r>
      <w:r w:rsidR="00950C7A" w:rsidRPr="009C3BF7">
        <w:rPr>
          <w:rFonts w:ascii="Times New Roman" w:hAnsi="Times New Roman"/>
        </w:rPr>
        <w:t>rỉ</w:t>
      </w:r>
      <w:r w:rsidRPr="009C3BF7">
        <w:rPr>
          <w:rFonts w:ascii="Times New Roman" w:hAnsi="Times New Roman"/>
        </w:rPr>
        <w:t xml:space="preserve">, </w:t>
      </w:r>
      <w:r w:rsidR="00CA5567">
        <w:rPr>
          <w:rFonts w:ascii="Times New Roman" w:hAnsi="Times New Roman"/>
        </w:rPr>
        <w:t>giới hạn vi sinh vật</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phối</w:t>
      </w:r>
      <w:r w:rsidRPr="009C3BF7">
        <w:rPr>
          <w:rFonts w:ascii="Times New Roman" w:hAnsi="Times New Roman"/>
        </w:rPr>
        <w:t xml:space="preserve"> </w:t>
      </w:r>
      <w:r w:rsidR="007511E8" w:rsidRPr="009C3BF7">
        <w:rPr>
          <w:rFonts w:ascii="Times New Roman" w:hAnsi="Times New Roman"/>
        </w:rPr>
        <w:t xml:space="preserve">thuốc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van</w:t>
      </w:r>
      <w:r w:rsidR="007511E8" w:rsidRPr="009C3BF7">
        <w:rPr>
          <w:rFonts w:ascii="Times New Roman" w:hAnsi="Times New Roman"/>
        </w:rPr>
        <w:t xml:space="preserve"> (khối lượng thuốc được phun ra)</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chiết</w:t>
      </w:r>
      <w:r w:rsidR="00C24451" w:rsidRPr="009C3BF7">
        <w:rPr>
          <w:rFonts w:ascii="Times New Roman" w:hAnsi="Times New Roman"/>
        </w:rPr>
        <w:t>/</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thôi</w:t>
      </w:r>
      <w:r w:rsidRPr="009C3BF7">
        <w:rPr>
          <w:rFonts w:ascii="Times New Roman" w:hAnsi="Times New Roman"/>
        </w:rPr>
        <w:t xml:space="preserve"> </w:t>
      </w:r>
      <w:r w:rsidR="00950C7A" w:rsidRPr="009C3BF7">
        <w:rPr>
          <w:rFonts w:ascii="Times New Roman" w:hAnsi="Times New Roman"/>
        </w:rPr>
        <w:t>ra</w:t>
      </w:r>
      <w:r w:rsidRPr="009C3BF7">
        <w:rPr>
          <w:rFonts w:ascii="Times New Roman" w:hAnsi="Times New Roman"/>
        </w:rPr>
        <w:t xml:space="preserve"> </w:t>
      </w:r>
      <w:r w:rsidR="00950C7A" w:rsidRPr="009C3BF7">
        <w:rPr>
          <w:rFonts w:ascii="Times New Roman" w:hAnsi="Times New Roman"/>
        </w:rPr>
        <w:t>từ</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950C7A" w:rsidRPr="009C3BF7">
        <w:rPr>
          <w:rFonts w:ascii="Times New Roman" w:hAnsi="Times New Roman"/>
        </w:rPr>
        <w:t>phần</w:t>
      </w:r>
      <w:r w:rsidRPr="009C3BF7">
        <w:rPr>
          <w:rFonts w:ascii="Times New Roman" w:hAnsi="Times New Roman"/>
        </w:rPr>
        <w:t xml:space="preserve"> </w:t>
      </w:r>
      <w:r w:rsidR="00292672" w:rsidRPr="009C3BF7">
        <w:rPr>
          <w:rFonts w:ascii="Times New Roman" w:hAnsi="Times New Roman"/>
        </w:rPr>
        <w:t xml:space="preserve">làm bằng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dẻo</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cao</w:t>
      </w:r>
      <w:r w:rsidRPr="009C3BF7">
        <w:rPr>
          <w:rFonts w:ascii="Times New Roman" w:hAnsi="Times New Roman"/>
        </w:rPr>
        <w:t xml:space="preserve"> </w:t>
      </w:r>
      <w:r w:rsidR="00950C7A" w:rsidRPr="009C3BF7">
        <w:rPr>
          <w:rFonts w:ascii="Times New Roman" w:hAnsi="Times New Roman"/>
        </w:rPr>
        <w:t>su</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mẫu</w:t>
      </w:r>
      <w:r w:rsidRPr="009C3BF7">
        <w:rPr>
          <w:rFonts w:ascii="Times New Roman" w:hAnsi="Times New Roman"/>
        </w:rPr>
        <w:t xml:space="preserve"> </w:t>
      </w:r>
      <w:r w:rsidR="00950C7A" w:rsidRPr="009C3BF7">
        <w:rPr>
          <w:rFonts w:ascii="Times New Roman" w:hAnsi="Times New Roman"/>
        </w:rPr>
        <w:t>thử</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C24451" w:rsidRPr="009C3BF7">
        <w:rPr>
          <w:rFonts w:ascii="Times New Roman" w:hAnsi="Times New Roman"/>
        </w:rPr>
        <w:t xml:space="preserve">được bảo quản </w:t>
      </w:r>
      <w:r w:rsidR="00292672" w:rsidRPr="009C3BF7">
        <w:rPr>
          <w:rFonts w:ascii="Times New Roman" w:hAnsi="Times New Roman"/>
        </w:rPr>
        <w:t xml:space="preserve">cả </w:t>
      </w:r>
      <w:r w:rsidR="00C24451" w:rsidRPr="009C3BF7">
        <w:rPr>
          <w:rFonts w:ascii="Times New Roman" w:hAnsi="Times New Roman"/>
        </w:rPr>
        <w:t>theo hướng t</w:t>
      </w:r>
      <w:r w:rsidR="00950C7A" w:rsidRPr="009C3BF7">
        <w:rPr>
          <w:rFonts w:ascii="Times New Roman" w:hAnsi="Times New Roman"/>
        </w:rPr>
        <w:t>hẳng</w:t>
      </w:r>
      <w:r w:rsidRPr="009C3BF7">
        <w:rPr>
          <w:rFonts w:ascii="Times New Roman" w:hAnsi="Times New Roman"/>
        </w:rPr>
        <w:t xml:space="preserve"> </w:t>
      </w:r>
      <w:r w:rsidR="00950C7A" w:rsidRPr="009C3BF7">
        <w:rPr>
          <w:rFonts w:ascii="Times New Roman" w:hAnsi="Times New Roman"/>
        </w:rPr>
        <w:t>đứng</w:t>
      </w:r>
      <w:r w:rsidR="00C24451" w:rsidRPr="009C3BF7">
        <w:rPr>
          <w:rFonts w:ascii="Times New Roman" w:hAnsi="Times New Roman"/>
        </w:rPr>
        <w:t xml:space="preserve"> và hướng </w:t>
      </w:r>
      <w:r w:rsidR="00950C7A" w:rsidRPr="009C3BF7">
        <w:rPr>
          <w:rFonts w:ascii="Times New Roman" w:hAnsi="Times New Roman"/>
        </w:rPr>
        <w:t>lật</w:t>
      </w:r>
      <w:r w:rsidRPr="009C3BF7">
        <w:rPr>
          <w:rFonts w:ascii="Times New Roman" w:hAnsi="Times New Roman"/>
        </w:rPr>
        <w:t xml:space="preserve"> </w:t>
      </w:r>
      <w:r w:rsidR="00950C7A" w:rsidRPr="009C3BF7">
        <w:rPr>
          <w:rFonts w:ascii="Times New Roman" w:hAnsi="Times New Roman"/>
        </w:rPr>
        <w:t>ngược</w:t>
      </w:r>
      <w:r w:rsidR="00C24451" w:rsidRPr="009C3BF7">
        <w:rPr>
          <w:rFonts w:ascii="Times New Roman" w:hAnsi="Times New Roman"/>
        </w:rPr>
        <w:t>/</w:t>
      </w:r>
      <w:r w:rsidR="00950C7A" w:rsidRPr="009C3BF7">
        <w:rPr>
          <w:rFonts w:ascii="Times New Roman" w:hAnsi="Times New Roman"/>
        </w:rPr>
        <w:t>nằm</w:t>
      </w:r>
      <w:r w:rsidRPr="009C3BF7">
        <w:rPr>
          <w:rFonts w:ascii="Times New Roman" w:hAnsi="Times New Roman"/>
        </w:rPr>
        <w:t xml:space="preserve"> </w:t>
      </w:r>
      <w:r w:rsidR="00950C7A" w:rsidRPr="009C3BF7">
        <w:rPr>
          <w:rFonts w:ascii="Times New Roman" w:hAnsi="Times New Roman"/>
        </w:rPr>
        <w:t>ngang</w:t>
      </w:r>
      <w:r w:rsidRPr="009C3BF7">
        <w:rPr>
          <w:rFonts w:ascii="Times New Roman" w:hAnsi="Times New Roman"/>
        </w:rPr>
        <w:t>.</w:t>
      </w:r>
    </w:p>
    <w:p w14:paraId="5DD1EFA9"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phun</w:t>
      </w:r>
      <w:r w:rsidRPr="009C3BF7">
        <w:rPr>
          <w:rFonts w:ascii="Times New Roman" w:hAnsi="Times New Roman"/>
        </w:rPr>
        <w:t xml:space="preserve"> </w:t>
      </w:r>
      <w:r w:rsidR="00950C7A" w:rsidRPr="009C3BF7">
        <w:rPr>
          <w:rFonts w:ascii="Times New Roman" w:hAnsi="Times New Roman"/>
        </w:rPr>
        <w:t>mù</w:t>
      </w:r>
      <w:r w:rsidRPr="009C3BF7">
        <w:rPr>
          <w:rFonts w:ascii="Times New Roman" w:hAnsi="Times New Roman"/>
        </w:rPr>
        <w:t xml:space="preserve"> </w:t>
      </w:r>
      <w:r w:rsidR="00950C7A" w:rsidRPr="009C3BF7">
        <w:rPr>
          <w:rFonts w:ascii="Times New Roman" w:hAnsi="Times New Roman"/>
        </w:rPr>
        <w:t>dạng</w:t>
      </w:r>
      <w:r w:rsidRPr="009C3BF7">
        <w:rPr>
          <w:rFonts w:ascii="Times New Roman" w:hAnsi="Times New Roman"/>
        </w:rPr>
        <w:t xml:space="preserve"> </w:t>
      </w:r>
      <w:r w:rsidR="00950C7A" w:rsidRPr="009C3BF7">
        <w:rPr>
          <w:rFonts w:ascii="Times New Roman" w:hAnsi="Times New Roman"/>
        </w:rPr>
        <w:t>hỗn</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bộ</w:t>
      </w:r>
      <w:r w:rsidRPr="009C3BF7">
        <w:rPr>
          <w:rFonts w:ascii="Times New Roman" w:hAnsi="Times New Roman"/>
        </w:rPr>
        <w:t xml:space="preserve"> </w:t>
      </w:r>
      <w:r w:rsidR="00950C7A" w:rsidRPr="009C3BF7">
        <w:rPr>
          <w:rFonts w:ascii="Times New Roman" w:hAnsi="Times New Roman"/>
        </w:rPr>
        <w:t>phận</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van</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chứa</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bình</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950C7A" w:rsidRPr="009C3BF7">
        <w:rPr>
          <w:rFonts w:ascii="Times New Roman" w:hAnsi="Times New Roman"/>
        </w:rPr>
        <w:t>bằng</w:t>
      </w:r>
      <w:r w:rsidRPr="009C3BF7">
        <w:rPr>
          <w:rFonts w:ascii="Times New Roman" w:hAnsi="Times New Roman"/>
        </w:rPr>
        <w:t xml:space="preserve"> </w:t>
      </w:r>
      <w:r w:rsidR="00950C7A" w:rsidRPr="009C3BF7">
        <w:rPr>
          <w:rFonts w:ascii="Times New Roman" w:hAnsi="Times New Roman"/>
        </w:rPr>
        <w:t>kính</w:t>
      </w:r>
      <w:r w:rsidRPr="009C3BF7">
        <w:rPr>
          <w:rFonts w:ascii="Times New Roman" w:hAnsi="Times New Roman"/>
        </w:rPr>
        <w:t xml:space="preserve"> </w:t>
      </w:r>
      <w:r w:rsidR="00950C7A" w:rsidRPr="009C3BF7">
        <w:rPr>
          <w:rFonts w:ascii="Times New Roman" w:hAnsi="Times New Roman"/>
        </w:rPr>
        <w:t>hiển</w:t>
      </w:r>
      <w:r w:rsidRPr="009C3BF7">
        <w:rPr>
          <w:rFonts w:ascii="Times New Roman" w:hAnsi="Times New Roman"/>
        </w:rPr>
        <w:t xml:space="preserve"> </w:t>
      </w:r>
      <w:r w:rsidR="00950C7A" w:rsidRPr="009C3BF7">
        <w:rPr>
          <w:rFonts w:ascii="Times New Roman" w:hAnsi="Times New Roman"/>
        </w:rPr>
        <w:t>vi</w:t>
      </w:r>
      <w:r w:rsidRPr="009C3BF7">
        <w:rPr>
          <w:rFonts w:ascii="Times New Roman" w:hAnsi="Times New Roman"/>
        </w:rPr>
        <w:t xml:space="preserve"> </w:t>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tiểu</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lớn</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thay</w:t>
      </w:r>
      <w:r w:rsidRPr="009C3BF7">
        <w:rPr>
          <w:rFonts w:ascii="Times New Roman" w:hAnsi="Times New Roman"/>
        </w:rPr>
        <w:t xml:space="preserve"> </w:t>
      </w:r>
      <w:r w:rsidR="00950C7A" w:rsidRPr="009C3BF7">
        <w:rPr>
          <w:rFonts w:ascii="Times New Roman" w:hAnsi="Times New Roman"/>
        </w:rPr>
        <w:t>đổi</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thái</w:t>
      </w:r>
      <w:r w:rsidRPr="009C3BF7">
        <w:rPr>
          <w:rFonts w:ascii="Times New Roman" w:hAnsi="Times New Roman"/>
        </w:rPr>
        <w:t xml:space="preserve"> </w:t>
      </w:r>
      <w:r w:rsidR="00950C7A" w:rsidRPr="009C3BF7">
        <w:rPr>
          <w:rFonts w:ascii="Times New Roman" w:hAnsi="Times New Roman"/>
        </w:rPr>
        <w:t>bề</w:t>
      </w:r>
      <w:r w:rsidRPr="009C3BF7">
        <w:rPr>
          <w:rFonts w:ascii="Times New Roman" w:hAnsi="Times New Roman"/>
        </w:rPr>
        <w:t xml:space="preserve"> </w:t>
      </w:r>
      <w:r w:rsidR="00950C7A" w:rsidRPr="009C3BF7">
        <w:rPr>
          <w:rFonts w:ascii="Times New Roman" w:hAnsi="Times New Roman"/>
        </w:rPr>
        <w:t>mặt</w:t>
      </w:r>
      <w:r w:rsidRPr="009C3BF7">
        <w:rPr>
          <w:rFonts w:ascii="Times New Roman" w:hAnsi="Times New Roman"/>
        </w:rPr>
        <w:t xml:space="preserve"> </w:t>
      </w:r>
      <w:r w:rsidR="00950C7A" w:rsidRPr="009C3BF7">
        <w:rPr>
          <w:rFonts w:ascii="Times New Roman" w:hAnsi="Times New Roman"/>
        </w:rPr>
        <w:t>tiểu</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dược</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mức</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kết</w:t>
      </w:r>
      <w:r w:rsidRPr="009C3BF7">
        <w:rPr>
          <w:rFonts w:ascii="Times New Roman" w:hAnsi="Times New Roman"/>
        </w:rPr>
        <w:t xml:space="preserve"> </w:t>
      </w:r>
      <w:r w:rsidR="00950C7A" w:rsidRPr="009C3BF7">
        <w:rPr>
          <w:rFonts w:ascii="Times New Roman" w:hAnsi="Times New Roman"/>
        </w:rPr>
        <w:t>tụ</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950C7A" w:rsidRPr="009C3BF7">
        <w:rPr>
          <w:rFonts w:ascii="Times New Roman" w:hAnsi="Times New Roman"/>
        </w:rPr>
        <w:t>tinh</w:t>
      </w:r>
      <w:r w:rsidRPr="009C3BF7">
        <w:rPr>
          <w:rFonts w:ascii="Times New Roman" w:hAnsi="Times New Roman"/>
        </w:rPr>
        <w:t xml:space="preserve"> </w:t>
      </w:r>
      <w:r w:rsidR="00950C7A" w:rsidRPr="009C3BF7">
        <w:rPr>
          <w:rFonts w:ascii="Times New Roman" w:hAnsi="Times New Roman"/>
        </w:rPr>
        <w:t>thể</w:t>
      </w:r>
      <w:r w:rsidRPr="009C3BF7">
        <w:rPr>
          <w:rFonts w:ascii="Times New Roman" w:hAnsi="Times New Roman"/>
        </w:rPr>
        <w:t xml:space="preserve">, </w:t>
      </w:r>
      <w:r w:rsidR="00950C7A" w:rsidRPr="009C3BF7">
        <w:rPr>
          <w:rFonts w:ascii="Times New Roman" w:hAnsi="Times New Roman"/>
        </w:rPr>
        <w:t>cũng</w:t>
      </w:r>
      <w:r w:rsidRPr="009C3BF7">
        <w:rPr>
          <w:rFonts w:ascii="Times New Roman" w:hAnsi="Times New Roman"/>
        </w:rPr>
        <w:t xml:space="preserve"> </w:t>
      </w:r>
      <w:r w:rsidR="00950C7A" w:rsidRPr="009C3BF7">
        <w:rPr>
          <w:rFonts w:ascii="Times New Roman" w:hAnsi="Times New Roman"/>
        </w:rPr>
        <w:t>như</w:t>
      </w:r>
      <w:r w:rsidRPr="009C3BF7">
        <w:rPr>
          <w:rFonts w:ascii="Times New Roman" w:hAnsi="Times New Roman"/>
        </w:rPr>
        <w:t xml:space="preserve"> </w:t>
      </w:r>
      <w:r w:rsidR="00C24451" w:rsidRPr="009C3BF7">
        <w:rPr>
          <w:rFonts w:ascii="Times New Roman" w:hAnsi="Times New Roman"/>
        </w:rPr>
        <w:t xml:space="preserve">tiểu phân </w:t>
      </w:r>
      <w:r w:rsidR="00950C7A" w:rsidRPr="009C3BF7">
        <w:rPr>
          <w:rFonts w:ascii="Times New Roman" w:hAnsi="Times New Roman"/>
        </w:rPr>
        <w:t>lạ</w:t>
      </w:r>
      <w:r w:rsidRPr="009C3BF7">
        <w:rPr>
          <w:rFonts w:ascii="Times New Roman" w:hAnsi="Times New Roman"/>
        </w:rPr>
        <w:t>.</w:t>
      </w:r>
    </w:p>
    <w:p w14:paraId="59E3FE22" w14:textId="77777777" w:rsidR="00EC0747" w:rsidRPr="009C3BF7" w:rsidRDefault="003716F7" w:rsidP="004F6EA1">
      <w:pPr>
        <w:tabs>
          <w:tab w:val="left" w:pos="1080"/>
        </w:tabs>
        <w:spacing w:beforeLines="120" w:before="288" w:afterLines="60" w:after="144"/>
        <w:ind w:left="1080" w:hanging="360"/>
        <w:jc w:val="both"/>
        <w:rPr>
          <w:sz w:val="28"/>
          <w:szCs w:val="28"/>
        </w:rPr>
      </w:pPr>
      <w:r w:rsidRPr="009C3BF7">
        <w:rPr>
          <w:sz w:val="28"/>
          <w:szCs w:val="28"/>
        </w:rPr>
        <w:tab/>
      </w:r>
      <w:r w:rsidR="00950C7A" w:rsidRPr="009C3BF7">
        <w:rPr>
          <w:sz w:val="28"/>
          <w:szCs w:val="28"/>
        </w:rPr>
        <w:t>Những</w:t>
      </w:r>
      <w:r w:rsidR="00EC0747" w:rsidRPr="009C3BF7">
        <w:rPr>
          <w:sz w:val="28"/>
          <w:szCs w:val="28"/>
        </w:rPr>
        <w:t xml:space="preserve"> </w:t>
      </w:r>
      <w:r w:rsidR="00950C7A" w:rsidRPr="009C3BF7">
        <w:rPr>
          <w:sz w:val="28"/>
          <w:szCs w:val="28"/>
        </w:rPr>
        <w:t>tiểu</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đó</w:t>
      </w:r>
      <w:r w:rsidR="00EC0747" w:rsidRPr="009C3BF7">
        <w:rPr>
          <w:sz w:val="28"/>
          <w:szCs w:val="28"/>
        </w:rPr>
        <w:t xml:space="preserve"> </w:t>
      </w:r>
      <w:r w:rsidR="00950C7A" w:rsidRPr="009C3BF7">
        <w:rPr>
          <w:sz w:val="28"/>
          <w:szCs w:val="28"/>
        </w:rPr>
        <w:t>có</w:t>
      </w:r>
      <w:r w:rsidR="00EC0747" w:rsidRPr="009C3BF7">
        <w:rPr>
          <w:sz w:val="28"/>
          <w:szCs w:val="28"/>
        </w:rPr>
        <w:t xml:space="preserve"> </w:t>
      </w:r>
      <w:r w:rsidR="00950C7A" w:rsidRPr="009C3BF7">
        <w:rPr>
          <w:sz w:val="28"/>
          <w:szCs w:val="28"/>
        </w:rPr>
        <w:t>thể</w:t>
      </w:r>
      <w:r w:rsidR="00EC0747" w:rsidRPr="009C3BF7">
        <w:rPr>
          <w:sz w:val="28"/>
          <w:szCs w:val="28"/>
        </w:rPr>
        <w:t xml:space="preserve"> </w:t>
      </w:r>
      <w:r w:rsidR="00950C7A" w:rsidRPr="009C3BF7">
        <w:rPr>
          <w:sz w:val="28"/>
          <w:szCs w:val="28"/>
        </w:rPr>
        <w:t>gây</w:t>
      </w:r>
      <w:r w:rsidR="00EC0747" w:rsidRPr="009C3BF7">
        <w:rPr>
          <w:sz w:val="28"/>
          <w:szCs w:val="28"/>
        </w:rPr>
        <w:t xml:space="preserve"> </w:t>
      </w:r>
      <w:r w:rsidR="00950C7A" w:rsidRPr="009C3BF7">
        <w:rPr>
          <w:sz w:val="28"/>
          <w:szCs w:val="28"/>
        </w:rPr>
        <w:t>tắc</w:t>
      </w:r>
      <w:r w:rsidR="00EC0747" w:rsidRPr="009C3BF7">
        <w:rPr>
          <w:sz w:val="28"/>
          <w:szCs w:val="28"/>
        </w:rPr>
        <w:t xml:space="preserve"> </w:t>
      </w:r>
      <w:r w:rsidR="00950C7A" w:rsidRPr="009C3BF7">
        <w:rPr>
          <w:sz w:val="28"/>
          <w:szCs w:val="28"/>
        </w:rPr>
        <w:t>van</w:t>
      </w:r>
      <w:r w:rsidR="00EC0747" w:rsidRPr="009C3BF7">
        <w:rPr>
          <w:sz w:val="28"/>
          <w:szCs w:val="28"/>
        </w:rPr>
        <w:t xml:space="preserve"> </w:t>
      </w:r>
      <w:r w:rsidR="00950C7A" w:rsidRPr="009C3BF7">
        <w:rPr>
          <w:sz w:val="28"/>
          <w:szCs w:val="28"/>
        </w:rPr>
        <w:t>hoặc</w:t>
      </w:r>
      <w:r w:rsidR="00EC0747" w:rsidRPr="009C3BF7">
        <w:rPr>
          <w:sz w:val="28"/>
          <w:szCs w:val="28"/>
        </w:rPr>
        <w:t xml:space="preserve"> </w:t>
      </w:r>
      <w:r w:rsidR="00950C7A" w:rsidRPr="009C3BF7">
        <w:rPr>
          <w:sz w:val="28"/>
          <w:szCs w:val="28"/>
        </w:rPr>
        <w:t>làm</w:t>
      </w:r>
      <w:r w:rsidR="00EC0747" w:rsidRPr="009C3BF7">
        <w:rPr>
          <w:sz w:val="28"/>
          <w:szCs w:val="28"/>
        </w:rPr>
        <w:t xml:space="preserve"> </w:t>
      </w:r>
      <w:r w:rsidR="00950C7A" w:rsidRPr="009C3BF7">
        <w:rPr>
          <w:sz w:val="28"/>
          <w:szCs w:val="28"/>
        </w:rPr>
        <w:t>cho</w:t>
      </w:r>
      <w:r w:rsidR="00EC0747" w:rsidRPr="009C3BF7">
        <w:rPr>
          <w:sz w:val="28"/>
          <w:szCs w:val="28"/>
        </w:rPr>
        <w:t xml:space="preserve"> </w:t>
      </w:r>
      <w:r w:rsidR="00950C7A" w:rsidRPr="009C3BF7">
        <w:rPr>
          <w:sz w:val="28"/>
          <w:szCs w:val="28"/>
        </w:rPr>
        <w:t>sự</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liều</w:t>
      </w:r>
      <w:r w:rsidR="00EC0747" w:rsidRPr="009C3BF7">
        <w:rPr>
          <w:sz w:val="28"/>
          <w:szCs w:val="28"/>
        </w:rPr>
        <w:t xml:space="preserve"> </w:t>
      </w:r>
      <w:r w:rsidR="00950C7A" w:rsidRPr="009C3BF7">
        <w:rPr>
          <w:sz w:val="28"/>
          <w:szCs w:val="28"/>
        </w:rPr>
        <w:t>không</w:t>
      </w:r>
      <w:r w:rsidR="00EC0747" w:rsidRPr="009C3BF7">
        <w:rPr>
          <w:sz w:val="28"/>
          <w:szCs w:val="28"/>
        </w:rPr>
        <w:t xml:space="preserve"> </w:t>
      </w:r>
      <w:r w:rsidR="00950C7A" w:rsidRPr="009C3BF7">
        <w:rPr>
          <w:sz w:val="28"/>
          <w:szCs w:val="28"/>
        </w:rPr>
        <w:t>lặp</w:t>
      </w:r>
      <w:r w:rsidR="00EC0747" w:rsidRPr="009C3BF7">
        <w:rPr>
          <w:sz w:val="28"/>
          <w:szCs w:val="28"/>
        </w:rPr>
        <w:t xml:space="preserve"> </w:t>
      </w:r>
      <w:r w:rsidR="00950C7A" w:rsidRPr="009C3BF7">
        <w:rPr>
          <w:sz w:val="28"/>
          <w:szCs w:val="28"/>
        </w:rPr>
        <w:t>lại</w:t>
      </w:r>
      <w:r w:rsidR="00EC0747" w:rsidRPr="009C3BF7">
        <w:rPr>
          <w:sz w:val="28"/>
          <w:szCs w:val="28"/>
        </w:rPr>
        <w:t xml:space="preserve">. </w:t>
      </w:r>
      <w:r w:rsidR="00950C7A" w:rsidRPr="009C3BF7">
        <w:rPr>
          <w:sz w:val="28"/>
          <w:szCs w:val="28"/>
        </w:rPr>
        <w:t>Sự</w:t>
      </w:r>
      <w:r w:rsidR="00EC0747" w:rsidRPr="009C3BF7">
        <w:rPr>
          <w:sz w:val="28"/>
          <w:szCs w:val="28"/>
        </w:rPr>
        <w:t xml:space="preserve"> </w:t>
      </w:r>
      <w:r w:rsidR="00950C7A" w:rsidRPr="009C3BF7">
        <w:rPr>
          <w:sz w:val="28"/>
          <w:szCs w:val="28"/>
        </w:rPr>
        <w:t>ăn</w:t>
      </w:r>
      <w:r w:rsidR="00EC0747" w:rsidRPr="009C3BF7">
        <w:rPr>
          <w:sz w:val="28"/>
          <w:szCs w:val="28"/>
        </w:rPr>
        <w:t xml:space="preserve"> </w:t>
      </w:r>
      <w:r w:rsidR="00950C7A" w:rsidRPr="009C3BF7">
        <w:rPr>
          <w:sz w:val="28"/>
          <w:szCs w:val="28"/>
        </w:rPr>
        <w:t>mòn</w:t>
      </w:r>
      <w:r w:rsidR="00EC0747" w:rsidRPr="009C3BF7">
        <w:rPr>
          <w:sz w:val="28"/>
          <w:szCs w:val="28"/>
        </w:rPr>
        <w:t xml:space="preserve"> </w:t>
      </w:r>
      <w:r w:rsidR="00950C7A" w:rsidRPr="009C3BF7">
        <w:rPr>
          <w:sz w:val="28"/>
          <w:szCs w:val="28"/>
        </w:rPr>
        <w:t>mặt</w:t>
      </w:r>
      <w:r w:rsidR="00EC0747" w:rsidRPr="009C3BF7">
        <w:rPr>
          <w:sz w:val="28"/>
          <w:szCs w:val="28"/>
        </w:rPr>
        <w:t xml:space="preserve"> </w:t>
      </w:r>
      <w:r w:rsidR="00950C7A" w:rsidRPr="009C3BF7">
        <w:rPr>
          <w:sz w:val="28"/>
          <w:szCs w:val="28"/>
        </w:rPr>
        <w:t>trong</w:t>
      </w:r>
      <w:r w:rsidR="00EC0747" w:rsidRPr="009C3BF7">
        <w:rPr>
          <w:sz w:val="28"/>
          <w:szCs w:val="28"/>
        </w:rPr>
        <w:t xml:space="preserve"> </w:t>
      </w:r>
      <w:r w:rsidR="00950C7A" w:rsidRPr="009C3BF7">
        <w:rPr>
          <w:sz w:val="28"/>
          <w:szCs w:val="28"/>
        </w:rPr>
        <w:t>bình</w:t>
      </w:r>
      <w:r w:rsidR="00EC0747" w:rsidRPr="009C3BF7">
        <w:rPr>
          <w:sz w:val="28"/>
          <w:szCs w:val="28"/>
        </w:rPr>
        <w:t xml:space="preserve"> </w:t>
      </w:r>
      <w:r w:rsidR="00950C7A" w:rsidRPr="009C3BF7">
        <w:rPr>
          <w:sz w:val="28"/>
          <w:szCs w:val="28"/>
        </w:rPr>
        <w:t>chứa</w:t>
      </w:r>
      <w:r w:rsidR="00EC0747" w:rsidRPr="009C3BF7">
        <w:rPr>
          <w:sz w:val="28"/>
          <w:szCs w:val="28"/>
        </w:rPr>
        <w:t xml:space="preserve"> </w:t>
      </w:r>
      <w:r w:rsidR="00950C7A" w:rsidRPr="009C3BF7">
        <w:rPr>
          <w:sz w:val="28"/>
          <w:szCs w:val="28"/>
        </w:rPr>
        <w:t>hoặc</w:t>
      </w:r>
      <w:r w:rsidR="00EC0747" w:rsidRPr="009C3BF7">
        <w:rPr>
          <w:sz w:val="28"/>
          <w:szCs w:val="28"/>
        </w:rPr>
        <w:t xml:space="preserve"> </w:t>
      </w:r>
      <w:r w:rsidR="00950C7A" w:rsidRPr="009C3BF7">
        <w:rPr>
          <w:sz w:val="28"/>
          <w:szCs w:val="28"/>
        </w:rPr>
        <w:t>sự</w:t>
      </w:r>
      <w:r w:rsidR="00EC0747" w:rsidRPr="009C3BF7">
        <w:rPr>
          <w:sz w:val="28"/>
          <w:szCs w:val="28"/>
        </w:rPr>
        <w:t xml:space="preserve"> </w:t>
      </w:r>
      <w:r w:rsidR="00950C7A" w:rsidRPr="009C3BF7">
        <w:rPr>
          <w:sz w:val="28"/>
          <w:szCs w:val="28"/>
        </w:rPr>
        <w:t>thoái</w:t>
      </w:r>
      <w:r w:rsidR="00EC0747" w:rsidRPr="009C3BF7">
        <w:rPr>
          <w:sz w:val="28"/>
          <w:szCs w:val="28"/>
        </w:rPr>
        <w:t xml:space="preserve"> </w:t>
      </w:r>
      <w:r w:rsidR="00950C7A" w:rsidRPr="009C3BF7">
        <w:rPr>
          <w:sz w:val="28"/>
          <w:szCs w:val="28"/>
        </w:rPr>
        <w:t>hoá</w:t>
      </w:r>
      <w:r w:rsidR="00EC0747" w:rsidRPr="009C3BF7">
        <w:rPr>
          <w:sz w:val="28"/>
          <w:szCs w:val="28"/>
        </w:rPr>
        <w:t xml:space="preserve"> </w:t>
      </w:r>
      <w:r w:rsidR="00950C7A" w:rsidRPr="009C3BF7">
        <w:rPr>
          <w:sz w:val="28"/>
          <w:szCs w:val="28"/>
        </w:rPr>
        <w:t>của</w:t>
      </w:r>
      <w:r w:rsidR="00EC0747" w:rsidRPr="009C3BF7">
        <w:rPr>
          <w:sz w:val="28"/>
          <w:szCs w:val="28"/>
        </w:rPr>
        <w:t xml:space="preserve"> </w:t>
      </w:r>
      <w:r w:rsidR="00950C7A" w:rsidRPr="009C3BF7">
        <w:rPr>
          <w:sz w:val="28"/>
          <w:szCs w:val="28"/>
        </w:rPr>
        <w:t>vòng</w:t>
      </w:r>
      <w:r w:rsidR="00EC0747" w:rsidRPr="009C3BF7">
        <w:rPr>
          <w:sz w:val="28"/>
          <w:szCs w:val="28"/>
        </w:rPr>
        <w:t xml:space="preserve"> </w:t>
      </w:r>
      <w:r w:rsidR="00950C7A" w:rsidRPr="009C3BF7">
        <w:rPr>
          <w:sz w:val="28"/>
          <w:szCs w:val="28"/>
        </w:rPr>
        <w:t>đệm</w:t>
      </w:r>
      <w:r w:rsidR="00EC0747" w:rsidRPr="009C3BF7">
        <w:rPr>
          <w:sz w:val="28"/>
          <w:szCs w:val="28"/>
        </w:rPr>
        <w:t xml:space="preserve"> </w:t>
      </w:r>
      <w:r w:rsidR="00950C7A" w:rsidRPr="009C3BF7">
        <w:rPr>
          <w:sz w:val="28"/>
          <w:szCs w:val="28"/>
        </w:rPr>
        <w:t>có</w:t>
      </w:r>
      <w:r w:rsidR="00EC0747" w:rsidRPr="009C3BF7">
        <w:rPr>
          <w:sz w:val="28"/>
          <w:szCs w:val="28"/>
        </w:rPr>
        <w:t xml:space="preserve"> </w:t>
      </w:r>
      <w:r w:rsidR="00950C7A" w:rsidRPr="009C3BF7">
        <w:rPr>
          <w:sz w:val="28"/>
          <w:szCs w:val="28"/>
        </w:rPr>
        <w:t>thể</w:t>
      </w:r>
      <w:r w:rsidR="00EC0747" w:rsidRPr="009C3BF7">
        <w:rPr>
          <w:sz w:val="28"/>
          <w:szCs w:val="28"/>
        </w:rPr>
        <w:t xml:space="preserve"> </w:t>
      </w:r>
      <w:r w:rsidR="00950C7A" w:rsidRPr="009C3BF7">
        <w:rPr>
          <w:sz w:val="28"/>
          <w:szCs w:val="28"/>
        </w:rPr>
        <w:t>ảnh</w:t>
      </w:r>
      <w:r w:rsidR="00EC0747" w:rsidRPr="009C3BF7">
        <w:rPr>
          <w:sz w:val="28"/>
          <w:szCs w:val="28"/>
        </w:rPr>
        <w:t xml:space="preserve"> </w:t>
      </w:r>
      <w:r w:rsidR="00950C7A" w:rsidRPr="009C3BF7">
        <w:rPr>
          <w:sz w:val="28"/>
          <w:szCs w:val="28"/>
        </w:rPr>
        <w:t>hưởng</w:t>
      </w:r>
      <w:r w:rsidR="00EC0747" w:rsidRPr="009C3BF7">
        <w:rPr>
          <w:sz w:val="28"/>
          <w:szCs w:val="28"/>
        </w:rPr>
        <w:t xml:space="preserve"> </w:t>
      </w:r>
      <w:r w:rsidR="00950C7A" w:rsidRPr="009C3BF7">
        <w:rPr>
          <w:sz w:val="28"/>
          <w:szCs w:val="28"/>
        </w:rPr>
        <w:t>không</w:t>
      </w:r>
      <w:r w:rsidR="00EC0747" w:rsidRPr="009C3BF7">
        <w:rPr>
          <w:sz w:val="28"/>
          <w:szCs w:val="28"/>
        </w:rPr>
        <w:t xml:space="preserve"> </w:t>
      </w:r>
      <w:r w:rsidR="00950C7A" w:rsidRPr="009C3BF7">
        <w:rPr>
          <w:sz w:val="28"/>
          <w:szCs w:val="28"/>
        </w:rPr>
        <w:t>tốt</w:t>
      </w:r>
      <w:r w:rsidR="00EC0747" w:rsidRPr="009C3BF7">
        <w:rPr>
          <w:sz w:val="28"/>
          <w:szCs w:val="28"/>
        </w:rPr>
        <w:t xml:space="preserve"> </w:t>
      </w:r>
      <w:r w:rsidR="00950C7A" w:rsidRPr="009C3BF7">
        <w:rPr>
          <w:sz w:val="28"/>
          <w:szCs w:val="28"/>
        </w:rPr>
        <w:t>đến</w:t>
      </w:r>
      <w:r w:rsidR="00C24451" w:rsidRPr="009C3BF7">
        <w:rPr>
          <w:sz w:val="28"/>
          <w:szCs w:val="28"/>
        </w:rPr>
        <w:t xml:space="preserve"> </w:t>
      </w:r>
      <w:r w:rsidR="00865D57">
        <w:rPr>
          <w:sz w:val="28"/>
          <w:szCs w:val="28"/>
        </w:rPr>
        <w:t>thành phẩm</w:t>
      </w:r>
      <w:r w:rsidR="00EC0747" w:rsidRPr="009C3BF7">
        <w:rPr>
          <w:sz w:val="28"/>
          <w:szCs w:val="28"/>
        </w:rPr>
        <w:t xml:space="preserve"> </w:t>
      </w:r>
      <w:r w:rsidR="00950C7A" w:rsidRPr="009C3BF7">
        <w:rPr>
          <w:sz w:val="28"/>
          <w:szCs w:val="28"/>
        </w:rPr>
        <w:t>thuốc</w:t>
      </w:r>
      <w:r w:rsidR="00EC0747" w:rsidRPr="009C3BF7">
        <w:rPr>
          <w:sz w:val="28"/>
          <w:szCs w:val="28"/>
        </w:rPr>
        <w:t>.</w:t>
      </w:r>
    </w:p>
    <w:p w14:paraId="1A995318" w14:textId="77777777" w:rsidR="00EC0747" w:rsidRPr="009C3BF7" w:rsidRDefault="00EC0747" w:rsidP="004F6EA1">
      <w:pPr>
        <w:tabs>
          <w:tab w:val="left" w:pos="1080"/>
        </w:tabs>
        <w:spacing w:beforeLines="120" w:before="288" w:afterLines="60" w:after="144"/>
        <w:ind w:left="1080" w:hanging="360"/>
        <w:rPr>
          <w:sz w:val="28"/>
          <w:szCs w:val="28"/>
        </w:rPr>
      </w:pPr>
      <w:r w:rsidRPr="009C3BF7">
        <w:rPr>
          <w:sz w:val="28"/>
          <w:szCs w:val="28"/>
        </w:rPr>
        <w:t xml:space="preserve">7. </w:t>
      </w:r>
      <w:r w:rsidR="003716F7" w:rsidRPr="009C3BF7">
        <w:rPr>
          <w:sz w:val="28"/>
          <w:szCs w:val="28"/>
        </w:rPr>
        <w:tab/>
      </w:r>
      <w:r w:rsidR="00950C7A" w:rsidRPr="009C3BF7">
        <w:rPr>
          <w:sz w:val="28"/>
          <w:szCs w:val="28"/>
        </w:rPr>
        <w:t>Thuốc</w:t>
      </w:r>
      <w:r w:rsidRPr="009C3BF7">
        <w:rPr>
          <w:sz w:val="28"/>
          <w:szCs w:val="28"/>
        </w:rPr>
        <w:t xml:space="preserve"> </w:t>
      </w:r>
      <w:r w:rsidR="00950C7A" w:rsidRPr="009C3BF7">
        <w:rPr>
          <w:sz w:val="28"/>
          <w:szCs w:val="28"/>
        </w:rPr>
        <w:t>xịt</w:t>
      </w:r>
      <w:r w:rsidRPr="009C3BF7">
        <w:rPr>
          <w:sz w:val="28"/>
          <w:szCs w:val="28"/>
        </w:rPr>
        <w:t xml:space="preserve"> </w:t>
      </w:r>
      <w:r w:rsidR="00950C7A" w:rsidRPr="009C3BF7">
        <w:rPr>
          <w:sz w:val="28"/>
          <w:szCs w:val="28"/>
        </w:rPr>
        <w:t>mũi</w:t>
      </w:r>
      <w:r w:rsidRPr="009C3BF7">
        <w:rPr>
          <w:sz w:val="28"/>
          <w:szCs w:val="28"/>
        </w:rPr>
        <w:t xml:space="preserve">: </w:t>
      </w:r>
      <w:r w:rsidR="00950C7A" w:rsidRPr="009C3BF7">
        <w:rPr>
          <w:sz w:val="28"/>
          <w:szCs w:val="28"/>
        </w:rPr>
        <w:t>Dung</w:t>
      </w:r>
      <w:r w:rsidRPr="009C3BF7">
        <w:rPr>
          <w:sz w:val="28"/>
          <w:szCs w:val="28"/>
        </w:rPr>
        <w:t xml:space="preserve"> </w:t>
      </w:r>
      <w:r w:rsidR="00950C7A" w:rsidRPr="009C3BF7">
        <w:rPr>
          <w:sz w:val="28"/>
          <w:szCs w:val="28"/>
        </w:rPr>
        <w:t>dịch</w:t>
      </w:r>
      <w:r w:rsidRPr="009C3BF7">
        <w:rPr>
          <w:sz w:val="28"/>
          <w:szCs w:val="28"/>
        </w:rPr>
        <w:t xml:space="preserve"> </w:t>
      </w:r>
      <w:r w:rsidR="00950C7A" w:rsidRPr="009C3BF7">
        <w:rPr>
          <w:sz w:val="28"/>
          <w:szCs w:val="28"/>
        </w:rPr>
        <w:t>và</w:t>
      </w:r>
      <w:r w:rsidRPr="009C3BF7">
        <w:rPr>
          <w:sz w:val="28"/>
          <w:szCs w:val="28"/>
        </w:rPr>
        <w:t xml:space="preserve"> </w:t>
      </w:r>
      <w:r w:rsidR="00950C7A" w:rsidRPr="009C3BF7">
        <w:rPr>
          <w:sz w:val="28"/>
          <w:szCs w:val="28"/>
        </w:rPr>
        <w:t>hỗn</w:t>
      </w:r>
      <w:r w:rsidRPr="009C3BF7">
        <w:rPr>
          <w:sz w:val="28"/>
          <w:szCs w:val="28"/>
        </w:rPr>
        <w:t xml:space="preserve"> </w:t>
      </w:r>
      <w:r w:rsidR="00950C7A" w:rsidRPr="009C3BF7">
        <w:rPr>
          <w:sz w:val="28"/>
          <w:szCs w:val="28"/>
        </w:rPr>
        <w:t>dịch</w:t>
      </w:r>
    </w:p>
    <w:p w14:paraId="0715730C" w14:textId="77777777" w:rsidR="00EC0747" w:rsidRPr="009C3BF7" w:rsidRDefault="003716F7" w:rsidP="004F6EA1">
      <w:pPr>
        <w:tabs>
          <w:tab w:val="left" w:pos="1080"/>
        </w:tabs>
        <w:spacing w:beforeLines="120" w:before="288" w:afterLines="60" w:after="144"/>
        <w:ind w:left="1080" w:hanging="360"/>
        <w:jc w:val="both"/>
        <w:rPr>
          <w:sz w:val="28"/>
          <w:szCs w:val="28"/>
        </w:rPr>
      </w:pPr>
      <w:r w:rsidRPr="009C3BF7">
        <w:rPr>
          <w:sz w:val="28"/>
          <w:szCs w:val="28"/>
        </w:rPr>
        <w:tab/>
      </w:r>
      <w:r w:rsidR="00005077">
        <w:rPr>
          <w:sz w:val="28"/>
          <w:szCs w:val="28"/>
        </w:rPr>
        <w:t>D</w:t>
      </w:r>
      <w:r w:rsidR="00950C7A" w:rsidRPr="009C3BF7">
        <w:rPr>
          <w:sz w:val="28"/>
          <w:szCs w:val="28"/>
        </w:rPr>
        <w:t>ung</w:t>
      </w:r>
      <w:r w:rsidR="00EC0747" w:rsidRPr="009C3BF7">
        <w:rPr>
          <w:sz w:val="28"/>
          <w:szCs w:val="28"/>
        </w:rPr>
        <w:t xml:space="preserve"> </w:t>
      </w:r>
      <w:r w:rsidR="00950C7A" w:rsidRPr="009C3BF7">
        <w:rPr>
          <w:sz w:val="28"/>
          <w:szCs w:val="28"/>
        </w:rPr>
        <w:t>dịch</w:t>
      </w:r>
      <w:r w:rsidR="00EC0747" w:rsidRPr="009C3BF7">
        <w:rPr>
          <w:sz w:val="28"/>
          <w:szCs w:val="28"/>
        </w:rPr>
        <w:t xml:space="preserve"> </w:t>
      </w:r>
      <w:r w:rsidR="00950C7A" w:rsidRPr="009C3BF7">
        <w:rPr>
          <w:sz w:val="28"/>
          <w:szCs w:val="28"/>
        </w:rPr>
        <w:t>hay</w:t>
      </w:r>
      <w:r w:rsidR="00EC0747" w:rsidRPr="009C3BF7">
        <w:rPr>
          <w:sz w:val="28"/>
          <w:szCs w:val="28"/>
        </w:rPr>
        <w:t xml:space="preserve"> </w:t>
      </w:r>
      <w:r w:rsidR="00950C7A" w:rsidRPr="009C3BF7">
        <w:rPr>
          <w:sz w:val="28"/>
          <w:szCs w:val="28"/>
        </w:rPr>
        <w:t>hỗn</w:t>
      </w:r>
      <w:r w:rsidR="00EC0747" w:rsidRPr="009C3BF7">
        <w:rPr>
          <w:sz w:val="28"/>
          <w:szCs w:val="28"/>
        </w:rPr>
        <w:t xml:space="preserve"> </w:t>
      </w:r>
      <w:r w:rsidR="00950C7A" w:rsidRPr="009C3BF7">
        <w:rPr>
          <w:sz w:val="28"/>
          <w:szCs w:val="28"/>
        </w:rPr>
        <w:t>dịch</w:t>
      </w:r>
      <w:r w:rsidR="00EC0747" w:rsidRPr="009C3BF7">
        <w:rPr>
          <w:sz w:val="28"/>
          <w:szCs w:val="28"/>
        </w:rPr>
        <w:t xml:space="preserve"> </w:t>
      </w:r>
      <w:r w:rsidR="00950C7A" w:rsidRPr="009C3BF7">
        <w:rPr>
          <w:sz w:val="28"/>
          <w:szCs w:val="28"/>
        </w:rPr>
        <w:t>thuốc</w:t>
      </w:r>
      <w:r w:rsidR="00EC0747" w:rsidRPr="009C3BF7">
        <w:rPr>
          <w:sz w:val="28"/>
          <w:szCs w:val="28"/>
        </w:rPr>
        <w:t xml:space="preserve"> </w:t>
      </w:r>
      <w:r w:rsidR="00047B9D" w:rsidRPr="009C3BF7">
        <w:rPr>
          <w:sz w:val="28"/>
          <w:szCs w:val="28"/>
        </w:rPr>
        <w:t xml:space="preserve">xịt </w:t>
      </w:r>
      <w:r w:rsidR="00950C7A" w:rsidRPr="009C3BF7">
        <w:rPr>
          <w:sz w:val="28"/>
          <w:szCs w:val="28"/>
        </w:rPr>
        <w:t>mũi</w:t>
      </w:r>
      <w:r w:rsidR="00EC0747" w:rsidRPr="009C3BF7">
        <w:rPr>
          <w:sz w:val="28"/>
          <w:szCs w:val="28"/>
        </w:rPr>
        <w:t xml:space="preserve"> </w:t>
      </w:r>
      <w:r w:rsidR="00950C7A" w:rsidRPr="009C3BF7">
        <w:rPr>
          <w:sz w:val="28"/>
          <w:szCs w:val="28"/>
        </w:rPr>
        <w:t>có</w:t>
      </w:r>
      <w:r w:rsidR="00EC0747" w:rsidRPr="009C3BF7">
        <w:rPr>
          <w:sz w:val="28"/>
          <w:szCs w:val="28"/>
        </w:rPr>
        <w:t xml:space="preserve"> </w:t>
      </w:r>
      <w:r w:rsidR="00950C7A" w:rsidRPr="009C3BF7">
        <w:rPr>
          <w:sz w:val="28"/>
          <w:szCs w:val="28"/>
        </w:rPr>
        <w:t>gắn</w:t>
      </w:r>
      <w:r w:rsidR="00EC0747" w:rsidRPr="009C3BF7">
        <w:rPr>
          <w:sz w:val="28"/>
          <w:szCs w:val="28"/>
        </w:rPr>
        <w:t xml:space="preserve"> </w:t>
      </w:r>
      <w:r w:rsidR="00950C7A" w:rsidRPr="009C3BF7">
        <w:rPr>
          <w:sz w:val="28"/>
          <w:szCs w:val="28"/>
        </w:rPr>
        <w:t>bơm</w:t>
      </w:r>
      <w:r w:rsidR="00EC0747" w:rsidRPr="009C3BF7">
        <w:rPr>
          <w:sz w:val="28"/>
          <w:szCs w:val="28"/>
        </w:rPr>
        <w:t xml:space="preserve"> </w:t>
      </w:r>
      <w:r w:rsidR="00950C7A" w:rsidRPr="009C3BF7">
        <w:rPr>
          <w:sz w:val="28"/>
          <w:szCs w:val="28"/>
        </w:rPr>
        <w:t>định</w:t>
      </w:r>
      <w:r w:rsidR="00EC0747" w:rsidRPr="009C3BF7">
        <w:rPr>
          <w:sz w:val="28"/>
          <w:szCs w:val="28"/>
        </w:rPr>
        <w:t xml:space="preserve"> </w:t>
      </w:r>
      <w:r w:rsidR="00950C7A" w:rsidRPr="009C3BF7">
        <w:rPr>
          <w:sz w:val="28"/>
          <w:szCs w:val="28"/>
        </w:rPr>
        <w:t>liều</w:t>
      </w:r>
      <w:r w:rsidR="00EC0747" w:rsidRPr="009C3BF7">
        <w:rPr>
          <w:sz w:val="28"/>
          <w:szCs w:val="28"/>
        </w:rPr>
        <w:t xml:space="preserve"> </w:t>
      </w:r>
      <w:r w:rsidR="00950C7A" w:rsidRPr="009C3BF7">
        <w:rPr>
          <w:sz w:val="28"/>
          <w:szCs w:val="28"/>
        </w:rPr>
        <w:t>cần</w:t>
      </w:r>
      <w:r w:rsidR="00EC0747" w:rsidRPr="009C3BF7">
        <w:rPr>
          <w:sz w:val="28"/>
          <w:szCs w:val="28"/>
        </w:rPr>
        <w:t xml:space="preserve"> </w:t>
      </w:r>
      <w:r w:rsidR="00005077">
        <w:rPr>
          <w:sz w:val="28"/>
          <w:szCs w:val="28"/>
        </w:rPr>
        <w:t>đánh giá về</w:t>
      </w:r>
      <w:r w:rsidR="00EC0747" w:rsidRPr="009C3BF7">
        <w:rPr>
          <w:sz w:val="28"/>
          <w:szCs w:val="28"/>
        </w:rPr>
        <w:t xml:space="preserve"> </w:t>
      </w:r>
      <w:r w:rsidR="00950C7A" w:rsidRPr="009C3BF7">
        <w:rPr>
          <w:sz w:val="28"/>
          <w:szCs w:val="28"/>
        </w:rPr>
        <w:t>hình</w:t>
      </w:r>
      <w:r w:rsidR="00EC0747" w:rsidRPr="009C3BF7">
        <w:rPr>
          <w:sz w:val="28"/>
          <w:szCs w:val="28"/>
        </w:rPr>
        <w:t xml:space="preserve"> </w:t>
      </w:r>
      <w:r w:rsidR="00950C7A" w:rsidRPr="009C3BF7">
        <w:rPr>
          <w:sz w:val="28"/>
          <w:szCs w:val="28"/>
        </w:rPr>
        <w:t>thức</w:t>
      </w:r>
      <w:r w:rsidR="00EC0747" w:rsidRPr="009C3BF7">
        <w:rPr>
          <w:sz w:val="28"/>
          <w:szCs w:val="28"/>
        </w:rPr>
        <w:t xml:space="preserve">, </w:t>
      </w:r>
      <w:r w:rsidR="00950C7A" w:rsidRPr="009C3BF7">
        <w:rPr>
          <w:sz w:val="28"/>
          <w:szCs w:val="28"/>
        </w:rPr>
        <w:t>màu</w:t>
      </w:r>
      <w:r w:rsidR="00EC0747" w:rsidRPr="009C3BF7">
        <w:rPr>
          <w:sz w:val="28"/>
          <w:szCs w:val="28"/>
        </w:rPr>
        <w:t xml:space="preserve"> </w:t>
      </w:r>
      <w:r w:rsidR="00950C7A" w:rsidRPr="009C3BF7">
        <w:rPr>
          <w:sz w:val="28"/>
          <w:szCs w:val="28"/>
        </w:rPr>
        <w:t>sắc</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trong</w:t>
      </w:r>
      <w:r w:rsidR="00EC0747" w:rsidRPr="009C3BF7">
        <w:rPr>
          <w:sz w:val="28"/>
          <w:szCs w:val="28"/>
        </w:rPr>
        <w:t xml:space="preserve"> </w:t>
      </w:r>
      <w:r w:rsidR="00950C7A" w:rsidRPr="009C3BF7">
        <w:rPr>
          <w:sz w:val="28"/>
          <w:szCs w:val="28"/>
        </w:rPr>
        <w:t>đối</w:t>
      </w:r>
      <w:r w:rsidR="00EC0747" w:rsidRPr="009C3BF7">
        <w:rPr>
          <w:sz w:val="28"/>
          <w:szCs w:val="28"/>
        </w:rPr>
        <w:t xml:space="preserve"> </w:t>
      </w:r>
      <w:r w:rsidR="00950C7A" w:rsidRPr="009C3BF7">
        <w:rPr>
          <w:sz w:val="28"/>
          <w:szCs w:val="28"/>
        </w:rPr>
        <w:t>với</w:t>
      </w:r>
      <w:r w:rsidR="00EC0747" w:rsidRPr="009C3BF7">
        <w:rPr>
          <w:sz w:val="28"/>
          <w:szCs w:val="28"/>
        </w:rPr>
        <w:t xml:space="preserve"> </w:t>
      </w:r>
      <w:r w:rsidR="00950C7A" w:rsidRPr="009C3BF7">
        <w:rPr>
          <w:sz w:val="28"/>
          <w:szCs w:val="28"/>
        </w:rPr>
        <w:t>dung</w:t>
      </w:r>
      <w:r w:rsidR="00EC0747" w:rsidRPr="009C3BF7">
        <w:rPr>
          <w:sz w:val="28"/>
          <w:szCs w:val="28"/>
        </w:rPr>
        <w:t xml:space="preserve"> </w:t>
      </w:r>
      <w:r w:rsidR="00950C7A" w:rsidRPr="009C3BF7">
        <w:rPr>
          <w:sz w:val="28"/>
          <w:szCs w:val="28"/>
        </w:rPr>
        <w:t>dịch</w:t>
      </w:r>
      <w:r w:rsidR="00EC0747" w:rsidRPr="009C3BF7">
        <w:rPr>
          <w:sz w:val="28"/>
          <w:szCs w:val="28"/>
        </w:rPr>
        <w:t xml:space="preserve">, </w:t>
      </w:r>
      <w:r w:rsidR="00950C7A" w:rsidRPr="009C3BF7">
        <w:rPr>
          <w:sz w:val="28"/>
          <w:szCs w:val="28"/>
        </w:rPr>
        <w:t>định</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sản</w:t>
      </w:r>
      <w:r w:rsidR="00EC0747" w:rsidRPr="009C3BF7">
        <w:rPr>
          <w:sz w:val="28"/>
          <w:szCs w:val="28"/>
        </w:rPr>
        <w:t xml:space="preserve"> </w:t>
      </w:r>
      <w:r w:rsidR="00950C7A" w:rsidRPr="009C3BF7">
        <w:rPr>
          <w:sz w:val="28"/>
          <w:szCs w:val="28"/>
        </w:rPr>
        <w:t>phẩm</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huỷ</w:t>
      </w:r>
      <w:r w:rsidR="00EC0747" w:rsidRPr="009C3BF7">
        <w:rPr>
          <w:sz w:val="28"/>
          <w:szCs w:val="28"/>
        </w:rPr>
        <w:t xml:space="preserve">, </w:t>
      </w:r>
      <w:r w:rsidR="00950C7A" w:rsidRPr="009C3BF7">
        <w:rPr>
          <w:sz w:val="28"/>
          <w:szCs w:val="28"/>
        </w:rPr>
        <w:t>hàm</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bảo</w:t>
      </w:r>
      <w:r w:rsidR="00EC0747" w:rsidRPr="009C3BF7">
        <w:rPr>
          <w:sz w:val="28"/>
          <w:szCs w:val="28"/>
        </w:rPr>
        <w:t xml:space="preserve"> </w:t>
      </w:r>
      <w:r w:rsidR="00950C7A" w:rsidRPr="009C3BF7">
        <w:rPr>
          <w:sz w:val="28"/>
          <w:szCs w:val="28"/>
        </w:rPr>
        <w:t>quản</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chống</w:t>
      </w:r>
      <w:r w:rsidR="00EC0747" w:rsidRPr="009C3BF7">
        <w:rPr>
          <w:sz w:val="28"/>
          <w:szCs w:val="28"/>
        </w:rPr>
        <w:t xml:space="preserve"> </w:t>
      </w:r>
      <w:r w:rsidR="00950C7A" w:rsidRPr="009C3BF7">
        <w:rPr>
          <w:sz w:val="28"/>
          <w:szCs w:val="28"/>
        </w:rPr>
        <w:t>oxy</w:t>
      </w:r>
      <w:r w:rsidR="00EC0747" w:rsidRPr="009C3BF7">
        <w:rPr>
          <w:sz w:val="28"/>
          <w:szCs w:val="28"/>
        </w:rPr>
        <w:t xml:space="preserve"> </w:t>
      </w:r>
      <w:r w:rsidR="00950C7A" w:rsidRPr="009C3BF7">
        <w:rPr>
          <w:sz w:val="28"/>
          <w:szCs w:val="28"/>
        </w:rPr>
        <w:t>hoá</w:t>
      </w:r>
      <w:r w:rsidR="00EC0747" w:rsidRPr="009C3BF7">
        <w:rPr>
          <w:sz w:val="28"/>
          <w:szCs w:val="28"/>
        </w:rPr>
        <w:t xml:space="preserve">, </w:t>
      </w:r>
      <w:r w:rsidR="00CA5567">
        <w:rPr>
          <w:sz w:val="28"/>
          <w:szCs w:val="28"/>
        </w:rPr>
        <w:t>giới hạn vi sinh vật</w:t>
      </w:r>
      <w:r w:rsidR="00EC0747" w:rsidRPr="009C3BF7">
        <w:rPr>
          <w:sz w:val="28"/>
          <w:szCs w:val="28"/>
        </w:rPr>
        <w:t xml:space="preserve">, </w:t>
      </w:r>
      <w:r w:rsidR="00950C7A" w:rsidRPr="009C3BF7">
        <w:rPr>
          <w:sz w:val="28"/>
          <w:szCs w:val="28"/>
        </w:rPr>
        <w:t>pH</w:t>
      </w:r>
      <w:r w:rsidR="00EC0747" w:rsidRPr="009C3BF7">
        <w:rPr>
          <w:sz w:val="28"/>
          <w:szCs w:val="28"/>
        </w:rPr>
        <w:t xml:space="preserve">, </w:t>
      </w:r>
      <w:r w:rsidR="00950C7A" w:rsidRPr="009C3BF7">
        <w:rPr>
          <w:sz w:val="28"/>
          <w:szCs w:val="28"/>
        </w:rPr>
        <w:t>tiểu</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lạ</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đồng</w:t>
      </w:r>
      <w:r w:rsidR="00EC0747" w:rsidRPr="009C3BF7">
        <w:rPr>
          <w:sz w:val="28"/>
          <w:szCs w:val="28"/>
        </w:rPr>
        <w:t xml:space="preserve"> </w:t>
      </w:r>
      <w:r w:rsidR="00950C7A" w:rsidRPr="009C3BF7">
        <w:rPr>
          <w:sz w:val="28"/>
          <w:szCs w:val="28"/>
        </w:rPr>
        <w:t>nhất</w:t>
      </w:r>
      <w:r w:rsidR="00EC0747" w:rsidRPr="009C3BF7">
        <w:rPr>
          <w:sz w:val="28"/>
          <w:szCs w:val="28"/>
        </w:rPr>
        <w:t xml:space="preserve"> </w:t>
      </w:r>
      <w:r w:rsidR="00950C7A" w:rsidRPr="009C3BF7">
        <w:rPr>
          <w:sz w:val="28"/>
          <w:szCs w:val="28"/>
        </w:rPr>
        <w:t>về</w:t>
      </w:r>
      <w:r w:rsidR="00EC0747" w:rsidRPr="009C3BF7">
        <w:rPr>
          <w:sz w:val="28"/>
          <w:szCs w:val="28"/>
        </w:rPr>
        <w:t xml:space="preserve"> </w:t>
      </w:r>
      <w:r w:rsidR="00950C7A" w:rsidRPr="009C3BF7">
        <w:rPr>
          <w:sz w:val="28"/>
          <w:szCs w:val="28"/>
        </w:rPr>
        <w:t>hàm</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dược</w:t>
      </w:r>
      <w:r w:rsidR="00EC0747"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mỗi</w:t>
      </w:r>
      <w:r w:rsidR="00EC0747" w:rsidRPr="009C3BF7">
        <w:rPr>
          <w:sz w:val="28"/>
          <w:szCs w:val="28"/>
        </w:rPr>
        <w:t xml:space="preserve"> </w:t>
      </w:r>
      <w:r w:rsidR="00950C7A" w:rsidRPr="009C3BF7">
        <w:rPr>
          <w:sz w:val="28"/>
          <w:szCs w:val="28"/>
        </w:rPr>
        <w:t>lần</w:t>
      </w:r>
      <w:r w:rsidR="00EC0747" w:rsidRPr="009C3BF7">
        <w:rPr>
          <w:sz w:val="28"/>
          <w:szCs w:val="28"/>
        </w:rPr>
        <w:t xml:space="preserve"> </w:t>
      </w:r>
      <w:r w:rsidR="00950C7A" w:rsidRPr="009C3BF7">
        <w:rPr>
          <w:sz w:val="28"/>
          <w:szCs w:val="28"/>
        </w:rPr>
        <w:t>xịt</w:t>
      </w:r>
      <w:r w:rsidR="00EC0747" w:rsidRPr="009C3BF7">
        <w:rPr>
          <w:sz w:val="28"/>
          <w:szCs w:val="28"/>
        </w:rPr>
        <w:t xml:space="preserve">, </w:t>
      </w:r>
      <w:r w:rsidR="00950C7A" w:rsidRPr="009C3BF7">
        <w:rPr>
          <w:sz w:val="28"/>
          <w:szCs w:val="28"/>
        </w:rPr>
        <w:t>số</w:t>
      </w:r>
      <w:r w:rsidR="00EC0747" w:rsidRPr="009C3BF7">
        <w:rPr>
          <w:sz w:val="28"/>
          <w:szCs w:val="28"/>
        </w:rPr>
        <w:t xml:space="preserve"> </w:t>
      </w:r>
      <w:r w:rsidR="00950C7A" w:rsidRPr="009C3BF7">
        <w:rPr>
          <w:sz w:val="28"/>
          <w:szCs w:val="28"/>
        </w:rPr>
        <w:t>lần</w:t>
      </w:r>
      <w:r w:rsidR="00EC0747" w:rsidRPr="009C3BF7">
        <w:rPr>
          <w:sz w:val="28"/>
          <w:szCs w:val="28"/>
        </w:rPr>
        <w:t xml:space="preserve"> </w:t>
      </w:r>
      <w:r w:rsidR="00950C7A" w:rsidRPr="009C3BF7">
        <w:rPr>
          <w:sz w:val="28"/>
          <w:szCs w:val="28"/>
        </w:rPr>
        <w:t>xịt</w:t>
      </w:r>
      <w:r w:rsidR="00EC0747" w:rsidRPr="009C3BF7">
        <w:rPr>
          <w:sz w:val="28"/>
          <w:szCs w:val="28"/>
        </w:rPr>
        <w:t xml:space="preserve"> </w:t>
      </w:r>
      <w:r w:rsidR="004C5FBF" w:rsidRPr="009C3BF7">
        <w:rPr>
          <w:sz w:val="28"/>
          <w:szCs w:val="28"/>
        </w:rPr>
        <w:t xml:space="preserve">đạt </w:t>
      </w:r>
      <w:r w:rsidR="00950C7A" w:rsidRPr="009C3BF7">
        <w:rPr>
          <w:sz w:val="28"/>
          <w:szCs w:val="28"/>
        </w:rPr>
        <w:t>sự</w:t>
      </w:r>
      <w:r w:rsidR="00EC0747" w:rsidRPr="009C3BF7">
        <w:rPr>
          <w:sz w:val="28"/>
          <w:szCs w:val="28"/>
        </w:rPr>
        <w:t xml:space="preserve"> </w:t>
      </w:r>
      <w:r w:rsidR="00950C7A" w:rsidRPr="009C3BF7">
        <w:rPr>
          <w:sz w:val="28"/>
          <w:szCs w:val="28"/>
        </w:rPr>
        <w:t>đồng</w:t>
      </w:r>
      <w:r w:rsidR="00EC0747" w:rsidRPr="009C3BF7">
        <w:rPr>
          <w:sz w:val="28"/>
          <w:szCs w:val="28"/>
        </w:rPr>
        <w:t xml:space="preserve"> </w:t>
      </w:r>
      <w:r w:rsidR="00950C7A" w:rsidRPr="009C3BF7">
        <w:rPr>
          <w:sz w:val="28"/>
          <w:szCs w:val="28"/>
        </w:rPr>
        <w:t>nhất</w:t>
      </w:r>
      <w:r w:rsidR="00EC0747" w:rsidRPr="009C3BF7">
        <w:rPr>
          <w:sz w:val="28"/>
          <w:szCs w:val="28"/>
        </w:rPr>
        <w:t xml:space="preserve"> </w:t>
      </w:r>
      <w:r w:rsidR="00950C7A" w:rsidRPr="009C3BF7">
        <w:rPr>
          <w:sz w:val="28"/>
          <w:szCs w:val="28"/>
        </w:rPr>
        <w:t>về</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xịt</w:t>
      </w:r>
      <w:r w:rsidR="00EC0747" w:rsidRPr="009C3BF7">
        <w:rPr>
          <w:sz w:val="28"/>
          <w:szCs w:val="28"/>
        </w:rPr>
        <w:t xml:space="preserve"> </w:t>
      </w:r>
      <w:r w:rsidR="00950C7A" w:rsidRPr="009C3BF7">
        <w:rPr>
          <w:sz w:val="28"/>
          <w:szCs w:val="28"/>
        </w:rPr>
        <w:t>ra</w:t>
      </w:r>
      <w:r w:rsidR="00EC0747" w:rsidRPr="009C3BF7">
        <w:rPr>
          <w:sz w:val="28"/>
          <w:szCs w:val="28"/>
        </w:rPr>
        <w:t xml:space="preserve"> </w:t>
      </w:r>
      <w:r w:rsidR="00950C7A" w:rsidRPr="009C3BF7">
        <w:rPr>
          <w:sz w:val="28"/>
          <w:szCs w:val="28"/>
        </w:rPr>
        <w:t>của</w:t>
      </w:r>
      <w:r w:rsidR="00EC0747" w:rsidRPr="009C3BF7">
        <w:rPr>
          <w:sz w:val="28"/>
          <w:szCs w:val="28"/>
        </w:rPr>
        <w:t xml:space="preserve"> </w:t>
      </w:r>
      <w:r w:rsidR="00950C7A" w:rsidRPr="009C3BF7">
        <w:rPr>
          <w:sz w:val="28"/>
          <w:szCs w:val="28"/>
        </w:rPr>
        <w:t>một</w:t>
      </w:r>
      <w:r w:rsidR="00EC0747" w:rsidRPr="009C3BF7">
        <w:rPr>
          <w:sz w:val="28"/>
          <w:szCs w:val="28"/>
        </w:rPr>
        <w:t xml:space="preserve"> </w:t>
      </w:r>
      <w:r w:rsidR="00950C7A" w:rsidRPr="009C3BF7">
        <w:rPr>
          <w:sz w:val="28"/>
          <w:szCs w:val="28"/>
        </w:rPr>
        <w:t>đơn</w:t>
      </w:r>
      <w:r w:rsidR="00EC0747" w:rsidRPr="009C3BF7">
        <w:rPr>
          <w:sz w:val="28"/>
          <w:szCs w:val="28"/>
        </w:rPr>
        <w:t xml:space="preserve"> </w:t>
      </w:r>
      <w:r w:rsidR="00950C7A" w:rsidRPr="009C3BF7">
        <w:rPr>
          <w:sz w:val="28"/>
          <w:szCs w:val="28"/>
        </w:rPr>
        <w:t>vị</w:t>
      </w:r>
      <w:r w:rsidR="00EC0747" w:rsidRPr="009C3BF7">
        <w:rPr>
          <w:sz w:val="28"/>
          <w:szCs w:val="28"/>
        </w:rPr>
        <w:t xml:space="preserve"> </w:t>
      </w:r>
      <w:r w:rsidR="00950C7A" w:rsidRPr="009C3BF7">
        <w:rPr>
          <w:sz w:val="28"/>
          <w:szCs w:val="28"/>
        </w:rPr>
        <w:t>đóng</w:t>
      </w:r>
      <w:r w:rsidR="00EC0747" w:rsidRPr="009C3BF7">
        <w:rPr>
          <w:sz w:val="28"/>
          <w:szCs w:val="28"/>
        </w:rPr>
        <w:t xml:space="preserve"> </w:t>
      </w:r>
      <w:r w:rsidR="00950C7A" w:rsidRPr="009C3BF7">
        <w:rPr>
          <w:sz w:val="28"/>
          <w:szCs w:val="28"/>
        </w:rPr>
        <w:t>gói</w:t>
      </w:r>
      <w:r w:rsidR="004A1742" w:rsidRPr="009C3BF7">
        <w:rPr>
          <w:sz w:val="28"/>
          <w:szCs w:val="28"/>
        </w:rPr>
        <w:t>, s</w:t>
      </w:r>
      <w:r w:rsidR="00950C7A" w:rsidRPr="009C3BF7">
        <w:rPr>
          <w:sz w:val="28"/>
          <w:szCs w:val="28"/>
        </w:rPr>
        <w:t>ự</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bố</w:t>
      </w:r>
      <w:r w:rsidR="00EC0747" w:rsidRPr="009C3BF7">
        <w:rPr>
          <w:sz w:val="28"/>
          <w:szCs w:val="28"/>
        </w:rPr>
        <w:t xml:space="preserve"> </w:t>
      </w:r>
      <w:r w:rsidR="00950C7A" w:rsidRPr="009C3BF7">
        <w:rPr>
          <w:sz w:val="28"/>
          <w:szCs w:val="28"/>
        </w:rPr>
        <w:t>kích</w:t>
      </w:r>
      <w:r w:rsidR="00EC0747" w:rsidRPr="009C3BF7">
        <w:rPr>
          <w:sz w:val="28"/>
          <w:szCs w:val="28"/>
        </w:rPr>
        <w:t xml:space="preserve"> </w:t>
      </w:r>
      <w:r w:rsidR="00950C7A" w:rsidRPr="009C3BF7">
        <w:rPr>
          <w:sz w:val="28"/>
          <w:szCs w:val="28"/>
        </w:rPr>
        <w:t>thước</w:t>
      </w:r>
      <w:r w:rsidR="00EC0747" w:rsidRPr="009C3BF7">
        <w:rPr>
          <w:sz w:val="28"/>
          <w:szCs w:val="28"/>
        </w:rPr>
        <w:t xml:space="preserve"> </w:t>
      </w:r>
      <w:r w:rsidR="00950C7A" w:rsidRPr="009C3BF7">
        <w:rPr>
          <w:sz w:val="28"/>
          <w:szCs w:val="28"/>
        </w:rPr>
        <w:t>giọt</w:t>
      </w:r>
      <w:r w:rsidR="00EC0747" w:rsidRPr="009C3BF7">
        <w:rPr>
          <w:sz w:val="28"/>
          <w:szCs w:val="28"/>
        </w:rPr>
        <w:t xml:space="preserve"> </w:t>
      </w:r>
      <w:r w:rsidR="004A1742" w:rsidRPr="009C3BF7">
        <w:rPr>
          <w:sz w:val="28"/>
          <w:szCs w:val="28"/>
        </w:rPr>
        <w:t>và/</w:t>
      </w:r>
      <w:r w:rsidR="00950C7A" w:rsidRPr="009C3BF7">
        <w:rPr>
          <w:sz w:val="28"/>
          <w:szCs w:val="28"/>
        </w:rPr>
        <w:t>hoặc</w:t>
      </w:r>
      <w:r w:rsidR="00EC0747" w:rsidRPr="009C3BF7">
        <w:rPr>
          <w:sz w:val="28"/>
          <w:szCs w:val="28"/>
        </w:rPr>
        <w:t xml:space="preserve"> </w:t>
      </w:r>
      <w:r w:rsidR="00950C7A" w:rsidRPr="009C3BF7">
        <w:rPr>
          <w:sz w:val="28"/>
          <w:szCs w:val="28"/>
        </w:rPr>
        <w:t>tiểu</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4A1742" w:rsidRPr="009C3BF7">
        <w:rPr>
          <w:sz w:val="28"/>
          <w:szCs w:val="28"/>
        </w:rPr>
        <w:t xml:space="preserve">sự giảm </w:t>
      </w:r>
      <w:r w:rsidR="00950C7A" w:rsidRPr="009C3BF7">
        <w:rPr>
          <w:sz w:val="28"/>
          <w:szCs w:val="28"/>
        </w:rPr>
        <w:t>khối</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sự</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phối</w:t>
      </w:r>
      <w:r w:rsidR="00EC0747" w:rsidRPr="009C3BF7">
        <w:rPr>
          <w:sz w:val="28"/>
          <w:szCs w:val="28"/>
        </w:rPr>
        <w:t xml:space="preserve"> </w:t>
      </w:r>
      <w:r w:rsidR="00950C7A" w:rsidRPr="009C3BF7">
        <w:rPr>
          <w:sz w:val="28"/>
          <w:szCs w:val="28"/>
        </w:rPr>
        <w:t>của</w:t>
      </w:r>
      <w:r w:rsidR="00EC0747" w:rsidRPr="009C3BF7">
        <w:rPr>
          <w:sz w:val="28"/>
          <w:szCs w:val="28"/>
        </w:rPr>
        <w:t xml:space="preserve"> </w:t>
      </w:r>
      <w:r w:rsidR="00950C7A" w:rsidRPr="009C3BF7">
        <w:rPr>
          <w:sz w:val="28"/>
          <w:szCs w:val="28"/>
        </w:rPr>
        <w:t>bơm</w:t>
      </w:r>
      <w:r w:rsidR="00EC0747" w:rsidRPr="009C3BF7">
        <w:rPr>
          <w:sz w:val="28"/>
          <w:szCs w:val="28"/>
        </w:rPr>
        <w:t xml:space="preserve">, </w:t>
      </w:r>
      <w:r w:rsidR="00950C7A" w:rsidRPr="009C3BF7">
        <w:rPr>
          <w:sz w:val="28"/>
          <w:szCs w:val="28"/>
        </w:rPr>
        <w:t>soi</w:t>
      </w:r>
      <w:r w:rsidR="00EC0747" w:rsidRPr="009C3BF7">
        <w:rPr>
          <w:sz w:val="28"/>
          <w:szCs w:val="28"/>
        </w:rPr>
        <w:t xml:space="preserve"> </w:t>
      </w:r>
      <w:r w:rsidR="00950C7A" w:rsidRPr="009C3BF7">
        <w:rPr>
          <w:sz w:val="28"/>
          <w:szCs w:val="28"/>
        </w:rPr>
        <w:t>kính</w:t>
      </w:r>
      <w:r w:rsidR="00EC0747" w:rsidRPr="009C3BF7">
        <w:rPr>
          <w:sz w:val="28"/>
          <w:szCs w:val="28"/>
        </w:rPr>
        <w:t xml:space="preserve"> </w:t>
      </w:r>
      <w:r w:rsidR="00950C7A" w:rsidRPr="009C3BF7">
        <w:rPr>
          <w:sz w:val="28"/>
          <w:szCs w:val="28"/>
        </w:rPr>
        <w:t>hiển</w:t>
      </w:r>
      <w:r w:rsidR="00EC0747" w:rsidRPr="009C3BF7">
        <w:rPr>
          <w:sz w:val="28"/>
          <w:szCs w:val="28"/>
        </w:rPr>
        <w:t xml:space="preserve"> </w:t>
      </w:r>
      <w:r w:rsidR="00950C7A" w:rsidRPr="009C3BF7">
        <w:rPr>
          <w:sz w:val="28"/>
          <w:szCs w:val="28"/>
        </w:rPr>
        <w:t>vi</w:t>
      </w:r>
      <w:r w:rsidR="00EC0747" w:rsidRPr="009C3BF7">
        <w:rPr>
          <w:sz w:val="28"/>
          <w:szCs w:val="28"/>
        </w:rPr>
        <w:t xml:space="preserve"> </w:t>
      </w:r>
      <w:r w:rsidR="004A1742" w:rsidRPr="009C3BF7">
        <w:rPr>
          <w:sz w:val="28"/>
          <w:szCs w:val="28"/>
        </w:rPr>
        <w:t>(</w:t>
      </w:r>
      <w:r w:rsidR="00950C7A" w:rsidRPr="009C3BF7">
        <w:rPr>
          <w:sz w:val="28"/>
          <w:szCs w:val="28"/>
        </w:rPr>
        <w:t>đối</w:t>
      </w:r>
      <w:r w:rsidR="00EC0747" w:rsidRPr="009C3BF7">
        <w:rPr>
          <w:sz w:val="28"/>
          <w:szCs w:val="28"/>
        </w:rPr>
        <w:t xml:space="preserve"> </w:t>
      </w:r>
      <w:r w:rsidR="00950C7A" w:rsidRPr="009C3BF7">
        <w:rPr>
          <w:sz w:val="28"/>
          <w:szCs w:val="28"/>
        </w:rPr>
        <w:t>với</w:t>
      </w:r>
      <w:r w:rsidR="00EC0747" w:rsidRPr="009C3BF7">
        <w:rPr>
          <w:sz w:val="28"/>
          <w:szCs w:val="28"/>
        </w:rPr>
        <w:t xml:space="preserve"> </w:t>
      </w:r>
      <w:r w:rsidR="00950C7A" w:rsidRPr="009C3BF7">
        <w:rPr>
          <w:sz w:val="28"/>
          <w:szCs w:val="28"/>
        </w:rPr>
        <w:t>hỗn</w:t>
      </w:r>
      <w:r w:rsidR="00EC0747" w:rsidRPr="009C3BF7">
        <w:rPr>
          <w:sz w:val="28"/>
          <w:szCs w:val="28"/>
        </w:rPr>
        <w:t xml:space="preserve"> </w:t>
      </w:r>
      <w:r w:rsidR="00950C7A" w:rsidRPr="009C3BF7">
        <w:rPr>
          <w:sz w:val="28"/>
          <w:szCs w:val="28"/>
        </w:rPr>
        <w:t>dịch</w:t>
      </w:r>
      <w:r w:rsidR="004A1742" w:rsidRPr="009C3BF7">
        <w:rPr>
          <w:sz w:val="28"/>
          <w:szCs w:val="28"/>
        </w:rPr>
        <w:t>)</w:t>
      </w:r>
      <w:r w:rsidR="00EC0747" w:rsidRPr="009C3BF7">
        <w:rPr>
          <w:sz w:val="28"/>
          <w:szCs w:val="28"/>
        </w:rPr>
        <w:t xml:space="preserve">, </w:t>
      </w:r>
      <w:r w:rsidR="004A1742" w:rsidRPr="009C3BF7">
        <w:rPr>
          <w:sz w:val="28"/>
          <w:szCs w:val="28"/>
        </w:rPr>
        <w:t xml:space="preserve">kích thước tiểu phân </w:t>
      </w:r>
      <w:r w:rsidR="00950C7A" w:rsidRPr="009C3BF7">
        <w:rPr>
          <w:sz w:val="28"/>
          <w:szCs w:val="28"/>
        </w:rPr>
        <w:t>lạ</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chiết</w:t>
      </w:r>
      <w:r w:rsidR="004A1742"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thôi</w:t>
      </w:r>
      <w:r w:rsidR="00EC0747" w:rsidRPr="009C3BF7">
        <w:rPr>
          <w:sz w:val="28"/>
          <w:szCs w:val="28"/>
        </w:rPr>
        <w:t xml:space="preserve"> </w:t>
      </w:r>
      <w:r w:rsidR="00950C7A" w:rsidRPr="009C3BF7">
        <w:rPr>
          <w:sz w:val="28"/>
          <w:szCs w:val="28"/>
        </w:rPr>
        <w:t>ra</w:t>
      </w:r>
      <w:r w:rsidR="00EC0747" w:rsidRPr="009C3BF7">
        <w:rPr>
          <w:sz w:val="28"/>
          <w:szCs w:val="28"/>
        </w:rPr>
        <w:t xml:space="preserve"> </w:t>
      </w:r>
      <w:r w:rsidR="00950C7A" w:rsidRPr="009C3BF7">
        <w:rPr>
          <w:sz w:val="28"/>
          <w:szCs w:val="28"/>
        </w:rPr>
        <w:t>từ</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thành</w:t>
      </w:r>
      <w:r w:rsidR="00EC0747" w:rsidRPr="009C3BF7">
        <w:rPr>
          <w:sz w:val="28"/>
          <w:szCs w:val="28"/>
        </w:rPr>
        <w:t xml:space="preserve"> </w:t>
      </w:r>
      <w:r w:rsidR="00950C7A" w:rsidRPr="009C3BF7">
        <w:rPr>
          <w:sz w:val="28"/>
          <w:szCs w:val="28"/>
        </w:rPr>
        <w:t>phần</w:t>
      </w:r>
      <w:r w:rsidR="00EC0747" w:rsidRPr="009C3BF7">
        <w:rPr>
          <w:sz w:val="28"/>
          <w:szCs w:val="28"/>
        </w:rPr>
        <w:t xml:space="preserve"> </w:t>
      </w:r>
      <w:r w:rsidR="00950C7A" w:rsidRPr="009C3BF7">
        <w:rPr>
          <w:sz w:val="28"/>
          <w:szCs w:val="28"/>
        </w:rPr>
        <w:t>của</w:t>
      </w:r>
      <w:r w:rsidR="00EC0747" w:rsidRPr="009C3BF7">
        <w:rPr>
          <w:sz w:val="28"/>
          <w:szCs w:val="28"/>
        </w:rPr>
        <w:t xml:space="preserve"> </w:t>
      </w:r>
      <w:r w:rsidR="00950C7A" w:rsidRPr="009C3BF7">
        <w:rPr>
          <w:sz w:val="28"/>
          <w:szCs w:val="28"/>
        </w:rPr>
        <w:t>bao</w:t>
      </w:r>
      <w:r w:rsidR="00EC0747" w:rsidRPr="009C3BF7">
        <w:rPr>
          <w:sz w:val="28"/>
          <w:szCs w:val="28"/>
        </w:rPr>
        <w:t xml:space="preserve"> </w:t>
      </w:r>
      <w:r w:rsidR="00950C7A" w:rsidRPr="009C3BF7">
        <w:rPr>
          <w:sz w:val="28"/>
          <w:szCs w:val="28"/>
        </w:rPr>
        <w:t>bì</w:t>
      </w:r>
      <w:r w:rsidR="00EC0747" w:rsidRPr="009C3BF7">
        <w:rPr>
          <w:sz w:val="28"/>
          <w:szCs w:val="28"/>
        </w:rPr>
        <w:t xml:space="preserve">, </w:t>
      </w:r>
      <w:r w:rsidR="00950C7A" w:rsidRPr="009C3BF7">
        <w:rPr>
          <w:sz w:val="28"/>
          <w:szCs w:val="28"/>
        </w:rPr>
        <w:t>nắp</w:t>
      </w:r>
      <w:r w:rsidR="00EC0747" w:rsidRPr="009C3BF7">
        <w:rPr>
          <w:sz w:val="28"/>
          <w:szCs w:val="28"/>
        </w:rPr>
        <w:t xml:space="preserve">, </w:t>
      </w:r>
      <w:r w:rsidR="00950C7A" w:rsidRPr="009C3BF7">
        <w:rPr>
          <w:sz w:val="28"/>
          <w:szCs w:val="28"/>
        </w:rPr>
        <w:t>bơm</w:t>
      </w:r>
      <w:r w:rsidR="00EC0747" w:rsidRPr="009C3BF7">
        <w:rPr>
          <w:sz w:val="28"/>
          <w:szCs w:val="28"/>
        </w:rPr>
        <w:t xml:space="preserve"> </w:t>
      </w:r>
      <w:r w:rsidR="00950C7A" w:rsidRPr="009C3BF7">
        <w:rPr>
          <w:sz w:val="28"/>
          <w:szCs w:val="28"/>
        </w:rPr>
        <w:t>bằng</w:t>
      </w:r>
      <w:r w:rsidR="00EC0747"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dẻo</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950C7A" w:rsidRPr="009C3BF7">
        <w:rPr>
          <w:sz w:val="28"/>
          <w:szCs w:val="28"/>
        </w:rPr>
        <w:t>cao</w:t>
      </w:r>
      <w:r w:rsidR="00EC0747" w:rsidRPr="009C3BF7">
        <w:rPr>
          <w:sz w:val="28"/>
          <w:szCs w:val="28"/>
        </w:rPr>
        <w:t xml:space="preserve"> </w:t>
      </w:r>
      <w:r w:rsidR="00950C7A" w:rsidRPr="009C3BF7">
        <w:rPr>
          <w:sz w:val="28"/>
          <w:szCs w:val="28"/>
        </w:rPr>
        <w:t>su</w:t>
      </w:r>
      <w:r w:rsidR="00EC0747" w:rsidRPr="009C3BF7">
        <w:rPr>
          <w:sz w:val="28"/>
          <w:szCs w:val="28"/>
        </w:rPr>
        <w:t>.</w:t>
      </w:r>
    </w:p>
    <w:p w14:paraId="5CEB5718" w14:textId="77777777" w:rsidR="00EC0747" w:rsidRPr="009C3BF7" w:rsidRDefault="00EC0747" w:rsidP="004F6EA1">
      <w:pPr>
        <w:tabs>
          <w:tab w:val="left" w:pos="1080"/>
        </w:tabs>
        <w:spacing w:beforeLines="120" w:before="288" w:afterLines="60" w:after="144"/>
        <w:ind w:left="1080" w:hanging="360"/>
        <w:jc w:val="both"/>
        <w:rPr>
          <w:sz w:val="28"/>
          <w:szCs w:val="28"/>
        </w:rPr>
      </w:pPr>
      <w:r w:rsidRPr="009C3BF7">
        <w:rPr>
          <w:sz w:val="28"/>
          <w:szCs w:val="28"/>
        </w:rPr>
        <w:t>8.</w:t>
      </w:r>
      <w:r w:rsidR="003716F7" w:rsidRPr="009C3BF7">
        <w:rPr>
          <w:sz w:val="28"/>
          <w:szCs w:val="28"/>
        </w:rPr>
        <w:tab/>
      </w:r>
      <w:r w:rsidR="00950C7A" w:rsidRPr="009C3BF7">
        <w:rPr>
          <w:sz w:val="28"/>
          <w:szCs w:val="28"/>
        </w:rPr>
        <w:t>Các</w:t>
      </w:r>
      <w:r w:rsidRPr="009C3BF7">
        <w:rPr>
          <w:sz w:val="28"/>
          <w:szCs w:val="28"/>
        </w:rPr>
        <w:t xml:space="preserve"> </w:t>
      </w:r>
      <w:r w:rsidR="00865D57">
        <w:rPr>
          <w:sz w:val="28"/>
          <w:szCs w:val="28"/>
        </w:rPr>
        <w:t>thành phẩm</w:t>
      </w:r>
      <w:r w:rsidRPr="009C3BF7">
        <w:rPr>
          <w:sz w:val="28"/>
          <w:szCs w:val="28"/>
        </w:rPr>
        <w:t xml:space="preserve"> </w:t>
      </w:r>
      <w:r w:rsidR="00E76250">
        <w:rPr>
          <w:sz w:val="28"/>
          <w:szCs w:val="28"/>
        </w:rPr>
        <w:t xml:space="preserve">thuốc </w:t>
      </w:r>
      <w:r w:rsidR="00950C7A" w:rsidRPr="009C3BF7">
        <w:rPr>
          <w:sz w:val="28"/>
          <w:szCs w:val="28"/>
        </w:rPr>
        <w:t>dùng</w:t>
      </w:r>
      <w:r w:rsidRPr="009C3BF7">
        <w:rPr>
          <w:sz w:val="28"/>
          <w:szCs w:val="28"/>
        </w:rPr>
        <w:t xml:space="preserve"> </w:t>
      </w:r>
      <w:r w:rsidR="00950C7A" w:rsidRPr="009C3BF7">
        <w:rPr>
          <w:sz w:val="28"/>
          <w:szCs w:val="28"/>
        </w:rPr>
        <w:t>tại</w:t>
      </w:r>
      <w:r w:rsidRPr="009C3BF7">
        <w:rPr>
          <w:sz w:val="28"/>
          <w:szCs w:val="28"/>
        </w:rPr>
        <w:t xml:space="preserve"> </w:t>
      </w:r>
      <w:r w:rsidR="00950C7A" w:rsidRPr="009C3BF7">
        <w:rPr>
          <w:sz w:val="28"/>
          <w:szCs w:val="28"/>
        </w:rPr>
        <w:t>chỗ</w:t>
      </w:r>
      <w:r w:rsidRPr="009C3BF7">
        <w:rPr>
          <w:sz w:val="28"/>
          <w:szCs w:val="28"/>
        </w:rPr>
        <w:t xml:space="preserve">, </w:t>
      </w:r>
      <w:r w:rsidR="00005077">
        <w:rPr>
          <w:sz w:val="28"/>
          <w:szCs w:val="28"/>
        </w:rPr>
        <w:t xml:space="preserve">tai và </w:t>
      </w:r>
      <w:r w:rsidR="00950C7A" w:rsidRPr="009C3BF7">
        <w:rPr>
          <w:sz w:val="28"/>
          <w:szCs w:val="28"/>
        </w:rPr>
        <w:t>thuốc</w:t>
      </w:r>
      <w:r w:rsidRPr="009C3BF7">
        <w:rPr>
          <w:sz w:val="28"/>
          <w:szCs w:val="28"/>
        </w:rPr>
        <w:t xml:space="preserve"> </w:t>
      </w:r>
      <w:r w:rsidR="00950C7A" w:rsidRPr="009C3BF7">
        <w:rPr>
          <w:sz w:val="28"/>
          <w:szCs w:val="28"/>
        </w:rPr>
        <w:t>nhãn</w:t>
      </w:r>
      <w:r w:rsidRPr="009C3BF7">
        <w:rPr>
          <w:sz w:val="28"/>
          <w:szCs w:val="28"/>
        </w:rPr>
        <w:t xml:space="preserve"> </w:t>
      </w:r>
      <w:r w:rsidR="00950C7A" w:rsidRPr="009C3BF7">
        <w:rPr>
          <w:sz w:val="28"/>
          <w:szCs w:val="28"/>
        </w:rPr>
        <w:t>khoa</w:t>
      </w:r>
    </w:p>
    <w:p w14:paraId="4B79155A" w14:textId="77777777" w:rsidR="00EC0747" w:rsidRPr="009C3BF7" w:rsidRDefault="003716F7" w:rsidP="004F6EA1">
      <w:pPr>
        <w:tabs>
          <w:tab w:val="left" w:pos="1080"/>
        </w:tabs>
        <w:spacing w:beforeLines="120" w:before="288" w:afterLines="60" w:after="144"/>
        <w:ind w:left="1080" w:hanging="360"/>
        <w:jc w:val="both"/>
        <w:rPr>
          <w:sz w:val="28"/>
          <w:szCs w:val="28"/>
        </w:rPr>
      </w:pPr>
      <w:r w:rsidRPr="009C3BF7">
        <w:rPr>
          <w:sz w:val="28"/>
          <w:szCs w:val="28"/>
        </w:rPr>
        <w:tab/>
      </w:r>
      <w:r w:rsidR="00950C7A" w:rsidRPr="009C3BF7">
        <w:rPr>
          <w:sz w:val="28"/>
          <w:szCs w:val="28"/>
        </w:rPr>
        <w:t>Nhóm</w:t>
      </w:r>
      <w:r w:rsidR="00EC0747" w:rsidRPr="009C3BF7">
        <w:rPr>
          <w:sz w:val="28"/>
          <w:szCs w:val="28"/>
        </w:rPr>
        <w:t xml:space="preserve"> </w:t>
      </w:r>
      <w:r w:rsidR="00950C7A" w:rsidRPr="009C3BF7">
        <w:rPr>
          <w:sz w:val="28"/>
          <w:szCs w:val="28"/>
        </w:rPr>
        <w:t>này</w:t>
      </w:r>
      <w:r w:rsidR="00EC0747" w:rsidRPr="009C3BF7">
        <w:rPr>
          <w:sz w:val="28"/>
          <w:szCs w:val="28"/>
        </w:rPr>
        <w:t xml:space="preserve"> </w:t>
      </w:r>
      <w:r w:rsidR="00950C7A" w:rsidRPr="009C3BF7">
        <w:rPr>
          <w:sz w:val="28"/>
          <w:szCs w:val="28"/>
        </w:rPr>
        <w:t>bao</w:t>
      </w:r>
      <w:r w:rsidR="00EC0747" w:rsidRPr="009C3BF7">
        <w:rPr>
          <w:sz w:val="28"/>
          <w:szCs w:val="28"/>
        </w:rPr>
        <w:t xml:space="preserve"> </w:t>
      </w:r>
      <w:r w:rsidR="00950C7A" w:rsidRPr="009C3BF7">
        <w:rPr>
          <w:sz w:val="28"/>
          <w:szCs w:val="28"/>
        </w:rPr>
        <w:t>gồm</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thuốc</w:t>
      </w:r>
      <w:r w:rsidR="00EC0747" w:rsidRPr="009C3BF7">
        <w:rPr>
          <w:sz w:val="28"/>
          <w:szCs w:val="28"/>
        </w:rPr>
        <w:t xml:space="preserve"> </w:t>
      </w:r>
      <w:r w:rsidR="00950C7A" w:rsidRPr="009C3BF7">
        <w:rPr>
          <w:sz w:val="28"/>
          <w:szCs w:val="28"/>
        </w:rPr>
        <w:t>mỡ</w:t>
      </w:r>
      <w:r w:rsidR="00EC0747" w:rsidRPr="009C3BF7">
        <w:rPr>
          <w:sz w:val="28"/>
          <w:szCs w:val="28"/>
        </w:rPr>
        <w:t xml:space="preserve">, </w:t>
      </w:r>
      <w:r w:rsidR="00950C7A" w:rsidRPr="009C3BF7">
        <w:rPr>
          <w:sz w:val="28"/>
          <w:szCs w:val="28"/>
        </w:rPr>
        <w:t>kem</w:t>
      </w:r>
      <w:r w:rsidR="00EC0747" w:rsidRPr="009C3BF7">
        <w:rPr>
          <w:sz w:val="28"/>
          <w:szCs w:val="28"/>
        </w:rPr>
        <w:t xml:space="preserve">, </w:t>
      </w:r>
      <w:r w:rsidR="00950C7A" w:rsidRPr="009C3BF7">
        <w:rPr>
          <w:sz w:val="28"/>
          <w:szCs w:val="28"/>
        </w:rPr>
        <w:t>lotion</w:t>
      </w:r>
      <w:r w:rsidR="00EC0747" w:rsidRPr="009C3BF7">
        <w:rPr>
          <w:sz w:val="28"/>
          <w:szCs w:val="28"/>
        </w:rPr>
        <w:t xml:space="preserve">, </w:t>
      </w:r>
      <w:r w:rsidR="00950C7A" w:rsidRPr="009C3BF7">
        <w:rPr>
          <w:sz w:val="28"/>
          <w:szCs w:val="28"/>
        </w:rPr>
        <w:t>bột</w:t>
      </w:r>
      <w:r w:rsidR="00EC0747" w:rsidRPr="009C3BF7">
        <w:rPr>
          <w:sz w:val="28"/>
          <w:szCs w:val="28"/>
        </w:rPr>
        <w:t xml:space="preserve"> </w:t>
      </w:r>
      <w:r w:rsidR="00950C7A" w:rsidRPr="009C3BF7">
        <w:rPr>
          <w:sz w:val="28"/>
          <w:szCs w:val="28"/>
        </w:rPr>
        <w:t>nhão</w:t>
      </w:r>
      <w:r w:rsidR="00EC0747" w:rsidRPr="009C3BF7">
        <w:rPr>
          <w:sz w:val="28"/>
          <w:szCs w:val="28"/>
        </w:rPr>
        <w:t xml:space="preserve">, </w:t>
      </w:r>
      <w:r w:rsidR="00950C7A" w:rsidRPr="009C3BF7">
        <w:rPr>
          <w:sz w:val="28"/>
          <w:szCs w:val="28"/>
        </w:rPr>
        <w:t>gel</w:t>
      </w:r>
      <w:r w:rsidR="00EC0747" w:rsidRPr="009C3BF7">
        <w:rPr>
          <w:sz w:val="28"/>
          <w:szCs w:val="28"/>
        </w:rPr>
        <w:t xml:space="preserve">, </w:t>
      </w:r>
      <w:r w:rsidR="00950C7A" w:rsidRPr="009C3BF7">
        <w:rPr>
          <w:sz w:val="28"/>
          <w:szCs w:val="28"/>
        </w:rPr>
        <w:t>dung</w:t>
      </w:r>
      <w:r w:rsidR="00EC0747" w:rsidRPr="009C3BF7">
        <w:rPr>
          <w:sz w:val="28"/>
          <w:szCs w:val="28"/>
        </w:rPr>
        <w:t xml:space="preserve"> </w:t>
      </w:r>
      <w:r w:rsidR="00950C7A" w:rsidRPr="009C3BF7">
        <w:rPr>
          <w:sz w:val="28"/>
          <w:szCs w:val="28"/>
        </w:rPr>
        <w:t>dịch</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950C7A" w:rsidRPr="009C3BF7">
        <w:rPr>
          <w:sz w:val="28"/>
          <w:szCs w:val="28"/>
        </w:rPr>
        <w:t>thuốc</w:t>
      </w:r>
      <w:r w:rsidR="00EC0747" w:rsidRPr="009C3BF7">
        <w:rPr>
          <w:sz w:val="28"/>
          <w:szCs w:val="28"/>
        </w:rPr>
        <w:t xml:space="preserve"> </w:t>
      </w:r>
      <w:r w:rsidR="00950C7A" w:rsidRPr="009C3BF7">
        <w:rPr>
          <w:sz w:val="28"/>
          <w:szCs w:val="28"/>
        </w:rPr>
        <w:t>phun</w:t>
      </w:r>
      <w:r w:rsidR="00EC0747" w:rsidRPr="009C3BF7">
        <w:rPr>
          <w:sz w:val="28"/>
          <w:szCs w:val="28"/>
        </w:rPr>
        <w:t xml:space="preserve"> </w:t>
      </w:r>
      <w:r w:rsidR="00950C7A" w:rsidRPr="009C3BF7">
        <w:rPr>
          <w:sz w:val="28"/>
          <w:szCs w:val="28"/>
        </w:rPr>
        <w:t>mù</w:t>
      </w:r>
      <w:r w:rsidR="00EC0747" w:rsidRPr="009C3BF7">
        <w:rPr>
          <w:sz w:val="28"/>
          <w:szCs w:val="28"/>
        </w:rPr>
        <w:t xml:space="preserve"> </w:t>
      </w:r>
      <w:r w:rsidR="00950C7A" w:rsidRPr="009C3BF7">
        <w:rPr>
          <w:sz w:val="28"/>
          <w:szCs w:val="28"/>
        </w:rPr>
        <w:t>không</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liều</w:t>
      </w:r>
      <w:r w:rsidR="00EC0747" w:rsidRPr="009C3BF7">
        <w:rPr>
          <w:sz w:val="28"/>
          <w:szCs w:val="28"/>
        </w:rPr>
        <w:t xml:space="preserve"> </w:t>
      </w:r>
      <w:r w:rsidR="00950C7A" w:rsidRPr="009C3BF7">
        <w:rPr>
          <w:sz w:val="28"/>
          <w:szCs w:val="28"/>
        </w:rPr>
        <w:t>dùng</w:t>
      </w:r>
      <w:r w:rsidR="00EC0747" w:rsidRPr="009C3BF7">
        <w:rPr>
          <w:sz w:val="28"/>
          <w:szCs w:val="28"/>
        </w:rPr>
        <w:t xml:space="preserve"> </w:t>
      </w:r>
      <w:r w:rsidR="00950C7A" w:rsidRPr="009C3BF7">
        <w:rPr>
          <w:sz w:val="28"/>
          <w:szCs w:val="28"/>
        </w:rPr>
        <w:t>trên</w:t>
      </w:r>
      <w:r w:rsidR="00EC0747" w:rsidRPr="009C3BF7">
        <w:rPr>
          <w:sz w:val="28"/>
          <w:szCs w:val="28"/>
        </w:rPr>
        <w:t xml:space="preserve"> </w:t>
      </w:r>
      <w:r w:rsidR="00950C7A" w:rsidRPr="009C3BF7">
        <w:rPr>
          <w:sz w:val="28"/>
          <w:szCs w:val="28"/>
        </w:rPr>
        <w:t>da</w:t>
      </w:r>
      <w:r w:rsidR="00EC0747" w:rsidRPr="009C3BF7">
        <w:rPr>
          <w:sz w:val="28"/>
          <w:szCs w:val="28"/>
        </w:rPr>
        <w:t>.</w:t>
      </w:r>
      <w:r w:rsidR="00005077">
        <w:rPr>
          <w:sz w:val="28"/>
          <w:szCs w:val="28"/>
        </w:rPr>
        <w:t xml:space="preserve"> </w:t>
      </w:r>
      <w:r w:rsidR="00950C7A" w:rsidRPr="009C3BF7">
        <w:rPr>
          <w:sz w:val="28"/>
          <w:szCs w:val="28"/>
        </w:rPr>
        <w:t>Các</w:t>
      </w:r>
      <w:r w:rsidR="00EC0747" w:rsidRPr="009C3BF7">
        <w:rPr>
          <w:sz w:val="28"/>
          <w:szCs w:val="28"/>
        </w:rPr>
        <w:t xml:space="preserve"> </w:t>
      </w:r>
      <w:r w:rsidR="00865D57">
        <w:rPr>
          <w:sz w:val="28"/>
          <w:szCs w:val="28"/>
        </w:rPr>
        <w:t>thành phẩm</w:t>
      </w:r>
      <w:r w:rsidR="00EC0747" w:rsidRPr="009C3BF7">
        <w:rPr>
          <w:sz w:val="28"/>
          <w:szCs w:val="28"/>
        </w:rPr>
        <w:t xml:space="preserve"> </w:t>
      </w:r>
      <w:r w:rsidR="00E76250">
        <w:rPr>
          <w:sz w:val="28"/>
          <w:szCs w:val="28"/>
        </w:rPr>
        <w:t xml:space="preserve">thuốc </w:t>
      </w:r>
      <w:r w:rsidR="00950C7A" w:rsidRPr="009C3BF7">
        <w:rPr>
          <w:sz w:val="28"/>
          <w:szCs w:val="28"/>
        </w:rPr>
        <w:t>dùng</w:t>
      </w:r>
      <w:r w:rsidR="00EC0747" w:rsidRPr="009C3BF7">
        <w:rPr>
          <w:sz w:val="28"/>
          <w:szCs w:val="28"/>
        </w:rPr>
        <w:t xml:space="preserve"> </w:t>
      </w:r>
      <w:r w:rsidR="00950C7A" w:rsidRPr="009C3BF7">
        <w:rPr>
          <w:sz w:val="28"/>
          <w:szCs w:val="28"/>
        </w:rPr>
        <w:t>tại</w:t>
      </w:r>
      <w:r w:rsidR="00EC0747" w:rsidRPr="009C3BF7">
        <w:rPr>
          <w:sz w:val="28"/>
          <w:szCs w:val="28"/>
        </w:rPr>
        <w:t xml:space="preserve"> </w:t>
      </w:r>
      <w:r w:rsidR="00950C7A" w:rsidRPr="009C3BF7">
        <w:rPr>
          <w:sz w:val="28"/>
          <w:szCs w:val="28"/>
        </w:rPr>
        <w:t>chỗ</w:t>
      </w:r>
      <w:r w:rsidR="00EC0747" w:rsidRPr="009C3BF7">
        <w:rPr>
          <w:sz w:val="28"/>
          <w:szCs w:val="28"/>
        </w:rPr>
        <w:t xml:space="preserve"> </w:t>
      </w:r>
      <w:r w:rsidR="00950C7A" w:rsidRPr="009C3BF7">
        <w:rPr>
          <w:sz w:val="28"/>
          <w:szCs w:val="28"/>
        </w:rPr>
        <w:t>cần</w:t>
      </w:r>
      <w:r w:rsidR="00EC0747" w:rsidRPr="009C3BF7">
        <w:rPr>
          <w:sz w:val="28"/>
          <w:szCs w:val="28"/>
        </w:rPr>
        <w:t xml:space="preserve"> </w:t>
      </w:r>
      <w:r w:rsidR="00950C7A" w:rsidRPr="009C3BF7">
        <w:rPr>
          <w:sz w:val="28"/>
          <w:szCs w:val="28"/>
        </w:rPr>
        <w:t>được</w:t>
      </w:r>
      <w:r w:rsidR="00EC0747" w:rsidRPr="009C3BF7">
        <w:rPr>
          <w:sz w:val="28"/>
          <w:szCs w:val="28"/>
        </w:rPr>
        <w:t xml:space="preserve"> </w:t>
      </w:r>
      <w:r w:rsidR="00950C7A" w:rsidRPr="009C3BF7">
        <w:rPr>
          <w:sz w:val="28"/>
          <w:szCs w:val="28"/>
        </w:rPr>
        <w:t>đánh</w:t>
      </w:r>
      <w:r w:rsidR="00EC0747" w:rsidRPr="009C3BF7">
        <w:rPr>
          <w:sz w:val="28"/>
          <w:szCs w:val="28"/>
        </w:rPr>
        <w:t xml:space="preserve"> </w:t>
      </w:r>
      <w:r w:rsidR="00950C7A" w:rsidRPr="009C3BF7">
        <w:rPr>
          <w:sz w:val="28"/>
          <w:szCs w:val="28"/>
        </w:rPr>
        <w:t>giá</w:t>
      </w:r>
      <w:r w:rsidR="00EC0747" w:rsidRPr="009C3BF7">
        <w:rPr>
          <w:sz w:val="28"/>
          <w:szCs w:val="28"/>
        </w:rPr>
        <w:t xml:space="preserve"> </w:t>
      </w:r>
      <w:r w:rsidR="00950C7A" w:rsidRPr="009C3BF7">
        <w:rPr>
          <w:sz w:val="28"/>
          <w:szCs w:val="28"/>
        </w:rPr>
        <w:t>về</w:t>
      </w:r>
      <w:r w:rsidR="00EC0747" w:rsidRPr="009C3BF7">
        <w:rPr>
          <w:sz w:val="28"/>
          <w:szCs w:val="28"/>
        </w:rPr>
        <w:t xml:space="preserve"> </w:t>
      </w:r>
      <w:r w:rsidR="00950C7A" w:rsidRPr="009C3BF7">
        <w:rPr>
          <w:sz w:val="28"/>
          <w:szCs w:val="28"/>
        </w:rPr>
        <w:t>hình</w:t>
      </w:r>
      <w:r w:rsidR="00EC0747" w:rsidRPr="009C3BF7">
        <w:rPr>
          <w:sz w:val="28"/>
          <w:szCs w:val="28"/>
        </w:rPr>
        <w:t xml:space="preserve"> </w:t>
      </w:r>
      <w:r w:rsidR="00950C7A" w:rsidRPr="009C3BF7">
        <w:rPr>
          <w:sz w:val="28"/>
          <w:szCs w:val="28"/>
        </w:rPr>
        <w:t>thức</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trong</w:t>
      </w:r>
      <w:r w:rsidR="00EC0747" w:rsidRPr="009C3BF7">
        <w:rPr>
          <w:sz w:val="28"/>
          <w:szCs w:val="28"/>
        </w:rPr>
        <w:t xml:space="preserve">, </w:t>
      </w:r>
      <w:r w:rsidR="00950C7A" w:rsidRPr="009C3BF7">
        <w:rPr>
          <w:sz w:val="28"/>
          <w:szCs w:val="28"/>
        </w:rPr>
        <w:t>màu</w:t>
      </w:r>
      <w:r w:rsidR="00EC0747" w:rsidRPr="009C3BF7">
        <w:rPr>
          <w:sz w:val="28"/>
          <w:szCs w:val="28"/>
        </w:rPr>
        <w:t xml:space="preserve"> </w:t>
      </w:r>
      <w:r w:rsidR="00950C7A" w:rsidRPr="009C3BF7">
        <w:rPr>
          <w:sz w:val="28"/>
          <w:szCs w:val="28"/>
        </w:rPr>
        <w:t>sắc</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đồng</w:t>
      </w:r>
      <w:r w:rsidR="00EC0747" w:rsidRPr="009C3BF7">
        <w:rPr>
          <w:sz w:val="28"/>
          <w:szCs w:val="28"/>
        </w:rPr>
        <w:t xml:space="preserve"> </w:t>
      </w:r>
      <w:r w:rsidR="00950C7A" w:rsidRPr="009C3BF7">
        <w:rPr>
          <w:sz w:val="28"/>
          <w:szCs w:val="28"/>
        </w:rPr>
        <w:t>nhất</w:t>
      </w:r>
      <w:r w:rsidR="00EC0747" w:rsidRPr="009C3BF7">
        <w:rPr>
          <w:sz w:val="28"/>
          <w:szCs w:val="28"/>
        </w:rPr>
        <w:t xml:space="preserve">, </w:t>
      </w:r>
      <w:r w:rsidR="00950C7A" w:rsidRPr="009C3BF7">
        <w:rPr>
          <w:sz w:val="28"/>
          <w:szCs w:val="28"/>
        </w:rPr>
        <w:t>mùi</w:t>
      </w:r>
      <w:r w:rsidR="00EC0747" w:rsidRPr="009C3BF7">
        <w:rPr>
          <w:sz w:val="28"/>
          <w:szCs w:val="28"/>
        </w:rPr>
        <w:t xml:space="preserve">, </w:t>
      </w:r>
      <w:r w:rsidR="00950C7A" w:rsidRPr="009C3BF7">
        <w:rPr>
          <w:sz w:val="28"/>
          <w:szCs w:val="28"/>
        </w:rPr>
        <w:t>pH</w:t>
      </w:r>
      <w:r w:rsidR="00EC0747" w:rsidRPr="009C3BF7">
        <w:rPr>
          <w:sz w:val="28"/>
          <w:szCs w:val="28"/>
        </w:rPr>
        <w:t xml:space="preserve">, </w:t>
      </w:r>
      <w:r w:rsidR="00950C7A" w:rsidRPr="009C3BF7">
        <w:rPr>
          <w:sz w:val="28"/>
          <w:szCs w:val="28"/>
        </w:rPr>
        <w:t>khả</w:t>
      </w:r>
      <w:r w:rsidR="00EC0747" w:rsidRPr="009C3BF7">
        <w:rPr>
          <w:sz w:val="28"/>
          <w:szCs w:val="28"/>
        </w:rPr>
        <w:t xml:space="preserve"> </w:t>
      </w:r>
      <w:r w:rsidR="00950C7A" w:rsidRPr="009C3BF7">
        <w:rPr>
          <w:sz w:val="28"/>
          <w:szCs w:val="28"/>
        </w:rPr>
        <w:t>năng</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tán</w:t>
      </w:r>
      <w:r w:rsidR="00EC0747" w:rsidRPr="009C3BF7">
        <w:rPr>
          <w:sz w:val="28"/>
          <w:szCs w:val="28"/>
        </w:rPr>
        <w:t xml:space="preserve"> </w:t>
      </w:r>
      <w:r w:rsidR="00950C7A" w:rsidRPr="009C3BF7">
        <w:rPr>
          <w:sz w:val="28"/>
          <w:szCs w:val="28"/>
        </w:rPr>
        <w:t>lại</w:t>
      </w:r>
      <w:r w:rsidR="00EC0747" w:rsidRPr="009C3BF7">
        <w:rPr>
          <w:sz w:val="28"/>
          <w:szCs w:val="28"/>
        </w:rPr>
        <w:t xml:space="preserve"> (</w:t>
      </w:r>
      <w:r w:rsidR="004A1742" w:rsidRPr="009C3BF7">
        <w:rPr>
          <w:sz w:val="28"/>
          <w:szCs w:val="28"/>
        </w:rPr>
        <w:t xml:space="preserve">đối với </w:t>
      </w:r>
      <w:r w:rsidR="00950C7A" w:rsidRPr="009C3BF7">
        <w:rPr>
          <w:sz w:val="28"/>
          <w:szCs w:val="28"/>
        </w:rPr>
        <w:t>lotion</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đặc</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nhớt</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bố</w:t>
      </w:r>
      <w:r w:rsidR="00EC0747" w:rsidRPr="009C3BF7">
        <w:rPr>
          <w:sz w:val="28"/>
          <w:szCs w:val="28"/>
        </w:rPr>
        <w:t xml:space="preserve"> </w:t>
      </w:r>
      <w:r w:rsidR="00950C7A" w:rsidRPr="009C3BF7">
        <w:rPr>
          <w:sz w:val="28"/>
          <w:szCs w:val="28"/>
        </w:rPr>
        <w:t>kích</w:t>
      </w:r>
      <w:r w:rsidR="00EC0747" w:rsidRPr="009C3BF7">
        <w:rPr>
          <w:sz w:val="28"/>
          <w:szCs w:val="28"/>
        </w:rPr>
        <w:t xml:space="preserve"> </w:t>
      </w:r>
      <w:r w:rsidR="00950C7A" w:rsidRPr="009C3BF7">
        <w:rPr>
          <w:sz w:val="28"/>
          <w:szCs w:val="28"/>
        </w:rPr>
        <w:t>thước</w:t>
      </w:r>
      <w:r w:rsidR="00EC0747" w:rsidRPr="009C3BF7">
        <w:rPr>
          <w:sz w:val="28"/>
          <w:szCs w:val="28"/>
        </w:rPr>
        <w:t xml:space="preserve"> </w:t>
      </w:r>
      <w:r w:rsidR="00950C7A" w:rsidRPr="009C3BF7">
        <w:rPr>
          <w:sz w:val="28"/>
          <w:szCs w:val="28"/>
        </w:rPr>
        <w:t>tiểu</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đối</w:t>
      </w:r>
      <w:r w:rsidR="00EC0747" w:rsidRPr="009C3BF7">
        <w:rPr>
          <w:sz w:val="28"/>
          <w:szCs w:val="28"/>
        </w:rPr>
        <w:t xml:space="preserve"> </w:t>
      </w:r>
      <w:r w:rsidR="00950C7A" w:rsidRPr="009C3BF7">
        <w:rPr>
          <w:sz w:val="28"/>
          <w:szCs w:val="28"/>
        </w:rPr>
        <w:t>với</w:t>
      </w:r>
      <w:r w:rsidR="00EC0747" w:rsidRPr="009C3BF7">
        <w:rPr>
          <w:sz w:val="28"/>
          <w:szCs w:val="28"/>
        </w:rPr>
        <w:t xml:space="preserve"> </w:t>
      </w:r>
      <w:r w:rsidR="00950C7A" w:rsidRPr="009C3BF7">
        <w:rPr>
          <w:sz w:val="28"/>
          <w:szCs w:val="28"/>
        </w:rPr>
        <w:t>hỗn</w:t>
      </w:r>
      <w:r w:rsidR="00EC0747" w:rsidRPr="009C3BF7">
        <w:rPr>
          <w:sz w:val="28"/>
          <w:szCs w:val="28"/>
        </w:rPr>
        <w:t xml:space="preserve"> </w:t>
      </w:r>
      <w:r w:rsidR="00950C7A" w:rsidRPr="009C3BF7">
        <w:rPr>
          <w:sz w:val="28"/>
          <w:szCs w:val="28"/>
        </w:rPr>
        <w:t>dịch</w:t>
      </w:r>
      <w:r w:rsidR="00EC0747" w:rsidRPr="009C3BF7">
        <w:rPr>
          <w:sz w:val="28"/>
          <w:szCs w:val="28"/>
        </w:rPr>
        <w:t xml:space="preserve">, </w:t>
      </w:r>
      <w:r w:rsidR="00950C7A" w:rsidRPr="009C3BF7">
        <w:rPr>
          <w:sz w:val="28"/>
          <w:szCs w:val="28"/>
        </w:rPr>
        <w:t>khi</w:t>
      </w:r>
      <w:r w:rsidR="00EC0747" w:rsidRPr="009C3BF7">
        <w:rPr>
          <w:sz w:val="28"/>
          <w:szCs w:val="28"/>
        </w:rPr>
        <w:t xml:space="preserve"> </w:t>
      </w:r>
      <w:r w:rsidR="00950C7A" w:rsidRPr="009C3BF7">
        <w:rPr>
          <w:sz w:val="28"/>
          <w:szCs w:val="28"/>
        </w:rPr>
        <w:t>có</w:t>
      </w:r>
      <w:r w:rsidR="00EC0747" w:rsidRPr="009C3BF7">
        <w:rPr>
          <w:sz w:val="28"/>
          <w:szCs w:val="28"/>
        </w:rPr>
        <w:t xml:space="preserve"> </w:t>
      </w:r>
      <w:r w:rsidR="00950C7A" w:rsidRPr="009C3BF7">
        <w:rPr>
          <w:sz w:val="28"/>
          <w:szCs w:val="28"/>
        </w:rPr>
        <w:t>thể</w:t>
      </w:r>
      <w:r w:rsidR="00EC0747" w:rsidRPr="009C3BF7">
        <w:rPr>
          <w:sz w:val="28"/>
          <w:szCs w:val="28"/>
        </w:rPr>
        <w:t xml:space="preserve">), </w:t>
      </w:r>
      <w:r w:rsidR="00950C7A" w:rsidRPr="009C3BF7">
        <w:rPr>
          <w:sz w:val="28"/>
          <w:szCs w:val="28"/>
        </w:rPr>
        <w:t>định</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sản</w:t>
      </w:r>
      <w:r w:rsidR="00EC0747" w:rsidRPr="009C3BF7">
        <w:rPr>
          <w:sz w:val="28"/>
          <w:szCs w:val="28"/>
        </w:rPr>
        <w:t xml:space="preserve"> </w:t>
      </w:r>
      <w:r w:rsidR="00950C7A" w:rsidRPr="009C3BF7">
        <w:rPr>
          <w:sz w:val="28"/>
          <w:szCs w:val="28"/>
        </w:rPr>
        <w:t>phẩm</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huỷ</w:t>
      </w:r>
      <w:r w:rsidR="00EC0747" w:rsidRPr="009C3BF7">
        <w:rPr>
          <w:sz w:val="28"/>
          <w:szCs w:val="28"/>
        </w:rPr>
        <w:t xml:space="preserve">, </w:t>
      </w:r>
      <w:r w:rsidR="00950C7A" w:rsidRPr="009C3BF7">
        <w:rPr>
          <w:sz w:val="28"/>
          <w:szCs w:val="28"/>
        </w:rPr>
        <w:t>nồng</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bảo</w:t>
      </w:r>
      <w:r w:rsidR="00EC0747" w:rsidRPr="009C3BF7">
        <w:rPr>
          <w:sz w:val="28"/>
          <w:szCs w:val="28"/>
        </w:rPr>
        <w:t xml:space="preserve"> </w:t>
      </w:r>
      <w:r w:rsidR="00950C7A" w:rsidRPr="009C3BF7">
        <w:rPr>
          <w:sz w:val="28"/>
          <w:szCs w:val="28"/>
        </w:rPr>
        <w:t>quản</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chống</w:t>
      </w:r>
      <w:r w:rsidR="00EC0747" w:rsidRPr="009C3BF7">
        <w:rPr>
          <w:sz w:val="28"/>
          <w:szCs w:val="28"/>
        </w:rPr>
        <w:t xml:space="preserve"> </w:t>
      </w:r>
      <w:r w:rsidR="00950C7A" w:rsidRPr="009C3BF7">
        <w:rPr>
          <w:sz w:val="28"/>
          <w:szCs w:val="28"/>
        </w:rPr>
        <w:t>oxy</w:t>
      </w:r>
      <w:r w:rsidR="00EC0747" w:rsidRPr="009C3BF7">
        <w:rPr>
          <w:sz w:val="28"/>
          <w:szCs w:val="28"/>
        </w:rPr>
        <w:t xml:space="preserve"> </w:t>
      </w:r>
      <w:r w:rsidR="00950C7A" w:rsidRPr="009C3BF7">
        <w:rPr>
          <w:sz w:val="28"/>
          <w:szCs w:val="28"/>
        </w:rPr>
        <w:t>hoá</w:t>
      </w:r>
      <w:r w:rsidR="00EC0747" w:rsidRPr="009C3BF7">
        <w:rPr>
          <w:sz w:val="28"/>
          <w:szCs w:val="28"/>
        </w:rPr>
        <w:t xml:space="preserve"> (</w:t>
      </w:r>
      <w:r w:rsidR="00950C7A" w:rsidRPr="009C3BF7">
        <w:rPr>
          <w:sz w:val="28"/>
          <w:szCs w:val="28"/>
        </w:rPr>
        <w:t>nếu</w:t>
      </w:r>
      <w:r w:rsidR="00EC0747" w:rsidRPr="009C3BF7">
        <w:rPr>
          <w:sz w:val="28"/>
          <w:szCs w:val="28"/>
        </w:rPr>
        <w:t xml:space="preserve"> </w:t>
      </w:r>
      <w:r w:rsidR="00950C7A" w:rsidRPr="009C3BF7">
        <w:rPr>
          <w:sz w:val="28"/>
          <w:szCs w:val="28"/>
        </w:rPr>
        <w:t>có</w:t>
      </w:r>
      <w:r w:rsidR="00EC0747" w:rsidRPr="009C3BF7">
        <w:rPr>
          <w:sz w:val="28"/>
          <w:szCs w:val="28"/>
        </w:rPr>
        <w:t xml:space="preserve">), </w:t>
      </w:r>
      <w:r w:rsidR="00CA5567">
        <w:rPr>
          <w:sz w:val="28"/>
          <w:szCs w:val="28"/>
        </w:rPr>
        <w:t>giới hạn vi sinh vật</w:t>
      </w:r>
      <w:r w:rsidR="00EC0747" w:rsidRPr="009C3BF7">
        <w:rPr>
          <w:sz w:val="28"/>
          <w:szCs w:val="28"/>
        </w:rPr>
        <w:t>/</w:t>
      </w:r>
      <w:r w:rsidR="00950C7A" w:rsidRPr="009C3BF7">
        <w:rPr>
          <w:sz w:val="28"/>
          <w:szCs w:val="28"/>
        </w:rPr>
        <w:t>độ</w:t>
      </w:r>
      <w:r w:rsidR="00EC0747" w:rsidRPr="009C3BF7">
        <w:rPr>
          <w:sz w:val="28"/>
          <w:szCs w:val="28"/>
        </w:rPr>
        <w:t xml:space="preserve"> </w:t>
      </w:r>
      <w:r w:rsidR="00950C7A" w:rsidRPr="009C3BF7">
        <w:rPr>
          <w:sz w:val="28"/>
          <w:szCs w:val="28"/>
        </w:rPr>
        <w:t>vô</w:t>
      </w:r>
      <w:r w:rsidR="00EC0747" w:rsidRPr="009C3BF7">
        <w:rPr>
          <w:sz w:val="28"/>
          <w:szCs w:val="28"/>
        </w:rPr>
        <w:t xml:space="preserve"> </w:t>
      </w:r>
      <w:r w:rsidR="00950C7A" w:rsidRPr="009C3BF7">
        <w:rPr>
          <w:sz w:val="28"/>
          <w:szCs w:val="28"/>
        </w:rPr>
        <w:t>khuẩn</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950C7A" w:rsidRPr="009C3BF7">
        <w:rPr>
          <w:sz w:val="28"/>
          <w:szCs w:val="28"/>
        </w:rPr>
        <w:t>giảm</w:t>
      </w:r>
      <w:r w:rsidR="00EC0747" w:rsidRPr="009C3BF7">
        <w:rPr>
          <w:sz w:val="28"/>
          <w:szCs w:val="28"/>
        </w:rPr>
        <w:t xml:space="preserve"> </w:t>
      </w:r>
      <w:r w:rsidR="00950C7A" w:rsidRPr="009C3BF7">
        <w:rPr>
          <w:sz w:val="28"/>
          <w:szCs w:val="28"/>
        </w:rPr>
        <w:t>khối</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khi</w:t>
      </w:r>
      <w:r w:rsidR="00EC0747" w:rsidRPr="009C3BF7">
        <w:rPr>
          <w:sz w:val="28"/>
          <w:szCs w:val="28"/>
        </w:rPr>
        <w:t xml:space="preserve"> </w:t>
      </w:r>
      <w:r w:rsidR="00950C7A" w:rsidRPr="009C3BF7">
        <w:rPr>
          <w:sz w:val="28"/>
          <w:szCs w:val="28"/>
        </w:rPr>
        <w:t>thích</w:t>
      </w:r>
      <w:r w:rsidR="00EC0747" w:rsidRPr="009C3BF7">
        <w:rPr>
          <w:sz w:val="28"/>
          <w:szCs w:val="28"/>
        </w:rPr>
        <w:t xml:space="preserve"> </w:t>
      </w:r>
      <w:r w:rsidR="00950C7A" w:rsidRPr="009C3BF7">
        <w:rPr>
          <w:sz w:val="28"/>
          <w:szCs w:val="28"/>
        </w:rPr>
        <w:t>hợp</w:t>
      </w:r>
      <w:r w:rsidR="00EC0747" w:rsidRPr="009C3BF7">
        <w:rPr>
          <w:sz w:val="28"/>
          <w:szCs w:val="28"/>
        </w:rPr>
        <w:t>).</w:t>
      </w:r>
    </w:p>
    <w:p w14:paraId="7F34EB2B" w14:textId="77777777" w:rsidR="00EC0747" w:rsidRPr="009C3BF7" w:rsidRDefault="003716F7" w:rsidP="004F6EA1">
      <w:pPr>
        <w:tabs>
          <w:tab w:val="left" w:pos="1080"/>
        </w:tabs>
        <w:spacing w:beforeLines="120" w:before="288" w:afterLines="60" w:after="144"/>
        <w:ind w:left="1080" w:hanging="360"/>
        <w:jc w:val="both"/>
        <w:rPr>
          <w:sz w:val="28"/>
          <w:szCs w:val="28"/>
        </w:rPr>
      </w:pPr>
      <w:r w:rsidRPr="009C3BF7">
        <w:rPr>
          <w:sz w:val="28"/>
          <w:szCs w:val="28"/>
        </w:rPr>
        <w:tab/>
      </w:r>
      <w:r w:rsidR="00950C7A" w:rsidRPr="009C3BF7">
        <w:rPr>
          <w:sz w:val="28"/>
          <w:szCs w:val="28"/>
        </w:rPr>
        <w:t>Việc</w:t>
      </w:r>
      <w:r w:rsidR="00EC0747" w:rsidRPr="009C3BF7">
        <w:rPr>
          <w:sz w:val="28"/>
          <w:szCs w:val="28"/>
        </w:rPr>
        <w:t xml:space="preserve"> </w:t>
      </w:r>
      <w:r w:rsidR="00950C7A" w:rsidRPr="009C3BF7">
        <w:rPr>
          <w:sz w:val="28"/>
          <w:szCs w:val="28"/>
        </w:rPr>
        <w:t>đánh</w:t>
      </w:r>
      <w:r w:rsidR="00EC0747" w:rsidRPr="009C3BF7">
        <w:rPr>
          <w:sz w:val="28"/>
          <w:szCs w:val="28"/>
        </w:rPr>
        <w:t xml:space="preserve"> </w:t>
      </w:r>
      <w:r w:rsidR="00950C7A" w:rsidRPr="009C3BF7">
        <w:rPr>
          <w:sz w:val="28"/>
          <w:szCs w:val="28"/>
        </w:rPr>
        <w:t>giá</w:t>
      </w:r>
      <w:r w:rsidR="00EC0747" w:rsidRPr="009C3BF7">
        <w:rPr>
          <w:sz w:val="28"/>
          <w:szCs w:val="28"/>
        </w:rPr>
        <w:t xml:space="preserve"> </w:t>
      </w:r>
      <w:r w:rsidR="00950C7A" w:rsidRPr="009C3BF7">
        <w:rPr>
          <w:sz w:val="28"/>
          <w:szCs w:val="28"/>
        </w:rPr>
        <w:t>đối</w:t>
      </w:r>
      <w:r w:rsidR="00EC0747" w:rsidRPr="009C3BF7">
        <w:rPr>
          <w:sz w:val="28"/>
          <w:szCs w:val="28"/>
        </w:rPr>
        <w:t xml:space="preserve"> </w:t>
      </w:r>
      <w:r w:rsidR="00950C7A" w:rsidRPr="009C3BF7">
        <w:rPr>
          <w:sz w:val="28"/>
          <w:szCs w:val="28"/>
        </w:rPr>
        <w:t>với</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865D57">
        <w:rPr>
          <w:sz w:val="28"/>
          <w:szCs w:val="28"/>
        </w:rPr>
        <w:t>thành phẩm</w:t>
      </w:r>
      <w:r w:rsidR="00EC0747" w:rsidRPr="009C3BF7">
        <w:rPr>
          <w:sz w:val="28"/>
          <w:szCs w:val="28"/>
        </w:rPr>
        <w:t xml:space="preserve"> </w:t>
      </w:r>
      <w:r w:rsidR="00950C7A" w:rsidRPr="009C3BF7">
        <w:rPr>
          <w:sz w:val="28"/>
          <w:szCs w:val="28"/>
        </w:rPr>
        <w:t>thuốc</w:t>
      </w:r>
      <w:r w:rsidR="00EC0747" w:rsidRPr="009C3BF7">
        <w:rPr>
          <w:sz w:val="28"/>
          <w:szCs w:val="28"/>
        </w:rPr>
        <w:t xml:space="preserve"> </w:t>
      </w:r>
      <w:r w:rsidR="00950C7A" w:rsidRPr="009C3BF7">
        <w:rPr>
          <w:sz w:val="28"/>
          <w:szCs w:val="28"/>
        </w:rPr>
        <w:t>nhãn</w:t>
      </w:r>
      <w:r w:rsidR="00EC0747" w:rsidRPr="009C3BF7">
        <w:rPr>
          <w:sz w:val="28"/>
          <w:szCs w:val="28"/>
        </w:rPr>
        <w:t xml:space="preserve"> </w:t>
      </w:r>
      <w:r w:rsidR="00950C7A" w:rsidRPr="009C3BF7">
        <w:rPr>
          <w:sz w:val="28"/>
          <w:szCs w:val="28"/>
        </w:rPr>
        <w:t>khoa</w:t>
      </w:r>
      <w:r w:rsidR="00EC0747" w:rsidRPr="009C3BF7">
        <w:rPr>
          <w:sz w:val="28"/>
          <w:szCs w:val="28"/>
        </w:rPr>
        <w:t xml:space="preserve"> </w:t>
      </w:r>
      <w:r w:rsidR="00950C7A" w:rsidRPr="009C3BF7">
        <w:rPr>
          <w:sz w:val="28"/>
          <w:szCs w:val="28"/>
        </w:rPr>
        <w:t>hoặc</w:t>
      </w:r>
      <w:r w:rsidR="00EC0747" w:rsidRPr="009C3BF7">
        <w:rPr>
          <w:sz w:val="28"/>
          <w:szCs w:val="28"/>
        </w:rPr>
        <w:t xml:space="preserve"> </w:t>
      </w:r>
      <w:r w:rsidR="00005077">
        <w:rPr>
          <w:sz w:val="28"/>
          <w:szCs w:val="28"/>
        </w:rPr>
        <w:t xml:space="preserve">thuốc dùng tại </w:t>
      </w:r>
      <w:r w:rsidR="00950C7A" w:rsidRPr="009C3BF7">
        <w:rPr>
          <w:sz w:val="28"/>
          <w:szCs w:val="28"/>
        </w:rPr>
        <w:t>tai</w:t>
      </w:r>
      <w:r w:rsidR="00EC0747" w:rsidRPr="009C3BF7">
        <w:rPr>
          <w:sz w:val="28"/>
          <w:szCs w:val="28"/>
        </w:rPr>
        <w:t xml:space="preserve"> (</w:t>
      </w:r>
      <w:r w:rsidR="00950C7A" w:rsidRPr="009C3BF7">
        <w:rPr>
          <w:sz w:val="28"/>
          <w:szCs w:val="28"/>
        </w:rPr>
        <w:t>như</w:t>
      </w:r>
      <w:r w:rsidR="00EC0747" w:rsidRPr="009C3BF7">
        <w:rPr>
          <w:sz w:val="28"/>
          <w:szCs w:val="28"/>
        </w:rPr>
        <w:t xml:space="preserve"> </w:t>
      </w:r>
      <w:r w:rsidR="00950C7A" w:rsidRPr="009C3BF7">
        <w:rPr>
          <w:sz w:val="28"/>
          <w:szCs w:val="28"/>
        </w:rPr>
        <w:t>kem</w:t>
      </w:r>
      <w:r w:rsidR="00EC0747" w:rsidRPr="009C3BF7">
        <w:rPr>
          <w:sz w:val="28"/>
          <w:szCs w:val="28"/>
        </w:rPr>
        <w:t xml:space="preserve">, </w:t>
      </w:r>
      <w:r w:rsidR="00950C7A" w:rsidRPr="009C3BF7">
        <w:rPr>
          <w:sz w:val="28"/>
          <w:szCs w:val="28"/>
        </w:rPr>
        <w:t>thuốc</w:t>
      </w:r>
      <w:r w:rsidR="00EC0747" w:rsidRPr="009C3BF7">
        <w:rPr>
          <w:sz w:val="28"/>
          <w:szCs w:val="28"/>
        </w:rPr>
        <w:t xml:space="preserve"> </w:t>
      </w:r>
      <w:r w:rsidR="00950C7A" w:rsidRPr="009C3BF7">
        <w:rPr>
          <w:sz w:val="28"/>
          <w:szCs w:val="28"/>
        </w:rPr>
        <w:t>mỡ</w:t>
      </w:r>
      <w:r w:rsidR="00EC0747" w:rsidRPr="009C3BF7">
        <w:rPr>
          <w:sz w:val="28"/>
          <w:szCs w:val="28"/>
        </w:rPr>
        <w:t xml:space="preserve">, </w:t>
      </w:r>
      <w:r w:rsidR="00950C7A" w:rsidRPr="009C3BF7">
        <w:rPr>
          <w:sz w:val="28"/>
          <w:szCs w:val="28"/>
        </w:rPr>
        <w:t>dung</w:t>
      </w:r>
      <w:r w:rsidR="00EC0747" w:rsidRPr="009C3BF7">
        <w:rPr>
          <w:sz w:val="28"/>
          <w:szCs w:val="28"/>
        </w:rPr>
        <w:t xml:space="preserve"> </w:t>
      </w:r>
      <w:r w:rsidR="00950C7A" w:rsidRPr="009C3BF7">
        <w:rPr>
          <w:sz w:val="28"/>
          <w:szCs w:val="28"/>
        </w:rPr>
        <w:t>dịch</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950C7A" w:rsidRPr="009C3BF7">
        <w:rPr>
          <w:sz w:val="28"/>
          <w:szCs w:val="28"/>
        </w:rPr>
        <w:t>hỗn</w:t>
      </w:r>
      <w:r w:rsidR="00EC0747" w:rsidRPr="009C3BF7">
        <w:rPr>
          <w:sz w:val="28"/>
          <w:szCs w:val="28"/>
        </w:rPr>
        <w:t xml:space="preserve"> </w:t>
      </w:r>
      <w:r w:rsidR="00950C7A" w:rsidRPr="009C3BF7">
        <w:rPr>
          <w:sz w:val="28"/>
          <w:szCs w:val="28"/>
        </w:rPr>
        <w:t>dịch</w:t>
      </w:r>
      <w:r w:rsidR="00EC0747" w:rsidRPr="009C3BF7">
        <w:rPr>
          <w:sz w:val="28"/>
          <w:szCs w:val="28"/>
        </w:rPr>
        <w:t xml:space="preserve">) </w:t>
      </w:r>
      <w:r w:rsidR="00950C7A" w:rsidRPr="009C3BF7">
        <w:rPr>
          <w:sz w:val="28"/>
          <w:szCs w:val="28"/>
        </w:rPr>
        <w:t>cần</w:t>
      </w:r>
      <w:r w:rsidR="00EC0747" w:rsidRPr="009C3BF7">
        <w:rPr>
          <w:sz w:val="28"/>
          <w:szCs w:val="28"/>
        </w:rPr>
        <w:t xml:space="preserve"> </w:t>
      </w:r>
      <w:r w:rsidR="00950C7A" w:rsidRPr="009C3BF7">
        <w:rPr>
          <w:sz w:val="28"/>
          <w:szCs w:val="28"/>
        </w:rPr>
        <w:t>tiến</w:t>
      </w:r>
      <w:r w:rsidR="00EC0747" w:rsidRPr="009C3BF7">
        <w:rPr>
          <w:sz w:val="28"/>
          <w:szCs w:val="28"/>
        </w:rPr>
        <w:t xml:space="preserve"> </w:t>
      </w:r>
      <w:r w:rsidR="00950C7A" w:rsidRPr="009C3BF7">
        <w:rPr>
          <w:sz w:val="28"/>
          <w:szCs w:val="28"/>
        </w:rPr>
        <w:t>hành</w:t>
      </w:r>
      <w:r w:rsidR="00EC0747" w:rsidRPr="009C3BF7">
        <w:rPr>
          <w:sz w:val="28"/>
          <w:szCs w:val="28"/>
        </w:rPr>
        <w:t xml:space="preserve"> </w:t>
      </w:r>
      <w:r w:rsidR="00950C7A" w:rsidRPr="009C3BF7">
        <w:rPr>
          <w:sz w:val="28"/>
          <w:szCs w:val="28"/>
        </w:rPr>
        <w:t>thêm</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chỉ</w:t>
      </w:r>
      <w:r w:rsidR="00EC0747" w:rsidRPr="009C3BF7">
        <w:rPr>
          <w:sz w:val="28"/>
          <w:szCs w:val="28"/>
        </w:rPr>
        <w:t xml:space="preserve"> </w:t>
      </w:r>
      <w:r w:rsidR="00950C7A" w:rsidRPr="009C3BF7">
        <w:rPr>
          <w:sz w:val="28"/>
          <w:szCs w:val="28"/>
        </w:rPr>
        <w:t>tiêu</w:t>
      </w:r>
      <w:r w:rsidR="00EC0747" w:rsidRPr="009C3BF7">
        <w:rPr>
          <w:sz w:val="28"/>
          <w:szCs w:val="28"/>
        </w:rPr>
        <w:t xml:space="preserve"> </w:t>
      </w:r>
      <w:r w:rsidR="00950C7A" w:rsidRPr="009C3BF7">
        <w:rPr>
          <w:sz w:val="28"/>
          <w:szCs w:val="28"/>
        </w:rPr>
        <w:t>sau</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vô</w:t>
      </w:r>
      <w:r w:rsidR="00EC0747" w:rsidRPr="009C3BF7">
        <w:rPr>
          <w:sz w:val="28"/>
          <w:szCs w:val="28"/>
        </w:rPr>
        <w:t xml:space="preserve"> </w:t>
      </w:r>
      <w:r w:rsidR="00950C7A" w:rsidRPr="009C3BF7">
        <w:rPr>
          <w:sz w:val="28"/>
          <w:szCs w:val="28"/>
        </w:rPr>
        <w:t>khuẩn</w:t>
      </w:r>
      <w:r w:rsidR="00EC0747" w:rsidRPr="009C3BF7">
        <w:rPr>
          <w:sz w:val="28"/>
          <w:szCs w:val="28"/>
        </w:rPr>
        <w:t xml:space="preserve">, </w:t>
      </w:r>
      <w:r w:rsidR="00950C7A" w:rsidRPr="009C3BF7">
        <w:rPr>
          <w:sz w:val="28"/>
          <w:szCs w:val="28"/>
        </w:rPr>
        <w:t>tiểu</w:t>
      </w:r>
      <w:r w:rsidR="00EC0747" w:rsidRPr="009C3BF7">
        <w:rPr>
          <w:sz w:val="28"/>
          <w:szCs w:val="28"/>
        </w:rPr>
        <w:t xml:space="preserve"> </w:t>
      </w:r>
      <w:r w:rsidR="00950C7A" w:rsidRPr="009C3BF7">
        <w:rPr>
          <w:sz w:val="28"/>
          <w:szCs w:val="28"/>
        </w:rPr>
        <w:t>phân</w:t>
      </w:r>
      <w:r w:rsidR="00AE2B13" w:rsidRPr="009C3BF7">
        <w:rPr>
          <w:sz w:val="28"/>
          <w:szCs w:val="28"/>
        </w:rPr>
        <w:t xml:space="preserve"> lạ</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chất</w:t>
      </w:r>
      <w:r w:rsidR="00EC0747" w:rsidRPr="009C3BF7">
        <w:rPr>
          <w:sz w:val="28"/>
          <w:szCs w:val="28"/>
        </w:rPr>
        <w:t xml:space="preserve"> </w:t>
      </w:r>
      <w:r w:rsidR="00950C7A" w:rsidRPr="009C3BF7">
        <w:rPr>
          <w:sz w:val="28"/>
          <w:szCs w:val="28"/>
        </w:rPr>
        <w:t>chiết</w:t>
      </w:r>
      <w:r w:rsidR="00EC0747" w:rsidRPr="009C3BF7">
        <w:rPr>
          <w:sz w:val="28"/>
          <w:szCs w:val="28"/>
        </w:rPr>
        <w:t xml:space="preserve"> </w:t>
      </w:r>
      <w:r w:rsidR="00950C7A" w:rsidRPr="009C3BF7">
        <w:rPr>
          <w:sz w:val="28"/>
          <w:szCs w:val="28"/>
        </w:rPr>
        <w:t>được</w:t>
      </w:r>
      <w:r w:rsidR="00EC0747" w:rsidRPr="009C3BF7">
        <w:rPr>
          <w:sz w:val="28"/>
          <w:szCs w:val="28"/>
        </w:rPr>
        <w:t>.</w:t>
      </w:r>
    </w:p>
    <w:p w14:paraId="2C2EC9C8" w14:textId="77777777" w:rsidR="00EC0747" w:rsidRPr="009C3BF7" w:rsidRDefault="003716F7" w:rsidP="004F6EA1">
      <w:pPr>
        <w:tabs>
          <w:tab w:val="left" w:pos="1080"/>
        </w:tabs>
        <w:spacing w:beforeLines="120" w:before="288" w:afterLines="60" w:after="144"/>
        <w:ind w:left="1080" w:hanging="360"/>
        <w:jc w:val="both"/>
        <w:rPr>
          <w:sz w:val="28"/>
          <w:szCs w:val="28"/>
        </w:rPr>
      </w:pPr>
      <w:r w:rsidRPr="009C3BF7">
        <w:rPr>
          <w:sz w:val="28"/>
          <w:szCs w:val="28"/>
        </w:rPr>
        <w:tab/>
      </w:r>
      <w:r w:rsidR="00950C7A" w:rsidRPr="009C3BF7">
        <w:rPr>
          <w:sz w:val="28"/>
          <w:szCs w:val="28"/>
        </w:rPr>
        <w:t>Việc</w:t>
      </w:r>
      <w:r w:rsidR="00EC0747" w:rsidRPr="009C3BF7">
        <w:rPr>
          <w:sz w:val="28"/>
          <w:szCs w:val="28"/>
        </w:rPr>
        <w:t xml:space="preserve"> </w:t>
      </w:r>
      <w:r w:rsidR="00950C7A" w:rsidRPr="009C3BF7">
        <w:rPr>
          <w:sz w:val="28"/>
          <w:szCs w:val="28"/>
        </w:rPr>
        <w:t>đánh</w:t>
      </w:r>
      <w:r w:rsidR="00EC0747" w:rsidRPr="009C3BF7">
        <w:rPr>
          <w:sz w:val="28"/>
          <w:szCs w:val="28"/>
        </w:rPr>
        <w:t xml:space="preserve"> </w:t>
      </w:r>
      <w:r w:rsidR="00950C7A" w:rsidRPr="009C3BF7">
        <w:rPr>
          <w:sz w:val="28"/>
          <w:szCs w:val="28"/>
        </w:rPr>
        <w:t>giá</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thuốc</w:t>
      </w:r>
      <w:r w:rsidR="00EC0747" w:rsidRPr="009C3BF7">
        <w:rPr>
          <w:sz w:val="28"/>
          <w:szCs w:val="28"/>
        </w:rPr>
        <w:t xml:space="preserve"> </w:t>
      </w:r>
      <w:r w:rsidR="00950C7A" w:rsidRPr="009C3BF7">
        <w:rPr>
          <w:sz w:val="28"/>
          <w:szCs w:val="28"/>
        </w:rPr>
        <w:t>phun</w:t>
      </w:r>
      <w:r w:rsidR="00EC0747" w:rsidRPr="009C3BF7">
        <w:rPr>
          <w:sz w:val="28"/>
          <w:szCs w:val="28"/>
        </w:rPr>
        <w:t xml:space="preserve"> </w:t>
      </w:r>
      <w:r w:rsidR="00950C7A" w:rsidRPr="009C3BF7">
        <w:rPr>
          <w:sz w:val="28"/>
          <w:szCs w:val="28"/>
        </w:rPr>
        <w:t>mù</w:t>
      </w:r>
      <w:r w:rsidR="00EC0747" w:rsidRPr="009C3BF7">
        <w:rPr>
          <w:sz w:val="28"/>
          <w:szCs w:val="28"/>
        </w:rPr>
        <w:t xml:space="preserve"> </w:t>
      </w:r>
      <w:r w:rsidR="00950C7A" w:rsidRPr="009C3BF7">
        <w:rPr>
          <w:sz w:val="28"/>
          <w:szCs w:val="28"/>
        </w:rPr>
        <w:t>không</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liều</w:t>
      </w:r>
      <w:r w:rsidR="00EC0747" w:rsidRPr="009C3BF7">
        <w:rPr>
          <w:sz w:val="28"/>
          <w:szCs w:val="28"/>
        </w:rPr>
        <w:t xml:space="preserve"> </w:t>
      </w:r>
      <w:r w:rsidR="00950C7A" w:rsidRPr="009C3BF7">
        <w:rPr>
          <w:sz w:val="28"/>
          <w:szCs w:val="28"/>
        </w:rPr>
        <w:t>dùng</w:t>
      </w:r>
      <w:r w:rsidR="00EC0747" w:rsidRPr="009C3BF7">
        <w:rPr>
          <w:sz w:val="28"/>
          <w:szCs w:val="28"/>
        </w:rPr>
        <w:t xml:space="preserve"> </w:t>
      </w:r>
      <w:r w:rsidR="00950C7A" w:rsidRPr="009C3BF7">
        <w:rPr>
          <w:sz w:val="28"/>
          <w:szCs w:val="28"/>
        </w:rPr>
        <w:t>tại</w:t>
      </w:r>
      <w:r w:rsidR="00EC0747" w:rsidRPr="009C3BF7">
        <w:rPr>
          <w:sz w:val="28"/>
          <w:szCs w:val="28"/>
        </w:rPr>
        <w:t xml:space="preserve"> </w:t>
      </w:r>
      <w:r w:rsidR="00950C7A" w:rsidRPr="009C3BF7">
        <w:rPr>
          <w:sz w:val="28"/>
          <w:szCs w:val="28"/>
        </w:rPr>
        <w:t>chỗ</w:t>
      </w:r>
      <w:r w:rsidR="00EC0747" w:rsidRPr="009C3BF7">
        <w:rPr>
          <w:sz w:val="28"/>
          <w:szCs w:val="28"/>
        </w:rPr>
        <w:t xml:space="preserve"> </w:t>
      </w:r>
      <w:r w:rsidR="00950C7A" w:rsidRPr="009C3BF7">
        <w:rPr>
          <w:sz w:val="28"/>
          <w:szCs w:val="28"/>
        </w:rPr>
        <w:t>cần</w:t>
      </w:r>
      <w:r w:rsidR="00EC0747" w:rsidRPr="009C3BF7">
        <w:rPr>
          <w:sz w:val="28"/>
          <w:szCs w:val="28"/>
        </w:rPr>
        <w:t xml:space="preserve"> </w:t>
      </w:r>
      <w:r w:rsidR="00950C7A" w:rsidRPr="009C3BF7">
        <w:rPr>
          <w:sz w:val="28"/>
          <w:szCs w:val="28"/>
        </w:rPr>
        <w:t>bao</w:t>
      </w:r>
      <w:r w:rsidR="00EC0747" w:rsidRPr="009C3BF7">
        <w:rPr>
          <w:sz w:val="28"/>
          <w:szCs w:val="28"/>
        </w:rPr>
        <w:t xml:space="preserve"> </w:t>
      </w:r>
      <w:r w:rsidR="00950C7A" w:rsidRPr="009C3BF7">
        <w:rPr>
          <w:sz w:val="28"/>
          <w:szCs w:val="28"/>
        </w:rPr>
        <w:t>gồm</w:t>
      </w:r>
      <w:r w:rsidR="00EC0747" w:rsidRPr="009C3BF7">
        <w:rPr>
          <w:sz w:val="28"/>
          <w:szCs w:val="28"/>
        </w:rPr>
        <w:t xml:space="preserve">: </w:t>
      </w:r>
      <w:r w:rsidR="00950C7A" w:rsidRPr="009C3BF7">
        <w:rPr>
          <w:sz w:val="28"/>
          <w:szCs w:val="28"/>
        </w:rPr>
        <w:t>hình</w:t>
      </w:r>
      <w:r w:rsidR="00EC0747" w:rsidRPr="009C3BF7">
        <w:rPr>
          <w:sz w:val="28"/>
          <w:szCs w:val="28"/>
        </w:rPr>
        <w:t xml:space="preserve"> </w:t>
      </w:r>
      <w:r w:rsidR="00950C7A" w:rsidRPr="009C3BF7">
        <w:rPr>
          <w:sz w:val="28"/>
          <w:szCs w:val="28"/>
        </w:rPr>
        <w:t>thức</w:t>
      </w:r>
      <w:r w:rsidR="00EC0747" w:rsidRPr="009C3BF7">
        <w:rPr>
          <w:sz w:val="28"/>
          <w:szCs w:val="28"/>
        </w:rPr>
        <w:t xml:space="preserve">, </w:t>
      </w:r>
      <w:r w:rsidR="00950C7A" w:rsidRPr="009C3BF7">
        <w:rPr>
          <w:sz w:val="28"/>
          <w:szCs w:val="28"/>
        </w:rPr>
        <w:t>định</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sản</w:t>
      </w:r>
      <w:r w:rsidR="00EC0747" w:rsidRPr="009C3BF7">
        <w:rPr>
          <w:sz w:val="28"/>
          <w:szCs w:val="28"/>
        </w:rPr>
        <w:t xml:space="preserve"> </w:t>
      </w:r>
      <w:r w:rsidR="00950C7A" w:rsidRPr="009C3BF7">
        <w:rPr>
          <w:sz w:val="28"/>
          <w:szCs w:val="28"/>
        </w:rPr>
        <w:t>phẩm</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huỷ</w:t>
      </w:r>
      <w:r w:rsidR="00EC0747" w:rsidRPr="009C3BF7">
        <w:rPr>
          <w:sz w:val="28"/>
          <w:szCs w:val="28"/>
        </w:rPr>
        <w:t xml:space="preserve">, </w:t>
      </w:r>
      <w:r w:rsidR="00950C7A" w:rsidRPr="009C3BF7">
        <w:rPr>
          <w:sz w:val="28"/>
          <w:szCs w:val="28"/>
        </w:rPr>
        <w:t>áp</w:t>
      </w:r>
      <w:r w:rsidR="00EC0747" w:rsidRPr="009C3BF7">
        <w:rPr>
          <w:sz w:val="28"/>
          <w:szCs w:val="28"/>
        </w:rPr>
        <w:t xml:space="preserve"> </w:t>
      </w:r>
      <w:r w:rsidR="00950C7A" w:rsidRPr="009C3BF7">
        <w:rPr>
          <w:sz w:val="28"/>
          <w:szCs w:val="28"/>
        </w:rPr>
        <w:t>suất</w:t>
      </w:r>
      <w:r w:rsidR="00EC0747" w:rsidRPr="009C3BF7">
        <w:rPr>
          <w:sz w:val="28"/>
          <w:szCs w:val="28"/>
        </w:rPr>
        <w:t xml:space="preserve">, </w:t>
      </w:r>
      <w:r w:rsidR="004A1742" w:rsidRPr="009C3BF7">
        <w:rPr>
          <w:sz w:val="28"/>
          <w:szCs w:val="28"/>
        </w:rPr>
        <w:t xml:space="preserve">sự </w:t>
      </w:r>
      <w:r w:rsidR="00950C7A" w:rsidRPr="009C3BF7">
        <w:rPr>
          <w:sz w:val="28"/>
          <w:szCs w:val="28"/>
        </w:rPr>
        <w:t>giảm</w:t>
      </w:r>
      <w:r w:rsidR="00EC0747" w:rsidRPr="009C3BF7">
        <w:rPr>
          <w:sz w:val="28"/>
          <w:szCs w:val="28"/>
        </w:rPr>
        <w:t xml:space="preserve"> </w:t>
      </w:r>
      <w:r w:rsidR="00950C7A" w:rsidRPr="009C3BF7">
        <w:rPr>
          <w:sz w:val="28"/>
          <w:szCs w:val="28"/>
        </w:rPr>
        <w:t>khối</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khối</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thực</w:t>
      </w:r>
      <w:r w:rsidR="00440E2A" w:rsidRPr="009C3BF7">
        <w:rPr>
          <w:sz w:val="28"/>
          <w:szCs w:val="28"/>
        </w:rPr>
        <w:t xml:space="preserve"> được phun ra</w:t>
      </w:r>
      <w:r w:rsidR="00EC0747" w:rsidRPr="009C3BF7">
        <w:rPr>
          <w:sz w:val="28"/>
          <w:szCs w:val="28"/>
        </w:rPr>
        <w:t xml:space="preserve">, </w:t>
      </w:r>
      <w:r w:rsidR="00950C7A" w:rsidRPr="009C3BF7">
        <w:rPr>
          <w:sz w:val="28"/>
          <w:szCs w:val="28"/>
        </w:rPr>
        <w:t>tốc</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phun</w:t>
      </w:r>
      <w:r w:rsidR="00EC0747" w:rsidRPr="009C3BF7">
        <w:rPr>
          <w:sz w:val="28"/>
          <w:szCs w:val="28"/>
        </w:rPr>
        <w:t xml:space="preserve">, </w:t>
      </w:r>
      <w:r w:rsidR="00CA5567">
        <w:rPr>
          <w:sz w:val="28"/>
          <w:szCs w:val="28"/>
        </w:rPr>
        <w:t>giới hạn vi sinh vật</w:t>
      </w:r>
      <w:r w:rsidR="00EC0747" w:rsidRPr="009C3BF7">
        <w:rPr>
          <w:sz w:val="28"/>
          <w:szCs w:val="28"/>
        </w:rPr>
        <w:t xml:space="preserve">, </w:t>
      </w:r>
      <w:r w:rsidR="00950C7A" w:rsidRPr="009C3BF7">
        <w:rPr>
          <w:sz w:val="28"/>
          <w:szCs w:val="28"/>
        </w:rPr>
        <w:t>kiểu</w:t>
      </w:r>
      <w:r w:rsidR="00EC0747" w:rsidRPr="009C3BF7">
        <w:rPr>
          <w:sz w:val="28"/>
          <w:szCs w:val="28"/>
        </w:rPr>
        <w:t xml:space="preserve"> </w:t>
      </w:r>
      <w:r w:rsidR="00950C7A" w:rsidRPr="009C3BF7">
        <w:rPr>
          <w:sz w:val="28"/>
          <w:szCs w:val="28"/>
        </w:rPr>
        <w:t>xịt</w:t>
      </w:r>
      <w:r w:rsidR="00EC0747" w:rsidRPr="009C3BF7">
        <w:rPr>
          <w:sz w:val="28"/>
          <w:szCs w:val="28"/>
        </w:rPr>
        <w:t xml:space="preserve">, </w:t>
      </w:r>
      <w:r w:rsidR="00950C7A" w:rsidRPr="009C3BF7">
        <w:rPr>
          <w:sz w:val="28"/>
          <w:szCs w:val="28"/>
        </w:rPr>
        <w:t>hàm</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nước</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bố</w:t>
      </w:r>
      <w:r w:rsidR="00EC0747" w:rsidRPr="009C3BF7">
        <w:rPr>
          <w:sz w:val="28"/>
          <w:szCs w:val="28"/>
        </w:rPr>
        <w:t xml:space="preserve"> </w:t>
      </w:r>
      <w:r w:rsidR="00950C7A" w:rsidRPr="009C3BF7">
        <w:rPr>
          <w:sz w:val="28"/>
          <w:szCs w:val="28"/>
        </w:rPr>
        <w:t>kích</w:t>
      </w:r>
      <w:r w:rsidR="00EC0747" w:rsidRPr="009C3BF7">
        <w:rPr>
          <w:sz w:val="28"/>
          <w:szCs w:val="28"/>
        </w:rPr>
        <w:t xml:space="preserve"> </w:t>
      </w:r>
      <w:r w:rsidR="00950C7A" w:rsidRPr="009C3BF7">
        <w:rPr>
          <w:sz w:val="28"/>
          <w:szCs w:val="28"/>
        </w:rPr>
        <w:t>thước</w:t>
      </w:r>
      <w:r w:rsidR="00EC0747" w:rsidRPr="009C3BF7">
        <w:rPr>
          <w:sz w:val="28"/>
          <w:szCs w:val="28"/>
        </w:rPr>
        <w:t xml:space="preserve"> </w:t>
      </w:r>
      <w:r w:rsidR="00950C7A" w:rsidRPr="009C3BF7">
        <w:rPr>
          <w:sz w:val="28"/>
          <w:szCs w:val="28"/>
        </w:rPr>
        <w:t>tiểu</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đối</w:t>
      </w:r>
      <w:r w:rsidR="00EC0747" w:rsidRPr="009C3BF7">
        <w:rPr>
          <w:sz w:val="28"/>
          <w:szCs w:val="28"/>
        </w:rPr>
        <w:t xml:space="preserve"> </w:t>
      </w:r>
      <w:r w:rsidR="00950C7A" w:rsidRPr="009C3BF7">
        <w:rPr>
          <w:sz w:val="28"/>
          <w:szCs w:val="28"/>
        </w:rPr>
        <w:t>với</w:t>
      </w:r>
      <w:r w:rsidR="00EC0747" w:rsidRPr="009C3BF7">
        <w:rPr>
          <w:sz w:val="28"/>
          <w:szCs w:val="28"/>
        </w:rPr>
        <w:t xml:space="preserve"> </w:t>
      </w:r>
      <w:r w:rsidR="00950C7A" w:rsidRPr="009C3BF7">
        <w:rPr>
          <w:sz w:val="28"/>
          <w:szCs w:val="28"/>
        </w:rPr>
        <w:t>hỗn</w:t>
      </w:r>
      <w:r w:rsidR="00EC0747" w:rsidRPr="009C3BF7">
        <w:rPr>
          <w:sz w:val="28"/>
          <w:szCs w:val="28"/>
        </w:rPr>
        <w:t xml:space="preserve"> </w:t>
      </w:r>
      <w:r w:rsidR="00950C7A" w:rsidRPr="009C3BF7">
        <w:rPr>
          <w:sz w:val="28"/>
          <w:szCs w:val="28"/>
        </w:rPr>
        <w:t>dịch</w:t>
      </w:r>
      <w:r w:rsidR="00EC0747" w:rsidRPr="009C3BF7">
        <w:rPr>
          <w:sz w:val="28"/>
          <w:szCs w:val="28"/>
        </w:rPr>
        <w:t>)</w:t>
      </w:r>
    </w:p>
    <w:p w14:paraId="19FFCC8F" w14:textId="77777777" w:rsidR="00EC0747" w:rsidRPr="009C3BF7" w:rsidRDefault="00EC0747" w:rsidP="004F6EA1">
      <w:pPr>
        <w:tabs>
          <w:tab w:val="left" w:pos="1080"/>
        </w:tabs>
        <w:spacing w:beforeLines="120" w:before="288" w:afterLines="60" w:after="144"/>
        <w:ind w:left="1080" w:hanging="360"/>
        <w:jc w:val="both"/>
        <w:rPr>
          <w:sz w:val="28"/>
          <w:szCs w:val="28"/>
        </w:rPr>
      </w:pPr>
      <w:r w:rsidRPr="009C3BF7">
        <w:rPr>
          <w:sz w:val="28"/>
          <w:szCs w:val="28"/>
        </w:rPr>
        <w:t xml:space="preserve">9. </w:t>
      </w:r>
      <w:r w:rsidR="003716F7" w:rsidRPr="009C3BF7">
        <w:rPr>
          <w:sz w:val="28"/>
          <w:szCs w:val="28"/>
        </w:rPr>
        <w:tab/>
      </w:r>
      <w:r w:rsidR="00950C7A" w:rsidRPr="009C3BF7">
        <w:rPr>
          <w:sz w:val="28"/>
          <w:szCs w:val="28"/>
        </w:rPr>
        <w:t>Thuốc</w:t>
      </w:r>
      <w:r w:rsidRPr="009C3BF7">
        <w:rPr>
          <w:sz w:val="28"/>
          <w:szCs w:val="28"/>
        </w:rPr>
        <w:t xml:space="preserve"> </w:t>
      </w:r>
      <w:r w:rsidR="00005077">
        <w:rPr>
          <w:sz w:val="28"/>
          <w:szCs w:val="28"/>
        </w:rPr>
        <w:t>đặt</w:t>
      </w:r>
    </w:p>
    <w:p w14:paraId="055747B2" w14:textId="0693CE8F" w:rsidR="00EC0747" w:rsidRPr="009C3BF7" w:rsidRDefault="003716F7" w:rsidP="004F6EA1">
      <w:pPr>
        <w:tabs>
          <w:tab w:val="left" w:pos="1080"/>
        </w:tabs>
        <w:spacing w:beforeLines="120" w:before="288" w:afterLines="60" w:after="144"/>
        <w:ind w:left="1080" w:hanging="360"/>
        <w:jc w:val="both"/>
        <w:rPr>
          <w:sz w:val="28"/>
          <w:szCs w:val="28"/>
        </w:rPr>
      </w:pPr>
      <w:r w:rsidRPr="009C3BF7">
        <w:rPr>
          <w:sz w:val="28"/>
          <w:szCs w:val="28"/>
        </w:rPr>
        <w:tab/>
      </w:r>
      <w:r w:rsidR="00950C7A" w:rsidRPr="009C3BF7">
        <w:rPr>
          <w:sz w:val="28"/>
          <w:szCs w:val="28"/>
        </w:rPr>
        <w:t>Thuốc</w:t>
      </w:r>
      <w:r w:rsidR="00EC0747" w:rsidRPr="009C3BF7">
        <w:rPr>
          <w:sz w:val="28"/>
          <w:szCs w:val="28"/>
        </w:rPr>
        <w:t xml:space="preserve"> </w:t>
      </w:r>
      <w:r w:rsidR="00005077">
        <w:rPr>
          <w:sz w:val="28"/>
          <w:szCs w:val="28"/>
        </w:rPr>
        <w:t>đặt</w:t>
      </w:r>
      <w:r w:rsidR="00005077" w:rsidRPr="009C3BF7">
        <w:rPr>
          <w:sz w:val="28"/>
          <w:szCs w:val="28"/>
        </w:rPr>
        <w:t xml:space="preserve"> </w:t>
      </w:r>
      <w:r w:rsidR="00950C7A" w:rsidRPr="009C3BF7">
        <w:rPr>
          <w:sz w:val="28"/>
          <w:szCs w:val="28"/>
        </w:rPr>
        <w:t>cần</w:t>
      </w:r>
      <w:r w:rsidR="00EC0747" w:rsidRPr="009C3BF7">
        <w:rPr>
          <w:sz w:val="28"/>
          <w:szCs w:val="28"/>
        </w:rPr>
        <w:t xml:space="preserve"> </w:t>
      </w:r>
      <w:r w:rsidR="00950C7A" w:rsidRPr="009C3BF7">
        <w:rPr>
          <w:sz w:val="28"/>
          <w:szCs w:val="28"/>
        </w:rPr>
        <w:t>đánh</w:t>
      </w:r>
      <w:r w:rsidR="00EC0747" w:rsidRPr="009C3BF7">
        <w:rPr>
          <w:sz w:val="28"/>
          <w:szCs w:val="28"/>
        </w:rPr>
        <w:t xml:space="preserve"> </w:t>
      </w:r>
      <w:r w:rsidR="00950C7A" w:rsidRPr="009C3BF7">
        <w:rPr>
          <w:sz w:val="28"/>
          <w:szCs w:val="28"/>
        </w:rPr>
        <w:t>giá</w:t>
      </w:r>
      <w:r w:rsidR="00EC0747" w:rsidRPr="009C3BF7">
        <w:rPr>
          <w:sz w:val="28"/>
          <w:szCs w:val="28"/>
        </w:rPr>
        <w:t xml:space="preserve"> </w:t>
      </w:r>
      <w:r w:rsidR="00950C7A" w:rsidRPr="009C3BF7">
        <w:rPr>
          <w:sz w:val="28"/>
          <w:szCs w:val="28"/>
        </w:rPr>
        <w:t>về</w:t>
      </w:r>
      <w:r w:rsidR="00EC0747" w:rsidRPr="009C3BF7">
        <w:rPr>
          <w:sz w:val="28"/>
          <w:szCs w:val="28"/>
        </w:rPr>
        <w:t xml:space="preserve"> </w:t>
      </w:r>
      <w:r w:rsidR="00950C7A" w:rsidRPr="009C3BF7">
        <w:rPr>
          <w:sz w:val="28"/>
          <w:szCs w:val="28"/>
        </w:rPr>
        <w:t>hình</w:t>
      </w:r>
      <w:r w:rsidR="00EC0747" w:rsidRPr="009C3BF7">
        <w:rPr>
          <w:sz w:val="28"/>
          <w:szCs w:val="28"/>
        </w:rPr>
        <w:t xml:space="preserve"> </w:t>
      </w:r>
      <w:r w:rsidR="00950C7A" w:rsidRPr="009C3BF7">
        <w:rPr>
          <w:sz w:val="28"/>
          <w:szCs w:val="28"/>
        </w:rPr>
        <w:t>thức</w:t>
      </w:r>
      <w:r w:rsidR="00EC0747" w:rsidRPr="009C3BF7">
        <w:rPr>
          <w:sz w:val="28"/>
          <w:szCs w:val="28"/>
        </w:rPr>
        <w:t xml:space="preserve">, </w:t>
      </w:r>
      <w:r w:rsidR="00950C7A" w:rsidRPr="009C3BF7">
        <w:rPr>
          <w:sz w:val="28"/>
          <w:szCs w:val="28"/>
        </w:rPr>
        <w:t>màu</w:t>
      </w:r>
      <w:r w:rsidR="00EC0747" w:rsidRPr="009C3BF7">
        <w:rPr>
          <w:sz w:val="28"/>
          <w:szCs w:val="28"/>
        </w:rPr>
        <w:t xml:space="preserve"> </w:t>
      </w:r>
      <w:r w:rsidR="00950C7A" w:rsidRPr="009C3BF7">
        <w:rPr>
          <w:sz w:val="28"/>
          <w:szCs w:val="28"/>
        </w:rPr>
        <w:t>sắc</w:t>
      </w:r>
      <w:r w:rsidR="00EC0747" w:rsidRPr="009C3BF7">
        <w:rPr>
          <w:sz w:val="28"/>
          <w:szCs w:val="28"/>
        </w:rPr>
        <w:t xml:space="preserve">, </w:t>
      </w:r>
      <w:r w:rsidR="00950C7A" w:rsidRPr="009C3BF7">
        <w:rPr>
          <w:sz w:val="28"/>
          <w:szCs w:val="28"/>
        </w:rPr>
        <w:t>định</w:t>
      </w:r>
      <w:r w:rsidR="00EC0747" w:rsidRPr="009C3BF7">
        <w:rPr>
          <w:sz w:val="28"/>
          <w:szCs w:val="28"/>
        </w:rPr>
        <w:t xml:space="preserve"> </w:t>
      </w:r>
      <w:r w:rsidR="00950C7A" w:rsidRPr="009C3BF7">
        <w:rPr>
          <w:sz w:val="28"/>
          <w:szCs w:val="28"/>
        </w:rPr>
        <w:t>lượng</w:t>
      </w:r>
      <w:r w:rsidR="00EC0747" w:rsidRPr="009C3BF7">
        <w:rPr>
          <w:sz w:val="28"/>
          <w:szCs w:val="28"/>
        </w:rPr>
        <w:t xml:space="preserve">, </w:t>
      </w:r>
      <w:r w:rsidR="00950C7A" w:rsidRPr="009C3BF7">
        <w:rPr>
          <w:sz w:val="28"/>
          <w:szCs w:val="28"/>
        </w:rPr>
        <w:t>các</w:t>
      </w:r>
      <w:r w:rsidR="00EC0747" w:rsidRPr="009C3BF7">
        <w:rPr>
          <w:sz w:val="28"/>
          <w:szCs w:val="28"/>
        </w:rPr>
        <w:t xml:space="preserve"> </w:t>
      </w:r>
      <w:r w:rsidR="00950C7A" w:rsidRPr="009C3BF7">
        <w:rPr>
          <w:sz w:val="28"/>
          <w:szCs w:val="28"/>
        </w:rPr>
        <w:t>sản</w:t>
      </w:r>
      <w:r w:rsidR="00EC0747" w:rsidRPr="009C3BF7">
        <w:rPr>
          <w:sz w:val="28"/>
          <w:szCs w:val="28"/>
        </w:rPr>
        <w:t xml:space="preserve"> </w:t>
      </w:r>
      <w:r w:rsidR="00950C7A" w:rsidRPr="009C3BF7">
        <w:rPr>
          <w:sz w:val="28"/>
          <w:szCs w:val="28"/>
        </w:rPr>
        <w:t>phẩm</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950C7A" w:rsidRPr="009C3BF7">
        <w:rPr>
          <w:sz w:val="28"/>
          <w:szCs w:val="28"/>
        </w:rPr>
        <w:t>huỷ</w:t>
      </w:r>
      <w:r w:rsidR="00EC0747" w:rsidRPr="009C3BF7">
        <w:rPr>
          <w:sz w:val="28"/>
          <w:szCs w:val="28"/>
        </w:rPr>
        <w:t xml:space="preserve">, </w:t>
      </w:r>
      <w:r w:rsidR="00950C7A" w:rsidRPr="009C3BF7">
        <w:rPr>
          <w:sz w:val="28"/>
          <w:szCs w:val="28"/>
        </w:rPr>
        <w:t>kích</w:t>
      </w:r>
      <w:r w:rsidR="00EC0747" w:rsidRPr="009C3BF7">
        <w:rPr>
          <w:sz w:val="28"/>
          <w:szCs w:val="28"/>
        </w:rPr>
        <w:t xml:space="preserve"> </w:t>
      </w:r>
      <w:r w:rsidR="00950C7A" w:rsidRPr="009C3BF7">
        <w:rPr>
          <w:sz w:val="28"/>
          <w:szCs w:val="28"/>
        </w:rPr>
        <w:t>thước</w:t>
      </w:r>
      <w:r w:rsidR="00EC0747" w:rsidRPr="009C3BF7">
        <w:rPr>
          <w:sz w:val="28"/>
          <w:szCs w:val="28"/>
        </w:rPr>
        <w:t xml:space="preserve"> </w:t>
      </w:r>
      <w:r w:rsidR="00950C7A" w:rsidRPr="009C3BF7">
        <w:rPr>
          <w:sz w:val="28"/>
          <w:szCs w:val="28"/>
        </w:rPr>
        <w:t>tiểu</w:t>
      </w:r>
      <w:r w:rsidR="00EC0747" w:rsidRPr="009C3BF7">
        <w:rPr>
          <w:sz w:val="28"/>
          <w:szCs w:val="28"/>
        </w:rPr>
        <w:t xml:space="preserve"> </w:t>
      </w:r>
      <w:r w:rsidR="00950C7A" w:rsidRPr="009C3BF7">
        <w:rPr>
          <w:sz w:val="28"/>
          <w:szCs w:val="28"/>
        </w:rPr>
        <w:t>phân</w:t>
      </w:r>
      <w:r w:rsidR="00EC0747" w:rsidRPr="009C3BF7">
        <w:rPr>
          <w:sz w:val="28"/>
          <w:szCs w:val="28"/>
        </w:rPr>
        <w:t xml:space="preserve">, </w:t>
      </w:r>
      <w:r w:rsidR="00AE2B13" w:rsidRPr="009C3BF7">
        <w:rPr>
          <w:sz w:val="28"/>
          <w:szCs w:val="28"/>
        </w:rPr>
        <w:t>khoảng nhiệt độ biến dạng</w:t>
      </w:r>
      <w:r w:rsidR="00EC0747" w:rsidRPr="009C3BF7">
        <w:rPr>
          <w:sz w:val="28"/>
          <w:szCs w:val="28"/>
        </w:rPr>
        <w:t xml:space="preserve">, </w:t>
      </w:r>
      <w:r w:rsidR="00950C7A" w:rsidRPr="009C3BF7">
        <w:rPr>
          <w:sz w:val="28"/>
          <w:szCs w:val="28"/>
        </w:rPr>
        <w:t>độ</w:t>
      </w:r>
      <w:r w:rsidR="00EC0747" w:rsidRPr="009C3BF7">
        <w:rPr>
          <w:sz w:val="28"/>
          <w:szCs w:val="28"/>
        </w:rPr>
        <w:t xml:space="preserve"> </w:t>
      </w:r>
      <w:r w:rsidR="00950C7A" w:rsidRPr="009C3BF7">
        <w:rPr>
          <w:sz w:val="28"/>
          <w:szCs w:val="28"/>
        </w:rPr>
        <w:t>hoà</w:t>
      </w:r>
      <w:r w:rsidR="00EC0747" w:rsidRPr="009C3BF7">
        <w:rPr>
          <w:sz w:val="28"/>
          <w:szCs w:val="28"/>
        </w:rPr>
        <w:t xml:space="preserve"> </w:t>
      </w:r>
      <w:r w:rsidR="00950C7A" w:rsidRPr="009C3BF7">
        <w:rPr>
          <w:sz w:val="28"/>
          <w:szCs w:val="28"/>
        </w:rPr>
        <w:t>tan</w:t>
      </w:r>
      <w:r w:rsidR="00EC0747" w:rsidRPr="009C3BF7">
        <w:rPr>
          <w:sz w:val="28"/>
          <w:szCs w:val="28"/>
        </w:rPr>
        <w:t xml:space="preserve"> (</w:t>
      </w:r>
      <w:r w:rsidR="00950C7A" w:rsidRPr="009C3BF7">
        <w:rPr>
          <w:sz w:val="28"/>
          <w:szCs w:val="28"/>
        </w:rPr>
        <w:t>ở</w:t>
      </w:r>
      <w:r w:rsidR="00EC0747" w:rsidRPr="009C3BF7">
        <w:rPr>
          <w:sz w:val="28"/>
          <w:szCs w:val="28"/>
        </w:rPr>
        <w:t xml:space="preserve"> </w:t>
      </w:r>
      <w:ins w:id="2" w:author="Nguyen Tran. Linh" w:date="2022-06-21T14:37:00Z">
        <w:r w:rsidR="002D712B">
          <w:rPr>
            <w:sz w:val="28"/>
            <w:szCs w:val="28"/>
          </w:rPr>
          <w:br/>
        </w:r>
      </w:ins>
      <w:r w:rsidR="00EC0747" w:rsidRPr="009C3BF7">
        <w:rPr>
          <w:sz w:val="28"/>
          <w:szCs w:val="28"/>
        </w:rPr>
        <w:t>37</w:t>
      </w:r>
      <w:ins w:id="3" w:author="Nguyen Tran. Linh" w:date="2022-06-21T14:37:00Z">
        <w:r w:rsidR="002D712B">
          <w:rPr>
            <w:sz w:val="28"/>
            <w:szCs w:val="28"/>
          </w:rPr>
          <w:t xml:space="preserve"> </w:t>
        </w:r>
      </w:ins>
      <w:r w:rsidR="00557884">
        <w:rPr>
          <w:sz w:val="28"/>
          <w:szCs w:val="28"/>
          <w:vertAlign w:val="superscript"/>
        </w:rPr>
        <w:t>o</w:t>
      </w:r>
      <w:r w:rsidR="00950C7A" w:rsidRPr="009C3BF7">
        <w:rPr>
          <w:sz w:val="28"/>
          <w:szCs w:val="28"/>
        </w:rPr>
        <w:t>C</w:t>
      </w:r>
      <w:r w:rsidR="00EC0747" w:rsidRPr="009C3BF7">
        <w:rPr>
          <w:sz w:val="28"/>
          <w:szCs w:val="28"/>
        </w:rPr>
        <w:t xml:space="preserve">) </w:t>
      </w:r>
      <w:r w:rsidR="00950C7A" w:rsidRPr="009C3BF7">
        <w:rPr>
          <w:sz w:val="28"/>
          <w:szCs w:val="28"/>
        </w:rPr>
        <w:t>và</w:t>
      </w:r>
      <w:r w:rsidR="00EC0747" w:rsidRPr="009C3BF7">
        <w:rPr>
          <w:sz w:val="28"/>
          <w:szCs w:val="28"/>
        </w:rPr>
        <w:t xml:space="preserve"> </w:t>
      </w:r>
      <w:r w:rsidR="00CA5567">
        <w:rPr>
          <w:sz w:val="28"/>
          <w:szCs w:val="28"/>
        </w:rPr>
        <w:t>giới hạn vi sinh vật</w:t>
      </w:r>
      <w:r w:rsidR="00EC0747" w:rsidRPr="009C3BF7">
        <w:rPr>
          <w:sz w:val="28"/>
          <w:szCs w:val="28"/>
        </w:rPr>
        <w:t>.</w:t>
      </w:r>
    </w:p>
    <w:p w14:paraId="00661E8E"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 xml:space="preserve">10.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thể</w:t>
      </w:r>
      <w:r w:rsidRPr="009C3BF7">
        <w:rPr>
          <w:rFonts w:ascii="Times New Roman" w:hAnsi="Times New Roman"/>
        </w:rPr>
        <w:t xml:space="preserve"> </w:t>
      </w:r>
      <w:r w:rsidR="00950C7A" w:rsidRPr="009C3BF7">
        <w:rPr>
          <w:rFonts w:ascii="Times New Roman" w:hAnsi="Times New Roman"/>
        </w:rPr>
        <w:t>tích</w:t>
      </w:r>
      <w:r w:rsidRPr="009C3BF7">
        <w:rPr>
          <w:rFonts w:ascii="Times New Roman" w:hAnsi="Times New Roman"/>
        </w:rPr>
        <w:t xml:space="preserve"> </w:t>
      </w:r>
      <w:r w:rsidR="00950C7A" w:rsidRPr="009C3BF7">
        <w:rPr>
          <w:rFonts w:ascii="Times New Roman" w:hAnsi="Times New Roman"/>
        </w:rPr>
        <w:t>nhỏ</w:t>
      </w:r>
      <w:r w:rsidR="00440E2A" w:rsidRPr="009C3BF7">
        <w:rPr>
          <w:rFonts w:ascii="Times New Roman" w:hAnsi="Times New Roman"/>
        </w:rPr>
        <w:t xml:space="preserve"> </w:t>
      </w:r>
      <w:r w:rsidRPr="009C3BF7">
        <w:rPr>
          <w:rFonts w:ascii="Times New Roman" w:hAnsi="Times New Roman"/>
        </w:rPr>
        <w:t>(</w:t>
      </w:r>
      <w:r w:rsidR="00005077" w:rsidRPr="00005077">
        <w:rPr>
          <w:rFonts w:ascii="Times New Roman" w:hAnsi="Times New Roman"/>
        </w:rPr>
        <w:t>Small Volume Parenterals</w:t>
      </w:r>
      <w:r w:rsidR="00005077">
        <w:rPr>
          <w:rFonts w:ascii="Times New Roman" w:hAnsi="Times New Roman"/>
        </w:rPr>
        <w:t>,</w:t>
      </w:r>
      <w:r w:rsidR="00005077" w:rsidRPr="00005077">
        <w:rPr>
          <w:rFonts w:ascii="Times New Roman" w:hAnsi="Times New Roman"/>
        </w:rPr>
        <w:t xml:space="preserve"> </w:t>
      </w:r>
      <w:r w:rsidR="00950C7A" w:rsidRPr="009C3BF7">
        <w:rPr>
          <w:rFonts w:ascii="Times New Roman" w:hAnsi="Times New Roman"/>
        </w:rPr>
        <w:t>SVPs</w:t>
      </w:r>
      <w:r w:rsidRPr="009C3BF7">
        <w:rPr>
          <w:rFonts w:ascii="Times New Roman" w:hAnsi="Times New Roman"/>
        </w:rPr>
        <w:t>)</w:t>
      </w:r>
    </w:p>
    <w:p w14:paraId="68AEEB79" w14:textId="77777777" w:rsidR="004A1742"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thể</w:t>
      </w:r>
      <w:r w:rsidRPr="009C3BF7">
        <w:rPr>
          <w:rFonts w:ascii="Times New Roman" w:hAnsi="Times New Roman"/>
        </w:rPr>
        <w:t xml:space="preserve"> </w:t>
      </w:r>
      <w:r w:rsidR="00950C7A" w:rsidRPr="009C3BF7">
        <w:rPr>
          <w:rFonts w:ascii="Times New Roman" w:hAnsi="Times New Roman"/>
        </w:rPr>
        <w:t>tích</w:t>
      </w:r>
      <w:r w:rsidRPr="009C3BF7">
        <w:rPr>
          <w:rFonts w:ascii="Times New Roman" w:hAnsi="Times New Roman"/>
        </w:rPr>
        <w:t xml:space="preserve"> </w:t>
      </w:r>
      <w:r w:rsidR="00950C7A" w:rsidRPr="009C3BF7">
        <w:rPr>
          <w:rFonts w:ascii="Times New Roman" w:hAnsi="Times New Roman"/>
        </w:rPr>
        <w:t>nhỏ</w:t>
      </w:r>
      <w:r w:rsidRPr="009C3BF7">
        <w:rPr>
          <w:rFonts w:ascii="Times New Roman" w:hAnsi="Times New Roman"/>
        </w:rPr>
        <w:t xml:space="preserve"> </w:t>
      </w:r>
      <w:r w:rsidR="00950C7A" w:rsidRPr="009C3BF7">
        <w:rPr>
          <w:rFonts w:ascii="Times New Roman" w:hAnsi="Times New Roman"/>
        </w:rPr>
        <w:t>bao</w:t>
      </w:r>
      <w:r w:rsidRPr="009C3BF7">
        <w:rPr>
          <w:rFonts w:ascii="Times New Roman" w:hAnsi="Times New Roman"/>
        </w:rPr>
        <w:t xml:space="preserve"> </w:t>
      </w:r>
      <w:r w:rsidR="00950C7A" w:rsidRPr="009C3BF7">
        <w:rPr>
          <w:rFonts w:ascii="Times New Roman" w:hAnsi="Times New Roman"/>
        </w:rPr>
        <w:t>gồm</w:t>
      </w:r>
      <w:r w:rsidRPr="009C3BF7">
        <w:rPr>
          <w:rFonts w:ascii="Times New Roman" w:hAnsi="Times New Roman"/>
        </w:rPr>
        <w:t xml:space="preserve"> </w:t>
      </w:r>
      <w:r w:rsidR="00950C7A" w:rsidRPr="009C3BF7">
        <w:rPr>
          <w:rFonts w:ascii="Times New Roman" w:hAnsi="Times New Roman"/>
        </w:rPr>
        <w:t>một</w:t>
      </w:r>
      <w:r w:rsidRPr="009C3BF7">
        <w:rPr>
          <w:rFonts w:ascii="Times New Roman" w:hAnsi="Times New Roman"/>
        </w:rPr>
        <w:t xml:space="preserve"> </w:t>
      </w:r>
      <w:r w:rsidR="00950C7A" w:rsidRPr="009C3BF7">
        <w:rPr>
          <w:rFonts w:ascii="Times New Roman" w:hAnsi="Times New Roman"/>
        </w:rPr>
        <w:t>loạt</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865D57" w:rsidRPr="009C3BF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nh</w:t>
      </w:r>
      <w:r w:rsidR="00950C7A" w:rsidRPr="009C3BF7">
        <w:rPr>
          <w:rFonts w:ascii="Times New Roman" w:hAnsi="Times New Roman" w:hint="eastAsia"/>
        </w:rPr>
        <w:t>ư</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w:t>
      </w:r>
      <w:r w:rsidR="00005077">
        <w:rPr>
          <w:rFonts w:ascii="Times New Roman" w:hAnsi="Times New Roman"/>
        </w:rPr>
        <w:t xml:space="preserve"> bột</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hint="eastAsia"/>
        </w:rPr>
        <w:t>đ</w:t>
      </w:r>
      <w:r w:rsidR="00950C7A" w:rsidRPr="009C3BF7">
        <w:rPr>
          <w:rFonts w:ascii="Times New Roman" w:hAnsi="Times New Roman"/>
        </w:rPr>
        <w:t>ể</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hỗn</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tiêm</w:t>
      </w:r>
      <w:r w:rsidR="00005077">
        <w:rPr>
          <w:rFonts w:ascii="Times New Roman" w:hAnsi="Times New Roman"/>
        </w:rPr>
        <w:t xml:space="preserve"> và </w:t>
      </w:r>
      <w:r w:rsidR="00950C7A" w:rsidRPr="009C3BF7">
        <w:rPr>
          <w:rFonts w:ascii="Times New Roman" w:hAnsi="Times New Roman"/>
        </w:rPr>
        <w:t>nhũ</w:t>
      </w:r>
      <w:r w:rsidRPr="009C3BF7">
        <w:rPr>
          <w:rFonts w:ascii="Times New Roman" w:hAnsi="Times New Roman"/>
        </w:rPr>
        <w:t xml:space="preserve"> </w:t>
      </w:r>
      <w:r w:rsidR="00950C7A" w:rsidRPr="009C3BF7">
        <w:rPr>
          <w:rFonts w:ascii="Times New Roman" w:hAnsi="Times New Roman"/>
        </w:rPr>
        <w:t>t</w:t>
      </w:r>
      <w:r w:rsidR="00950C7A" w:rsidRPr="009C3BF7">
        <w:rPr>
          <w:rFonts w:ascii="Times New Roman" w:hAnsi="Times New Roman" w:hint="eastAsia"/>
        </w:rPr>
        <w:t>ươ</w:t>
      </w:r>
      <w:r w:rsidR="00950C7A" w:rsidRPr="009C3BF7">
        <w:rPr>
          <w:rFonts w:ascii="Times New Roman" w:hAnsi="Times New Roman"/>
        </w:rPr>
        <w:t>ng</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w:t>
      </w:r>
      <w:r w:rsidR="00005077">
        <w:rPr>
          <w:rFonts w:ascii="Times New Roman" w:hAnsi="Times New Roman"/>
        </w:rPr>
        <w:t xml:space="preserve"> Mẫu thuốc nên được lưu trữ ở các vị trí khác nhau như thẳng, lộn ngược, nằm ngang.</w:t>
      </w:r>
    </w:p>
    <w:p w14:paraId="198C8283"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BC29CB">
        <w:rPr>
          <w:rFonts w:ascii="Times New Roman" w:hAnsi="Times New Roman"/>
        </w:rPr>
        <w:t>T</w:t>
      </w:r>
      <w:r w:rsidR="00865D57">
        <w:rPr>
          <w:rFonts w:ascii="Times New Roman" w:hAnsi="Times New Roman"/>
        </w:rPr>
        <w:t>hành 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BC29CB">
        <w:rPr>
          <w:rFonts w:ascii="Times New Roman" w:hAnsi="Times New Roman"/>
        </w:rPr>
        <w:t>được đánh giá về</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4A1742" w:rsidRPr="009C3BF7">
        <w:rPr>
          <w:rFonts w:ascii="Times New Roman" w:hAnsi="Times New Roman"/>
        </w:rPr>
        <w:t xml:space="preserve">độ trong, </w:t>
      </w:r>
      <w:r w:rsidR="00950C7A"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hàm</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bảo</w:t>
      </w:r>
      <w:r w:rsidRPr="009C3BF7">
        <w:rPr>
          <w:rFonts w:ascii="Times New Roman" w:hAnsi="Times New Roman"/>
        </w:rPr>
        <w:t xml:space="preserve"> </w:t>
      </w:r>
      <w:r w:rsidR="00950C7A" w:rsidRPr="009C3BF7">
        <w:rPr>
          <w:rFonts w:ascii="Times New Roman" w:hAnsi="Times New Roman"/>
        </w:rPr>
        <w:t>quản</w:t>
      </w:r>
      <w:r w:rsidRPr="009C3BF7">
        <w:rPr>
          <w:rFonts w:ascii="Times New Roman" w:hAnsi="Times New Roman"/>
        </w:rPr>
        <w:t xml:space="preserve"> (</w:t>
      </w:r>
      <w:r w:rsidR="00950C7A" w:rsidRPr="009C3BF7">
        <w:rPr>
          <w:rFonts w:ascii="Times New Roman" w:hAnsi="Times New Roman"/>
        </w:rPr>
        <w:t>nếu</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huỷ</w:t>
      </w:r>
      <w:r w:rsidRPr="009C3BF7">
        <w:rPr>
          <w:rFonts w:ascii="Times New Roman" w:hAnsi="Times New Roman"/>
        </w:rPr>
        <w:t xml:space="preserve">, </w:t>
      </w:r>
      <w:r w:rsidR="00950C7A" w:rsidRPr="009C3BF7">
        <w:rPr>
          <w:rFonts w:ascii="Times New Roman" w:hAnsi="Times New Roman"/>
        </w:rPr>
        <w:t>tiểu</w:t>
      </w:r>
      <w:r w:rsidRPr="009C3BF7">
        <w:rPr>
          <w:rFonts w:ascii="Times New Roman" w:hAnsi="Times New Roman"/>
        </w:rPr>
        <w:t xml:space="preserve"> </w:t>
      </w:r>
      <w:r w:rsidR="00950C7A" w:rsidRPr="009C3BF7">
        <w:rPr>
          <w:rFonts w:ascii="Times New Roman" w:hAnsi="Times New Roman"/>
        </w:rPr>
        <w:t>phân</w:t>
      </w:r>
      <w:r w:rsidR="00235597" w:rsidRPr="009C3BF7">
        <w:rPr>
          <w:rFonts w:ascii="Times New Roman" w:hAnsi="Times New Roman"/>
        </w:rPr>
        <w:t xml:space="preserve"> lạ</w:t>
      </w:r>
      <w:r w:rsidRPr="009C3BF7">
        <w:rPr>
          <w:rFonts w:ascii="Times New Roman" w:hAnsi="Times New Roman"/>
        </w:rPr>
        <w:t xml:space="preserve">, </w:t>
      </w:r>
      <w:r w:rsidR="00950C7A" w:rsidRPr="009C3BF7">
        <w:rPr>
          <w:rFonts w:ascii="Times New Roman" w:hAnsi="Times New Roman"/>
        </w:rPr>
        <w:t>pH</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vô</w:t>
      </w:r>
      <w:r w:rsidRPr="009C3BF7">
        <w:rPr>
          <w:rFonts w:ascii="Times New Roman" w:hAnsi="Times New Roman"/>
        </w:rPr>
        <w:t xml:space="preserve"> </w:t>
      </w:r>
      <w:r w:rsidR="00950C7A" w:rsidRPr="009C3BF7">
        <w:rPr>
          <w:rFonts w:ascii="Times New Roman" w:hAnsi="Times New Roman"/>
        </w:rPr>
        <w:t>khuẩn</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A9333A" w:rsidRPr="009C3BF7">
        <w:rPr>
          <w:rFonts w:ascii="Times New Roman" w:hAnsi="Times New Roman"/>
        </w:rPr>
        <w:t>chí nhiệt tố</w:t>
      </w:r>
      <w:r w:rsidR="004A1742" w:rsidRPr="009C3BF7">
        <w:rPr>
          <w:rFonts w:ascii="Times New Roman" w:hAnsi="Times New Roman"/>
        </w:rPr>
        <w:t>/n</w:t>
      </w:r>
      <w:r w:rsidR="00CE2677" w:rsidRPr="009C3BF7">
        <w:rPr>
          <w:rFonts w:ascii="Times New Roman" w:hAnsi="Times New Roman"/>
        </w:rPr>
        <w:t>ội độc tố</w:t>
      </w:r>
      <w:r w:rsidRPr="009C3BF7">
        <w:rPr>
          <w:rFonts w:ascii="Times New Roman" w:hAnsi="Times New Roman"/>
        </w:rPr>
        <w:t xml:space="preserve">. </w:t>
      </w:r>
    </w:p>
    <w:p w14:paraId="3E779FA0" w14:textId="0413BDFC"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BC29CB">
        <w:rPr>
          <w:rFonts w:ascii="Times New Roman" w:hAnsi="Times New Roman"/>
        </w:rPr>
        <w:t>Thành phẩm bột pha tiêm cần được đánh giá về</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CE2677"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gian</w:t>
      </w:r>
      <w:r w:rsidRPr="009C3BF7">
        <w:rPr>
          <w:rFonts w:ascii="Times New Roman" w:hAnsi="Times New Roman"/>
        </w:rPr>
        <w:t xml:space="preserve"> </w:t>
      </w:r>
      <w:r w:rsidR="00950C7A" w:rsidRPr="009C3BF7">
        <w:rPr>
          <w:rFonts w:ascii="Times New Roman" w:hAnsi="Times New Roman"/>
        </w:rPr>
        <w:t>pha</w:t>
      </w:r>
      <w:r w:rsidR="001831F6" w:rsidRPr="009C3BF7">
        <w:rPr>
          <w:rFonts w:ascii="Times New Roman" w:hAnsi="Times New Roman"/>
        </w:rPr>
        <w:t xml:space="preserve"> lại</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hàm</w:t>
      </w:r>
      <w:r w:rsidRPr="009C3BF7">
        <w:rPr>
          <w:rFonts w:ascii="Times New Roman" w:hAnsi="Times New Roman"/>
        </w:rPr>
        <w:t xml:space="preserve"> </w:t>
      </w:r>
      <w:r w:rsidR="00BC29CB">
        <w:rPr>
          <w:rFonts w:ascii="Times New Roman" w:hAnsi="Times New Roman"/>
        </w:rPr>
        <w:t>lượng nước</w:t>
      </w:r>
      <w:r w:rsidRPr="009C3BF7">
        <w:rPr>
          <w:rFonts w:ascii="Times New Roman" w:hAnsi="Times New Roman"/>
        </w:rPr>
        <w:t xml:space="preserve">. </w:t>
      </w:r>
      <w:r w:rsidR="00BC29CB">
        <w:rPr>
          <w:rFonts w:ascii="Times New Roman" w:hAnsi="Times New Roman"/>
        </w:rPr>
        <w:t>Đ</w:t>
      </w:r>
      <w:r w:rsidR="00950C7A" w:rsidRPr="009C3BF7">
        <w:rPr>
          <w:rFonts w:ascii="Times New Roman" w:hAnsi="Times New Roman"/>
        </w:rPr>
        <w:t>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sau</w:t>
      </w:r>
      <w:r w:rsidRPr="009C3BF7">
        <w:rPr>
          <w:rFonts w:ascii="Times New Roman" w:hAnsi="Times New Roman"/>
        </w:rPr>
        <w:t xml:space="preserve"> </w:t>
      </w:r>
      <w:r w:rsidR="00950C7A" w:rsidRPr="009C3BF7">
        <w:rPr>
          <w:rFonts w:ascii="Times New Roman" w:hAnsi="Times New Roman"/>
        </w:rPr>
        <w:t>khi</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theo</w:t>
      </w:r>
      <w:r w:rsidRPr="009C3BF7">
        <w:rPr>
          <w:rFonts w:ascii="Times New Roman" w:hAnsi="Times New Roman"/>
        </w:rPr>
        <w:t xml:space="preserve"> </w:t>
      </w:r>
      <w:r w:rsidR="00950C7A" w:rsidRPr="009C3BF7">
        <w:rPr>
          <w:rFonts w:ascii="Times New Roman" w:hAnsi="Times New Roman"/>
        </w:rPr>
        <w:t>như</w:t>
      </w:r>
      <w:r w:rsidRPr="009C3BF7">
        <w:rPr>
          <w:rFonts w:ascii="Times New Roman" w:hAnsi="Times New Roman"/>
        </w:rPr>
        <w:t xml:space="preserve"> </w:t>
      </w:r>
      <w:r w:rsidR="00CE2677" w:rsidRPr="009C3BF7">
        <w:rPr>
          <w:rFonts w:ascii="Times New Roman" w:hAnsi="Times New Roman"/>
        </w:rPr>
        <w:t>hướng dẫn</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950C7A" w:rsidRPr="009C3BF7">
        <w:rPr>
          <w:rFonts w:ascii="Times New Roman" w:hAnsi="Times New Roman"/>
        </w:rPr>
        <w:t>nhãn</w:t>
      </w:r>
      <w:r w:rsidR="00BC29CB">
        <w:rPr>
          <w:rFonts w:ascii="Times New Roman" w:hAnsi="Times New Roman"/>
        </w:rPr>
        <w:t xml:space="preserve"> c</w:t>
      </w:r>
      <w:r w:rsidR="00BC29CB" w:rsidRPr="005E149E">
        <w:rPr>
          <w:rFonts w:ascii="Times New Roman" w:hAnsi="Times New Roman"/>
        </w:rPr>
        <w:t xml:space="preserve">ũng cần </w:t>
      </w:r>
      <w:r w:rsidR="00BC29CB">
        <w:rPr>
          <w:rFonts w:ascii="Times New Roman" w:hAnsi="Times New Roman"/>
        </w:rPr>
        <w:t xml:space="preserve">được </w:t>
      </w:r>
      <w:r w:rsidR="00BC29CB" w:rsidRPr="005E149E">
        <w:rPr>
          <w:rFonts w:ascii="Times New Roman" w:hAnsi="Times New Roman"/>
        </w:rPr>
        <w:t>đánh giá</w:t>
      </w:r>
      <w:r w:rsidRPr="009C3BF7">
        <w:rPr>
          <w:rFonts w:ascii="Times New Roman" w:hAnsi="Times New Roman"/>
        </w:rPr>
        <w:t xml:space="preserve">. </w:t>
      </w:r>
      <w:r w:rsidR="00950C7A" w:rsidRPr="009C3BF7">
        <w:rPr>
          <w:rFonts w:ascii="Times New Roman" w:hAnsi="Times New Roman"/>
        </w:rPr>
        <w:t>Những</w:t>
      </w:r>
      <w:r w:rsidRPr="009C3BF7">
        <w:rPr>
          <w:rFonts w:ascii="Times New Roman" w:hAnsi="Times New Roman"/>
        </w:rPr>
        <w:t xml:space="preserve"> </w:t>
      </w:r>
      <w:r w:rsidR="00BC29CB">
        <w:rPr>
          <w:rFonts w:ascii="Times New Roman" w:hAnsi="Times New Roman"/>
        </w:rPr>
        <w:t>hỉ tiêu chất lượng</w:t>
      </w:r>
      <w:r w:rsidRPr="009C3BF7">
        <w:rPr>
          <w:rFonts w:ascii="Times New Roman" w:hAnsi="Times New Roman"/>
        </w:rPr>
        <w:t xml:space="preserve"> </w:t>
      </w:r>
      <w:r w:rsidR="00950C7A" w:rsidRPr="009C3BF7">
        <w:rPr>
          <w:rFonts w:ascii="Times New Roman" w:hAnsi="Times New Roman"/>
        </w:rPr>
        <w:t>đặc</w:t>
      </w:r>
      <w:r w:rsidRPr="009C3BF7">
        <w:rPr>
          <w:rFonts w:ascii="Times New Roman" w:hAnsi="Times New Roman"/>
        </w:rPr>
        <w:t xml:space="preserve"> </w:t>
      </w:r>
      <w:r w:rsidR="00950C7A" w:rsidRPr="009C3BF7">
        <w:rPr>
          <w:rFonts w:ascii="Times New Roman" w:hAnsi="Times New Roman"/>
        </w:rPr>
        <w:t>trưng</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kiểm</w:t>
      </w:r>
      <w:r w:rsidRPr="009C3BF7">
        <w:rPr>
          <w:rFonts w:ascii="Times New Roman" w:hAnsi="Times New Roman"/>
        </w:rPr>
        <w:t xml:space="preserve"> </w:t>
      </w:r>
      <w:r w:rsidR="00950C7A" w:rsidRPr="009C3BF7">
        <w:rPr>
          <w:rFonts w:ascii="Times New Roman" w:hAnsi="Times New Roman"/>
        </w:rPr>
        <w:t>tra</w:t>
      </w:r>
      <w:r w:rsidRPr="009C3BF7">
        <w:rPr>
          <w:rFonts w:ascii="Times New Roman" w:hAnsi="Times New Roman"/>
        </w:rPr>
        <w:t xml:space="preserve"> </w:t>
      </w:r>
      <w:r w:rsidR="00950C7A" w:rsidRPr="009C3BF7">
        <w:rPr>
          <w:rFonts w:ascii="Times New Roman" w:hAnsi="Times New Roman"/>
        </w:rPr>
        <w:t>vào</w:t>
      </w:r>
      <w:r w:rsidRPr="009C3BF7">
        <w:rPr>
          <w:rFonts w:ascii="Times New Roman" w:hAnsi="Times New Roman"/>
        </w:rPr>
        <w:t xml:space="preserve"> </w:t>
      </w:r>
      <w:r w:rsidR="00950C7A" w:rsidRPr="009C3BF7">
        <w:rPr>
          <w:rFonts w:ascii="Times New Roman" w:hAnsi="Times New Roman"/>
        </w:rPr>
        <w:t>những</w:t>
      </w:r>
      <w:r w:rsidRPr="009C3BF7">
        <w:rPr>
          <w:rFonts w:ascii="Times New Roman" w:hAnsi="Times New Roman"/>
        </w:rPr>
        <w:t xml:space="preserve"> </w:t>
      </w:r>
      <w:r w:rsidR="00950C7A" w:rsidRPr="009C3BF7">
        <w:rPr>
          <w:rFonts w:ascii="Times New Roman" w:hAnsi="Times New Roman"/>
        </w:rPr>
        <w:t>khoảng</w:t>
      </w:r>
      <w:r w:rsidRPr="009C3BF7">
        <w:rPr>
          <w:rFonts w:ascii="Times New Roman" w:hAnsi="Times New Roman"/>
        </w:rPr>
        <w:t xml:space="preserve">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gian</w:t>
      </w:r>
      <w:r w:rsidRPr="009C3BF7">
        <w:rPr>
          <w:rFonts w:ascii="Times New Roman" w:hAnsi="Times New Roman"/>
        </w:rPr>
        <w:t xml:space="preserve"> </w:t>
      </w:r>
      <w:r w:rsidR="00950C7A" w:rsidRPr="009C3BF7">
        <w:rPr>
          <w:rFonts w:ascii="Times New Roman" w:hAnsi="Times New Roman"/>
        </w:rPr>
        <w:t>thích</w:t>
      </w:r>
      <w:r w:rsidRPr="009C3BF7">
        <w:rPr>
          <w:rFonts w:ascii="Times New Roman" w:hAnsi="Times New Roman"/>
        </w:rPr>
        <w:t xml:space="preserve"> </w:t>
      </w:r>
      <w:r w:rsidR="00950C7A" w:rsidRPr="009C3BF7">
        <w:rPr>
          <w:rFonts w:ascii="Times New Roman" w:hAnsi="Times New Roman"/>
        </w:rPr>
        <w:t>hợp</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hạn</w:t>
      </w:r>
      <w:r w:rsidRPr="009C3BF7">
        <w:rPr>
          <w:rFonts w:ascii="Times New Roman" w:hAnsi="Times New Roman"/>
        </w:rPr>
        <w:t xml:space="preserve"> </w:t>
      </w:r>
      <w:r w:rsidR="00950C7A" w:rsidRPr="009C3BF7">
        <w:rPr>
          <w:rFonts w:ascii="Times New Roman" w:hAnsi="Times New Roman"/>
        </w:rPr>
        <w:t>sử</w:t>
      </w:r>
      <w:r w:rsidRPr="009C3BF7">
        <w:rPr>
          <w:rFonts w:ascii="Times New Roman" w:hAnsi="Times New Roman"/>
        </w:rPr>
        <w:t xml:space="preserve"> </w:t>
      </w:r>
      <w:r w:rsidR="00950C7A" w:rsidRPr="009C3BF7">
        <w:rPr>
          <w:rFonts w:ascii="Times New Roman" w:hAnsi="Times New Roman"/>
        </w:rPr>
        <w:t>dụng</w:t>
      </w:r>
      <w:r w:rsidRPr="009C3BF7">
        <w:rPr>
          <w:rFonts w:ascii="Times New Roman" w:hAnsi="Times New Roman"/>
        </w:rPr>
        <w:t xml:space="preserve"> </w:t>
      </w:r>
      <w:r w:rsidR="00950C7A" w:rsidRPr="009C3BF7">
        <w:rPr>
          <w:rFonts w:ascii="Times New Roman" w:hAnsi="Times New Roman"/>
        </w:rPr>
        <w:t>tối</w:t>
      </w:r>
      <w:r w:rsidRPr="009C3BF7">
        <w:rPr>
          <w:rFonts w:ascii="Times New Roman" w:hAnsi="Times New Roman"/>
        </w:rPr>
        <w:t xml:space="preserve"> </w:t>
      </w:r>
      <w:r w:rsidR="00950C7A" w:rsidRPr="009C3BF7">
        <w:rPr>
          <w:rFonts w:ascii="Times New Roman" w:hAnsi="Times New Roman"/>
        </w:rPr>
        <w:t>đa</w:t>
      </w:r>
      <w:r w:rsidRPr="009C3BF7">
        <w:rPr>
          <w:rFonts w:ascii="Times New Roman" w:hAnsi="Times New Roman"/>
        </w:rPr>
        <w:t xml:space="preserve"> </w:t>
      </w:r>
      <w:r w:rsidR="00CE2677" w:rsidRPr="009C3BF7">
        <w:rPr>
          <w:rFonts w:ascii="Times New Roman" w:hAnsi="Times New Roman"/>
        </w:rPr>
        <w:t xml:space="preserve">đã được ấn định </w:t>
      </w:r>
      <w:r w:rsidR="00950C7A" w:rsidRPr="009C3BF7">
        <w:rPr>
          <w:rFonts w:ascii="Times New Roman" w:hAnsi="Times New Roman"/>
        </w:rPr>
        <w:t>của</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bảo</w:t>
      </w:r>
      <w:r w:rsidRPr="009C3BF7">
        <w:rPr>
          <w:rFonts w:ascii="Times New Roman" w:hAnsi="Times New Roman"/>
        </w:rPr>
        <w:t xml:space="preserve"> </w:t>
      </w:r>
      <w:r w:rsidR="00950C7A" w:rsidRPr="009C3BF7">
        <w:rPr>
          <w:rFonts w:ascii="Times New Roman" w:hAnsi="Times New Roman"/>
        </w:rPr>
        <w:t>quản</w:t>
      </w:r>
      <w:r w:rsidRPr="009C3BF7">
        <w:rPr>
          <w:rFonts w:ascii="Times New Roman" w:hAnsi="Times New Roman"/>
        </w:rPr>
        <w:t xml:space="preserve"> </w:t>
      </w:r>
      <w:r w:rsidR="00950C7A" w:rsidRPr="009C3BF7">
        <w:rPr>
          <w:rFonts w:ascii="Times New Roman" w:hAnsi="Times New Roman"/>
        </w:rPr>
        <w:t>đúng</w:t>
      </w:r>
      <w:r w:rsidRPr="009C3BF7">
        <w:rPr>
          <w:rFonts w:ascii="Times New Roman" w:hAnsi="Times New Roman"/>
        </w:rPr>
        <w:t xml:space="preserve"> </w:t>
      </w:r>
      <w:r w:rsidR="00950C7A" w:rsidRPr="009C3BF7">
        <w:rPr>
          <w:rFonts w:ascii="Times New Roman" w:hAnsi="Times New Roman"/>
        </w:rPr>
        <w:t>điều</w:t>
      </w:r>
      <w:r w:rsidRPr="009C3BF7">
        <w:rPr>
          <w:rFonts w:ascii="Times New Roman" w:hAnsi="Times New Roman"/>
        </w:rPr>
        <w:t xml:space="preserve"> </w:t>
      </w:r>
      <w:r w:rsidR="00950C7A" w:rsidRPr="009C3BF7">
        <w:rPr>
          <w:rFonts w:ascii="Times New Roman" w:hAnsi="Times New Roman"/>
        </w:rPr>
        <w:t>kiện</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ghi</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950C7A" w:rsidRPr="009C3BF7">
        <w:rPr>
          <w:rFonts w:ascii="Times New Roman" w:hAnsi="Times New Roman"/>
        </w:rPr>
        <w:t>nhãn</w:t>
      </w:r>
      <w:r w:rsidRPr="009C3BF7">
        <w:rPr>
          <w:rFonts w:ascii="Times New Roman" w:hAnsi="Times New Roman"/>
        </w:rPr>
        <w:t xml:space="preserve">, </w:t>
      </w:r>
      <w:r w:rsidR="00950C7A" w:rsidRPr="009C3BF7">
        <w:rPr>
          <w:rFonts w:ascii="Times New Roman" w:hAnsi="Times New Roman"/>
        </w:rPr>
        <w:t>nên</w:t>
      </w:r>
      <w:r w:rsidRPr="009C3BF7">
        <w:rPr>
          <w:rFonts w:ascii="Times New Roman" w:hAnsi="Times New Roman"/>
        </w:rPr>
        <w:t xml:space="preserve"> </w:t>
      </w:r>
      <w:r w:rsidR="00950C7A" w:rsidRPr="009C3BF7">
        <w:rPr>
          <w:rFonts w:ascii="Times New Roman" w:hAnsi="Times New Roman"/>
        </w:rPr>
        <w:t>bao</w:t>
      </w:r>
      <w:r w:rsidRPr="009C3BF7">
        <w:rPr>
          <w:rFonts w:ascii="Times New Roman" w:hAnsi="Times New Roman"/>
        </w:rPr>
        <w:t xml:space="preserve"> </w:t>
      </w:r>
      <w:r w:rsidR="00950C7A" w:rsidRPr="009C3BF7">
        <w:rPr>
          <w:rFonts w:ascii="Times New Roman" w:hAnsi="Times New Roman"/>
        </w:rPr>
        <w:t>gồm</w:t>
      </w:r>
      <w:r w:rsidRPr="009C3BF7">
        <w:rPr>
          <w:rFonts w:ascii="Times New Roman" w:hAnsi="Times New Roman"/>
        </w:rPr>
        <w:t xml:space="preserve">: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mùi</w:t>
      </w:r>
      <w:r w:rsidRPr="009C3BF7">
        <w:rPr>
          <w:rFonts w:ascii="Times New Roman" w:hAnsi="Times New Roman"/>
        </w:rPr>
        <w:t xml:space="preserve">, </w:t>
      </w:r>
      <w:r w:rsidR="00950C7A"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pH</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BC29CB">
        <w:rPr>
          <w:rFonts w:ascii="Times New Roman" w:hAnsi="Times New Roman"/>
        </w:rPr>
        <w:t>hoạt</w:t>
      </w:r>
      <w:r w:rsidR="00BC29CB" w:rsidRPr="009C3BF7">
        <w:rPr>
          <w:rFonts w:ascii="Times New Roman" w:hAnsi="Times New Roman"/>
        </w:rPr>
        <w:t xml:space="preserve"> </w:t>
      </w:r>
      <w:r w:rsidR="00950C7A" w:rsidRPr="009C3BF7">
        <w:rPr>
          <w:rFonts w:ascii="Times New Roman" w:hAnsi="Times New Roman"/>
        </w:rPr>
        <w:t>lực</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bảo</w:t>
      </w:r>
      <w:r w:rsidRPr="009C3BF7">
        <w:rPr>
          <w:rFonts w:ascii="Times New Roman" w:hAnsi="Times New Roman"/>
        </w:rPr>
        <w:t xml:space="preserve"> </w:t>
      </w:r>
      <w:r w:rsidR="00950C7A" w:rsidRPr="009C3BF7">
        <w:rPr>
          <w:rFonts w:ascii="Times New Roman" w:hAnsi="Times New Roman"/>
        </w:rPr>
        <w:t>quản</w:t>
      </w:r>
      <w:r w:rsidRPr="009C3BF7">
        <w:rPr>
          <w:rFonts w:ascii="Times New Roman" w:hAnsi="Times New Roman"/>
        </w:rPr>
        <w:t xml:space="preserve"> (</w:t>
      </w:r>
      <w:r w:rsidR="00950C7A" w:rsidRPr="009C3BF7">
        <w:rPr>
          <w:rFonts w:ascii="Times New Roman" w:hAnsi="Times New Roman"/>
        </w:rPr>
        <w:t>nếu</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huỷ</w:t>
      </w:r>
      <w:r w:rsidR="003D3C8D" w:rsidRPr="009C3BF7">
        <w:rPr>
          <w:rFonts w:ascii="Times New Roman" w:hAnsi="Times New Roman"/>
        </w:rPr>
        <w:t>/khối kết tủa</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vô</w:t>
      </w:r>
      <w:r w:rsidRPr="009C3BF7">
        <w:rPr>
          <w:rFonts w:ascii="Times New Roman" w:hAnsi="Times New Roman"/>
        </w:rPr>
        <w:t xml:space="preserve"> </w:t>
      </w:r>
      <w:r w:rsidR="00950C7A" w:rsidRPr="009C3BF7">
        <w:rPr>
          <w:rFonts w:ascii="Times New Roman" w:hAnsi="Times New Roman"/>
        </w:rPr>
        <w:t>khuẩn</w:t>
      </w:r>
      <w:r w:rsidRPr="009C3BF7">
        <w:rPr>
          <w:rFonts w:ascii="Times New Roman" w:hAnsi="Times New Roman"/>
        </w:rPr>
        <w:t xml:space="preserve">, </w:t>
      </w:r>
      <w:r w:rsidR="003D3C8D" w:rsidRPr="009C3BF7">
        <w:rPr>
          <w:rFonts w:ascii="Times New Roman" w:hAnsi="Times New Roman"/>
        </w:rPr>
        <w:t>chí nhiệt tố</w:t>
      </w:r>
      <w:r w:rsidR="00EB2421">
        <w:rPr>
          <w:rFonts w:ascii="Times New Roman" w:hAnsi="Times New Roman"/>
        </w:rPr>
        <w:t>/</w:t>
      </w:r>
      <w:r w:rsidR="00A9333A" w:rsidRPr="009C3BF7">
        <w:rPr>
          <w:rFonts w:ascii="Times New Roman" w:hAnsi="Times New Roman"/>
        </w:rPr>
        <w:t>nội độc tố</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ti</w:t>
      </w:r>
      <w:r w:rsidR="003D3C8D" w:rsidRPr="009C3BF7">
        <w:rPr>
          <w:rFonts w:ascii="Times New Roman" w:hAnsi="Times New Roman"/>
        </w:rPr>
        <w:t>ể</w:t>
      </w:r>
      <w:r w:rsidR="00950C7A" w:rsidRPr="009C3BF7">
        <w:rPr>
          <w:rFonts w:ascii="Times New Roman" w:hAnsi="Times New Roman"/>
        </w:rPr>
        <w:t>u</w:t>
      </w:r>
      <w:r w:rsidRPr="009C3BF7">
        <w:rPr>
          <w:rFonts w:ascii="Times New Roman" w:hAnsi="Times New Roman"/>
        </w:rPr>
        <w:t xml:space="preserve"> </w:t>
      </w:r>
      <w:r w:rsidR="00950C7A" w:rsidRPr="009C3BF7">
        <w:rPr>
          <w:rFonts w:ascii="Times New Roman" w:hAnsi="Times New Roman"/>
        </w:rPr>
        <w:t>phân</w:t>
      </w:r>
      <w:r w:rsidR="001831F6" w:rsidRPr="009C3BF7">
        <w:rPr>
          <w:rFonts w:ascii="Times New Roman" w:hAnsi="Times New Roman"/>
        </w:rPr>
        <w:t xml:space="preserve"> lạ</w:t>
      </w:r>
      <w:r w:rsidRPr="009C3BF7">
        <w:rPr>
          <w:rFonts w:ascii="Times New Roman" w:hAnsi="Times New Roman"/>
        </w:rPr>
        <w:t>.</w:t>
      </w:r>
    </w:p>
    <w:p w14:paraId="0E339445"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Ngoài</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BC29CB">
        <w:rPr>
          <w:rFonts w:ascii="Times New Roman" w:hAnsi="Times New Roman"/>
        </w:rPr>
        <w:t>chỉ tiêu chất lượng</w:t>
      </w:r>
      <w:r w:rsidRPr="009C3BF7">
        <w:rPr>
          <w:rFonts w:ascii="Times New Roman" w:hAnsi="Times New Roman"/>
        </w:rPr>
        <w:t xml:space="preserve"> </w:t>
      </w:r>
      <w:r w:rsidR="00950C7A" w:rsidRPr="009C3BF7">
        <w:rPr>
          <w:rFonts w:ascii="Times New Roman" w:hAnsi="Times New Roman"/>
        </w:rPr>
        <w:t>như</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nêu</w:t>
      </w:r>
      <w:r w:rsidRPr="009C3BF7">
        <w:rPr>
          <w:rFonts w:ascii="Times New Roman" w:hAnsi="Times New Roman"/>
        </w:rPr>
        <w:t xml:space="preserve"> </w:t>
      </w:r>
      <w:r w:rsidR="00950C7A" w:rsidRPr="009C3BF7">
        <w:rPr>
          <w:rFonts w:ascii="Times New Roman" w:hAnsi="Times New Roman"/>
        </w:rPr>
        <w:t>ở</w:t>
      </w:r>
      <w:r w:rsidRPr="009C3BF7">
        <w:rPr>
          <w:rFonts w:ascii="Times New Roman" w:hAnsi="Times New Roman"/>
        </w:rPr>
        <w:t xml:space="preserve"> </w:t>
      </w:r>
      <w:r w:rsidR="00950C7A" w:rsidRPr="009C3BF7">
        <w:rPr>
          <w:rFonts w:ascii="Times New Roman" w:hAnsi="Times New Roman"/>
        </w:rPr>
        <w:t>mục</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thuốc</w:t>
      </w:r>
      <w:r w:rsidR="00BC29CB">
        <w:rPr>
          <w:rFonts w:ascii="Times New Roman" w:hAnsi="Times New Roman"/>
        </w:rPr>
        <w:t xml:space="preserve"> bột</w:t>
      </w:r>
      <w:r w:rsidRPr="009C3BF7">
        <w:rPr>
          <w:rFonts w:ascii="Times New Roman" w:hAnsi="Times New Roman"/>
        </w:rPr>
        <w:t xml:space="preserve"> </w:t>
      </w:r>
      <w:r w:rsidR="00950C7A" w:rsidRPr="009C3BF7">
        <w:rPr>
          <w:rFonts w:ascii="Times New Roman" w:hAnsi="Times New Roman"/>
        </w:rPr>
        <w:t>để</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việc</w:t>
      </w:r>
      <w:r w:rsidRPr="009C3BF7">
        <w:rPr>
          <w:rFonts w:ascii="Times New Roman" w:hAnsi="Times New Roman"/>
        </w:rPr>
        <w:t xml:space="preserve"> </w:t>
      </w:r>
      <w:r w:rsidR="00950C7A" w:rsidRPr="009C3BF7">
        <w:rPr>
          <w:rFonts w:ascii="Times New Roman" w:hAnsi="Times New Roman"/>
        </w:rPr>
        <w:t>nghiên</w:t>
      </w:r>
      <w:r w:rsidRPr="009C3BF7">
        <w:rPr>
          <w:rFonts w:ascii="Times New Roman" w:hAnsi="Times New Roman"/>
        </w:rPr>
        <w:t xml:space="preserve"> </w:t>
      </w:r>
      <w:r w:rsidR="00950C7A" w:rsidRPr="009C3BF7">
        <w:rPr>
          <w:rFonts w:ascii="Times New Roman" w:hAnsi="Times New Roman"/>
        </w:rPr>
        <w:t>cứu</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DF3166" w:rsidRPr="009C3BF7">
        <w:rPr>
          <w:rFonts w:ascii="Times New Roman" w:hAnsi="Times New Roman"/>
        </w:rPr>
        <w:t xml:space="preserve">hỗn dịch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để</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hỗn</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theo</w:t>
      </w:r>
      <w:r w:rsidRPr="009C3BF7">
        <w:rPr>
          <w:rFonts w:ascii="Times New Roman" w:hAnsi="Times New Roman"/>
        </w:rPr>
        <w:t xml:space="preserve"> </w:t>
      </w:r>
      <w:r w:rsidR="00950C7A" w:rsidRPr="009C3BF7">
        <w:rPr>
          <w:rFonts w:ascii="Times New Roman" w:hAnsi="Times New Roman"/>
        </w:rPr>
        <w:t>dõi</w:t>
      </w:r>
      <w:r w:rsidRPr="009C3BF7">
        <w:rPr>
          <w:rFonts w:ascii="Times New Roman" w:hAnsi="Times New Roman"/>
        </w:rPr>
        <w:t xml:space="preserve"> </w:t>
      </w:r>
      <w:r w:rsidR="00950C7A" w:rsidRPr="009C3BF7">
        <w:rPr>
          <w:rFonts w:ascii="Times New Roman" w:hAnsi="Times New Roman"/>
        </w:rPr>
        <w:t>thêm</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bố</w:t>
      </w:r>
      <w:r w:rsidRPr="009C3BF7">
        <w:rPr>
          <w:rFonts w:ascii="Times New Roman" w:hAnsi="Times New Roman"/>
        </w:rPr>
        <w:t xml:space="preserve"> </w:t>
      </w:r>
      <w:r w:rsidR="00950C7A" w:rsidRPr="009C3BF7">
        <w:rPr>
          <w:rFonts w:ascii="Times New Roman" w:hAnsi="Times New Roman"/>
        </w:rPr>
        <w:t>kích</w:t>
      </w:r>
      <w:r w:rsidRPr="009C3BF7">
        <w:rPr>
          <w:rFonts w:ascii="Times New Roman" w:hAnsi="Times New Roman"/>
        </w:rPr>
        <w:t xml:space="preserve"> </w:t>
      </w:r>
      <w:r w:rsidR="00950C7A" w:rsidRPr="009C3BF7">
        <w:rPr>
          <w:rFonts w:ascii="Times New Roman" w:hAnsi="Times New Roman"/>
        </w:rPr>
        <w:t>thước</w:t>
      </w:r>
      <w:r w:rsidRPr="009C3BF7">
        <w:rPr>
          <w:rFonts w:ascii="Times New Roman" w:hAnsi="Times New Roman"/>
        </w:rPr>
        <w:t xml:space="preserve"> </w:t>
      </w:r>
      <w:r w:rsidR="00950C7A" w:rsidRPr="009C3BF7">
        <w:rPr>
          <w:rFonts w:ascii="Times New Roman" w:hAnsi="Times New Roman"/>
        </w:rPr>
        <w:t>tiểu</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khả</w:t>
      </w:r>
      <w:r w:rsidRPr="009C3BF7">
        <w:rPr>
          <w:rFonts w:ascii="Times New Roman" w:hAnsi="Times New Roman"/>
        </w:rPr>
        <w:t xml:space="preserve"> </w:t>
      </w:r>
      <w:r w:rsidR="00950C7A" w:rsidRPr="009C3BF7">
        <w:rPr>
          <w:rFonts w:ascii="Times New Roman" w:hAnsi="Times New Roman"/>
        </w:rPr>
        <w:t>năng</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tán</w:t>
      </w:r>
      <w:r w:rsidRPr="009C3BF7">
        <w:rPr>
          <w:rFonts w:ascii="Times New Roman" w:hAnsi="Times New Roman"/>
        </w:rPr>
        <w:t xml:space="preserve"> </w:t>
      </w:r>
      <w:r w:rsidR="00950C7A" w:rsidRPr="009C3BF7">
        <w:rPr>
          <w:rFonts w:ascii="Times New Roman" w:hAnsi="Times New Roman"/>
        </w:rPr>
        <w:t>lại</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tính</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lưu</w:t>
      </w:r>
      <w:r w:rsidRPr="009C3BF7">
        <w:rPr>
          <w:rFonts w:ascii="Times New Roman" w:hAnsi="Times New Roman"/>
        </w:rPr>
        <w:t xml:space="preserve"> </w:t>
      </w:r>
      <w:r w:rsidR="00950C7A" w:rsidRPr="009C3BF7">
        <w:rPr>
          <w:rFonts w:ascii="Times New Roman" w:hAnsi="Times New Roman"/>
        </w:rPr>
        <w:t>biến</w:t>
      </w:r>
      <w:r w:rsidRPr="009C3BF7">
        <w:rPr>
          <w:rFonts w:ascii="Times New Roman" w:hAnsi="Times New Roman"/>
        </w:rPr>
        <w:t>.</w:t>
      </w:r>
    </w:p>
    <w:p w14:paraId="6BCBD80E" w14:textId="77777777" w:rsidR="00EC074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Nghiên</w:t>
      </w:r>
      <w:r w:rsidRPr="009C3BF7">
        <w:rPr>
          <w:rFonts w:ascii="Times New Roman" w:hAnsi="Times New Roman"/>
        </w:rPr>
        <w:t xml:space="preserve"> </w:t>
      </w:r>
      <w:r w:rsidR="00950C7A" w:rsidRPr="009C3BF7">
        <w:rPr>
          <w:rFonts w:ascii="Times New Roman" w:hAnsi="Times New Roman"/>
        </w:rPr>
        <w:t>cứu</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nhũ</w:t>
      </w:r>
      <w:r w:rsidRPr="009C3BF7">
        <w:rPr>
          <w:rFonts w:ascii="Times New Roman" w:hAnsi="Times New Roman"/>
        </w:rPr>
        <w:t xml:space="preserve"> </w:t>
      </w:r>
      <w:r w:rsidR="00950C7A" w:rsidRPr="009C3BF7">
        <w:rPr>
          <w:rFonts w:ascii="Times New Roman" w:hAnsi="Times New Roman"/>
        </w:rPr>
        <w:t>tương</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ngoài</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BC29CB">
        <w:rPr>
          <w:rFonts w:ascii="Times New Roman" w:hAnsi="Times New Roman"/>
        </w:rPr>
        <w:t>chỉ tiêu chất lượng</w:t>
      </w:r>
      <w:r w:rsidRPr="009C3BF7">
        <w:rPr>
          <w:rFonts w:ascii="Times New Roman" w:hAnsi="Times New Roman"/>
        </w:rPr>
        <w:t xml:space="preserve"> </w:t>
      </w:r>
      <w:r w:rsidR="00950C7A" w:rsidRPr="009C3BF7">
        <w:rPr>
          <w:rFonts w:ascii="Times New Roman" w:hAnsi="Times New Roman"/>
        </w:rPr>
        <w:t>như</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nêu</w:t>
      </w:r>
      <w:r w:rsidRPr="009C3BF7">
        <w:rPr>
          <w:rFonts w:ascii="Times New Roman" w:hAnsi="Times New Roman"/>
        </w:rPr>
        <w:t xml:space="preserve"> </w:t>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tiến</w:t>
      </w:r>
      <w:r w:rsidRPr="009C3BF7">
        <w:rPr>
          <w:rFonts w:ascii="Times New Roman" w:hAnsi="Times New Roman"/>
        </w:rPr>
        <w:t xml:space="preserve"> </w:t>
      </w:r>
      <w:r w:rsidR="00950C7A" w:rsidRPr="009C3BF7">
        <w:rPr>
          <w:rFonts w:ascii="Times New Roman" w:hAnsi="Times New Roman"/>
        </w:rPr>
        <w:t>hành</w:t>
      </w:r>
      <w:r w:rsidRPr="009C3BF7">
        <w:rPr>
          <w:rFonts w:ascii="Times New Roman" w:hAnsi="Times New Roman"/>
        </w:rPr>
        <w:t xml:space="preserve"> </w:t>
      </w:r>
      <w:r w:rsidR="00950C7A" w:rsidRPr="009C3BF7">
        <w:rPr>
          <w:rFonts w:ascii="Times New Roman" w:hAnsi="Times New Roman"/>
        </w:rPr>
        <w:t>theo</w:t>
      </w:r>
      <w:r w:rsidRPr="009C3BF7">
        <w:rPr>
          <w:rFonts w:ascii="Times New Roman" w:hAnsi="Times New Roman"/>
        </w:rPr>
        <w:t xml:space="preserve"> </w:t>
      </w:r>
      <w:r w:rsidR="00950C7A" w:rsidRPr="009C3BF7">
        <w:rPr>
          <w:rFonts w:ascii="Times New Roman" w:hAnsi="Times New Roman"/>
        </w:rPr>
        <w:t>dõi</w:t>
      </w:r>
      <w:r w:rsidRPr="009C3BF7">
        <w:rPr>
          <w:rFonts w:ascii="Times New Roman" w:hAnsi="Times New Roman"/>
        </w:rPr>
        <w:t xml:space="preserve"> </w:t>
      </w:r>
      <w:r w:rsidR="00950C7A" w:rsidRPr="009C3BF7">
        <w:rPr>
          <w:rFonts w:ascii="Times New Roman" w:hAnsi="Times New Roman"/>
        </w:rPr>
        <w:t>thêm</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tách</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nhớt</w:t>
      </w:r>
      <w:r w:rsidRPr="009C3BF7">
        <w:rPr>
          <w:rFonts w:ascii="Times New Roman" w:hAnsi="Times New Roman"/>
        </w:rPr>
        <w:t xml:space="preserve">, </w:t>
      </w:r>
      <w:r w:rsidR="00950C7A" w:rsidRPr="009C3BF7">
        <w:rPr>
          <w:rFonts w:ascii="Times New Roman" w:hAnsi="Times New Roman"/>
        </w:rPr>
        <w:t>kích</w:t>
      </w:r>
      <w:r w:rsidRPr="009C3BF7">
        <w:rPr>
          <w:rFonts w:ascii="Times New Roman" w:hAnsi="Times New Roman"/>
        </w:rPr>
        <w:t xml:space="preserve"> </w:t>
      </w:r>
      <w:r w:rsidR="00950C7A" w:rsidRPr="009C3BF7">
        <w:rPr>
          <w:rFonts w:ascii="Times New Roman" w:hAnsi="Times New Roman"/>
        </w:rPr>
        <w:t>thước</w:t>
      </w:r>
      <w:r w:rsidRPr="009C3BF7">
        <w:rPr>
          <w:rFonts w:ascii="Times New Roman" w:hAnsi="Times New Roman"/>
        </w:rPr>
        <w:t xml:space="preserve"> </w:t>
      </w:r>
      <w:r w:rsidR="00950C7A" w:rsidRPr="009C3BF7">
        <w:rPr>
          <w:rFonts w:ascii="Times New Roman" w:hAnsi="Times New Roman"/>
        </w:rPr>
        <w:t>giọt</w:t>
      </w:r>
      <w:r w:rsidRPr="009C3BF7">
        <w:rPr>
          <w:rFonts w:ascii="Times New Roman" w:hAnsi="Times New Roman"/>
        </w:rPr>
        <w:t xml:space="preserve"> </w:t>
      </w:r>
      <w:r w:rsidR="00950C7A" w:rsidRPr="009C3BF7">
        <w:rPr>
          <w:rFonts w:ascii="Times New Roman" w:hAnsi="Times New Roman"/>
        </w:rPr>
        <w:t>trung</w:t>
      </w:r>
      <w:r w:rsidRPr="009C3BF7">
        <w:rPr>
          <w:rFonts w:ascii="Times New Roman" w:hAnsi="Times New Roman"/>
        </w:rPr>
        <w:t xml:space="preserve"> </w:t>
      </w:r>
      <w:r w:rsidR="00950C7A" w:rsidRPr="009C3BF7">
        <w:rPr>
          <w:rFonts w:ascii="Times New Roman" w:hAnsi="Times New Roman"/>
        </w:rPr>
        <w:t>bình</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bố</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tán</w:t>
      </w:r>
      <w:r w:rsidRPr="009C3BF7">
        <w:rPr>
          <w:rFonts w:ascii="Times New Roman" w:hAnsi="Times New Roman"/>
        </w:rPr>
        <w:t>.</w:t>
      </w:r>
    </w:p>
    <w:p w14:paraId="062C8BBF"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 xml:space="preserve">11.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thể</w:t>
      </w:r>
      <w:r w:rsidRPr="009C3BF7">
        <w:rPr>
          <w:rFonts w:ascii="Times New Roman" w:hAnsi="Times New Roman"/>
        </w:rPr>
        <w:t xml:space="preserve"> </w:t>
      </w:r>
      <w:r w:rsidR="00950C7A" w:rsidRPr="009C3BF7">
        <w:rPr>
          <w:rFonts w:ascii="Times New Roman" w:hAnsi="Times New Roman"/>
        </w:rPr>
        <w:t>tích</w:t>
      </w:r>
      <w:r w:rsidRPr="009C3BF7">
        <w:rPr>
          <w:rFonts w:ascii="Times New Roman" w:hAnsi="Times New Roman"/>
        </w:rPr>
        <w:t xml:space="preserve"> </w:t>
      </w:r>
      <w:r w:rsidR="00950C7A" w:rsidRPr="009C3BF7">
        <w:rPr>
          <w:rFonts w:ascii="Times New Roman" w:hAnsi="Times New Roman"/>
        </w:rPr>
        <w:t>lớn</w:t>
      </w:r>
      <w:r w:rsidR="00DF3166" w:rsidRPr="009C3BF7">
        <w:rPr>
          <w:rFonts w:ascii="Times New Roman" w:hAnsi="Times New Roman"/>
        </w:rPr>
        <w:t xml:space="preserve"> </w:t>
      </w:r>
      <w:r w:rsidRPr="009C3BF7">
        <w:rPr>
          <w:rFonts w:ascii="Times New Roman" w:hAnsi="Times New Roman"/>
        </w:rPr>
        <w:t>(</w:t>
      </w:r>
      <w:r w:rsidR="00BC29CB" w:rsidRPr="00BC29CB">
        <w:rPr>
          <w:rFonts w:ascii="Times New Roman" w:hAnsi="Times New Roman"/>
        </w:rPr>
        <w:t>Large Volume Parenterals</w:t>
      </w:r>
      <w:r w:rsidR="00BC29CB">
        <w:rPr>
          <w:rFonts w:ascii="Times New Roman" w:hAnsi="Times New Roman"/>
        </w:rPr>
        <w:t>,</w:t>
      </w:r>
      <w:r w:rsidR="00BC29CB" w:rsidRPr="00BC29CB">
        <w:rPr>
          <w:rFonts w:ascii="Times New Roman" w:hAnsi="Times New Roman"/>
        </w:rPr>
        <w:t xml:space="preserve"> </w:t>
      </w:r>
      <w:r w:rsidR="00950C7A" w:rsidRPr="009C3BF7">
        <w:rPr>
          <w:rFonts w:ascii="Times New Roman" w:hAnsi="Times New Roman"/>
        </w:rPr>
        <w:t>LVPs</w:t>
      </w:r>
      <w:r w:rsidRPr="009C3BF7">
        <w:rPr>
          <w:rFonts w:ascii="Times New Roman" w:hAnsi="Times New Roman"/>
        </w:rPr>
        <w:t>)</w:t>
      </w:r>
    </w:p>
    <w:p w14:paraId="75F9DF32" w14:textId="42D61AB2"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BC29CB" w:rsidRPr="005E149E">
        <w:rPr>
          <w:rFonts w:ascii="Times New Roman" w:hAnsi="Times New Roman"/>
        </w:rPr>
        <w:t xml:space="preserve">Thuốc tiêm thể tích lớn </w:t>
      </w:r>
      <w:r w:rsidR="00BC29CB">
        <w:rPr>
          <w:rFonts w:ascii="Times New Roman" w:hAnsi="Times New Roman"/>
        </w:rPr>
        <w:t>cần được đ</w:t>
      </w:r>
      <w:r w:rsidR="00950C7A" w:rsidRPr="009C3BF7">
        <w:rPr>
          <w:rFonts w:ascii="Times New Roman" w:hAnsi="Times New Roman"/>
        </w:rPr>
        <w:t>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BC29CB">
        <w:rPr>
          <w:rFonts w:ascii="Times New Roman" w:hAnsi="Times New Roman"/>
        </w:rPr>
        <w:t xml:space="preserve">về </w:t>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màu</w:t>
      </w:r>
      <w:r w:rsidRPr="009C3BF7">
        <w:rPr>
          <w:rFonts w:ascii="Times New Roman" w:hAnsi="Times New Roman"/>
        </w:rPr>
        <w:t xml:space="preserve"> </w:t>
      </w:r>
      <w:r w:rsidR="00950C7A" w:rsidRPr="009C3BF7">
        <w:rPr>
          <w:rFonts w:ascii="Times New Roman" w:hAnsi="Times New Roman"/>
        </w:rPr>
        <w:t>sắc</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hàm</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bảo</w:t>
      </w:r>
      <w:r w:rsidRPr="009C3BF7">
        <w:rPr>
          <w:rFonts w:ascii="Times New Roman" w:hAnsi="Times New Roman"/>
        </w:rPr>
        <w:t xml:space="preserve"> </w:t>
      </w:r>
      <w:r w:rsidR="00950C7A" w:rsidRPr="009C3BF7">
        <w:rPr>
          <w:rFonts w:ascii="Times New Roman" w:hAnsi="Times New Roman"/>
        </w:rPr>
        <w:t>quản</w:t>
      </w:r>
      <w:r w:rsidRPr="009C3BF7">
        <w:rPr>
          <w:rFonts w:ascii="Times New Roman" w:hAnsi="Times New Roman"/>
        </w:rPr>
        <w:t xml:space="preserve"> (</w:t>
      </w:r>
      <w:r w:rsidR="00950C7A" w:rsidRPr="009C3BF7">
        <w:rPr>
          <w:rFonts w:ascii="Times New Roman" w:hAnsi="Times New Roman"/>
        </w:rPr>
        <w:t>nếu</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huỷ</w:t>
      </w:r>
      <w:r w:rsidRPr="009C3BF7">
        <w:rPr>
          <w:rFonts w:ascii="Times New Roman" w:hAnsi="Times New Roman"/>
        </w:rPr>
        <w:t xml:space="preserve">, </w:t>
      </w:r>
      <w:r w:rsidR="00950C7A" w:rsidRPr="009C3BF7">
        <w:rPr>
          <w:rFonts w:ascii="Times New Roman" w:hAnsi="Times New Roman"/>
        </w:rPr>
        <w:t>kích</w:t>
      </w:r>
      <w:r w:rsidRPr="009C3BF7">
        <w:rPr>
          <w:rFonts w:ascii="Times New Roman" w:hAnsi="Times New Roman"/>
        </w:rPr>
        <w:t xml:space="preserve"> </w:t>
      </w:r>
      <w:r w:rsidR="00950C7A" w:rsidRPr="009C3BF7">
        <w:rPr>
          <w:rFonts w:ascii="Times New Roman" w:hAnsi="Times New Roman"/>
        </w:rPr>
        <w:t>thước</w:t>
      </w:r>
      <w:r w:rsidRPr="009C3BF7">
        <w:rPr>
          <w:rFonts w:ascii="Times New Roman" w:hAnsi="Times New Roman"/>
        </w:rPr>
        <w:t xml:space="preserve"> </w:t>
      </w:r>
      <w:r w:rsidR="00950C7A" w:rsidRPr="009C3BF7">
        <w:rPr>
          <w:rFonts w:ascii="Times New Roman" w:hAnsi="Times New Roman"/>
        </w:rPr>
        <w:t>tiểu</w:t>
      </w:r>
      <w:r w:rsidRPr="009C3BF7">
        <w:rPr>
          <w:rFonts w:ascii="Times New Roman" w:hAnsi="Times New Roman"/>
        </w:rPr>
        <w:t xml:space="preserve"> </w:t>
      </w:r>
      <w:r w:rsidR="00950C7A" w:rsidRPr="009C3BF7">
        <w:rPr>
          <w:rFonts w:ascii="Times New Roman" w:hAnsi="Times New Roman"/>
        </w:rPr>
        <w:t>phân</w:t>
      </w:r>
      <w:r w:rsidRPr="009C3BF7">
        <w:rPr>
          <w:rFonts w:ascii="Times New Roman" w:hAnsi="Times New Roman"/>
        </w:rPr>
        <w:t xml:space="preserve">, </w:t>
      </w:r>
      <w:r w:rsidR="00950C7A" w:rsidRPr="009C3BF7">
        <w:rPr>
          <w:rFonts w:ascii="Times New Roman" w:hAnsi="Times New Roman"/>
        </w:rPr>
        <w:t>pH</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vô</w:t>
      </w:r>
      <w:r w:rsidRPr="009C3BF7">
        <w:rPr>
          <w:rFonts w:ascii="Times New Roman" w:hAnsi="Times New Roman"/>
        </w:rPr>
        <w:t xml:space="preserve"> </w:t>
      </w:r>
      <w:r w:rsidR="00950C7A" w:rsidRPr="009C3BF7">
        <w:rPr>
          <w:rFonts w:ascii="Times New Roman" w:hAnsi="Times New Roman"/>
        </w:rPr>
        <w:t>khuẩn</w:t>
      </w:r>
      <w:r w:rsidRPr="009C3BF7">
        <w:rPr>
          <w:rFonts w:ascii="Times New Roman" w:hAnsi="Times New Roman"/>
        </w:rPr>
        <w:t xml:space="preserve">, </w:t>
      </w:r>
      <w:r w:rsidR="003D3C8D" w:rsidRPr="009C3BF7">
        <w:rPr>
          <w:rFonts w:ascii="Times New Roman" w:hAnsi="Times New Roman"/>
        </w:rPr>
        <w:t>chí nhiệt tố</w:t>
      </w:r>
      <w:r w:rsidR="00EB2421">
        <w:rPr>
          <w:rFonts w:ascii="Times New Roman" w:hAnsi="Times New Roman"/>
        </w:rPr>
        <w:t>/</w:t>
      </w:r>
      <w:r w:rsidR="00884174" w:rsidRPr="009C3BF7">
        <w:rPr>
          <w:rFonts w:ascii="Times New Roman" w:hAnsi="Times New Roman"/>
        </w:rPr>
        <w:t>nội độc tố</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thể</w:t>
      </w:r>
      <w:r w:rsidRPr="009C3BF7">
        <w:rPr>
          <w:rFonts w:ascii="Times New Roman" w:hAnsi="Times New Roman"/>
        </w:rPr>
        <w:t xml:space="preserve"> </w:t>
      </w:r>
      <w:r w:rsidR="00950C7A" w:rsidRPr="009C3BF7">
        <w:rPr>
          <w:rFonts w:ascii="Times New Roman" w:hAnsi="Times New Roman"/>
        </w:rPr>
        <w:t>tích</w:t>
      </w:r>
      <w:r w:rsidRPr="009C3BF7">
        <w:rPr>
          <w:rFonts w:ascii="Times New Roman" w:hAnsi="Times New Roman"/>
        </w:rPr>
        <w:t>.</w:t>
      </w:r>
    </w:p>
    <w:p w14:paraId="0DF485F1"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 xml:space="preserve">12. </w:t>
      </w:r>
      <w:r w:rsidR="00950C7A" w:rsidRPr="009C3BF7">
        <w:rPr>
          <w:rFonts w:ascii="Times New Roman" w:hAnsi="Times New Roman"/>
        </w:rPr>
        <w:t>Hợp</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thuốc</w:t>
      </w:r>
    </w:p>
    <w:p w14:paraId="78C31CEE"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bất</w:t>
      </w:r>
      <w:r w:rsidRPr="009C3BF7">
        <w:rPr>
          <w:rFonts w:ascii="Times New Roman" w:hAnsi="Times New Roman"/>
        </w:rPr>
        <w:t xml:space="preserve"> </w:t>
      </w:r>
      <w:r w:rsidR="00950C7A" w:rsidRPr="009C3BF7">
        <w:rPr>
          <w:rFonts w:ascii="Times New Roman" w:hAnsi="Times New Roman"/>
        </w:rPr>
        <w:t>kỳ</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nào</w:t>
      </w:r>
      <w:r w:rsidRPr="009C3BF7">
        <w:rPr>
          <w:rFonts w:ascii="Times New Roman" w:hAnsi="Times New Roman"/>
        </w:rPr>
        <w:t xml:space="preserve"> </w:t>
      </w:r>
      <w:r w:rsidR="00950C7A" w:rsidRPr="009C3BF7">
        <w:rPr>
          <w:rFonts w:ascii="Times New Roman" w:hAnsi="Times New Roman"/>
        </w:rPr>
        <w:t>hoặc</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loãng</w:t>
      </w:r>
      <w:r w:rsidRPr="009C3BF7">
        <w:rPr>
          <w:rFonts w:ascii="Times New Roman" w:hAnsi="Times New Roman"/>
        </w:rPr>
        <w:t xml:space="preserve"> </w:t>
      </w:r>
      <w:r w:rsidR="00950C7A" w:rsidRPr="009C3BF7">
        <w:rPr>
          <w:rFonts w:ascii="Times New Roman" w:hAnsi="Times New Roman"/>
        </w:rPr>
        <w:t>nào</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dùng</w:t>
      </w:r>
      <w:r w:rsidRPr="009C3BF7">
        <w:rPr>
          <w:rFonts w:ascii="Times New Roman" w:hAnsi="Times New Roman"/>
        </w:rPr>
        <w:t xml:space="preserve"> </w:t>
      </w:r>
      <w:r w:rsidR="00950C7A" w:rsidRPr="009C3BF7">
        <w:rPr>
          <w:rFonts w:ascii="Times New Roman" w:hAnsi="Times New Roman"/>
        </w:rPr>
        <w:t>để</w:t>
      </w:r>
      <w:r w:rsidRPr="009C3BF7">
        <w:rPr>
          <w:rFonts w:ascii="Times New Roman" w:hAnsi="Times New Roman"/>
        </w:rPr>
        <w:t xml:space="preserve"> </w:t>
      </w:r>
      <w:r w:rsidR="00950C7A" w:rsidRPr="009C3BF7">
        <w:rPr>
          <w:rFonts w:ascii="Times New Roman" w:hAnsi="Times New Roman"/>
        </w:rPr>
        <w:t>thêm</w:t>
      </w:r>
      <w:r w:rsidRPr="009C3BF7">
        <w:rPr>
          <w:rFonts w:ascii="Times New Roman" w:hAnsi="Times New Roman"/>
        </w:rPr>
        <w:t xml:space="preserve"> </w:t>
      </w:r>
      <w:r w:rsidR="00950C7A" w:rsidRPr="009C3BF7">
        <w:rPr>
          <w:rFonts w:ascii="Times New Roman" w:hAnsi="Times New Roman"/>
        </w:rPr>
        <w:t>vào</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khác</w:t>
      </w:r>
      <w:r w:rsidRPr="009C3BF7">
        <w:rPr>
          <w:rFonts w:ascii="Times New Roman" w:hAnsi="Times New Roman"/>
        </w:rPr>
        <w:t xml:space="preserve"> </w:t>
      </w:r>
      <w:r w:rsidR="00950C7A" w:rsidRPr="009C3BF7">
        <w:rPr>
          <w:rFonts w:ascii="Times New Roman" w:hAnsi="Times New Roman"/>
        </w:rPr>
        <w:t>rất</w:t>
      </w:r>
      <w:r w:rsidRPr="009C3BF7">
        <w:rPr>
          <w:rFonts w:ascii="Times New Roman" w:hAnsi="Times New Roman"/>
        </w:rPr>
        <w:t xml:space="preserve"> </w:t>
      </w:r>
      <w:r w:rsidR="00950C7A" w:rsidRPr="009C3BF7">
        <w:rPr>
          <w:rFonts w:ascii="Times New Roman" w:hAnsi="Times New Roman"/>
        </w:rPr>
        <w:t>có</w:t>
      </w:r>
      <w:r w:rsidRPr="009C3BF7">
        <w:rPr>
          <w:rFonts w:ascii="Times New Roman" w:hAnsi="Times New Roman"/>
        </w:rPr>
        <w:t xml:space="preserve"> </w:t>
      </w:r>
      <w:r w:rsidR="00950C7A" w:rsidRPr="009C3BF7">
        <w:rPr>
          <w:rFonts w:ascii="Times New Roman" w:hAnsi="Times New Roman"/>
        </w:rPr>
        <w:t>thể</w:t>
      </w:r>
      <w:r w:rsidRPr="009C3BF7">
        <w:rPr>
          <w:rFonts w:ascii="Times New Roman" w:hAnsi="Times New Roman"/>
        </w:rPr>
        <w:t xml:space="preserve"> </w:t>
      </w:r>
      <w:r w:rsidR="00884174" w:rsidRPr="009C3BF7">
        <w:rPr>
          <w:rFonts w:ascii="Times New Roman" w:hAnsi="Times New Roman"/>
        </w:rPr>
        <w:t xml:space="preserve">xảy ra </w:t>
      </w:r>
      <w:r w:rsidR="00950C7A" w:rsidRPr="009C3BF7">
        <w:rPr>
          <w:rFonts w:ascii="Times New Roman" w:hAnsi="Times New Roman"/>
        </w:rPr>
        <w:t>tương</w:t>
      </w:r>
      <w:r w:rsidRPr="009C3BF7">
        <w:rPr>
          <w:rFonts w:ascii="Times New Roman" w:hAnsi="Times New Roman"/>
        </w:rPr>
        <w:t xml:space="preserve"> </w:t>
      </w:r>
      <w:r w:rsidR="00950C7A" w:rsidRPr="009C3BF7">
        <w:rPr>
          <w:rFonts w:ascii="Times New Roman" w:hAnsi="Times New Roman"/>
        </w:rPr>
        <w:t>kỵ</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những</w:t>
      </w:r>
      <w:r w:rsidRPr="009C3BF7">
        <w:rPr>
          <w:rFonts w:ascii="Times New Roman" w:hAnsi="Times New Roman"/>
        </w:rPr>
        <w:t xml:space="preserve"> </w:t>
      </w:r>
      <w:r w:rsidR="00950C7A" w:rsidRPr="009C3BF7">
        <w:rPr>
          <w:rFonts w:ascii="Times New Roman" w:hAnsi="Times New Roman"/>
        </w:rPr>
        <w:t>trường</w:t>
      </w:r>
      <w:r w:rsidRPr="009C3BF7">
        <w:rPr>
          <w:rFonts w:ascii="Times New Roman" w:hAnsi="Times New Roman"/>
        </w:rPr>
        <w:t xml:space="preserve"> </w:t>
      </w:r>
      <w:r w:rsidR="00950C7A" w:rsidRPr="009C3BF7">
        <w:rPr>
          <w:rFonts w:ascii="Times New Roman" w:hAnsi="Times New Roman"/>
        </w:rPr>
        <w:t>hợp</w:t>
      </w:r>
      <w:r w:rsidRPr="009C3BF7">
        <w:rPr>
          <w:rFonts w:ascii="Times New Roman" w:hAnsi="Times New Roman"/>
        </w:rPr>
        <w:t xml:space="preserve"> </w:t>
      </w:r>
      <w:r w:rsidR="00950C7A" w:rsidRPr="009C3BF7">
        <w:rPr>
          <w:rFonts w:ascii="Times New Roman" w:hAnsi="Times New Roman"/>
        </w:rPr>
        <w:t>như</w:t>
      </w:r>
      <w:r w:rsidRPr="009C3BF7">
        <w:rPr>
          <w:rFonts w:ascii="Times New Roman" w:hAnsi="Times New Roman"/>
        </w:rPr>
        <w:t xml:space="preserve"> </w:t>
      </w:r>
      <w:r w:rsidR="00950C7A" w:rsidRPr="009C3BF7">
        <w:rPr>
          <w:rFonts w:ascii="Times New Roman" w:hAnsi="Times New Roman"/>
        </w:rPr>
        <w:t>vậy</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đã</w:t>
      </w:r>
      <w:r w:rsidRPr="009C3BF7">
        <w:rPr>
          <w:rFonts w:ascii="Times New Roman" w:hAnsi="Times New Roman"/>
        </w:rPr>
        <w:t xml:space="preserve"> </w:t>
      </w:r>
      <w:r w:rsidR="00950C7A" w:rsidRPr="009C3BF7">
        <w:rPr>
          <w:rFonts w:ascii="Times New Roman" w:hAnsi="Times New Roman"/>
        </w:rPr>
        <w:t>ghi</w:t>
      </w:r>
      <w:r w:rsidRPr="009C3BF7">
        <w:rPr>
          <w:rFonts w:ascii="Times New Roman" w:hAnsi="Times New Roman"/>
        </w:rPr>
        <w:t xml:space="preserve"> </w:t>
      </w:r>
      <w:r w:rsidR="00950C7A" w:rsidRPr="009C3BF7">
        <w:rPr>
          <w:rFonts w:ascii="Times New Roman" w:hAnsi="Times New Roman"/>
        </w:rPr>
        <w:t>nhãn</w:t>
      </w:r>
      <w:r w:rsidRPr="009C3BF7">
        <w:rPr>
          <w:rFonts w:ascii="Times New Roman" w:hAnsi="Times New Roman"/>
        </w:rPr>
        <w:t xml:space="preserve"> </w:t>
      </w:r>
      <w:r w:rsidR="00950C7A" w:rsidRPr="009C3BF7">
        <w:rPr>
          <w:rFonts w:ascii="Times New Roman" w:hAnsi="Times New Roman"/>
        </w:rPr>
        <w:t>là</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950C7A" w:rsidRPr="009C3BF7">
        <w:rPr>
          <w:rFonts w:ascii="Times New Roman" w:hAnsi="Times New Roman"/>
        </w:rPr>
        <w:t>dùng</w:t>
      </w:r>
      <w:r w:rsidRPr="009C3BF7">
        <w:rPr>
          <w:rFonts w:ascii="Times New Roman" w:hAnsi="Times New Roman"/>
        </w:rPr>
        <w:t xml:space="preserve"> </w:t>
      </w:r>
      <w:r w:rsidR="00950C7A" w:rsidRPr="009C3BF7">
        <w:rPr>
          <w:rFonts w:ascii="Times New Roman" w:hAnsi="Times New Roman"/>
        </w:rPr>
        <w:t>bằng</w:t>
      </w:r>
      <w:r w:rsidRPr="009C3BF7">
        <w:rPr>
          <w:rFonts w:ascii="Times New Roman" w:hAnsi="Times New Roman"/>
        </w:rPr>
        <w:t xml:space="preserve"> </w:t>
      </w:r>
      <w:r w:rsidR="00950C7A" w:rsidRPr="009C3BF7">
        <w:rPr>
          <w:rFonts w:ascii="Times New Roman" w:hAnsi="Times New Roman"/>
        </w:rPr>
        <w:t>cách</w:t>
      </w:r>
      <w:r w:rsidRPr="009C3BF7">
        <w:rPr>
          <w:rFonts w:ascii="Times New Roman" w:hAnsi="Times New Roman"/>
        </w:rPr>
        <w:t xml:space="preserve"> </w:t>
      </w:r>
      <w:r w:rsidR="00950C7A" w:rsidRPr="009C3BF7">
        <w:rPr>
          <w:rFonts w:ascii="Times New Roman" w:hAnsi="Times New Roman"/>
        </w:rPr>
        <w:t>thêm</w:t>
      </w:r>
      <w:r w:rsidRPr="009C3BF7">
        <w:rPr>
          <w:rFonts w:ascii="Times New Roman" w:hAnsi="Times New Roman"/>
        </w:rPr>
        <w:t xml:space="preserve"> </w:t>
      </w:r>
      <w:r w:rsidR="00950C7A" w:rsidRPr="009C3BF7">
        <w:rPr>
          <w:rFonts w:ascii="Times New Roman" w:hAnsi="Times New Roman"/>
        </w:rPr>
        <w:t>vào</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khác</w:t>
      </w:r>
      <w:r w:rsidRPr="009C3BF7">
        <w:rPr>
          <w:rFonts w:ascii="Times New Roman" w:hAnsi="Times New Roman"/>
        </w:rPr>
        <w:t xml:space="preserve"> (</w:t>
      </w:r>
      <w:r w:rsidR="00950C7A" w:rsidRPr="009C3BF7">
        <w:rPr>
          <w:rFonts w:ascii="Times New Roman" w:hAnsi="Times New Roman"/>
        </w:rPr>
        <w:t>như</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tiêm</w:t>
      </w:r>
      <w:r w:rsidRPr="009C3BF7">
        <w:rPr>
          <w:rFonts w:ascii="Times New Roman" w:hAnsi="Times New Roman"/>
        </w:rPr>
        <w:t xml:space="preserve">, </w:t>
      </w:r>
      <w:r w:rsidR="00950C7A" w:rsidRPr="009C3BF7">
        <w:rPr>
          <w:rFonts w:ascii="Times New Roman" w:hAnsi="Times New Roman"/>
        </w:rPr>
        <w:t>dung</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xông</w:t>
      </w:r>
      <w:r w:rsidRPr="009C3BF7">
        <w:rPr>
          <w:rFonts w:ascii="Times New Roman" w:hAnsi="Times New Roman"/>
        </w:rPr>
        <w:t xml:space="preserve"> </w:t>
      </w:r>
      <w:r w:rsidR="00950C7A" w:rsidRPr="009C3BF7">
        <w:rPr>
          <w:rFonts w:ascii="Times New Roman" w:hAnsi="Times New Roman"/>
        </w:rPr>
        <w:t>hít</w:t>
      </w:r>
      <w:r w:rsidRPr="009C3BF7">
        <w:rPr>
          <w:rFonts w:ascii="Times New Roman" w:hAnsi="Times New Roman"/>
        </w:rPr>
        <w:t xml:space="preserve">) </w:t>
      </w:r>
      <w:r w:rsidR="00950C7A" w:rsidRPr="009C3BF7">
        <w:rPr>
          <w:rFonts w:ascii="Times New Roman" w:hAnsi="Times New Roman"/>
        </w:rPr>
        <w:t>cần</w:t>
      </w:r>
      <w:r w:rsidRPr="009C3BF7">
        <w:rPr>
          <w:rFonts w:ascii="Times New Roman" w:hAnsi="Times New Roman"/>
        </w:rPr>
        <w:t xml:space="preserve"> </w:t>
      </w:r>
      <w:r w:rsidR="00950C7A" w:rsidRPr="009C3BF7">
        <w:rPr>
          <w:rFonts w:ascii="Times New Roman" w:hAnsi="Times New Roman"/>
        </w:rPr>
        <w:t>phải</w:t>
      </w:r>
      <w:r w:rsidRPr="009C3BF7">
        <w:rPr>
          <w:rFonts w:ascii="Times New Roman" w:hAnsi="Times New Roman"/>
        </w:rPr>
        <w:t xml:space="preserve"> </w:t>
      </w:r>
      <w:r w:rsidR="00950C7A" w:rsidRPr="009C3BF7">
        <w:rPr>
          <w:rFonts w:ascii="Times New Roman" w:hAnsi="Times New Roman"/>
        </w:rPr>
        <w:t>đánh</w:t>
      </w:r>
      <w:r w:rsidRPr="009C3BF7">
        <w:rPr>
          <w:rFonts w:ascii="Times New Roman" w:hAnsi="Times New Roman"/>
        </w:rPr>
        <w:t xml:space="preserve"> </w:t>
      </w:r>
      <w:r w:rsidR="00950C7A" w:rsidRPr="009C3BF7">
        <w:rPr>
          <w:rFonts w:ascii="Times New Roman" w:hAnsi="Times New Roman"/>
        </w:rPr>
        <w:t>giá</w:t>
      </w:r>
      <w:r w:rsidRPr="009C3BF7">
        <w:rPr>
          <w:rFonts w:ascii="Times New Roman" w:hAnsi="Times New Roman"/>
        </w:rPr>
        <w:t xml:space="preserve"> </w:t>
      </w:r>
      <w:r w:rsidR="00950C7A" w:rsidRPr="009C3BF7">
        <w:rPr>
          <w:rFonts w:ascii="Times New Roman" w:hAnsi="Times New Roman"/>
        </w:rPr>
        <w:t>về</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mức</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tương</w:t>
      </w:r>
      <w:r w:rsidRPr="009C3BF7">
        <w:rPr>
          <w:rFonts w:ascii="Times New Roman" w:hAnsi="Times New Roman"/>
        </w:rPr>
        <w:t xml:space="preserve"> </w:t>
      </w:r>
      <w:r w:rsidR="00950C7A" w:rsidRPr="009C3BF7">
        <w:rPr>
          <w:rFonts w:ascii="Times New Roman" w:hAnsi="Times New Roman"/>
        </w:rPr>
        <w:t>hợp</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hợp</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khác</w:t>
      </w:r>
      <w:r w:rsidRPr="009C3BF7">
        <w:rPr>
          <w:rFonts w:ascii="Times New Roman" w:hAnsi="Times New Roman"/>
        </w:rPr>
        <w:t xml:space="preserve"> </w:t>
      </w:r>
      <w:r w:rsidR="00950C7A" w:rsidRPr="009C3BF7">
        <w:rPr>
          <w:rFonts w:ascii="Times New Roman" w:hAnsi="Times New Roman"/>
        </w:rPr>
        <w:t>hoặc</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chất</w:t>
      </w:r>
      <w:r w:rsidRPr="009C3BF7">
        <w:rPr>
          <w:rFonts w:ascii="Times New Roman" w:hAnsi="Times New Roman"/>
        </w:rPr>
        <w:t xml:space="preserve"> </w:t>
      </w:r>
      <w:r w:rsidR="00950C7A" w:rsidRPr="009C3BF7">
        <w:rPr>
          <w:rFonts w:ascii="Times New Roman" w:hAnsi="Times New Roman"/>
        </w:rPr>
        <w:t>pha</w:t>
      </w:r>
      <w:r w:rsidRPr="009C3BF7">
        <w:rPr>
          <w:rFonts w:ascii="Times New Roman" w:hAnsi="Times New Roman"/>
        </w:rPr>
        <w:t xml:space="preserve"> </w:t>
      </w:r>
      <w:r w:rsidR="00950C7A" w:rsidRPr="009C3BF7">
        <w:rPr>
          <w:rFonts w:ascii="Times New Roman" w:hAnsi="Times New Roman"/>
        </w:rPr>
        <w:t>loãng</w:t>
      </w:r>
      <w:r w:rsidRPr="009C3BF7">
        <w:rPr>
          <w:rFonts w:ascii="Times New Roman" w:hAnsi="Times New Roman"/>
        </w:rPr>
        <w:t xml:space="preserve"> </w:t>
      </w:r>
      <w:r w:rsidR="00950C7A" w:rsidRPr="009C3BF7">
        <w:rPr>
          <w:rFonts w:ascii="Times New Roman" w:hAnsi="Times New Roman"/>
        </w:rPr>
        <w:t>cả</w:t>
      </w:r>
      <w:r w:rsidRPr="009C3BF7">
        <w:rPr>
          <w:rFonts w:ascii="Times New Roman" w:hAnsi="Times New Roman"/>
        </w:rPr>
        <w:t xml:space="preserve"> </w:t>
      </w:r>
      <w:r w:rsidR="00950C7A" w:rsidRPr="009C3BF7">
        <w:rPr>
          <w:rFonts w:ascii="Times New Roman" w:hAnsi="Times New Roman"/>
        </w:rPr>
        <w:t>khi</w:t>
      </w:r>
      <w:r w:rsidRPr="009C3BF7">
        <w:rPr>
          <w:rFonts w:ascii="Times New Roman" w:hAnsi="Times New Roman"/>
        </w:rPr>
        <w:t xml:space="preserve"> </w:t>
      </w:r>
      <w:r w:rsidR="00950C7A" w:rsidRPr="009C3BF7">
        <w:rPr>
          <w:rFonts w:ascii="Times New Roman" w:hAnsi="Times New Roman"/>
        </w:rPr>
        <w:t>để</w:t>
      </w:r>
      <w:r w:rsidRPr="009C3BF7">
        <w:rPr>
          <w:rFonts w:ascii="Times New Roman" w:hAnsi="Times New Roman"/>
        </w:rPr>
        <w:t xml:space="preserve"> </w:t>
      </w:r>
      <w:r w:rsidR="003D3C8D" w:rsidRPr="009C3BF7">
        <w:rPr>
          <w:rFonts w:ascii="Times New Roman" w:hAnsi="Times New Roman"/>
        </w:rPr>
        <w:t xml:space="preserve">theo chiều </w:t>
      </w:r>
      <w:r w:rsidR="00950C7A" w:rsidRPr="009C3BF7">
        <w:rPr>
          <w:rFonts w:ascii="Times New Roman" w:hAnsi="Times New Roman"/>
        </w:rPr>
        <w:t>thẳng</w:t>
      </w:r>
      <w:r w:rsidRPr="009C3BF7">
        <w:rPr>
          <w:rFonts w:ascii="Times New Roman" w:hAnsi="Times New Roman"/>
        </w:rPr>
        <w:t xml:space="preserve"> </w:t>
      </w:r>
      <w:r w:rsidR="00950C7A" w:rsidRPr="009C3BF7">
        <w:rPr>
          <w:rFonts w:ascii="Times New Roman" w:hAnsi="Times New Roman"/>
        </w:rPr>
        <w:t>đứng</w:t>
      </w:r>
      <w:r w:rsidR="003D3C8D" w:rsidRPr="009C3BF7">
        <w:rPr>
          <w:rFonts w:ascii="Times New Roman" w:hAnsi="Times New Roman"/>
        </w:rPr>
        <w:t xml:space="preserve"> và chiều </w:t>
      </w:r>
      <w:r w:rsidR="00950C7A" w:rsidRPr="009C3BF7">
        <w:rPr>
          <w:rFonts w:ascii="Times New Roman" w:hAnsi="Times New Roman"/>
        </w:rPr>
        <w:t>lật</w:t>
      </w:r>
      <w:r w:rsidRPr="009C3BF7">
        <w:rPr>
          <w:rFonts w:ascii="Times New Roman" w:hAnsi="Times New Roman"/>
        </w:rPr>
        <w:t xml:space="preserve"> </w:t>
      </w:r>
      <w:r w:rsidR="00950C7A" w:rsidRPr="009C3BF7">
        <w:rPr>
          <w:rFonts w:ascii="Times New Roman" w:hAnsi="Times New Roman"/>
        </w:rPr>
        <w:t>ngược</w:t>
      </w:r>
      <w:r w:rsidR="003D3C8D" w:rsidRPr="009C3BF7">
        <w:rPr>
          <w:rFonts w:ascii="Times New Roman" w:hAnsi="Times New Roman"/>
        </w:rPr>
        <w:t>/</w:t>
      </w:r>
      <w:r w:rsidR="00950C7A" w:rsidRPr="009C3BF7">
        <w:rPr>
          <w:rFonts w:ascii="Times New Roman" w:hAnsi="Times New Roman"/>
        </w:rPr>
        <w:t>nằm</w:t>
      </w:r>
      <w:r w:rsidRPr="009C3BF7">
        <w:rPr>
          <w:rFonts w:ascii="Times New Roman" w:hAnsi="Times New Roman"/>
        </w:rPr>
        <w:t xml:space="preserve"> </w:t>
      </w:r>
      <w:r w:rsidR="00950C7A" w:rsidRPr="009C3BF7">
        <w:rPr>
          <w:rFonts w:ascii="Times New Roman" w:hAnsi="Times New Roman"/>
        </w:rPr>
        <w:t>ngang</w:t>
      </w:r>
      <w:r w:rsidRPr="009C3BF7">
        <w:rPr>
          <w:rFonts w:ascii="Times New Roman" w:hAnsi="Times New Roman"/>
        </w:rPr>
        <w:t xml:space="preserve">, </w:t>
      </w:r>
      <w:r w:rsidR="00950C7A" w:rsidRPr="009C3BF7">
        <w:rPr>
          <w:rFonts w:ascii="Times New Roman" w:hAnsi="Times New Roman"/>
        </w:rPr>
        <w:t>nếu</w:t>
      </w:r>
      <w:r w:rsidRPr="009C3BF7">
        <w:rPr>
          <w:rFonts w:ascii="Times New Roman" w:hAnsi="Times New Roman"/>
        </w:rPr>
        <w:t xml:space="preserve"> </w:t>
      </w:r>
      <w:r w:rsidR="00950C7A" w:rsidRPr="009C3BF7">
        <w:rPr>
          <w:rFonts w:ascii="Times New Roman" w:hAnsi="Times New Roman"/>
        </w:rPr>
        <w:t>được</w:t>
      </w:r>
      <w:r w:rsidRPr="009C3BF7">
        <w:rPr>
          <w:rFonts w:ascii="Times New Roman" w:hAnsi="Times New Roman"/>
        </w:rPr>
        <w:t xml:space="preserve"> </w:t>
      </w:r>
      <w:r w:rsidR="00777874" w:rsidRPr="009C3BF7">
        <w:rPr>
          <w:rFonts w:ascii="Times New Roman" w:hAnsi="Times New Roman"/>
        </w:rPr>
        <w:t>cảnh báo</w:t>
      </w:r>
      <w:r w:rsidRPr="009C3BF7">
        <w:rPr>
          <w:rFonts w:ascii="Times New Roman" w:hAnsi="Times New Roman"/>
        </w:rPr>
        <w:t>.</w:t>
      </w:r>
    </w:p>
    <w:p w14:paraId="7039C102" w14:textId="49B1A742" w:rsidR="00EC0747" w:rsidRPr="009C3BF7" w:rsidRDefault="003716F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C94A6B" w:rsidRPr="009C3BF7">
        <w:rPr>
          <w:rFonts w:ascii="Times New Roman" w:hAnsi="Times New Roman"/>
        </w:rPr>
        <w:t>Quy</w:t>
      </w:r>
      <w:r w:rsidR="00EC0747" w:rsidRPr="009C3BF7">
        <w:rPr>
          <w:rFonts w:ascii="Times New Roman" w:hAnsi="Times New Roman"/>
        </w:rPr>
        <w:t xml:space="preserve"> </w:t>
      </w:r>
      <w:r w:rsidR="00950C7A" w:rsidRPr="009C3BF7">
        <w:rPr>
          <w:rFonts w:ascii="Times New Roman" w:hAnsi="Times New Roman"/>
        </w:rPr>
        <w:t>trình</w:t>
      </w:r>
      <w:r w:rsidR="00EC0747" w:rsidRPr="009C3BF7">
        <w:rPr>
          <w:rFonts w:ascii="Times New Roman" w:hAnsi="Times New Roman"/>
        </w:rPr>
        <w:t xml:space="preserve"> </w:t>
      </w:r>
      <w:r w:rsidR="00950C7A" w:rsidRPr="009C3BF7">
        <w:rPr>
          <w:rFonts w:ascii="Times New Roman" w:hAnsi="Times New Roman"/>
        </w:rPr>
        <w:t>thử</w:t>
      </w:r>
      <w:r w:rsidR="00EC0747" w:rsidRPr="009C3BF7">
        <w:rPr>
          <w:rFonts w:ascii="Times New Roman" w:hAnsi="Times New Roman"/>
        </w:rPr>
        <w:t xml:space="preserve"> </w:t>
      </w:r>
      <w:r w:rsidR="00950C7A" w:rsidRPr="009C3BF7">
        <w:rPr>
          <w:rFonts w:ascii="Times New Roman" w:hAnsi="Times New Roman"/>
        </w:rPr>
        <w:t>độ</w:t>
      </w:r>
      <w:r w:rsidR="00EC0747" w:rsidRPr="009C3BF7">
        <w:rPr>
          <w:rFonts w:ascii="Times New Roman" w:hAnsi="Times New Roman"/>
        </w:rPr>
        <w:t xml:space="preserve"> </w:t>
      </w:r>
      <w:r w:rsidR="00950C7A" w:rsidRPr="009C3BF7">
        <w:rPr>
          <w:rFonts w:ascii="Times New Roman" w:hAnsi="Times New Roman"/>
        </w:rPr>
        <w:t>ổn</w:t>
      </w:r>
      <w:r w:rsidR="00EC0747" w:rsidRPr="009C3BF7">
        <w:rPr>
          <w:rFonts w:ascii="Times New Roman" w:hAnsi="Times New Roman"/>
        </w:rPr>
        <w:t xml:space="preserve"> </w:t>
      </w:r>
      <w:r w:rsidR="00950C7A" w:rsidRPr="009C3BF7">
        <w:rPr>
          <w:rFonts w:ascii="Times New Roman" w:hAnsi="Times New Roman"/>
        </w:rPr>
        <w:t>định</w:t>
      </w:r>
      <w:r w:rsidR="00EC0747" w:rsidRPr="009C3BF7">
        <w:rPr>
          <w:rFonts w:ascii="Times New Roman" w:hAnsi="Times New Roman"/>
        </w:rPr>
        <w:t xml:space="preserve"> </w:t>
      </w:r>
      <w:r w:rsidR="00950C7A" w:rsidRPr="009C3BF7">
        <w:rPr>
          <w:rFonts w:ascii="Times New Roman" w:hAnsi="Times New Roman"/>
        </w:rPr>
        <w:t>với</w:t>
      </w:r>
      <w:r w:rsidR="00EC0747" w:rsidRPr="009C3BF7">
        <w:rPr>
          <w:rFonts w:ascii="Times New Roman" w:hAnsi="Times New Roman"/>
        </w:rPr>
        <w:t xml:space="preserve"> </w:t>
      </w:r>
      <w:r w:rsidR="00950C7A" w:rsidRPr="009C3BF7">
        <w:rPr>
          <w:rFonts w:ascii="Times New Roman" w:hAnsi="Times New Roman"/>
        </w:rPr>
        <w:t>các</w:t>
      </w:r>
      <w:r w:rsidR="00EC0747" w:rsidRPr="009C3BF7">
        <w:rPr>
          <w:rFonts w:ascii="Times New Roman" w:hAnsi="Times New Roman"/>
        </w:rPr>
        <w:t xml:space="preserve"> </w:t>
      </w:r>
      <w:r w:rsidR="00950C7A" w:rsidRPr="009C3BF7">
        <w:rPr>
          <w:rFonts w:ascii="Times New Roman" w:hAnsi="Times New Roman"/>
        </w:rPr>
        <w:t>thử</w:t>
      </w:r>
      <w:r w:rsidR="00EC0747" w:rsidRPr="009C3BF7">
        <w:rPr>
          <w:rFonts w:ascii="Times New Roman" w:hAnsi="Times New Roman"/>
        </w:rPr>
        <w:t xml:space="preserve"> </w:t>
      </w:r>
      <w:r w:rsidR="00950C7A" w:rsidRPr="009C3BF7">
        <w:rPr>
          <w:rFonts w:ascii="Times New Roman" w:hAnsi="Times New Roman"/>
        </w:rPr>
        <w:t>nghiệm</w:t>
      </w:r>
      <w:r w:rsidR="00EC0747" w:rsidRPr="009C3BF7">
        <w:rPr>
          <w:rFonts w:ascii="Times New Roman" w:hAnsi="Times New Roman"/>
        </w:rPr>
        <w:t xml:space="preserve"> </w:t>
      </w:r>
      <w:r w:rsidR="00950C7A" w:rsidRPr="009C3BF7">
        <w:rPr>
          <w:rFonts w:ascii="Times New Roman" w:hAnsi="Times New Roman"/>
        </w:rPr>
        <w:t>thích</w:t>
      </w:r>
      <w:r w:rsidR="00EC0747" w:rsidRPr="009C3BF7">
        <w:rPr>
          <w:rFonts w:ascii="Times New Roman" w:hAnsi="Times New Roman"/>
        </w:rPr>
        <w:t xml:space="preserve"> </w:t>
      </w:r>
      <w:r w:rsidR="00950C7A" w:rsidRPr="009C3BF7">
        <w:rPr>
          <w:rFonts w:ascii="Times New Roman" w:hAnsi="Times New Roman"/>
        </w:rPr>
        <w:t>hợp</w:t>
      </w:r>
      <w:r w:rsidR="00EC0747" w:rsidRPr="009C3BF7">
        <w:rPr>
          <w:rFonts w:ascii="Times New Roman" w:hAnsi="Times New Roman"/>
        </w:rPr>
        <w:t xml:space="preserve"> </w:t>
      </w:r>
      <w:r w:rsidR="00950C7A" w:rsidRPr="009C3BF7">
        <w:rPr>
          <w:rFonts w:ascii="Times New Roman" w:hAnsi="Times New Roman"/>
        </w:rPr>
        <w:t>cần</w:t>
      </w:r>
      <w:r w:rsidR="00EC0747" w:rsidRPr="009C3BF7">
        <w:rPr>
          <w:rFonts w:ascii="Times New Roman" w:hAnsi="Times New Roman"/>
        </w:rPr>
        <w:t xml:space="preserve"> </w:t>
      </w:r>
      <w:r w:rsidR="00950C7A" w:rsidRPr="009C3BF7">
        <w:rPr>
          <w:rFonts w:ascii="Times New Roman" w:hAnsi="Times New Roman"/>
        </w:rPr>
        <w:t>được</w:t>
      </w:r>
      <w:r w:rsidR="00EC0747" w:rsidRPr="009C3BF7">
        <w:rPr>
          <w:rFonts w:ascii="Times New Roman" w:hAnsi="Times New Roman"/>
        </w:rPr>
        <w:t xml:space="preserve"> </w:t>
      </w:r>
      <w:r w:rsidR="00950C7A" w:rsidRPr="009C3BF7">
        <w:rPr>
          <w:rFonts w:ascii="Times New Roman" w:hAnsi="Times New Roman"/>
        </w:rPr>
        <w:t>tiến</w:t>
      </w:r>
      <w:r w:rsidR="00EC0747" w:rsidRPr="009C3BF7">
        <w:rPr>
          <w:rFonts w:ascii="Times New Roman" w:hAnsi="Times New Roman"/>
        </w:rPr>
        <w:t xml:space="preserve"> </w:t>
      </w:r>
      <w:r w:rsidR="00950C7A" w:rsidRPr="009C3BF7">
        <w:rPr>
          <w:rFonts w:ascii="Times New Roman" w:hAnsi="Times New Roman"/>
        </w:rPr>
        <w:t>hành</w:t>
      </w:r>
      <w:r w:rsidR="00EC0747" w:rsidRPr="009C3BF7">
        <w:rPr>
          <w:rFonts w:ascii="Times New Roman" w:hAnsi="Times New Roman"/>
        </w:rPr>
        <w:t xml:space="preserve"> </w:t>
      </w:r>
      <w:r w:rsidR="00950C7A" w:rsidRPr="009C3BF7">
        <w:rPr>
          <w:rFonts w:ascii="Times New Roman" w:hAnsi="Times New Roman"/>
        </w:rPr>
        <w:t>vào</w:t>
      </w:r>
      <w:r w:rsidR="00EC0747" w:rsidRPr="009C3BF7">
        <w:rPr>
          <w:rFonts w:ascii="Times New Roman" w:hAnsi="Times New Roman"/>
        </w:rPr>
        <w:t xml:space="preserve"> </w:t>
      </w:r>
      <w:r w:rsidR="00950C7A" w:rsidRPr="009C3BF7">
        <w:rPr>
          <w:rFonts w:ascii="Times New Roman" w:hAnsi="Times New Roman"/>
        </w:rPr>
        <w:t>các</w:t>
      </w:r>
      <w:r w:rsidR="00EC0747" w:rsidRPr="009C3BF7">
        <w:rPr>
          <w:rFonts w:ascii="Times New Roman" w:hAnsi="Times New Roman"/>
        </w:rPr>
        <w:t xml:space="preserve"> </w:t>
      </w:r>
      <w:r w:rsidR="00950C7A" w:rsidRPr="009C3BF7">
        <w:rPr>
          <w:rFonts w:ascii="Times New Roman" w:hAnsi="Times New Roman"/>
        </w:rPr>
        <w:t>thời</w:t>
      </w:r>
      <w:r w:rsidR="00EC0747" w:rsidRPr="009C3BF7">
        <w:rPr>
          <w:rFonts w:ascii="Times New Roman" w:hAnsi="Times New Roman"/>
        </w:rPr>
        <w:t xml:space="preserve"> </w:t>
      </w:r>
      <w:r w:rsidR="00950C7A" w:rsidRPr="009C3BF7">
        <w:rPr>
          <w:rFonts w:ascii="Times New Roman" w:hAnsi="Times New Roman"/>
        </w:rPr>
        <w:t>điểm</w:t>
      </w:r>
      <w:r w:rsidR="00EC0747" w:rsidRPr="009C3BF7">
        <w:rPr>
          <w:rFonts w:ascii="Times New Roman" w:hAnsi="Times New Roman"/>
        </w:rPr>
        <w:t xml:space="preserve"> 0, 6 </w:t>
      </w:r>
      <w:r w:rsidR="00950C7A" w:rsidRPr="009C3BF7">
        <w:rPr>
          <w:rFonts w:ascii="Times New Roman" w:hAnsi="Times New Roman"/>
        </w:rPr>
        <w:t>đến</w:t>
      </w:r>
      <w:r w:rsidR="00EC0747" w:rsidRPr="009C3BF7">
        <w:rPr>
          <w:rFonts w:ascii="Times New Roman" w:hAnsi="Times New Roman"/>
        </w:rPr>
        <w:t xml:space="preserve"> 8 </w:t>
      </w:r>
      <w:r w:rsidR="00950C7A" w:rsidRPr="009C3BF7">
        <w:rPr>
          <w:rFonts w:ascii="Times New Roman" w:hAnsi="Times New Roman"/>
        </w:rPr>
        <w:t>và</w:t>
      </w:r>
      <w:r w:rsidR="00EC0747" w:rsidRPr="009C3BF7">
        <w:rPr>
          <w:rFonts w:ascii="Times New Roman" w:hAnsi="Times New Roman"/>
        </w:rPr>
        <w:t xml:space="preserve"> 24 </w:t>
      </w:r>
      <w:r w:rsidR="00950C7A" w:rsidRPr="009C3BF7">
        <w:rPr>
          <w:rFonts w:ascii="Times New Roman" w:hAnsi="Times New Roman"/>
        </w:rPr>
        <w:t>giờ</w:t>
      </w:r>
      <w:r w:rsidR="00EC0747" w:rsidRPr="009C3BF7">
        <w:rPr>
          <w:rFonts w:ascii="Times New Roman" w:hAnsi="Times New Roman"/>
        </w:rPr>
        <w:t xml:space="preserve"> </w:t>
      </w:r>
      <w:r w:rsidR="00950C7A" w:rsidRPr="009C3BF7">
        <w:rPr>
          <w:rFonts w:ascii="Times New Roman" w:hAnsi="Times New Roman"/>
        </w:rPr>
        <w:t>hoặc</w:t>
      </w:r>
      <w:r w:rsidR="00EC0747" w:rsidRPr="009C3BF7">
        <w:rPr>
          <w:rFonts w:ascii="Times New Roman" w:hAnsi="Times New Roman"/>
        </w:rPr>
        <w:t xml:space="preserve"> </w:t>
      </w:r>
      <w:r w:rsidR="00950C7A" w:rsidRPr="009C3BF7">
        <w:rPr>
          <w:rFonts w:ascii="Times New Roman" w:hAnsi="Times New Roman"/>
        </w:rPr>
        <w:t>phù</w:t>
      </w:r>
      <w:r w:rsidR="00EC0747" w:rsidRPr="009C3BF7">
        <w:rPr>
          <w:rFonts w:ascii="Times New Roman" w:hAnsi="Times New Roman"/>
        </w:rPr>
        <w:t xml:space="preserve"> </w:t>
      </w:r>
      <w:r w:rsidR="00950C7A" w:rsidRPr="009C3BF7">
        <w:rPr>
          <w:rFonts w:ascii="Times New Roman" w:hAnsi="Times New Roman"/>
        </w:rPr>
        <w:t>hợp</w:t>
      </w:r>
      <w:r w:rsidR="00EC0747" w:rsidRPr="009C3BF7">
        <w:rPr>
          <w:rFonts w:ascii="Times New Roman" w:hAnsi="Times New Roman"/>
        </w:rPr>
        <w:t xml:space="preserve"> </w:t>
      </w:r>
      <w:r w:rsidR="00950C7A" w:rsidRPr="009C3BF7">
        <w:rPr>
          <w:rFonts w:ascii="Times New Roman" w:hAnsi="Times New Roman"/>
        </w:rPr>
        <w:t>với</w:t>
      </w:r>
      <w:r w:rsidR="00EC0747" w:rsidRPr="009C3BF7">
        <w:rPr>
          <w:rFonts w:ascii="Times New Roman" w:hAnsi="Times New Roman"/>
        </w:rPr>
        <w:t xml:space="preserve"> </w:t>
      </w:r>
      <w:r w:rsidR="00950C7A" w:rsidRPr="009C3BF7">
        <w:rPr>
          <w:rFonts w:ascii="Times New Roman" w:hAnsi="Times New Roman"/>
        </w:rPr>
        <w:t>khoảng</w:t>
      </w:r>
      <w:r w:rsidR="00EC0747" w:rsidRPr="009C3BF7">
        <w:rPr>
          <w:rFonts w:ascii="Times New Roman" w:hAnsi="Times New Roman"/>
        </w:rPr>
        <w:t xml:space="preserve"> </w:t>
      </w:r>
      <w:r w:rsidR="00950C7A" w:rsidRPr="009C3BF7">
        <w:rPr>
          <w:rFonts w:ascii="Times New Roman" w:hAnsi="Times New Roman"/>
        </w:rPr>
        <w:t>thời</w:t>
      </w:r>
      <w:r w:rsidR="00EC0747" w:rsidRPr="009C3BF7">
        <w:rPr>
          <w:rFonts w:ascii="Times New Roman" w:hAnsi="Times New Roman"/>
        </w:rPr>
        <w:t xml:space="preserve"> </w:t>
      </w:r>
      <w:r w:rsidR="00950C7A" w:rsidRPr="009C3BF7">
        <w:rPr>
          <w:rFonts w:ascii="Times New Roman" w:hAnsi="Times New Roman"/>
        </w:rPr>
        <w:t>gian</w:t>
      </w:r>
      <w:r w:rsidR="00EC0747" w:rsidRPr="009C3BF7">
        <w:rPr>
          <w:rFonts w:ascii="Times New Roman" w:hAnsi="Times New Roman"/>
        </w:rPr>
        <w:t xml:space="preserve"> </w:t>
      </w:r>
      <w:r w:rsidR="00950C7A" w:rsidRPr="009C3BF7">
        <w:rPr>
          <w:rFonts w:ascii="Times New Roman" w:hAnsi="Times New Roman"/>
        </w:rPr>
        <w:t>sử</w:t>
      </w:r>
      <w:r w:rsidR="00EC0747" w:rsidRPr="009C3BF7">
        <w:rPr>
          <w:rFonts w:ascii="Times New Roman" w:hAnsi="Times New Roman"/>
        </w:rPr>
        <w:t xml:space="preserve"> </w:t>
      </w:r>
      <w:r w:rsidR="00950C7A" w:rsidRPr="009C3BF7">
        <w:rPr>
          <w:rFonts w:ascii="Times New Roman" w:hAnsi="Times New Roman"/>
        </w:rPr>
        <w:t>dụng</w:t>
      </w:r>
      <w:r w:rsidR="00EC0747" w:rsidRPr="009C3BF7">
        <w:rPr>
          <w:rFonts w:ascii="Times New Roman" w:hAnsi="Times New Roman"/>
        </w:rPr>
        <w:t xml:space="preserve"> </w:t>
      </w:r>
      <w:r w:rsidR="00950C7A" w:rsidRPr="009C3BF7">
        <w:rPr>
          <w:rFonts w:ascii="Times New Roman" w:hAnsi="Times New Roman"/>
        </w:rPr>
        <w:t>đã</w:t>
      </w:r>
      <w:r w:rsidR="00EC0747" w:rsidRPr="009C3BF7">
        <w:rPr>
          <w:rFonts w:ascii="Times New Roman" w:hAnsi="Times New Roman"/>
        </w:rPr>
        <w:t xml:space="preserve"> </w:t>
      </w:r>
      <w:r w:rsidR="00950C7A" w:rsidRPr="009C3BF7">
        <w:rPr>
          <w:rFonts w:ascii="Times New Roman" w:hAnsi="Times New Roman"/>
        </w:rPr>
        <w:t>dự</w:t>
      </w:r>
      <w:r w:rsidR="00EC0747" w:rsidRPr="009C3BF7">
        <w:rPr>
          <w:rFonts w:ascii="Times New Roman" w:hAnsi="Times New Roman"/>
        </w:rPr>
        <w:t xml:space="preserve"> </w:t>
      </w:r>
      <w:r w:rsidR="00950C7A" w:rsidRPr="009C3BF7">
        <w:rPr>
          <w:rFonts w:ascii="Times New Roman" w:hAnsi="Times New Roman"/>
        </w:rPr>
        <w:t>kiến</w:t>
      </w:r>
      <w:r w:rsidR="00EC0747" w:rsidRPr="009C3BF7">
        <w:rPr>
          <w:rFonts w:ascii="Times New Roman" w:hAnsi="Times New Roman"/>
        </w:rPr>
        <w:t xml:space="preserve"> </w:t>
      </w:r>
      <w:r w:rsidR="00950C7A" w:rsidRPr="009C3BF7">
        <w:rPr>
          <w:rFonts w:ascii="Times New Roman" w:hAnsi="Times New Roman"/>
        </w:rPr>
        <w:t>ở</w:t>
      </w:r>
      <w:r w:rsidR="00EC0747" w:rsidRPr="009C3BF7">
        <w:rPr>
          <w:rFonts w:ascii="Times New Roman" w:hAnsi="Times New Roman"/>
        </w:rPr>
        <w:t xml:space="preserve"> </w:t>
      </w:r>
      <w:r w:rsidR="00950C7A" w:rsidRPr="009C3BF7">
        <w:rPr>
          <w:rFonts w:ascii="Times New Roman" w:hAnsi="Times New Roman"/>
        </w:rPr>
        <w:t>nhiệt</w:t>
      </w:r>
      <w:r w:rsidR="00EC0747" w:rsidRPr="009C3BF7">
        <w:rPr>
          <w:rFonts w:ascii="Times New Roman" w:hAnsi="Times New Roman"/>
        </w:rPr>
        <w:t xml:space="preserve"> </w:t>
      </w:r>
      <w:r w:rsidR="00950C7A" w:rsidRPr="009C3BF7">
        <w:rPr>
          <w:rFonts w:ascii="Times New Roman" w:hAnsi="Times New Roman"/>
        </w:rPr>
        <w:t>độ</w:t>
      </w:r>
      <w:r w:rsidR="00EC0747" w:rsidRPr="009C3BF7">
        <w:rPr>
          <w:rFonts w:ascii="Times New Roman" w:hAnsi="Times New Roman"/>
        </w:rPr>
        <w:t xml:space="preserve"> </w:t>
      </w:r>
      <w:r w:rsidR="00950C7A" w:rsidRPr="009C3BF7">
        <w:rPr>
          <w:rFonts w:ascii="Times New Roman" w:hAnsi="Times New Roman"/>
        </w:rPr>
        <w:t>bảo</w:t>
      </w:r>
      <w:r w:rsidR="00EC0747" w:rsidRPr="009C3BF7">
        <w:rPr>
          <w:rFonts w:ascii="Times New Roman" w:hAnsi="Times New Roman"/>
        </w:rPr>
        <w:t xml:space="preserve"> </w:t>
      </w:r>
      <w:r w:rsidR="00950C7A" w:rsidRPr="009C3BF7">
        <w:rPr>
          <w:rFonts w:ascii="Times New Roman" w:hAnsi="Times New Roman"/>
        </w:rPr>
        <w:t>quản</w:t>
      </w:r>
      <w:r w:rsidR="00EB2421">
        <w:rPr>
          <w:rFonts w:ascii="Times New Roman" w:hAnsi="Times New Roman"/>
        </w:rPr>
        <w:t>/</w:t>
      </w:r>
      <w:r w:rsidR="00950C7A" w:rsidRPr="009C3BF7">
        <w:rPr>
          <w:rFonts w:ascii="Times New Roman" w:hAnsi="Times New Roman"/>
        </w:rPr>
        <w:t>sử</w:t>
      </w:r>
      <w:r w:rsidR="00EC0747" w:rsidRPr="009C3BF7">
        <w:rPr>
          <w:rFonts w:ascii="Times New Roman" w:hAnsi="Times New Roman"/>
        </w:rPr>
        <w:t xml:space="preserve"> </w:t>
      </w:r>
      <w:r w:rsidR="00950C7A" w:rsidRPr="009C3BF7">
        <w:rPr>
          <w:rFonts w:ascii="Times New Roman" w:hAnsi="Times New Roman"/>
        </w:rPr>
        <w:t>dụng</w:t>
      </w:r>
      <w:r w:rsidR="00EC0747" w:rsidRPr="009C3BF7">
        <w:rPr>
          <w:rFonts w:ascii="Times New Roman" w:hAnsi="Times New Roman"/>
        </w:rPr>
        <w:t xml:space="preserve"> </w:t>
      </w:r>
      <w:r w:rsidR="00950C7A" w:rsidRPr="009C3BF7">
        <w:rPr>
          <w:rFonts w:ascii="Times New Roman" w:hAnsi="Times New Roman"/>
        </w:rPr>
        <w:t>đã</w:t>
      </w:r>
      <w:r w:rsidR="00EC0747" w:rsidRPr="009C3BF7">
        <w:rPr>
          <w:rFonts w:ascii="Times New Roman" w:hAnsi="Times New Roman"/>
        </w:rPr>
        <w:t xml:space="preserve"> </w:t>
      </w:r>
      <w:r w:rsidR="00950C7A" w:rsidRPr="009C3BF7">
        <w:rPr>
          <w:rFonts w:ascii="Times New Roman" w:hAnsi="Times New Roman"/>
        </w:rPr>
        <w:t>nêu</w:t>
      </w:r>
      <w:r w:rsidR="00EC0747" w:rsidRPr="009C3BF7">
        <w:rPr>
          <w:rFonts w:ascii="Times New Roman" w:hAnsi="Times New Roman"/>
        </w:rPr>
        <w:t xml:space="preserve">. </w:t>
      </w:r>
      <w:r w:rsidR="00950C7A" w:rsidRPr="009C3BF7">
        <w:rPr>
          <w:rFonts w:ascii="Times New Roman" w:hAnsi="Times New Roman"/>
        </w:rPr>
        <w:t>Các</w:t>
      </w:r>
      <w:r w:rsidR="00EC0747" w:rsidRPr="009C3BF7">
        <w:rPr>
          <w:rFonts w:ascii="Times New Roman" w:hAnsi="Times New Roman"/>
        </w:rPr>
        <w:t xml:space="preserve"> </w:t>
      </w:r>
      <w:r w:rsidR="00950C7A" w:rsidRPr="009C3BF7">
        <w:rPr>
          <w:rFonts w:ascii="Times New Roman" w:hAnsi="Times New Roman"/>
        </w:rPr>
        <w:t>thử</w:t>
      </w:r>
      <w:r w:rsidR="00EC0747" w:rsidRPr="009C3BF7">
        <w:rPr>
          <w:rFonts w:ascii="Times New Roman" w:hAnsi="Times New Roman"/>
        </w:rPr>
        <w:t xml:space="preserve"> </w:t>
      </w:r>
      <w:r w:rsidR="00950C7A" w:rsidRPr="009C3BF7">
        <w:rPr>
          <w:rFonts w:ascii="Times New Roman" w:hAnsi="Times New Roman"/>
        </w:rPr>
        <w:t>nghiệm</w:t>
      </w:r>
      <w:r w:rsidR="00EC0747" w:rsidRPr="009C3BF7">
        <w:rPr>
          <w:rFonts w:ascii="Times New Roman" w:hAnsi="Times New Roman"/>
        </w:rPr>
        <w:t xml:space="preserve"> </w:t>
      </w:r>
      <w:r w:rsidR="00950C7A" w:rsidRPr="009C3BF7">
        <w:rPr>
          <w:rFonts w:ascii="Times New Roman" w:hAnsi="Times New Roman"/>
        </w:rPr>
        <w:t>cần</w:t>
      </w:r>
      <w:r w:rsidR="00EC0747" w:rsidRPr="009C3BF7">
        <w:rPr>
          <w:rFonts w:ascii="Times New Roman" w:hAnsi="Times New Roman"/>
        </w:rPr>
        <w:t xml:space="preserve"> </w:t>
      </w:r>
      <w:r w:rsidR="00950C7A" w:rsidRPr="009C3BF7">
        <w:rPr>
          <w:rFonts w:ascii="Times New Roman" w:hAnsi="Times New Roman"/>
        </w:rPr>
        <w:t>thực</w:t>
      </w:r>
      <w:r w:rsidR="00EC0747" w:rsidRPr="009C3BF7">
        <w:rPr>
          <w:rFonts w:ascii="Times New Roman" w:hAnsi="Times New Roman"/>
        </w:rPr>
        <w:t xml:space="preserve"> </w:t>
      </w:r>
      <w:r w:rsidR="00950C7A" w:rsidRPr="009C3BF7">
        <w:rPr>
          <w:rFonts w:ascii="Times New Roman" w:hAnsi="Times New Roman"/>
        </w:rPr>
        <w:t>hiện</w:t>
      </w:r>
      <w:r w:rsidR="00EC0747" w:rsidRPr="009C3BF7">
        <w:rPr>
          <w:rFonts w:ascii="Times New Roman" w:hAnsi="Times New Roman"/>
        </w:rPr>
        <w:t xml:space="preserve"> </w:t>
      </w:r>
      <w:r w:rsidR="00950C7A" w:rsidRPr="009C3BF7">
        <w:rPr>
          <w:rFonts w:ascii="Times New Roman" w:hAnsi="Times New Roman"/>
        </w:rPr>
        <w:t>là</w:t>
      </w:r>
      <w:r w:rsidR="00EC0747" w:rsidRPr="009C3BF7">
        <w:rPr>
          <w:rFonts w:ascii="Times New Roman" w:hAnsi="Times New Roman"/>
        </w:rPr>
        <w:t xml:space="preserve"> </w:t>
      </w:r>
      <w:r w:rsidR="00950C7A" w:rsidRPr="009C3BF7">
        <w:rPr>
          <w:rFonts w:ascii="Times New Roman" w:hAnsi="Times New Roman"/>
        </w:rPr>
        <w:t>hình</w:t>
      </w:r>
      <w:r w:rsidR="00EC0747" w:rsidRPr="009C3BF7">
        <w:rPr>
          <w:rFonts w:ascii="Times New Roman" w:hAnsi="Times New Roman"/>
        </w:rPr>
        <w:t xml:space="preserve"> </w:t>
      </w:r>
      <w:r w:rsidR="00950C7A" w:rsidRPr="009C3BF7">
        <w:rPr>
          <w:rFonts w:ascii="Times New Roman" w:hAnsi="Times New Roman"/>
        </w:rPr>
        <w:t>thức</w:t>
      </w:r>
      <w:r w:rsidR="00EC0747" w:rsidRPr="009C3BF7">
        <w:rPr>
          <w:rFonts w:ascii="Times New Roman" w:hAnsi="Times New Roman"/>
        </w:rPr>
        <w:t xml:space="preserve">, </w:t>
      </w:r>
      <w:r w:rsidR="00950C7A" w:rsidRPr="009C3BF7">
        <w:rPr>
          <w:rFonts w:ascii="Times New Roman" w:hAnsi="Times New Roman"/>
        </w:rPr>
        <w:t>màu</w:t>
      </w:r>
      <w:r w:rsidR="00EC0747" w:rsidRPr="009C3BF7">
        <w:rPr>
          <w:rFonts w:ascii="Times New Roman" w:hAnsi="Times New Roman"/>
        </w:rPr>
        <w:t xml:space="preserve"> </w:t>
      </w:r>
      <w:r w:rsidR="00950C7A" w:rsidRPr="009C3BF7">
        <w:rPr>
          <w:rFonts w:ascii="Times New Roman" w:hAnsi="Times New Roman"/>
        </w:rPr>
        <w:t>sắc</w:t>
      </w:r>
      <w:r w:rsidR="00EC0747" w:rsidRPr="009C3BF7">
        <w:rPr>
          <w:rFonts w:ascii="Times New Roman" w:hAnsi="Times New Roman"/>
        </w:rPr>
        <w:t xml:space="preserve">, </w:t>
      </w:r>
      <w:r w:rsidR="00950C7A" w:rsidRPr="009C3BF7">
        <w:rPr>
          <w:rFonts w:ascii="Times New Roman" w:hAnsi="Times New Roman"/>
        </w:rPr>
        <w:t>độ</w:t>
      </w:r>
      <w:r w:rsidR="00EC0747" w:rsidRPr="009C3BF7">
        <w:rPr>
          <w:rFonts w:ascii="Times New Roman" w:hAnsi="Times New Roman"/>
        </w:rPr>
        <w:t xml:space="preserve"> </w:t>
      </w:r>
      <w:r w:rsidR="00950C7A" w:rsidRPr="009C3BF7">
        <w:rPr>
          <w:rFonts w:ascii="Times New Roman" w:hAnsi="Times New Roman"/>
        </w:rPr>
        <w:t>trong</w:t>
      </w:r>
      <w:r w:rsidR="00EC0747" w:rsidRPr="009C3BF7">
        <w:rPr>
          <w:rFonts w:ascii="Times New Roman" w:hAnsi="Times New Roman"/>
        </w:rPr>
        <w:t xml:space="preserve">, </w:t>
      </w:r>
      <w:r w:rsidR="00950C7A" w:rsidRPr="009C3BF7">
        <w:rPr>
          <w:rFonts w:ascii="Times New Roman" w:hAnsi="Times New Roman"/>
        </w:rPr>
        <w:t>định</w:t>
      </w:r>
      <w:r w:rsidR="00EC0747" w:rsidRPr="009C3BF7">
        <w:rPr>
          <w:rFonts w:ascii="Times New Roman" w:hAnsi="Times New Roman"/>
        </w:rPr>
        <w:t xml:space="preserve"> </w:t>
      </w:r>
      <w:r w:rsidR="00950C7A" w:rsidRPr="009C3BF7">
        <w:rPr>
          <w:rFonts w:ascii="Times New Roman" w:hAnsi="Times New Roman"/>
        </w:rPr>
        <w:t>lượng</w:t>
      </w:r>
      <w:r w:rsidR="00EC0747" w:rsidRPr="009C3BF7">
        <w:rPr>
          <w:rFonts w:ascii="Times New Roman" w:hAnsi="Times New Roman"/>
        </w:rPr>
        <w:t xml:space="preserve">, </w:t>
      </w:r>
      <w:r w:rsidR="00950C7A" w:rsidRPr="009C3BF7">
        <w:rPr>
          <w:rFonts w:ascii="Times New Roman" w:hAnsi="Times New Roman"/>
        </w:rPr>
        <w:t>sản</w:t>
      </w:r>
      <w:r w:rsidR="00EC0747" w:rsidRPr="009C3BF7">
        <w:rPr>
          <w:rFonts w:ascii="Times New Roman" w:hAnsi="Times New Roman"/>
        </w:rPr>
        <w:t xml:space="preserve"> </w:t>
      </w:r>
      <w:r w:rsidR="00950C7A" w:rsidRPr="009C3BF7">
        <w:rPr>
          <w:rFonts w:ascii="Times New Roman" w:hAnsi="Times New Roman"/>
        </w:rPr>
        <w:t>phẩm</w:t>
      </w:r>
      <w:r w:rsidR="00EC0747" w:rsidRPr="009C3BF7">
        <w:rPr>
          <w:rFonts w:ascii="Times New Roman" w:hAnsi="Times New Roman"/>
        </w:rPr>
        <w:t xml:space="preserve"> </w:t>
      </w:r>
      <w:r w:rsidR="00950C7A" w:rsidRPr="009C3BF7">
        <w:rPr>
          <w:rFonts w:ascii="Times New Roman" w:hAnsi="Times New Roman"/>
        </w:rPr>
        <w:t>phân</w:t>
      </w:r>
      <w:r w:rsidR="00EC0747" w:rsidRPr="009C3BF7">
        <w:rPr>
          <w:rFonts w:ascii="Times New Roman" w:hAnsi="Times New Roman"/>
        </w:rPr>
        <w:t xml:space="preserve"> </w:t>
      </w:r>
      <w:r w:rsidR="00950C7A" w:rsidRPr="009C3BF7">
        <w:rPr>
          <w:rFonts w:ascii="Times New Roman" w:hAnsi="Times New Roman"/>
        </w:rPr>
        <w:t>huỷ</w:t>
      </w:r>
      <w:r w:rsidR="00EC0747" w:rsidRPr="009C3BF7">
        <w:rPr>
          <w:rFonts w:ascii="Times New Roman" w:hAnsi="Times New Roman"/>
        </w:rPr>
        <w:t xml:space="preserve">, </w:t>
      </w:r>
      <w:r w:rsidR="003D3C8D" w:rsidRPr="009C3BF7">
        <w:rPr>
          <w:rFonts w:ascii="Times New Roman" w:hAnsi="Times New Roman"/>
        </w:rPr>
        <w:t>pH, kích thước tiểu phân</w:t>
      </w:r>
      <w:r w:rsidR="00EC0747" w:rsidRPr="009C3BF7">
        <w:rPr>
          <w:rFonts w:ascii="Times New Roman" w:hAnsi="Times New Roman"/>
        </w:rPr>
        <w:t xml:space="preserve">, </w:t>
      </w:r>
      <w:r w:rsidR="00950C7A" w:rsidRPr="009C3BF7">
        <w:rPr>
          <w:rFonts w:ascii="Times New Roman" w:hAnsi="Times New Roman"/>
        </w:rPr>
        <w:t>tương</w:t>
      </w:r>
      <w:r w:rsidR="00EC0747" w:rsidRPr="009C3BF7">
        <w:rPr>
          <w:rFonts w:ascii="Times New Roman" w:hAnsi="Times New Roman"/>
        </w:rPr>
        <w:t xml:space="preserve"> </w:t>
      </w:r>
      <w:r w:rsidR="00950C7A" w:rsidRPr="009C3BF7">
        <w:rPr>
          <w:rFonts w:ascii="Times New Roman" w:hAnsi="Times New Roman"/>
        </w:rPr>
        <w:t>tác</w:t>
      </w:r>
      <w:r w:rsidR="00EC0747" w:rsidRPr="009C3BF7">
        <w:rPr>
          <w:rFonts w:ascii="Times New Roman" w:hAnsi="Times New Roman"/>
        </w:rPr>
        <w:t xml:space="preserve"> </w:t>
      </w:r>
      <w:r w:rsidR="00950C7A" w:rsidRPr="009C3BF7">
        <w:rPr>
          <w:rFonts w:ascii="Times New Roman" w:hAnsi="Times New Roman"/>
        </w:rPr>
        <w:t>với</w:t>
      </w:r>
      <w:r w:rsidR="00EC0747" w:rsidRPr="009C3BF7">
        <w:rPr>
          <w:rFonts w:ascii="Times New Roman" w:hAnsi="Times New Roman"/>
        </w:rPr>
        <w:t xml:space="preserve"> </w:t>
      </w:r>
      <w:r w:rsidR="00950C7A" w:rsidRPr="009C3BF7">
        <w:rPr>
          <w:rFonts w:ascii="Times New Roman" w:hAnsi="Times New Roman"/>
        </w:rPr>
        <w:t>bao</w:t>
      </w:r>
      <w:r w:rsidR="00EC0747" w:rsidRPr="009C3BF7">
        <w:rPr>
          <w:rFonts w:ascii="Times New Roman" w:hAnsi="Times New Roman"/>
        </w:rPr>
        <w:t xml:space="preserve"> </w:t>
      </w:r>
      <w:r w:rsidR="00950C7A" w:rsidRPr="009C3BF7">
        <w:rPr>
          <w:rFonts w:ascii="Times New Roman" w:hAnsi="Times New Roman"/>
        </w:rPr>
        <w:t>bì</w:t>
      </w:r>
      <w:r w:rsidR="00EC0747" w:rsidRPr="009C3BF7">
        <w:rPr>
          <w:rFonts w:ascii="Times New Roman" w:hAnsi="Times New Roman"/>
        </w:rPr>
        <w:t>/</w:t>
      </w:r>
      <w:r w:rsidR="00950C7A" w:rsidRPr="009C3BF7">
        <w:rPr>
          <w:rFonts w:ascii="Times New Roman" w:hAnsi="Times New Roman"/>
        </w:rPr>
        <w:t>nắp</w:t>
      </w:r>
      <w:r w:rsidR="00EC0747" w:rsidRPr="009C3BF7">
        <w:rPr>
          <w:rFonts w:ascii="Times New Roman" w:hAnsi="Times New Roman"/>
        </w:rPr>
        <w:t xml:space="preserve"> </w:t>
      </w:r>
      <w:r w:rsidR="00950C7A" w:rsidRPr="009C3BF7">
        <w:rPr>
          <w:rFonts w:ascii="Times New Roman" w:hAnsi="Times New Roman"/>
        </w:rPr>
        <w:t>đậy</w:t>
      </w:r>
      <w:r w:rsidR="00EC0747" w:rsidRPr="009C3BF7">
        <w:rPr>
          <w:rFonts w:ascii="Times New Roman" w:hAnsi="Times New Roman"/>
        </w:rPr>
        <w:t>/</w:t>
      </w:r>
      <w:r w:rsidR="00950C7A" w:rsidRPr="009C3BF7">
        <w:rPr>
          <w:rFonts w:ascii="Times New Roman" w:hAnsi="Times New Roman"/>
        </w:rPr>
        <w:t>dụng</w:t>
      </w:r>
      <w:r w:rsidR="00EC0747" w:rsidRPr="009C3BF7">
        <w:rPr>
          <w:rFonts w:ascii="Times New Roman" w:hAnsi="Times New Roman"/>
        </w:rPr>
        <w:t xml:space="preserve"> </w:t>
      </w:r>
      <w:r w:rsidR="00950C7A" w:rsidRPr="009C3BF7">
        <w:rPr>
          <w:rFonts w:ascii="Times New Roman" w:hAnsi="Times New Roman"/>
        </w:rPr>
        <w:t>cụ</w:t>
      </w:r>
      <w:r w:rsidR="00EC0747" w:rsidRPr="009C3BF7">
        <w:rPr>
          <w:rFonts w:ascii="Times New Roman" w:hAnsi="Times New Roman"/>
        </w:rPr>
        <w:t xml:space="preserve"> </w:t>
      </w:r>
      <w:r w:rsidR="00950C7A" w:rsidRPr="009C3BF7">
        <w:rPr>
          <w:rFonts w:ascii="Times New Roman" w:hAnsi="Times New Roman"/>
        </w:rPr>
        <w:t>và</w:t>
      </w:r>
      <w:r w:rsidR="00EC0747" w:rsidRPr="009C3BF7">
        <w:rPr>
          <w:rFonts w:ascii="Times New Roman" w:hAnsi="Times New Roman"/>
        </w:rPr>
        <w:t xml:space="preserve"> </w:t>
      </w:r>
      <w:r w:rsidR="00950C7A" w:rsidRPr="009C3BF7">
        <w:rPr>
          <w:rFonts w:ascii="Times New Roman" w:hAnsi="Times New Roman"/>
        </w:rPr>
        <w:t>độ</w:t>
      </w:r>
      <w:r w:rsidR="00EC0747" w:rsidRPr="009C3BF7">
        <w:rPr>
          <w:rFonts w:ascii="Times New Roman" w:hAnsi="Times New Roman"/>
        </w:rPr>
        <w:t xml:space="preserve"> </w:t>
      </w:r>
      <w:r w:rsidR="00950C7A" w:rsidRPr="009C3BF7">
        <w:rPr>
          <w:rFonts w:ascii="Times New Roman" w:hAnsi="Times New Roman"/>
        </w:rPr>
        <w:t>vô</w:t>
      </w:r>
      <w:r w:rsidR="00EC0747" w:rsidRPr="009C3BF7">
        <w:rPr>
          <w:rFonts w:ascii="Times New Roman" w:hAnsi="Times New Roman"/>
        </w:rPr>
        <w:t xml:space="preserve"> </w:t>
      </w:r>
      <w:r w:rsidR="00950C7A" w:rsidRPr="009C3BF7">
        <w:rPr>
          <w:rFonts w:ascii="Times New Roman" w:hAnsi="Times New Roman"/>
        </w:rPr>
        <w:t>khuẩn</w:t>
      </w:r>
      <w:r w:rsidR="00EC0747" w:rsidRPr="009C3BF7">
        <w:rPr>
          <w:rFonts w:ascii="Times New Roman" w:hAnsi="Times New Roman"/>
        </w:rPr>
        <w:t xml:space="preserve">. </w:t>
      </w:r>
      <w:r w:rsidR="00950C7A" w:rsidRPr="009C3BF7">
        <w:rPr>
          <w:rFonts w:ascii="Times New Roman" w:hAnsi="Times New Roman"/>
        </w:rPr>
        <w:t>Cũng</w:t>
      </w:r>
      <w:r w:rsidR="00EC0747" w:rsidRPr="009C3BF7">
        <w:rPr>
          <w:rFonts w:ascii="Times New Roman" w:hAnsi="Times New Roman"/>
        </w:rPr>
        <w:t xml:space="preserve"> </w:t>
      </w:r>
      <w:r w:rsidR="003D3C8D" w:rsidRPr="009C3BF7">
        <w:rPr>
          <w:rFonts w:ascii="Times New Roman" w:hAnsi="Times New Roman"/>
        </w:rPr>
        <w:t xml:space="preserve">có thể đưa ra số liệu </w:t>
      </w:r>
      <w:r w:rsidR="003C39A4" w:rsidRPr="009C3BF7">
        <w:rPr>
          <w:rFonts w:ascii="Times New Roman" w:hAnsi="Times New Roman"/>
        </w:rPr>
        <w:t xml:space="preserve">hỗ trợ thích </w:t>
      </w:r>
      <w:r w:rsidR="00A11AE3" w:rsidRPr="009C3BF7">
        <w:rPr>
          <w:rFonts w:ascii="Times New Roman" w:hAnsi="Times New Roman"/>
        </w:rPr>
        <w:t xml:space="preserve">hợp </w:t>
      </w:r>
      <w:r w:rsidR="003C39A4" w:rsidRPr="009C3BF7">
        <w:rPr>
          <w:rFonts w:ascii="Times New Roman" w:hAnsi="Times New Roman"/>
        </w:rPr>
        <w:t xml:space="preserve">thay cho việc </w:t>
      </w:r>
      <w:r w:rsidR="00950C7A" w:rsidRPr="009C3BF7">
        <w:rPr>
          <w:rFonts w:ascii="Times New Roman" w:hAnsi="Times New Roman"/>
        </w:rPr>
        <w:t>đánh</w:t>
      </w:r>
      <w:r w:rsidR="00EC0747" w:rsidRPr="009C3BF7">
        <w:rPr>
          <w:rFonts w:ascii="Times New Roman" w:hAnsi="Times New Roman"/>
        </w:rPr>
        <w:t xml:space="preserve"> </w:t>
      </w:r>
      <w:r w:rsidR="00950C7A" w:rsidRPr="009C3BF7">
        <w:rPr>
          <w:rFonts w:ascii="Times New Roman" w:hAnsi="Times New Roman"/>
        </w:rPr>
        <w:t>giá</w:t>
      </w:r>
      <w:r w:rsidR="00EC0747" w:rsidRPr="009C3BF7">
        <w:rPr>
          <w:rFonts w:ascii="Times New Roman" w:hAnsi="Times New Roman"/>
        </w:rPr>
        <w:t xml:space="preserve"> </w:t>
      </w:r>
      <w:r w:rsidR="00950C7A" w:rsidRPr="009C3BF7">
        <w:rPr>
          <w:rFonts w:ascii="Times New Roman" w:hAnsi="Times New Roman"/>
        </w:rPr>
        <w:t>về</w:t>
      </w:r>
      <w:r w:rsidR="00EC0747" w:rsidRPr="009C3BF7">
        <w:rPr>
          <w:rFonts w:ascii="Times New Roman" w:hAnsi="Times New Roman"/>
        </w:rPr>
        <w:t xml:space="preserve"> </w:t>
      </w:r>
      <w:r w:rsidR="00950C7A" w:rsidRPr="009C3BF7">
        <w:rPr>
          <w:rFonts w:ascii="Times New Roman" w:hAnsi="Times New Roman"/>
        </w:rPr>
        <w:t>sự</w:t>
      </w:r>
      <w:r w:rsidR="00EC0747" w:rsidRPr="009C3BF7">
        <w:rPr>
          <w:rFonts w:ascii="Times New Roman" w:hAnsi="Times New Roman"/>
        </w:rPr>
        <w:t xml:space="preserve"> </w:t>
      </w:r>
      <w:r w:rsidR="00950C7A" w:rsidRPr="009C3BF7">
        <w:rPr>
          <w:rFonts w:ascii="Times New Roman" w:hAnsi="Times New Roman"/>
        </w:rPr>
        <w:t>phân</w:t>
      </w:r>
      <w:r w:rsidR="00EC0747" w:rsidRPr="009C3BF7">
        <w:rPr>
          <w:rFonts w:ascii="Times New Roman" w:hAnsi="Times New Roman"/>
        </w:rPr>
        <w:t xml:space="preserve"> </w:t>
      </w:r>
      <w:r w:rsidR="00950C7A" w:rsidRPr="009C3BF7">
        <w:rPr>
          <w:rFonts w:ascii="Times New Roman" w:hAnsi="Times New Roman"/>
        </w:rPr>
        <w:t>huỷ</w:t>
      </w:r>
      <w:r w:rsidR="00EC0747" w:rsidRPr="009C3BF7">
        <w:rPr>
          <w:rFonts w:ascii="Times New Roman" w:hAnsi="Times New Roman"/>
        </w:rPr>
        <w:t xml:space="preserve"> </w:t>
      </w:r>
      <w:r w:rsidR="00950C7A" w:rsidRPr="009C3BF7">
        <w:rPr>
          <w:rFonts w:ascii="Times New Roman" w:hAnsi="Times New Roman"/>
        </w:rPr>
        <w:t>bởi</w:t>
      </w:r>
      <w:r w:rsidR="00EC0747" w:rsidRPr="009C3BF7">
        <w:rPr>
          <w:rFonts w:ascii="Times New Roman" w:hAnsi="Times New Roman"/>
        </w:rPr>
        <w:t xml:space="preserve"> </w:t>
      </w:r>
      <w:r w:rsidR="00950C7A" w:rsidRPr="009C3BF7">
        <w:rPr>
          <w:rFonts w:ascii="Times New Roman" w:hAnsi="Times New Roman"/>
        </w:rPr>
        <w:t>ánh</w:t>
      </w:r>
      <w:r w:rsidR="00EC0747" w:rsidRPr="009C3BF7">
        <w:rPr>
          <w:rFonts w:ascii="Times New Roman" w:hAnsi="Times New Roman"/>
        </w:rPr>
        <w:t xml:space="preserve"> </w:t>
      </w:r>
      <w:r w:rsidR="00950C7A" w:rsidRPr="009C3BF7">
        <w:rPr>
          <w:rFonts w:ascii="Times New Roman" w:hAnsi="Times New Roman"/>
        </w:rPr>
        <w:t>sáng</w:t>
      </w:r>
      <w:r w:rsidR="00EC0747" w:rsidRPr="009C3BF7">
        <w:rPr>
          <w:rFonts w:ascii="Times New Roman" w:hAnsi="Times New Roman"/>
        </w:rPr>
        <w:t>.</w:t>
      </w:r>
    </w:p>
    <w:p w14:paraId="72AE4EF4"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 xml:space="preserve">13. </w:t>
      </w:r>
      <w:r w:rsidR="007259B0" w:rsidRPr="009C3BF7">
        <w:rPr>
          <w:rFonts w:ascii="Times New Roman" w:hAnsi="Times New Roman"/>
        </w:rPr>
        <w:t xml:space="preserve">Miếng </w:t>
      </w:r>
      <w:r w:rsidR="00950C7A" w:rsidRPr="009C3BF7">
        <w:rPr>
          <w:rFonts w:ascii="Times New Roman" w:hAnsi="Times New Roman"/>
        </w:rPr>
        <w:t>dán</w:t>
      </w:r>
      <w:r w:rsidR="007259B0" w:rsidRPr="009C3BF7">
        <w:rPr>
          <w:rFonts w:ascii="Times New Roman" w:hAnsi="Times New Roman"/>
        </w:rPr>
        <w:t xml:space="preserve"> dùng</w:t>
      </w:r>
      <w:r w:rsidRPr="009C3BF7">
        <w:rPr>
          <w:rFonts w:ascii="Times New Roman" w:hAnsi="Times New Roman"/>
        </w:rPr>
        <w:t xml:space="preserve"> </w:t>
      </w:r>
      <w:r w:rsidR="00950C7A" w:rsidRPr="009C3BF7">
        <w:rPr>
          <w:rFonts w:ascii="Times New Roman" w:hAnsi="Times New Roman"/>
        </w:rPr>
        <w:t>qua</w:t>
      </w:r>
      <w:r w:rsidRPr="009C3BF7">
        <w:rPr>
          <w:rFonts w:ascii="Times New Roman" w:hAnsi="Times New Roman"/>
        </w:rPr>
        <w:t xml:space="preserve"> </w:t>
      </w:r>
      <w:r w:rsidR="00950C7A" w:rsidRPr="009C3BF7">
        <w:rPr>
          <w:rFonts w:ascii="Times New Roman" w:hAnsi="Times New Roman"/>
        </w:rPr>
        <w:t>da</w:t>
      </w:r>
    </w:p>
    <w:p w14:paraId="2417CFC4"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A11AE3" w:rsidRPr="009C3BF7">
        <w:rPr>
          <w:rFonts w:ascii="Times New Roman" w:hAnsi="Times New Roman"/>
        </w:rPr>
        <w:t xml:space="preserve">Đối với </w:t>
      </w:r>
      <w:r w:rsidR="003D3C8D" w:rsidRPr="009C3BF7">
        <w:rPr>
          <w:rFonts w:ascii="Times New Roman" w:hAnsi="Times New Roman"/>
        </w:rPr>
        <w:t xml:space="preserve">các sản phẩm dán trực tiếp vào da với mục đích khuếch tán liên tục dược chất </w:t>
      </w:r>
      <w:r w:rsidR="0073442B" w:rsidRPr="009C3BF7">
        <w:rPr>
          <w:rFonts w:ascii="Times New Roman" w:hAnsi="Times New Roman"/>
        </w:rPr>
        <w:t>vào trong da qua lớp biểu bì</w:t>
      </w:r>
      <w:r w:rsidR="00A11AE3" w:rsidRPr="009C3BF7">
        <w:rPr>
          <w:rFonts w:ascii="Times New Roman" w:hAnsi="Times New Roman"/>
        </w:rPr>
        <w:t>,</w:t>
      </w:r>
      <w:r w:rsidR="0073442B" w:rsidRPr="009C3BF7">
        <w:rPr>
          <w:rFonts w:ascii="Times New Roman" w:hAnsi="Times New Roman"/>
        </w:rPr>
        <w:t xml:space="preserve"> </w:t>
      </w:r>
      <w:r w:rsidR="00BC29CB">
        <w:rPr>
          <w:rFonts w:ascii="Times New Roman" w:hAnsi="Times New Roman"/>
        </w:rPr>
        <w:t>các chỉ tiêu chất lượng cần đánh giá gồm</w:t>
      </w:r>
      <w:r w:rsidR="0073442B" w:rsidRPr="009C3BF7">
        <w:rPr>
          <w:rFonts w:ascii="Times New Roman" w:hAnsi="Times New Roman"/>
        </w:rPr>
        <w:t xml:space="preserve"> h</w:t>
      </w:r>
      <w:r w:rsidR="00950C7A" w:rsidRPr="009C3BF7">
        <w:rPr>
          <w:rFonts w:ascii="Times New Roman" w:hAnsi="Times New Roman"/>
        </w:rPr>
        <w:t>ình</w:t>
      </w:r>
      <w:r w:rsidRPr="009C3BF7">
        <w:rPr>
          <w:rFonts w:ascii="Times New Roman" w:hAnsi="Times New Roman"/>
        </w:rPr>
        <w:t xml:space="preserve"> </w:t>
      </w:r>
      <w:r w:rsidR="00950C7A" w:rsidRPr="009C3BF7">
        <w:rPr>
          <w:rFonts w:ascii="Times New Roman" w:hAnsi="Times New Roman"/>
        </w:rPr>
        <w:t>thức</w:t>
      </w:r>
      <w:r w:rsidR="0073442B" w:rsidRPr="009C3BF7">
        <w:rPr>
          <w:rFonts w:ascii="Times New Roman" w:hAnsi="Times New Roman"/>
        </w:rPr>
        <w:t xml:space="preserve">, định lượng, sản phẩm phân huỷ, </w:t>
      </w:r>
      <w:r w:rsidR="00950C7A" w:rsidRPr="009C3BF7">
        <w:rPr>
          <w:rFonts w:ascii="Times New Roman" w:hAnsi="Times New Roman"/>
        </w:rPr>
        <w:t>tốc</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giải</w:t>
      </w:r>
      <w:r w:rsidRPr="009C3BF7">
        <w:rPr>
          <w:rFonts w:ascii="Times New Roman" w:hAnsi="Times New Roman"/>
        </w:rPr>
        <w:t xml:space="preserve"> </w:t>
      </w:r>
      <w:r w:rsidR="00950C7A" w:rsidRPr="009C3BF7">
        <w:rPr>
          <w:rFonts w:ascii="Times New Roman" w:hAnsi="Times New Roman"/>
        </w:rPr>
        <w:t>phóng</w:t>
      </w:r>
      <w:r w:rsidRPr="009C3BF7">
        <w:rPr>
          <w:rFonts w:ascii="Times New Roman" w:hAnsi="Times New Roman"/>
        </w:rPr>
        <w:t xml:space="preserve"> </w:t>
      </w:r>
      <w:r w:rsidR="00950C7A" w:rsidRPr="009C3BF7">
        <w:rPr>
          <w:rFonts w:ascii="Times New Roman" w:hAnsi="Times New Roman"/>
          <w:i/>
        </w:rPr>
        <w:t>in</w:t>
      </w:r>
      <w:r w:rsidRPr="009C3BF7">
        <w:rPr>
          <w:rFonts w:ascii="Times New Roman" w:hAnsi="Times New Roman"/>
          <w:i/>
        </w:rPr>
        <w:t xml:space="preserve"> </w:t>
      </w:r>
      <w:r w:rsidR="00950C7A" w:rsidRPr="009C3BF7">
        <w:rPr>
          <w:rFonts w:ascii="Times New Roman" w:hAnsi="Times New Roman"/>
          <w:i/>
        </w:rPr>
        <w:t>vitro</w:t>
      </w:r>
      <w:r w:rsidR="0073442B" w:rsidRPr="009C3BF7">
        <w:rPr>
          <w:rFonts w:ascii="Times New Roman" w:hAnsi="Times New Roman"/>
        </w:rPr>
        <w:t xml:space="preserve">, độ rò rỉ, </w:t>
      </w:r>
      <w:r w:rsidR="00CA5567">
        <w:rPr>
          <w:rFonts w:ascii="Times New Roman" w:hAnsi="Times New Roman"/>
        </w:rPr>
        <w:t>giới hạn vi sinh vật</w:t>
      </w:r>
      <w:r w:rsidR="0073442B" w:rsidRPr="009C3BF7">
        <w:rPr>
          <w:rFonts w:ascii="Times New Roman" w:hAnsi="Times New Roman"/>
        </w:rPr>
        <w:t>/độ vô khuẩn, lực tháo và dính, và tốc độ giải phóng thuốc.</w:t>
      </w:r>
    </w:p>
    <w:p w14:paraId="408A660C" w14:textId="77777777" w:rsidR="00EC0747" w:rsidRPr="009C3BF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 xml:space="preserve">14.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đông</w:t>
      </w:r>
      <w:r w:rsidRPr="009C3BF7">
        <w:rPr>
          <w:rFonts w:ascii="Times New Roman" w:hAnsi="Times New Roman"/>
        </w:rPr>
        <w:t xml:space="preserve"> </w:t>
      </w:r>
      <w:r w:rsidR="00950C7A" w:rsidRPr="009C3BF7">
        <w:rPr>
          <w:rFonts w:ascii="Times New Roman" w:hAnsi="Times New Roman"/>
        </w:rPr>
        <w:t>khô</w:t>
      </w:r>
    </w:p>
    <w:p w14:paraId="1879BE04" w14:textId="77777777" w:rsidR="00EC0747" w:rsidRDefault="00EC0747" w:rsidP="004F6EA1">
      <w:pPr>
        <w:pStyle w:val="BodyTextIndent"/>
        <w:tabs>
          <w:tab w:val="left" w:pos="1080"/>
        </w:tabs>
        <w:spacing w:beforeLines="120" w:before="288" w:afterLines="60" w:after="144"/>
        <w:ind w:left="1080" w:hanging="360"/>
        <w:rPr>
          <w:rFonts w:ascii="Times New Roman" w:hAnsi="Times New Roman"/>
        </w:rPr>
      </w:pPr>
      <w:r w:rsidRPr="009C3BF7">
        <w:rPr>
          <w:rFonts w:ascii="Times New Roman" w:hAnsi="Times New Roman"/>
        </w:rPr>
        <w:tab/>
      </w:r>
      <w:r w:rsidR="00950C7A" w:rsidRPr="009C3BF7">
        <w:rPr>
          <w:rFonts w:ascii="Times New Roman" w:hAnsi="Times New Roman"/>
        </w:rPr>
        <w:t>Hình</w:t>
      </w:r>
      <w:r w:rsidRPr="009C3BF7">
        <w:rPr>
          <w:rFonts w:ascii="Times New Roman" w:hAnsi="Times New Roman"/>
        </w:rPr>
        <w:t xml:space="preserve"> </w:t>
      </w:r>
      <w:r w:rsidR="00950C7A" w:rsidRPr="009C3BF7">
        <w:rPr>
          <w:rFonts w:ascii="Times New Roman" w:hAnsi="Times New Roman"/>
        </w:rPr>
        <w:t>thức</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cả</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950C7A" w:rsidRPr="009C3BF7">
        <w:rPr>
          <w:rFonts w:ascii="Times New Roman" w:hAnsi="Times New Roman"/>
        </w:rPr>
        <w:t>đông</w:t>
      </w:r>
      <w:r w:rsidRPr="009C3BF7">
        <w:rPr>
          <w:rFonts w:ascii="Times New Roman" w:hAnsi="Times New Roman"/>
        </w:rPr>
        <w:t xml:space="preserve"> </w:t>
      </w:r>
      <w:r w:rsidR="00950C7A" w:rsidRPr="009C3BF7">
        <w:rPr>
          <w:rFonts w:ascii="Times New Roman" w:hAnsi="Times New Roman"/>
        </w:rPr>
        <w:t>khô</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sản</w:t>
      </w:r>
      <w:r w:rsidRPr="009C3BF7">
        <w:rPr>
          <w:rFonts w:ascii="Times New Roman" w:hAnsi="Times New Roman"/>
        </w:rPr>
        <w:t xml:space="preserve">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pha</w:t>
      </w:r>
      <w:r w:rsidR="0004342A" w:rsidRPr="009C3BF7">
        <w:rPr>
          <w:rFonts w:ascii="Times New Roman" w:hAnsi="Times New Roman"/>
        </w:rPr>
        <w:t xml:space="preserve"> lại</w:t>
      </w:r>
      <w:r w:rsidR="0073442B" w:rsidRPr="009C3BF7">
        <w:rPr>
          <w:rFonts w:ascii="Times New Roman" w:hAnsi="Times New Roman"/>
        </w:rPr>
        <w:t xml:space="preserve">, định lượng, </w:t>
      </w:r>
      <w:r w:rsidR="003A7333" w:rsidRPr="009C3BF7">
        <w:rPr>
          <w:rFonts w:ascii="Times New Roman" w:hAnsi="Times New Roman"/>
        </w:rPr>
        <w:t xml:space="preserve">sản </w:t>
      </w:r>
      <w:r w:rsidR="0073442B" w:rsidRPr="009C3BF7">
        <w:rPr>
          <w:rFonts w:ascii="Times New Roman" w:hAnsi="Times New Roman"/>
        </w:rPr>
        <w:t>phẩm phân huỷ</w:t>
      </w:r>
      <w:r w:rsidRPr="009C3BF7">
        <w:rPr>
          <w:rFonts w:ascii="Times New Roman" w:hAnsi="Times New Roman"/>
        </w:rPr>
        <w:t xml:space="preserve">, </w:t>
      </w:r>
      <w:r w:rsidR="00950C7A" w:rsidRPr="009C3BF7">
        <w:rPr>
          <w:rFonts w:ascii="Times New Roman" w:hAnsi="Times New Roman"/>
        </w:rPr>
        <w:t>pH</w:t>
      </w:r>
      <w:r w:rsidRPr="009C3BF7">
        <w:rPr>
          <w:rFonts w:ascii="Times New Roman" w:hAnsi="Times New Roman"/>
        </w:rPr>
        <w:t xml:space="preserve">, </w:t>
      </w:r>
      <w:r w:rsidR="00950C7A" w:rsidRPr="009C3BF7">
        <w:rPr>
          <w:rFonts w:ascii="Times New Roman" w:hAnsi="Times New Roman"/>
        </w:rPr>
        <w:t>hàm</w:t>
      </w:r>
      <w:r w:rsidRPr="009C3BF7">
        <w:rPr>
          <w:rFonts w:ascii="Times New Roman" w:hAnsi="Times New Roman"/>
        </w:rPr>
        <w:t xml:space="preserve"> </w:t>
      </w:r>
      <w:r w:rsidR="00950C7A" w:rsidRPr="009C3BF7">
        <w:rPr>
          <w:rFonts w:ascii="Times New Roman" w:hAnsi="Times New Roman"/>
        </w:rPr>
        <w:t>lượng</w:t>
      </w:r>
      <w:r w:rsidRPr="009C3BF7">
        <w:rPr>
          <w:rFonts w:ascii="Times New Roman" w:hAnsi="Times New Roman"/>
        </w:rPr>
        <w:t xml:space="preserve"> </w:t>
      </w:r>
      <w:r w:rsidR="00950C7A" w:rsidRPr="009C3BF7">
        <w:rPr>
          <w:rFonts w:ascii="Times New Roman" w:hAnsi="Times New Roman"/>
        </w:rPr>
        <w:t>nước</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tốc</w:t>
      </w:r>
      <w:r w:rsidRPr="009C3BF7">
        <w:rPr>
          <w:rFonts w:ascii="Times New Roman" w:hAnsi="Times New Roman"/>
        </w:rPr>
        <w:t xml:space="preserve"> </w:t>
      </w:r>
      <w:r w:rsidR="00950C7A" w:rsidRPr="009C3BF7">
        <w:rPr>
          <w:rFonts w:ascii="Times New Roman" w:hAnsi="Times New Roman"/>
        </w:rPr>
        <w:t>độ</w:t>
      </w:r>
      <w:r w:rsidRPr="009C3BF7">
        <w:rPr>
          <w:rFonts w:ascii="Times New Roman" w:hAnsi="Times New Roman"/>
        </w:rPr>
        <w:t xml:space="preserve"> </w:t>
      </w:r>
      <w:r w:rsidR="00950C7A" w:rsidRPr="009C3BF7">
        <w:rPr>
          <w:rFonts w:ascii="Times New Roman" w:hAnsi="Times New Roman"/>
        </w:rPr>
        <w:t>tạo</w:t>
      </w:r>
      <w:r w:rsidRPr="009C3BF7">
        <w:rPr>
          <w:rFonts w:ascii="Times New Roman" w:hAnsi="Times New Roman"/>
        </w:rPr>
        <w:t xml:space="preserve"> </w:t>
      </w:r>
      <w:r w:rsidR="00950C7A" w:rsidRPr="009C3BF7">
        <w:rPr>
          <w:rFonts w:ascii="Times New Roman" w:hAnsi="Times New Roman"/>
        </w:rPr>
        <w:t>thành</w:t>
      </w:r>
      <w:r w:rsidRPr="009C3BF7">
        <w:rPr>
          <w:rFonts w:ascii="Times New Roman" w:hAnsi="Times New Roman"/>
        </w:rPr>
        <w:t xml:space="preserve"> </w:t>
      </w:r>
      <w:r w:rsidR="00950C7A" w:rsidRPr="009C3BF7">
        <w:rPr>
          <w:rFonts w:ascii="Times New Roman" w:hAnsi="Times New Roman"/>
        </w:rPr>
        <w:t>dung</w:t>
      </w:r>
      <w:r w:rsidRPr="009C3BF7">
        <w:rPr>
          <w:rFonts w:ascii="Times New Roman" w:hAnsi="Times New Roman"/>
        </w:rPr>
        <w:t xml:space="preserve"> </w:t>
      </w:r>
      <w:r w:rsidR="00950C7A" w:rsidRPr="009C3BF7">
        <w:rPr>
          <w:rFonts w:ascii="Times New Roman" w:hAnsi="Times New Roman"/>
        </w:rPr>
        <w:t>dịch</w:t>
      </w:r>
      <w:r w:rsidRPr="009C3BF7">
        <w:rPr>
          <w:rFonts w:ascii="Times New Roman" w:hAnsi="Times New Roman"/>
        </w:rPr>
        <w:t>.</w:t>
      </w:r>
    </w:p>
    <w:p w14:paraId="117B6943" w14:textId="7E3F7E23" w:rsidR="009C3BF7" w:rsidRDefault="004215A2" w:rsidP="004F6EA1">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iii.</w:t>
      </w:r>
      <w:r>
        <w:rPr>
          <w:rFonts w:ascii="Times New Roman" w:hAnsi="Times New Roman"/>
        </w:rPr>
        <w:tab/>
      </w:r>
      <w:r w:rsidR="00E273A7">
        <w:rPr>
          <w:rFonts w:ascii="Times New Roman" w:hAnsi="Times New Roman"/>
        </w:rPr>
        <w:t xml:space="preserve">Chất lượng về mặt </w:t>
      </w:r>
      <w:r w:rsidR="00D745E6">
        <w:rPr>
          <w:rFonts w:ascii="Times New Roman" w:hAnsi="Times New Roman"/>
        </w:rPr>
        <w:t>vi</w:t>
      </w:r>
      <w:r w:rsidR="00E273A7">
        <w:rPr>
          <w:rFonts w:ascii="Times New Roman" w:hAnsi="Times New Roman"/>
        </w:rPr>
        <w:t xml:space="preserve"> sinh của các dạng bào chế vô khuẩn đa liều và các dạng bào chế không vô khuẩn nên được kiểm soát. Các thử nghiệm nên được thực hiện ít nhất tại thời điểm bắt đầu và kết thúc của tuổi thọ. Các thử nghiệm này thường được tiến hành như là một phần của kế hoạch phát triển sản phẩm, ví dụ, trong nghiên cứu độ ổn định của lô đầu tiên. Chúng không nhất thiết phải được lặp lại</w:t>
      </w:r>
      <w:r w:rsidR="00BF0D62">
        <w:rPr>
          <w:rFonts w:ascii="Times New Roman" w:hAnsi="Times New Roman"/>
        </w:rPr>
        <w:t xml:space="preserve"> trong các nghiên cứu độ ổn định sau đó trừ khi có sự thay đổi ảnh hưởng đến trạng thái vi sinh. Không nhất thiết là mọi thử nghiệm được liệt kê được thực hiện tại mỗi thời điểm. Điều này được áp dụng cụ thể cho phép thử độ vô khuẩn: hầu hết các sản phẩm vô khuẩn có thể thực hiện phép thử này tại thời điểm đầu và cuối của chu kỳ nghiên cứu độ ổn định. Phép thử chất gây sốt và nội độc tố vi khuẩn có thể chỉ cần thực hiện tại thời điểm xuất xưởng. Các dạng bào chế vô khuẩn có chứa các nguyên liệu khô (bột hay sản phẩm đông khô) và dung dịch đóng trong ống thủy tinh hàn kín có thể không cần thêm thử nghiệm vi sinh ngoài thời điểm khởi đầu.</w:t>
      </w:r>
      <w:r>
        <w:rPr>
          <w:rFonts w:ascii="Times New Roman" w:hAnsi="Times New Roman"/>
        </w:rPr>
        <w:t xml:space="preserve"> Mức độ nhiễm vi sinh vật ở dạng thuốc lỏng đóng trong bao bì thủy tinh có nắp bằng chất dẻo hay trong bao bì bằng chất dẻo nên được đánh giá ít nhất tại thời điểm đầu và cuối của chu kỳ nghiên cứu độ ổn định; nếu dữ liệu nghiên cứu dài hạn cung cấp cho cơ quan </w:t>
      </w:r>
      <w:r w:rsidR="00E01FFF">
        <w:rPr>
          <w:rFonts w:ascii="Times New Roman" w:hAnsi="Times New Roman"/>
        </w:rPr>
        <w:t>có thẩm quyền về</w:t>
      </w:r>
      <w:r>
        <w:rPr>
          <w:rFonts w:ascii="Times New Roman" w:hAnsi="Times New Roman"/>
        </w:rPr>
        <w:t xml:space="preserve"> việc đăng ký thuốc không </w:t>
      </w:r>
      <w:r w:rsidR="00E01FFF">
        <w:rPr>
          <w:rFonts w:ascii="Times New Roman" w:hAnsi="Times New Roman"/>
        </w:rPr>
        <w:t>bao phủ</w:t>
      </w:r>
      <w:r>
        <w:rPr>
          <w:rFonts w:ascii="Times New Roman" w:hAnsi="Times New Roman"/>
        </w:rPr>
        <w:t xml:space="preserve"> đến hết hạn dùng của sản phẩm thì mức độ nhiễm vi sinh vật tại thời điểm cuối cùng phải được cung cấp</w:t>
      </w:r>
      <w:r w:rsidR="00C131F0">
        <w:rPr>
          <w:rFonts w:ascii="Times New Roman" w:hAnsi="Times New Roman"/>
        </w:rPr>
        <w:t>.</w:t>
      </w:r>
      <w:r>
        <w:rPr>
          <w:rFonts w:ascii="Times New Roman" w:hAnsi="Times New Roman"/>
        </w:rPr>
        <w:t xml:space="preserve"> </w:t>
      </w:r>
      <w:r w:rsidRPr="004215A2">
        <w:rPr>
          <w:rFonts w:ascii="Times New Roman" w:hAnsi="Times New Roman"/>
        </w:rPr>
        <w:t xml:space="preserve">(WHO 2009, </w:t>
      </w:r>
      <w:r>
        <w:rPr>
          <w:rFonts w:ascii="Times New Roman" w:hAnsi="Times New Roman"/>
        </w:rPr>
        <w:t>A</w:t>
      </w:r>
      <w:r w:rsidRPr="004215A2">
        <w:rPr>
          <w:rFonts w:ascii="Times New Roman" w:hAnsi="Times New Roman"/>
        </w:rPr>
        <w:t>nnex 2, p. 124)</w:t>
      </w:r>
    </w:p>
    <w:p w14:paraId="4681DF98" w14:textId="77777777" w:rsidR="004215A2" w:rsidRPr="009C3BF7" w:rsidRDefault="004215A2" w:rsidP="004F6EA1">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iv.</w:t>
      </w:r>
      <w:r>
        <w:rPr>
          <w:rFonts w:ascii="Times New Roman" w:hAnsi="Times New Roman"/>
        </w:rPr>
        <w:tab/>
        <w:t>Hướng của sản phẩm khi bảo quản (đúng chiều hay ngược chiều) có thể phải xem xét trong đề cương</w:t>
      </w:r>
      <w:r w:rsidR="003C2A2C">
        <w:rPr>
          <w:rFonts w:ascii="Times New Roman" w:hAnsi="Times New Roman"/>
        </w:rPr>
        <w:t xml:space="preserve"> khi có sự thay đổi trong hệ thống bao bì đóng gói.</w:t>
      </w:r>
    </w:p>
    <w:p w14:paraId="7F6BA328" w14:textId="77777777" w:rsidR="00EC0747" w:rsidRPr="009C3BF7" w:rsidRDefault="00250D5F" w:rsidP="004F6EA1">
      <w:pPr>
        <w:pStyle w:val="BodyTextIndent"/>
        <w:tabs>
          <w:tab w:val="left" w:pos="720"/>
        </w:tabs>
        <w:spacing w:beforeLines="120" w:before="288" w:afterLines="60" w:after="144"/>
        <w:ind w:left="720" w:hanging="720"/>
        <w:rPr>
          <w:rFonts w:ascii="Times New Roman" w:hAnsi="Times New Roman"/>
          <w:b/>
        </w:rPr>
      </w:pPr>
      <w:r>
        <w:rPr>
          <w:rFonts w:ascii="Times New Roman" w:hAnsi="Times New Roman"/>
          <w:b/>
        </w:rPr>
        <w:t>4.6</w:t>
      </w:r>
      <w:r w:rsidR="00EC0747" w:rsidRPr="009C3BF7">
        <w:rPr>
          <w:rFonts w:ascii="Times New Roman" w:hAnsi="Times New Roman"/>
          <w:b/>
        </w:rPr>
        <w:t xml:space="preserve">. </w:t>
      </w:r>
      <w:r w:rsidR="00EB7267" w:rsidRPr="009C3BF7">
        <w:rPr>
          <w:rFonts w:ascii="Times New Roman" w:hAnsi="Times New Roman"/>
          <w:b/>
        </w:rPr>
        <w:tab/>
      </w:r>
      <w:r w:rsidR="00950C7A" w:rsidRPr="009C3BF7">
        <w:rPr>
          <w:rFonts w:ascii="Times New Roman" w:hAnsi="Times New Roman"/>
          <w:b/>
        </w:rPr>
        <w:t>Tần</w:t>
      </w:r>
      <w:r w:rsidR="00EC0747" w:rsidRPr="009C3BF7">
        <w:rPr>
          <w:rFonts w:ascii="Times New Roman" w:hAnsi="Times New Roman"/>
          <w:b/>
        </w:rPr>
        <w:t xml:space="preserve"> </w:t>
      </w:r>
      <w:r w:rsidR="00950C7A" w:rsidRPr="009C3BF7">
        <w:rPr>
          <w:rFonts w:ascii="Times New Roman" w:hAnsi="Times New Roman"/>
          <w:b/>
        </w:rPr>
        <w:t>số</w:t>
      </w:r>
      <w:r w:rsidR="00EC0747" w:rsidRPr="009C3BF7">
        <w:rPr>
          <w:rFonts w:ascii="Times New Roman" w:hAnsi="Times New Roman"/>
          <w:b/>
        </w:rPr>
        <w:t xml:space="preserve"> </w:t>
      </w:r>
      <w:r w:rsidR="00950C7A" w:rsidRPr="009C3BF7">
        <w:rPr>
          <w:rFonts w:ascii="Times New Roman" w:hAnsi="Times New Roman"/>
          <w:b/>
        </w:rPr>
        <w:t>thử</w:t>
      </w:r>
      <w:r w:rsidR="00EC0747" w:rsidRPr="009C3BF7">
        <w:rPr>
          <w:rFonts w:ascii="Times New Roman" w:hAnsi="Times New Roman"/>
          <w:b/>
        </w:rPr>
        <w:t xml:space="preserve"> </w:t>
      </w:r>
      <w:r w:rsidR="00950C7A" w:rsidRPr="009C3BF7">
        <w:rPr>
          <w:rFonts w:ascii="Times New Roman" w:hAnsi="Times New Roman"/>
          <w:b/>
        </w:rPr>
        <w:t>nghiệm</w:t>
      </w:r>
    </w:p>
    <w:p w14:paraId="5F5F26AC" w14:textId="05DAE01F" w:rsidR="00EC0747" w:rsidRPr="009C3BF7" w:rsidRDefault="00EC0747" w:rsidP="00D745E6">
      <w:pPr>
        <w:pStyle w:val="BodyText"/>
        <w:tabs>
          <w:tab w:val="left" w:pos="720"/>
        </w:tabs>
        <w:spacing w:beforeLines="120" w:before="288" w:afterLines="60" w:after="144"/>
        <w:ind w:left="720" w:hanging="720"/>
        <w:rPr>
          <w:rFonts w:ascii="Times New Roman" w:hAnsi="Times New Roman"/>
        </w:rPr>
      </w:pPr>
      <w:r w:rsidRPr="009C3BF7">
        <w:rPr>
          <w:rFonts w:ascii="Times New Roman" w:hAnsi="Times New Roman"/>
        </w:rPr>
        <w:tab/>
      </w:r>
      <w:r w:rsidR="00950C7A" w:rsidRPr="009C3BF7">
        <w:rPr>
          <w:rFonts w:ascii="Times New Roman" w:hAnsi="Times New Roman"/>
        </w:rPr>
        <w:t>Khi</w:t>
      </w:r>
      <w:r w:rsidRPr="009C3BF7">
        <w:rPr>
          <w:rFonts w:ascii="Times New Roman" w:hAnsi="Times New Roman"/>
        </w:rPr>
        <w:t xml:space="preserve"> </w:t>
      </w:r>
      <w:r w:rsidR="00950C7A" w:rsidRPr="009C3BF7">
        <w:rPr>
          <w:rFonts w:ascii="Times New Roman" w:hAnsi="Times New Roman"/>
        </w:rPr>
        <w:t>nghiên</w:t>
      </w:r>
      <w:r w:rsidRPr="009C3BF7">
        <w:rPr>
          <w:rFonts w:ascii="Times New Roman" w:hAnsi="Times New Roman"/>
        </w:rPr>
        <w:t xml:space="preserve"> </w:t>
      </w:r>
      <w:r w:rsidR="00950C7A" w:rsidRPr="009C3BF7">
        <w:rPr>
          <w:rFonts w:ascii="Times New Roman" w:hAnsi="Times New Roman"/>
        </w:rPr>
        <w:t>cứu</w:t>
      </w:r>
      <w:r w:rsidRPr="009C3BF7">
        <w:rPr>
          <w:rFonts w:ascii="Times New Roman" w:hAnsi="Times New Roman"/>
        </w:rPr>
        <w:t xml:space="preserve"> </w:t>
      </w:r>
      <w:r w:rsidR="00950C7A" w:rsidRPr="009C3BF7">
        <w:rPr>
          <w:rFonts w:ascii="Times New Roman" w:hAnsi="Times New Roman"/>
        </w:rPr>
        <w:t>dài</w:t>
      </w:r>
      <w:r w:rsidRPr="009C3BF7">
        <w:rPr>
          <w:rFonts w:ascii="Times New Roman" w:hAnsi="Times New Roman"/>
        </w:rPr>
        <w:t xml:space="preserve"> </w:t>
      </w:r>
      <w:r w:rsidR="00950C7A" w:rsidRPr="009C3BF7">
        <w:rPr>
          <w:rFonts w:ascii="Times New Roman" w:hAnsi="Times New Roman"/>
        </w:rPr>
        <w:t>hạn</w:t>
      </w:r>
      <w:r w:rsidRPr="009C3BF7">
        <w:rPr>
          <w:rFonts w:ascii="Times New Roman" w:hAnsi="Times New Roman"/>
        </w:rPr>
        <w:t xml:space="preserve">, </w:t>
      </w:r>
      <w:r w:rsidR="00950C7A" w:rsidRPr="009C3BF7">
        <w:rPr>
          <w:rFonts w:ascii="Times New Roman" w:hAnsi="Times New Roman"/>
        </w:rPr>
        <w:t>tần</w:t>
      </w:r>
      <w:r w:rsidRPr="009C3BF7">
        <w:rPr>
          <w:rFonts w:ascii="Times New Roman" w:hAnsi="Times New Roman"/>
        </w:rPr>
        <w:t xml:space="preserve"> </w:t>
      </w:r>
      <w:r w:rsidR="00950C7A" w:rsidRPr="009C3BF7">
        <w:rPr>
          <w:rFonts w:ascii="Times New Roman" w:hAnsi="Times New Roman"/>
        </w:rPr>
        <w:t>số</w:t>
      </w:r>
      <w:r w:rsidRPr="009C3BF7">
        <w:rPr>
          <w:rFonts w:ascii="Times New Roman" w:hAnsi="Times New Roman"/>
        </w:rPr>
        <w:t xml:space="preserve"> </w:t>
      </w:r>
      <w:r w:rsidR="00950C7A" w:rsidRPr="009C3BF7">
        <w:rPr>
          <w:rFonts w:ascii="Times New Roman" w:hAnsi="Times New Roman"/>
        </w:rPr>
        <w:t>thử</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phải</w:t>
      </w:r>
      <w:r w:rsidRPr="009C3BF7">
        <w:rPr>
          <w:rFonts w:ascii="Times New Roman" w:hAnsi="Times New Roman"/>
        </w:rPr>
        <w:t xml:space="preserve"> </w:t>
      </w:r>
      <w:r w:rsidR="00950C7A" w:rsidRPr="009C3BF7">
        <w:rPr>
          <w:rFonts w:ascii="Times New Roman" w:hAnsi="Times New Roman"/>
        </w:rPr>
        <w:t>đủ</w:t>
      </w:r>
      <w:r w:rsidRPr="009C3BF7">
        <w:rPr>
          <w:rFonts w:ascii="Times New Roman" w:hAnsi="Times New Roman"/>
        </w:rPr>
        <w:t xml:space="preserve"> </w:t>
      </w:r>
      <w:r w:rsidR="00950C7A" w:rsidRPr="009C3BF7">
        <w:rPr>
          <w:rFonts w:ascii="Times New Roman" w:hAnsi="Times New Roman"/>
        </w:rPr>
        <w:t>để</w:t>
      </w:r>
      <w:r w:rsidRPr="009C3BF7">
        <w:rPr>
          <w:rFonts w:ascii="Times New Roman" w:hAnsi="Times New Roman"/>
        </w:rPr>
        <w:t xml:space="preserve"> </w:t>
      </w:r>
      <w:r w:rsidR="00950C7A" w:rsidRPr="009C3BF7">
        <w:rPr>
          <w:rFonts w:ascii="Times New Roman" w:hAnsi="Times New Roman"/>
        </w:rPr>
        <w:t>thiết</w:t>
      </w:r>
      <w:r w:rsidRPr="009C3BF7">
        <w:rPr>
          <w:rFonts w:ascii="Times New Roman" w:hAnsi="Times New Roman"/>
        </w:rPr>
        <w:t xml:space="preserve"> </w:t>
      </w:r>
      <w:r w:rsidR="00950C7A" w:rsidRPr="009C3BF7">
        <w:rPr>
          <w:rFonts w:ascii="Times New Roman" w:hAnsi="Times New Roman"/>
        </w:rPr>
        <w:t>lập</w:t>
      </w:r>
      <w:r w:rsidRPr="009C3BF7">
        <w:rPr>
          <w:rFonts w:ascii="Times New Roman" w:hAnsi="Times New Roman"/>
        </w:rPr>
        <w:t xml:space="preserve"> </w:t>
      </w:r>
      <w:r w:rsidR="008E3F98" w:rsidRPr="009C3BF7">
        <w:rPr>
          <w:rFonts w:ascii="Times New Roman" w:hAnsi="Times New Roman"/>
        </w:rPr>
        <w:t>tính</w:t>
      </w:r>
      <w:r w:rsidRPr="009C3BF7">
        <w:rPr>
          <w:rFonts w:ascii="Times New Roman" w:hAnsi="Times New Roman"/>
        </w:rPr>
        <w:t xml:space="preserve"> </w:t>
      </w:r>
      <w:r w:rsidR="00950C7A" w:rsidRPr="009C3BF7">
        <w:rPr>
          <w:rFonts w:ascii="Times New Roman" w:hAnsi="Times New Roman"/>
        </w:rPr>
        <w:t>ổn</w:t>
      </w:r>
      <w:r w:rsidRPr="009C3BF7">
        <w:rPr>
          <w:rFonts w:ascii="Times New Roman" w:hAnsi="Times New Roman"/>
        </w:rPr>
        <w:t xml:space="preserve"> </w:t>
      </w:r>
      <w:r w:rsidR="00950C7A" w:rsidRPr="009C3BF7">
        <w:rPr>
          <w:rFonts w:ascii="Times New Roman" w:hAnsi="Times New Roman"/>
        </w:rPr>
        <w:t>định</w:t>
      </w:r>
      <w:r w:rsidRPr="009C3BF7">
        <w:rPr>
          <w:rFonts w:ascii="Times New Roman" w:hAnsi="Times New Roman"/>
        </w:rPr>
        <w:t xml:space="preserve"> </w:t>
      </w:r>
      <w:r w:rsidR="00950C7A" w:rsidRPr="009C3BF7">
        <w:rPr>
          <w:rFonts w:ascii="Times New Roman" w:hAnsi="Times New Roman"/>
        </w:rPr>
        <w:t>của</w:t>
      </w:r>
      <w:r w:rsidRPr="009C3BF7">
        <w:rPr>
          <w:rFonts w:ascii="Times New Roman" w:hAnsi="Times New Roman"/>
        </w:rPr>
        <w:t xml:space="preserve"> </w:t>
      </w:r>
      <w:r w:rsidR="00796AEB" w:rsidRPr="009C3BF7">
        <w:rPr>
          <w:rFonts w:ascii="Times New Roman" w:hAnsi="Times New Roman"/>
        </w:rPr>
        <w:t xml:space="preserve">thành </w:t>
      </w:r>
      <w:r w:rsidR="00950C7A" w:rsidRPr="009C3BF7">
        <w:rPr>
          <w:rFonts w:ascii="Times New Roman" w:hAnsi="Times New Roman"/>
        </w:rPr>
        <w:t>phẩm</w:t>
      </w:r>
      <w:r w:rsidRPr="009C3BF7">
        <w:rPr>
          <w:rFonts w:ascii="Times New Roman" w:hAnsi="Times New Roman"/>
        </w:rPr>
        <w:t xml:space="preserve"> </w:t>
      </w:r>
      <w:r w:rsidR="00950C7A" w:rsidRPr="009C3BF7">
        <w:rPr>
          <w:rFonts w:ascii="Times New Roman" w:hAnsi="Times New Roman"/>
        </w:rPr>
        <w:t>thuốc</w:t>
      </w:r>
      <w:r w:rsidRPr="009C3BF7">
        <w:rPr>
          <w:rFonts w:ascii="Times New Roman" w:hAnsi="Times New Roman"/>
        </w:rPr>
        <w:t xml:space="preserve">. </w:t>
      </w:r>
      <w:r w:rsidR="00950C7A" w:rsidRPr="009C3BF7">
        <w:rPr>
          <w:rFonts w:ascii="Times New Roman" w:hAnsi="Times New Roman"/>
        </w:rPr>
        <w:t>Tần</w:t>
      </w:r>
      <w:r w:rsidRPr="009C3BF7">
        <w:rPr>
          <w:rFonts w:ascii="Times New Roman" w:hAnsi="Times New Roman"/>
        </w:rPr>
        <w:t xml:space="preserve"> </w:t>
      </w:r>
      <w:r w:rsidR="00950C7A" w:rsidRPr="009C3BF7">
        <w:rPr>
          <w:rFonts w:ascii="Times New Roman" w:hAnsi="Times New Roman"/>
        </w:rPr>
        <w:t>số</w:t>
      </w:r>
      <w:r w:rsidRPr="009C3BF7">
        <w:rPr>
          <w:rFonts w:ascii="Times New Roman" w:hAnsi="Times New Roman"/>
        </w:rPr>
        <w:t xml:space="preserve"> </w:t>
      </w:r>
      <w:r w:rsidR="00950C7A" w:rsidRPr="009C3BF7">
        <w:rPr>
          <w:rFonts w:ascii="Times New Roman" w:hAnsi="Times New Roman"/>
        </w:rPr>
        <w:t>thử</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ở</w:t>
      </w:r>
      <w:r w:rsidRPr="009C3BF7">
        <w:rPr>
          <w:rFonts w:ascii="Times New Roman" w:hAnsi="Times New Roman"/>
        </w:rPr>
        <w:t xml:space="preserve"> </w:t>
      </w:r>
      <w:r w:rsidR="00950C7A" w:rsidRPr="009C3BF7">
        <w:rPr>
          <w:rFonts w:ascii="Times New Roman" w:hAnsi="Times New Roman"/>
        </w:rPr>
        <w:t>điều</w:t>
      </w:r>
      <w:r w:rsidRPr="009C3BF7">
        <w:rPr>
          <w:rFonts w:ascii="Times New Roman" w:hAnsi="Times New Roman"/>
        </w:rPr>
        <w:t xml:space="preserve"> </w:t>
      </w:r>
      <w:r w:rsidR="00950C7A" w:rsidRPr="009C3BF7">
        <w:rPr>
          <w:rFonts w:ascii="Times New Roman" w:hAnsi="Times New Roman"/>
        </w:rPr>
        <w:t>kiện</w:t>
      </w:r>
      <w:r w:rsidRPr="009C3BF7">
        <w:rPr>
          <w:rFonts w:ascii="Times New Roman" w:hAnsi="Times New Roman"/>
        </w:rPr>
        <w:t xml:space="preserve"> </w:t>
      </w:r>
      <w:r w:rsidR="00950C7A" w:rsidRPr="009C3BF7">
        <w:rPr>
          <w:rFonts w:ascii="Times New Roman" w:hAnsi="Times New Roman"/>
        </w:rPr>
        <w:t>bảo</w:t>
      </w:r>
      <w:r w:rsidRPr="009C3BF7">
        <w:rPr>
          <w:rFonts w:ascii="Times New Roman" w:hAnsi="Times New Roman"/>
        </w:rPr>
        <w:t xml:space="preserve"> </w:t>
      </w:r>
      <w:r w:rsidR="00950C7A" w:rsidRPr="009C3BF7">
        <w:rPr>
          <w:rFonts w:ascii="Times New Roman" w:hAnsi="Times New Roman"/>
        </w:rPr>
        <w:t>quản</w:t>
      </w:r>
      <w:r w:rsidRPr="009C3BF7">
        <w:rPr>
          <w:rFonts w:ascii="Times New Roman" w:hAnsi="Times New Roman"/>
        </w:rPr>
        <w:t xml:space="preserve"> </w:t>
      </w:r>
      <w:r w:rsidR="00950C7A" w:rsidRPr="009C3BF7">
        <w:rPr>
          <w:rFonts w:ascii="Times New Roman" w:hAnsi="Times New Roman"/>
        </w:rPr>
        <w:t>dài</w:t>
      </w:r>
      <w:r w:rsidRPr="009C3BF7">
        <w:rPr>
          <w:rFonts w:ascii="Times New Roman" w:hAnsi="Times New Roman"/>
        </w:rPr>
        <w:t xml:space="preserve"> </w:t>
      </w:r>
      <w:r w:rsidR="00950C7A" w:rsidRPr="009C3BF7">
        <w:rPr>
          <w:rFonts w:ascii="Times New Roman" w:hAnsi="Times New Roman"/>
        </w:rPr>
        <w:t>hạn</w:t>
      </w:r>
      <w:r w:rsidRPr="009C3BF7">
        <w:rPr>
          <w:rFonts w:ascii="Times New Roman" w:hAnsi="Times New Roman"/>
        </w:rPr>
        <w:t xml:space="preserve"> </w:t>
      </w:r>
      <w:r w:rsidR="00950C7A" w:rsidRPr="009C3BF7">
        <w:rPr>
          <w:rFonts w:ascii="Times New Roman" w:hAnsi="Times New Roman"/>
        </w:rPr>
        <w:t>thông</w:t>
      </w:r>
      <w:r w:rsidRPr="009C3BF7">
        <w:rPr>
          <w:rFonts w:ascii="Times New Roman" w:hAnsi="Times New Roman"/>
        </w:rPr>
        <w:t xml:space="preserve"> </w:t>
      </w:r>
      <w:r w:rsidR="00950C7A" w:rsidRPr="009C3BF7">
        <w:rPr>
          <w:rFonts w:ascii="Times New Roman" w:hAnsi="Times New Roman"/>
        </w:rPr>
        <w:t>thường</w:t>
      </w:r>
      <w:r w:rsidRPr="009C3BF7">
        <w:rPr>
          <w:rFonts w:ascii="Times New Roman" w:hAnsi="Times New Roman"/>
        </w:rPr>
        <w:t xml:space="preserve"> </w:t>
      </w:r>
      <w:r w:rsidR="00950C7A" w:rsidRPr="009C3BF7">
        <w:rPr>
          <w:rFonts w:ascii="Times New Roman" w:hAnsi="Times New Roman"/>
        </w:rPr>
        <w:t>là</w:t>
      </w:r>
      <w:r w:rsidRPr="009C3BF7">
        <w:rPr>
          <w:rFonts w:ascii="Times New Roman" w:hAnsi="Times New Roman"/>
        </w:rPr>
        <w:t xml:space="preserve"> 3 </w:t>
      </w:r>
      <w:r w:rsidR="00950C7A" w:rsidRPr="009C3BF7">
        <w:rPr>
          <w:rFonts w:ascii="Times New Roman" w:hAnsi="Times New Roman"/>
        </w:rPr>
        <w:t>tháng</w:t>
      </w:r>
      <w:r w:rsidRPr="009C3BF7">
        <w:rPr>
          <w:rFonts w:ascii="Times New Roman" w:hAnsi="Times New Roman"/>
        </w:rPr>
        <w:t xml:space="preserve"> </w:t>
      </w:r>
      <w:r w:rsidR="00950C7A" w:rsidRPr="009C3BF7">
        <w:rPr>
          <w:rFonts w:ascii="Times New Roman" w:hAnsi="Times New Roman"/>
        </w:rPr>
        <w:t>một</w:t>
      </w:r>
      <w:r w:rsidRPr="009C3BF7">
        <w:rPr>
          <w:rFonts w:ascii="Times New Roman" w:hAnsi="Times New Roman"/>
        </w:rPr>
        <w:t xml:space="preserve"> </w:t>
      </w:r>
      <w:r w:rsidR="00950C7A" w:rsidRPr="009C3BF7">
        <w:rPr>
          <w:rFonts w:ascii="Times New Roman" w:hAnsi="Times New Roman"/>
        </w:rPr>
        <w:t>lần</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năm</w:t>
      </w:r>
      <w:r w:rsidRPr="009C3BF7">
        <w:rPr>
          <w:rFonts w:ascii="Times New Roman" w:hAnsi="Times New Roman"/>
        </w:rPr>
        <w:t xml:space="preserve"> </w:t>
      </w:r>
      <w:r w:rsidR="00950C7A" w:rsidRPr="009C3BF7">
        <w:rPr>
          <w:rFonts w:ascii="Times New Roman" w:hAnsi="Times New Roman"/>
        </w:rPr>
        <w:t>đầu</w:t>
      </w:r>
      <w:r w:rsidRPr="009C3BF7">
        <w:rPr>
          <w:rFonts w:ascii="Times New Roman" w:hAnsi="Times New Roman"/>
        </w:rPr>
        <w:t xml:space="preserve"> </w:t>
      </w:r>
      <w:r w:rsidR="00950C7A" w:rsidRPr="009C3BF7">
        <w:rPr>
          <w:rFonts w:ascii="Times New Roman" w:hAnsi="Times New Roman"/>
        </w:rPr>
        <w:t>tiên</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6 </w:t>
      </w:r>
      <w:r w:rsidR="00950C7A" w:rsidRPr="009C3BF7">
        <w:rPr>
          <w:rFonts w:ascii="Times New Roman" w:hAnsi="Times New Roman"/>
        </w:rPr>
        <w:t>tháng</w:t>
      </w:r>
      <w:r w:rsidRPr="009C3BF7">
        <w:rPr>
          <w:rFonts w:ascii="Times New Roman" w:hAnsi="Times New Roman"/>
        </w:rPr>
        <w:t xml:space="preserve"> </w:t>
      </w:r>
      <w:r w:rsidR="00950C7A" w:rsidRPr="009C3BF7">
        <w:rPr>
          <w:rFonts w:ascii="Times New Roman" w:hAnsi="Times New Roman"/>
        </w:rPr>
        <w:t>một</w:t>
      </w:r>
      <w:r w:rsidRPr="009C3BF7">
        <w:rPr>
          <w:rFonts w:ascii="Times New Roman" w:hAnsi="Times New Roman"/>
        </w:rPr>
        <w:t xml:space="preserve"> </w:t>
      </w:r>
      <w:r w:rsidR="00950C7A" w:rsidRPr="009C3BF7">
        <w:rPr>
          <w:rFonts w:ascii="Times New Roman" w:hAnsi="Times New Roman"/>
        </w:rPr>
        <w:t>lần</w:t>
      </w:r>
      <w:r w:rsidRPr="009C3BF7">
        <w:rPr>
          <w:rFonts w:ascii="Times New Roman" w:hAnsi="Times New Roman"/>
        </w:rPr>
        <w:t xml:space="preserve"> </w:t>
      </w:r>
      <w:r w:rsidR="00950C7A" w:rsidRPr="009C3BF7">
        <w:rPr>
          <w:rFonts w:ascii="Times New Roman" w:hAnsi="Times New Roman"/>
        </w:rPr>
        <w:t>trong</w:t>
      </w:r>
      <w:r w:rsidRPr="009C3BF7">
        <w:rPr>
          <w:rFonts w:ascii="Times New Roman" w:hAnsi="Times New Roman"/>
        </w:rPr>
        <w:t xml:space="preserve"> </w:t>
      </w:r>
      <w:r w:rsidR="00950C7A" w:rsidRPr="009C3BF7">
        <w:rPr>
          <w:rFonts w:ascii="Times New Roman" w:hAnsi="Times New Roman"/>
        </w:rPr>
        <w:t>năm</w:t>
      </w:r>
      <w:r w:rsidRPr="009C3BF7">
        <w:rPr>
          <w:rFonts w:ascii="Times New Roman" w:hAnsi="Times New Roman"/>
        </w:rPr>
        <w:t xml:space="preserve"> </w:t>
      </w:r>
      <w:r w:rsidR="00950C7A" w:rsidRPr="009C3BF7">
        <w:rPr>
          <w:rFonts w:ascii="Times New Roman" w:hAnsi="Times New Roman"/>
        </w:rPr>
        <w:t>thứ</w:t>
      </w:r>
      <w:r w:rsidRPr="009C3BF7">
        <w:rPr>
          <w:rFonts w:ascii="Times New Roman" w:hAnsi="Times New Roman"/>
        </w:rPr>
        <w:t xml:space="preserve"> 2,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một</w:t>
      </w:r>
      <w:r w:rsidRPr="009C3BF7">
        <w:rPr>
          <w:rFonts w:ascii="Times New Roman" w:hAnsi="Times New Roman"/>
        </w:rPr>
        <w:t xml:space="preserve"> </w:t>
      </w:r>
      <w:r w:rsidR="00950C7A" w:rsidRPr="009C3BF7">
        <w:rPr>
          <w:rFonts w:ascii="Times New Roman" w:hAnsi="Times New Roman"/>
        </w:rPr>
        <w:t>năm</w:t>
      </w:r>
      <w:r w:rsidRPr="009C3BF7">
        <w:rPr>
          <w:rFonts w:ascii="Times New Roman" w:hAnsi="Times New Roman"/>
        </w:rPr>
        <w:t xml:space="preserve"> </w:t>
      </w:r>
      <w:r w:rsidR="00950C7A" w:rsidRPr="009C3BF7">
        <w:rPr>
          <w:rFonts w:ascii="Times New Roman" w:hAnsi="Times New Roman"/>
        </w:rPr>
        <w:t>một</w:t>
      </w:r>
      <w:r w:rsidRPr="009C3BF7">
        <w:rPr>
          <w:rFonts w:ascii="Times New Roman" w:hAnsi="Times New Roman"/>
        </w:rPr>
        <w:t xml:space="preserve"> </w:t>
      </w:r>
      <w:r w:rsidR="00950C7A" w:rsidRPr="009C3BF7">
        <w:rPr>
          <w:rFonts w:ascii="Times New Roman" w:hAnsi="Times New Roman"/>
        </w:rPr>
        <w:t>lần</w:t>
      </w:r>
      <w:r w:rsidRPr="009C3BF7">
        <w:rPr>
          <w:rFonts w:ascii="Times New Roman" w:hAnsi="Times New Roman"/>
        </w:rPr>
        <w:t xml:space="preserve"> </w:t>
      </w:r>
      <w:r w:rsidR="00950C7A" w:rsidRPr="009C3BF7">
        <w:rPr>
          <w:rFonts w:ascii="Times New Roman" w:hAnsi="Times New Roman"/>
        </w:rPr>
        <w:t>cho</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năm</w:t>
      </w:r>
      <w:r w:rsidRPr="009C3BF7">
        <w:rPr>
          <w:rFonts w:ascii="Times New Roman" w:hAnsi="Times New Roman"/>
        </w:rPr>
        <w:t xml:space="preserve"> </w:t>
      </w:r>
      <w:r w:rsidR="00950C7A" w:rsidRPr="009C3BF7">
        <w:rPr>
          <w:rFonts w:ascii="Times New Roman" w:hAnsi="Times New Roman"/>
        </w:rPr>
        <w:t>sau</w:t>
      </w:r>
      <w:r w:rsidRPr="009C3BF7">
        <w:rPr>
          <w:rFonts w:ascii="Times New Roman" w:hAnsi="Times New Roman"/>
        </w:rPr>
        <w:t xml:space="preserve"> </w:t>
      </w:r>
      <w:r w:rsidR="00950C7A" w:rsidRPr="009C3BF7">
        <w:rPr>
          <w:rFonts w:ascii="Times New Roman" w:hAnsi="Times New Roman"/>
        </w:rPr>
        <w:t>đó</w:t>
      </w:r>
      <w:r w:rsidRPr="009C3BF7">
        <w:rPr>
          <w:rFonts w:ascii="Times New Roman" w:hAnsi="Times New Roman"/>
        </w:rPr>
        <w:t xml:space="preserve"> </w:t>
      </w:r>
      <w:r w:rsidR="00950C7A" w:rsidRPr="009C3BF7">
        <w:rPr>
          <w:rFonts w:ascii="Times New Roman" w:hAnsi="Times New Roman"/>
        </w:rPr>
        <w:t>đến</w:t>
      </w:r>
      <w:r w:rsidRPr="009C3BF7">
        <w:rPr>
          <w:rFonts w:ascii="Times New Roman" w:hAnsi="Times New Roman"/>
        </w:rPr>
        <w:t xml:space="preserve"> </w:t>
      </w:r>
      <w:r w:rsidR="00950C7A" w:rsidRPr="009C3BF7">
        <w:rPr>
          <w:rFonts w:ascii="Times New Roman" w:hAnsi="Times New Roman"/>
        </w:rPr>
        <w:t>hết</w:t>
      </w:r>
      <w:r w:rsidRPr="009C3BF7">
        <w:rPr>
          <w:rFonts w:ascii="Times New Roman" w:hAnsi="Times New Roman"/>
        </w:rPr>
        <w:t xml:space="preserve"> </w:t>
      </w:r>
      <w:r w:rsidR="004E26F7">
        <w:rPr>
          <w:rFonts w:ascii="Times New Roman" w:hAnsi="Times New Roman"/>
        </w:rPr>
        <w:t>tuổi thọ đề xuất</w:t>
      </w:r>
      <w:r w:rsidRPr="009C3BF7">
        <w:rPr>
          <w:rFonts w:ascii="Times New Roman" w:hAnsi="Times New Roman"/>
        </w:rPr>
        <w:t>.</w:t>
      </w:r>
    </w:p>
    <w:p w14:paraId="605B791D" w14:textId="77777777" w:rsidR="00E76250" w:rsidRDefault="00EC0747" w:rsidP="00D745E6">
      <w:pPr>
        <w:pStyle w:val="BodyText"/>
        <w:tabs>
          <w:tab w:val="left" w:pos="720"/>
        </w:tabs>
        <w:spacing w:beforeLines="120" w:before="288" w:afterLines="60" w:after="144"/>
        <w:ind w:left="720" w:hanging="720"/>
        <w:rPr>
          <w:rFonts w:ascii="Times New Roman" w:hAnsi="Times New Roman"/>
        </w:rPr>
      </w:pPr>
      <w:r w:rsidRPr="009C3BF7">
        <w:rPr>
          <w:rFonts w:ascii="Times New Roman" w:hAnsi="Times New Roman"/>
        </w:rPr>
        <w:tab/>
      </w:r>
      <w:r w:rsidR="0073442B" w:rsidRPr="009C3BF7">
        <w:rPr>
          <w:rFonts w:ascii="Times New Roman" w:hAnsi="Times New Roman"/>
        </w:rPr>
        <w:t>Ở</w:t>
      </w:r>
      <w:r w:rsidRPr="009C3BF7">
        <w:rPr>
          <w:rFonts w:ascii="Times New Roman" w:hAnsi="Times New Roman"/>
        </w:rPr>
        <w:t xml:space="preserve"> </w:t>
      </w:r>
      <w:r w:rsidR="00950C7A" w:rsidRPr="009C3BF7">
        <w:rPr>
          <w:rFonts w:ascii="Times New Roman" w:hAnsi="Times New Roman"/>
        </w:rPr>
        <w:t>điều</w:t>
      </w:r>
      <w:r w:rsidRPr="009C3BF7">
        <w:rPr>
          <w:rFonts w:ascii="Times New Roman" w:hAnsi="Times New Roman"/>
        </w:rPr>
        <w:t xml:space="preserve"> </w:t>
      </w:r>
      <w:r w:rsidR="00950C7A" w:rsidRPr="009C3BF7">
        <w:rPr>
          <w:rFonts w:ascii="Times New Roman" w:hAnsi="Times New Roman"/>
        </w:rPr>
        <w:t>kiện</w:t>
      </w:r>
      <w:r w:rsidRPr="009C3BF7">
        <w:rPr>
          <w:rFonts w:ascii="Times New Roman" w:hAnsi="Times New Roman"/>
        </w:rPr>
        <w:t xml:space="preserve"> </w:t>
      </w:r>
      <w:r w:rsidR="00950C7A" w:rsidRPr="009C3BF7">
        <w:rPr>
          <w:rFonts w:ascii="Times New Roman" w:hAnsi="Times New Roman"/>
        </w:rPr>
        <w:t>bảo</w:t>
      </w:r>
      <w:r w:rsidRPr="009C3BF7">
        <w:rPr>
          <w:rFonts w:ascii="Times New Roman" w:hAnsi="Times New Roman"/>
        </w:rPr>
        <w:t xml:space="preserve"> </w:t>
      </w:r>
      <w:r w:rsidR="00950C7A" w:rsidRPr="009C3BF7">
        <w:rPr>
          <w:rFonts w:ascii="Times New Roman" w:hAnsi="Times New Roman"/>
        </w:rPr>
        <w:t>quản</w:t>
      </w:r>
      <w:r w:rsidRPr="009C3BF7">
        <w:rPr>
          <w:rFonts w:ascii="Times New Roman" w:hAnsi="Times New Roman"/>
        </w:rPr>
        <w:t xml:space="preserve"> </w:t>
      </w:r>
      <w:r w:rsidR="001A40F8">
        <w:rPr>
          <w:rFonts w:ascii="Times New Roman" w:hAnsi="Times New Roman"/>
        </w:rPr>
        <w:t>cấp tốc</w:t>
      </w:r>
      <w:r w:rsidRPr="009C3BF7">
        <w:rPr>
          <w:rFonts w:ascii="Times New Roman" w:hAnsi="Times New Roman"/>
        </w:rPr>
        <w:t xml:space="preserve">, </w:t>
      </w:r>
      <w:r w:rsidR="00950C7A" w:rsidRPr="009C3BF7">
        <w:rPr>
          <w:rFonts w:ascii="Times New Roman" w:hAnsi="Times New Roman"/>
        </w:rPr>
        <w:t>tối</w:t>
      </w:r>
      <w:r w:rsidRPr="009C3BF7">
        <w:rPr>
          <w:rFonts w:ascii="Times New Roman" w:hAnsi="Times New Roman"/>
        </w:rPr>
        <w:t xml:space="preserve"> </w:t>
      </w:r>
      <w:r w:rsidR="00950C7A" w:rsidRPr="009C3BF7">
        <w:rPr>
          <w:rFonts w:ascii="Times New Roman" w:hAnsi="Times New Roman"/>
        </w:rPr>
        <w:t>thiểu</w:t>
      </w:r>
      <w:r w:rsidRPr="009C3BF7">
        <w:rPr>
          <w:rFonts w:ascii="Times New Roman" w:hAnsi="Times New Roman"/>
        </w:rPr>
        <w:t xml:space="preserve"> </w:t>
      </w:r>
      <w:r w:rsidR="00950C7A" w:rsidRPr="009C3BF7">
        <w:rPr>
          <w:rFonts w:ascii="Times New Roman" w:hAnsi="Times New Roman"/>
        </w:rPr>
        <w:t>là</w:t>
      </w:r>
      <w:r w:rsidRPr="009C3BF7">
        <w:rPr>
          <w:rFonts w:ascii="Times New Roman" w:hAnsi="Times New Roman"/>
        </w:rPr>
        <w:t xml:space="preserve"> 3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điểm</w:t>
      </w:r>
      <w:r w:rsidRPr="009C3BF7">
        <w:rPr>
          <w:rFonts w:ascii="Times New Roman" w:hAnsi="Times New Roman"/>
        </w:rPr>
        <w:t xml:space="preserve">, </w:t>
      </w:r>
      <w:r w:rsidR="00035442" w:rsidRPr="009C3BF7">
        <w:rPr>
          <w:rFonts w:ascii="Times New Roman" w:hAnsi="Times New Roman"/>
        </w:rPr>
        <w:t xml:space="preserve">kể cả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điểm</w:t>
      </w:r>
      <w:r w:rsidRPr="009C3BF7">
        <w:rPr>
          <w:rFonts w:ascii="Times New Roman" w:hAnsi="Times New Roman"/>
        </w:rPr>
        <w:t xml:space="preserve"> </w:t>
      </w:r>
      <w:r w:rsidR="00950C7A" w:rsidRPr="009C3BF7">
        <w:rPr>
          <w:rFonts w:ascii="Times New Roman" w:hAnsi="Times New Roman"/>
        </w:rPr>
        <w:t>đầu</w:t>
      </w:r>
      <w:r w:rsidRPr="009C3BF7">
        <w:rPr>
          <w:rFonts w:ascii="Times New Roman" w:hAnsi="Times New Roman"/>
        </w:rPr>
        <w:t xml:space="preserve"> </w:t>
      </w:r>
      <w:r w:rsidR="00950C7A" w:rsidRPr="009C3BF7">
        <w:rPr>
          <w:rFonts w:ascii="Times New Roman" w:hAnsi="Times New Roman"/>
        </w:rPr>
        <w:t>và</w:t>
      </w:r>
      <w:r w:rsidRPr="009C3BF7">
        <w:rPr>
          <w:rFonts w:ascii="Times New Roman" w:hAnsi="Times New Roman"/>
        </w:rPr>
        <w:t xml:space="preserve">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điểm</w:t>
      </w:r>
      <w:r w:rsidRPr="009C3BF7">
        <w:rPr>
          <w:rFonts w:ascii="Times New Roman" w:hAnsi="Times New Roman"/>
        </w:rPr>
        <w:t xml:space="preserve"> </w:t>
      </w:r>
      <w:r w:rsidR="00950C7A" w:rsidRPr="009C3BF7">
        <w:rPr>
          <w:rFonts w:ascii="Times New Roman" w:hAnsi="Times New Roman"/>
        </w:rPr>
        <w:t>kết</w:t>
      </w:r>
      <w:r w:rsidRPr="009C3BF7">
        <w:rPr>
          <w:rFonts w:ascii="Times New Roman" w:hAnsi="Times New Roman"/>
        </w:rPr>
        <w:t xml:space="preserve"> </w:t>
      </w:r>
      <w:r w:rsidR="00950C7A" w:rsidRPr="009C3BF7">
        <w:rPr>
          <w:rFonts w:ascii="Times New Roman" w:hAnsi="Times New Roman"/>
        </w:rPr>
        <w:t>thúc</w:t>
      </w:r>
      <w:r w:rsidRPr="009C3BF7">
        <w:rPr>
          <w:rFonts w:ascii="Times New Roman" w:hAnsi="Times New Roman"/>
        </w:rPr>
        <w:t xml:space="preserve"> (</w:t>
      </w:r>
      <w:r w:rsidR="00250D5F">
        <w:rPr>
          <w:rFonts w:ascii="Times New Roman" w:hAnsi="Times New Roman"/>
        </w:rPr>
        <w:t>chẳng hạn:</w:t>
      </w:r>
      <w:r w:rsidRPr="009C3BF7">
        <w:rPr>
          <w:rFonts w:ascii="Times New Roman" w:hAnsi="Times New Roman"/>
        </w:rPr>
        <w:t xml:space="preserve"> 0, 3, </w:t>
      </w:r>
      <w:r w:rsidR="00950C7A" w:rsidRPr="009C3BF7">
        <w:rPr>
          <w:rFonts w:ascii="Times New Roman" w:hAnsi="Times New Roman"/>
        </w:rPr>
        <w:t>và</w:t>
      </w:r>
      <w:r w:rsidRPr="009C3BF7">
        <w:rPr>
          <w:rFonts w:ascii="Times New Roman" w:hAnsi="Times New Roman"/>
        </w:rPr>
        <w:t xml:space="preserve"> 6 </w:t>
      </w:r>
      <w:r w:rsidR="00950C7A" w:rsidRPr="009C3BF7">
        <w:rPr>
          <w:rFonts w:ascii="Times New Roman" w:hAnsi="Times New Roman"/>
        </w:rPr>
        <w:t>tháng</w:t>
      </w:r>
      <w:r w:rsidRPr="009C3BF7">
        <w:rPr>
          <w:rFonts w:ascii="Times New Roman" w:hAnsi="Times New Roman"/>
        </w:rPr>
        <w:t xml:space="preserve">) </w:t>
      </w:r>
      <w:r w:rsidR="00950C7A" w:rsidRPr="009C3BF7">
        <w:rPr>
          <w:rFonts w:ascii="Times New Roman" w:hAnsi="Times New Roman"/>
        </w:rPr>
        <w:t>đối</w:t>
      </w:r>
      <w:r w:rsidRPr="009C3BF7">
        <w:rPr>
          <w:rFonts w:ascii="Times New Roman" w:hAnsi="Times New Roman"/>
        </w:rPr>
        <w:t xml:space="preserve"> </w:t>
      </w:r>
      <w:r w:rsidR="00950C7A" w:rsidRPr="009C3BF7">
        <w:rPr>
          <w:rFonts w:ascii="Times New Roman" w:hAnsi="Times New Roman"/>
        </w:rPr>
        <w:t>với</w:t>
      </w:r>
      <w:r w:rsidRPr="009C3BF7">
        <w:rPr>
          <w:rFonts w:ascii="Times New Roman" w:hAnsi="Times New Roman"/>
        </w:rPr>
        <w:t xml:space="preserve">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gian</w:t>
      </w:r>
      <w:r w:rsidRPr="009C3BF7">
        <w:rPr>
          <w:rFonts w:ascii="Times New Roman" w:hAnsi="Times New Roman"/>
        </w:rPr>
        <w:t xml:space="preserve"> </w:t>
      </w:r>
      <w:r w:rsidR="00E273A7">
        <w:rPr>
          <w:rFonts w:ascii="Times New Roman" w:hAnsi="Times New Roman"/>
        </w:rPr>
        <w:t>t</w:t>
      </w:r>
      <w:r w:rsidR="00950C7A" w:rsidRPr="009C3BF7">
        <w:rPr>
          <w:rFonts w:ascii="Times New Roman" w:hAnsi="Times New Roman"/>
        </w:rPr>
        <w:t>hử</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là</w:t>
      </w:r>
      <w:r w:rsidRPr="009C3BF7">
        <w:rPr>
          <w:rFonts w:ascii="Times New Roman" w:hAnsi="Times New Roman"/>
        </w:rPr>
        <w:t xml:space="preserve"> 6 </w:t>
      </w:r>
      <w:r w:rsidR="00950C7A" w:rsidRPr="009C3BF7">
        <w:rPr>
          <w:rFonts w:ascii="Times New Roman" w:hAnsi="Times New Roman"/>
        </w:rPr>
        <w:t>tháng</w:t>
      </w:r>
      <w:r w:rsidRPr="009C3BF7">
        <w:rPr>
          <w:rFonts w:ascii="Times New Roman" w:hAnsi="Times New Roman"/>
        </w:rPr>
        <w:t xml:space="preserve">. </w:t>
      </w:r>
      <w:r w:rsidR="005B04C9" w:rsidRPr="009C3BF7">
        <w:rPr>
          <w:rFonts w:ascii="Times New Roman" w:hAnsi="Times New Roman"/>
        </w:rPr>
        <w:t>Trong trường hợp</w:t>
      </w:r>
      <w:r w:rsidRPr="009C3BF7">
        <w:rPr>
          <w:rFonts w:ascii="Times New Roman" w:hAnsi="Times New Roman"/>
        </w:rPr>
        <w:t xml:space="preserve"> (</w:t>
      </w:r>
      <w:r w:rsidR="00950C7A" w:rsidRPr="009C3BF7">
        <w:rPr>
          <w:rFonts w:ascii="Times New Roman" w:hAnsi="Times New Roman"/>
        </w:rPr>
        <w:t>dựa</w:t>
      </w:r>
      <w:r w:rsidRPr="009C3BF7">
        <w:rPr>
          <w:rFonts w:ascii="Times New Roman" w:hAnsi="Times New Roman"/>
        </w:rPr>
        <w:t xml:space="preserve"> </w:t>
      </w:r>
      <w:r w:rsidR="00950C7A" w:rsidRPr="009C3BF7">
        <w:rPr>
          <w:rFonts w:ascii="Times New Roman" w:hAnsi="Times New Roman"/>
        </w:rPr>
        <w:t>trên</w:t>
      </w:r>
      <w:r w:rsidRPr="009C3BF7">
        <w:rPr>
          <w:rFonts w:ascii="Times New Roman" w:hAnsi="Times New Roman"/>
        </w:rPr>
        <w:t xml:space="preserve"> </w:t>
      </w:r>
      <w:r w:rsidR="00950C7A" w:rsidRPr="009C3BF7">
        <w:rPr>
          <w:rFonts w:ascii="Times New Roman" w:hAnsi="Times New Roman"/>
        </w:rPr>
        <w:t>kinh</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phát</w:t>
      </w:r>
      <w:r w:rsidRPr="009C3BF7">
        <w:rPr>
          <w:rFonts w:ascii="Times New Roman" w:hAnsi="Times New Roman"/>
        </w:rPr>
        <w:t xml:space="preserve"> </w:t>
      </w:r>
      <w:r w:rsidR="00950C7A" w:rsidRPr="009C3BF7">
        <w:rPr>
          <w:rFonts w:ascii="Times New Roman" w:hAnsi="Times New Roman"/>
        </w:rPr>
        <w:t>triển</w:t>
      </w:r>
      <w:r w:rsidR="00250D5F">
        <w:rPr>
          <w:rFonts w:ascii="Times New Roman" w:hAnsi="Times New Roman"/>
        </w:rPr>
        <w:t xml:space="preserve"> sản phẩm</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950C7A" w:rsidRPr="009C3BF7">
        <w:rPr>
          <w:rFonts w:ascii="Times New Roman" w:hAnsi="Times New Roman"/>
        </w:rPr>
        <w:t>kết</w:t>
      </w:r>
      <w:r w:rsidRPr="009C3BF7">
        <w:rPr>
          <w:rFonts w:ascii="Times New Roman" w:hAnsi="Times New Roman"/>
        </w:rPr>
        <w:t xml:space="preserve"> </w:t>
      </w:r>
      <w:r w:rsidR="00950C7A" w:rsidRPr="009C3BF7">
        <w:rPr>
          <w:rFonts w:ascii="Times New Roman" w:hAnsi="Times New Roman"/>
        </w:rPr>
        <w:t>quả</w:t>
      </w:r>
      <w:r w:rsidRPr="009C3BF7">
        <w:rPr>
          <w:rFonts w:ascii="Times New Roman" w:hAnsi="Times New Roman"/>
        </w:rPr>
        <w:t xml:space="preserve"> </w:t>
      </w:r>
      <w:r w:rsidR="00950C7A" w:rsidRPr="009C3BF7">
        <w:rPr>
          <w:rFonts w:ascii="Times New Roman" w:hAnsi="Times New Roman"/>
        </w:rPr>
        <w:t>nghiên</w:t>
      </w:r>
      <w:r w:rsidRPr="009C3BF7">
        <w:rPr>
          <w:rFonts w:ascii="Times New Roman" w:hAnsi="Times New Roman"/>
        </w:rPr>
        <w:t xml:space="preserve"> </w:t>
      </w:r>
      <w:r w:rsidR="00950C7A" w:rsidRPr="009C3BF7">
        <w:rPr>
          <w:rFonts w:ascii="Times New Roman" w:hAnsi="Times New Roman"/>
        </w:rPr>
        <w:t>cứu</w:t>
      </w:r>
      <w:r w:rsidRPr="009C3BF7">
        <w:rPr>
          <w:rFonts w:ascii="Times New Roman" w:hAnsi="Times New Roman"/>
        </w:rPr>
        <w:t xml:space="preserve"> </w:t>
      </w:r>
      <w:r w:rsidR="001A40F8">
        <w:rPr>
          <w:rFonts w:ascii="Times New Roman" w:hAnsi="Times New Roman"/>
        </w:rPr>
        <w:t>cấp tốc</w:t>
      </w:r>
      <w:r w:rsidRPr="009C3BF7">
        <w:rPr>
          <w:rFonts w:ascii="Times New Roman" w:hAnsi="Times New Roman"/>
        </w:rPr>
        <w:t xml:space="preserve"> </w:t>
      </w:r>
      <w:r w:rsidR="005B04C9" w:rsidRPr="009C3BF7">
        <w:rPr>
          <w:rFonts w:ascii="Times New Roman" w:hAnsi="Times New Roman"/>
        </w:rPr>
        <w:t xml:space="preserve">cho thấy có </w:t>
      </w:r>
      <w:r w:rsidR="00950C7A" w:rsidRPr="009C3BF7">
        <w:rPr>
          <w:rFonts w:ascii="Times New Roman" w:hAnsi="Times New Roman"/>
        </w:rPr>
        <w:t>sự</w:t>
      </w:r>
      <w:r w:rsidRPr="009C3BF7">
        <w:rPr>
          <w:rFonts w:ascii="Times New Roman" w:hAnsi="Times New Roman"/>
        </w:rPr>
        <w:t xml:space="preserve"> </w:t>
      </w:r>
      <w:r w:rsidR="00950C7A" w:rsidRPr="009C3BF7">
        <w:rPr>
          <w:rFonts w:ascii="Times New Roman" w:hAnsi="Times New Roman"/>
        </w:rPr>
        <w:t>biến</w:t>
      </w:r>
      <w:r w:rsidRPr="009C3BF7">
        <w:rPr>
          <w:rFonts w:ascii="Times New Roman" w:hAnsi="Times New Roman"/>
        </w:rPr>
        <w:t xml:space="preserve"> </w:t>
      </w:r>
      <w:r w:rsidR="00950C7A" w:rsidRPr="009C3BF7">
        <w:rPr>
          <w:rFonts w:ascii="Times New Roman" w:hAnsi="Times New Roman"/>
        </w:rPr>
        <w:t>đổi</w:t>
      </w:r>
      <w:r w:rsidRPr="009C3BF7">
        <w:rPr>
          <w:rFonts w:ascii="Times New Roman" w:hAnsi="Times New Roman"/>
        </w:rPr>
        <w:t xml:space="preserve"> </w:t>
      </w:r>
      <w:r w:rsidR="00950C7A" w:rsidRPr="009C3BF7">
        <w:rPr>
          <w:rFonts w:ascii="Times New Roman" w:hAnsi="Times New Roman"/>
        </w:rPr>
        <w:t>đáng</w:t>
      </w:r>
      <w:r w:rsidRPr="009C3BF7">
        <w:rPr>
          <w:rFonts w:ascii="Times New Roman" w:hAnsi="Times New Roman"/>
        </w:rPr>
        <w:t xml:space="preserve"> </w:t>
      </w:r>
      <w:r w:rsidR="00950C7A" w:rsidRPr="009C3BF7">
        <w:rPr>
          <w:rFonts w:ascii="Times New Roman" w:hAnsi="Times New Roman"/>
        </w:rPr>
        <w:t>kể</w:t>
      </w:r>
      <w:r w:rsidRPr="009C3BF7">
        <w:rPr>
          <w:rFonts w:ascii="Times New Roman" w:hAnsi="Times New Roman"/>
        </w:rPr>
        <w:t xml:space="preserve"> </w:t>
      </w:r>
      <w:r w:rsidR="0073442B" w:rsidRPr="009C3BF7">
        <w:rPr>
          <w:rFonts w:ascii="Times New Roman" w:hAnsi="Times New Roman"/>
        </w:rPr>
        <w:t>của</w:t>
      </w:r>
      <w:r w:rsidRPr="009C3BF7">
        <w:rPr>
          <w:rFonts w:ascii="Times New Roman" w:hAnsi="Times New Roman"/>
        </w:rPr>
        <w:t xml:space="preserve"> </w:t>
      </w:r>
      <w:r w:rsidR="00950C7A" w:rsidRPr="009C3BF7">
        <w:rPr>
          <w:rFonts w:ascii="Times New Roman" w:hAnsi="Times New Roman"/>
        </w:rPr>
        <w:t>các</w:t>
      </w:r>
      <w:r w:rsidRPr="009C3BF7">
        <w:rPr>
          <w:rFonts w:ascii="Times New Roman" w:hAnsi="Times New Roman"/>
        </w:rPr>
        <w:t xml:space="preserve"> </w:t>
      </w:r>
      <w:r w:rsidR="005B04C9" w:rsidRPr="009C3BF7">
        <w:rPr>
          <w:rFonts w:ascii="Times New Roman" w:hAnsi="Times New Roman"/>
        </w:rPr>
        <w:t>chỉ tiêu</w:t>
      </w:r>
      <w:r w:rsidRPr="009C3BF7">
        <w:rPr>
          <w:rFonts w:ascii="Times New Roman" w:hAnsi="Times New Roman"/>
        </w:rPr>
        <w:t xml:space="preserve"> </w:t>
      </w:r>
      <w:r w:rsidR="00950C7A" w:rsidRPr="009C3BF7">
        <w:rPr>
          <w:rFonts w:ascii="Times New Roman" w:hAnsi="Times New Roman"/>
        </w:rPr>
        <w:t>theo</w:t>
      </w:r>
      <w:r w:rsidRPr="009C3BF7">
        <w:rPr>
          <w:rFonts w:ascii="Times New Roman" w:hAnsi="Times New Roman"/>
        </w:rPr>
        <w:t xml:space="preserve"> </w:t>
      </w:r>
      <w:r w:rsidR="00950C7A" w:rsidRPr="009C3BF7">
        <w:rPr>
          <w:rFonts w:ascii="Times New Roman" w:hAnsi="Times New Roman"/>
        </w:rPr>
        <w:t>dõi</w:t>
      </w:r>
      <w:r w:rsidR="005B04C9" w:rsidRPr="009C3BF7">
        <w:rPr>
          <w:rFonts w:ascii="Times New Roman" w:hAnsi="Times New Roman"/>
        </w:rPr>
        <w:t>, c</w:t>
      </w:r>
      <w:r w:rsidR="008E3F98" w:rsidRPr="009C3BF7">
        <w:rPr>
          <w:rFonts w:ascii="Times New Roman" w:hAnsi="Times New Roman"/>
        </w:rPr>
        <w:t xml:space="preserve">ần thực hiện </w:t>
      </w:r>
      <w:r w:rsidR="00950C7A" w:rsidRPr="009C3BF7">
        <w:rPr>
          <w:rFonts w:ascii="Times New Roman" w:hAnsi="Times New Roman"/>
        </w:rPr>
        <w:t>thêm</w:t>
      </w:r>
      <w:r w:rsidRPr="009C3BF7">
        <w:rPr>
          <w:rFonts w:ascii="Times New Roman" w:hAnsi="Times New Roman"/>
        </w:rPr>
        <w:t xml:space="preserve"> </w:t>
      </w:r>
      <w:r w:rsidR="00950C7A" w:rsidRPr="009C3BF7">
        <w:rPr>
          <w:rFonts w:ascii="Times New Roman" w:hAnsi="Times New Roman"/>
        </w:rPr>
        <w:t>thử</w:t>
      </w:r>
      <w:r w:rsidRPr="009C3BF7">
        <w:rPr>
          <w:rFonts w:ascii="Times New Roman" w:hAnsi="Times New Roman"/>
        </w:rPr>
        <w:t xml:space="preserve"> </w:t>
      </w:r>
      <w:r w:rsidR="00950C7A" w:rsidRPr="009C3BF7">
        <w:rPr>
          <w:rFonts w:ascii="Times New Roman" w:hAnsi="Times New Roman"/>
        </w:rPr>
        <w:t>nghiệm</w:t>
      </w:r>
      <w:r w:rsidRPr="009C3BF7">
        <w:rPr>
          <w:rFonts w:ascii="Times New Roman" w:hAnsi="Times New Roman"/>
        </w:rPr>
        <w:t xml:space="preserve"> </w:t>
      </w:r>
      <w:r w:rsidR="00950C7A" w:rsidRPr="009C3BF7">
        <w:rPr>
          <w:rFonts w:ascii="Times New Roman" w:hAnsi="Times New Roman"/>
        </w:rPr>
        <w:t>bằng</w:t>
      </w:r>
      <w:r w:rsidRPr="009C3BF7">
        <w:rPr>
          <w:rFonts w:ascii="Times New Roman" w:hAnsi="Times New Roman"/>
        </w:rPr>
        <w:t xml:space="preserve"> </w:t>
      </w:r>
      <w:r w:rsidR="00950C7A" w:rsidRPr="009C3BF7">
        <w:rPr>
          <w:rFonts w:ascii="Times New Roman" w:hAnsi="Times New Roman"/>
        </w:rPr>
        <w:t>cách</w:t>
      </w:r>
      <w:r w:rsidRPr="009C3BF7">
        <w:rPr>
          <w:rFonts w:ascii="Times New Roman" w:hAnsi="Times New Roman"/>
        </w:rPr>
        <w:t xml:space="preserve"> </w:t>
      </w:r>
      <w:r w:rsidR="00950C7A" w:rsidRPr="009C3BF7">
        <w:rPr>
          <w:rFonts w:ascii="Times New Roman" w:hAnsi="Times New Roman"/>
        </w:rPr>
        <w:t>thêm</w:t>
      </w:r>
      <w:r w:rsidRPr="009C3BF7">
        <w:rPr>
          <w:rFonts w:ascii="Times New Roman" w:hAnsi="Times New Roman"/>
        </w:rPr>
        <w:t xml:space="preserve"> </w:t>
      </w:r>
      <w:r w:rsidR="005B04C9" w:rsidRPr="009C3BF7">
        <w:rPr>
          <w:rFonts w:ascii="Times New Roman" w:hAnsi="Times New Roman"/>
        </w:rPr>
        <w:t xml:space="preserve">một </w:t>
      </w:r>
      <w:r w:rsidR="00950C7A" w:rsidRPr="009C3BF7">
        <w:rPr>
          <w:rFonts w:ascii="Times New Roman" w:hAnsi="Times New Roman"/>
        </w:rPr>
        <w:t>số</w:t>
      </w:r>
      <w:r w:rsidRPr="009C3BF7">
        <w:rPr>
          <w:rFonts w:ascii="Times New Roman" w:hAnsi="Times New Roman"/>
        </w:rPr>
        <w:t xml:space="preserve"> </w:t>
      </w:r>
      <w:r w:rsidR="00950C7A" w:rsidRPr="009C3BF7">
        <w:rPr>
          <w:rFonts w:ascii="Times New Roman" w:hAnsi="Times New Roman"/>
        </w:rPr>
        <w:t>mẫu</w:t>
      </w:r>
      <w:r w:rsidRPr="009C3BF7">
        <w:rPr>
          <w:rFonts w:ascii="Times New Roman" w:hAnsi="Times New Roman"/>
        </w:rPr>
        <w:t xml:space="preserve"> </w:t>
      </w:r>
      <w:r w:rsidR="00950C7A" w:rsidRPr="009C3BF7">
        <w:rPr>
          <w:rFonts w:ascii="Times New Roman" w:hAnsi="Times New Roman"/>
        </w:rPr>
        <w:t>ở</w:t>
      </w:r>
      <w:r w:rsidRPr="009C3BF7">
        <w:rPr>
          <w:rFonts w:ascii="Times New Roman" w:hAnsi="Times New Roman"/>
        </w:rPr>
        <w:t xml:space="preserve">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điểm</w:t>
      </w:r>
      <w:r w:rsidRPr="009C3BF7">
        <w:rPr>
          <w:rFonts w:ascii="Times New Roman" w:hAnsi="Times New Roman"/>
        </w:rPr>
        <w:t xml:space="preserve"> </w:t>
      </w:r>
      <w:r w:rsidR="00950C7A" w:rsidRPr="009C3BF7">
        <w:rPr>
          <w:rFonts w:ascii="Times New Roman" w:hAnsi="Times New Roman"/>
        </w:rPr>
        <w:t>kết</w:t>
      </w:r>
      <w:r w:rsidRPr="009C3BF7">
        <w:rPr>
          <w:rFonts w:ascii="Times New Roman" w:hAnsi="Times New Roman"/>
        </w:rPr>
        <w:t xml:space="preserve"> </w:t>
      </w:r>
      <w:r w:rsidR="00950C7A" w:rsidRPr="009C3BF7">
        <w:rPr>
          <w:rFonts w:ascii="Times New Roman" w:hAnsi="Times New Roman"/>
        </w:rPr>
        <w:t>thúc</w:t>
      </w:r>
      <w:r w:rsidRPr="009C3BF7">
        <w:rPr>
          <w:rFonts w:ascii="Times New Roman" w:hAnsi="Times New Roman"/>
        </w:rPr>
        <w:t xml:space="preserve"> </w:t>
      </w:r>
      <w:r w:rsidR="00950C7A" w:rsidRPr="009C3BF7">
        <w:rPr>
          <w:rFonts w:ascii="Times New Roman" w:hAnsi="Times New Roman"/>
        </w:rPr>
        <w:t>hoặc</w:t>
      </w:r>
      <w:r w:rsidRPr="009C3BF7">
        <w:rPr>
          <w:rFonts w:ascii="Times New Roman" w:hAnsi="Times New Roman"/>
        </w:rPr>
        <w:t xml:space="preserve"> </w:t>
      </w:r>
      <w:r w:rsidR="00950C7A" w:rsidRPr="009C3BF7">
        <w:rPr>
          <w:rFonts w:ascii="Times New Roman" w:hAnsi="Times New Roman"/>
        </w:rPr>
        <w:t>bằng</w:t>
      </w:r>
      <w:r w:rsidRPr="009C3BF7">
        <w:rPr>
          <w:rFonts w:ascii="Times New Roman" w:hAnsi="Times New Roman"/>
        </w:rPr>
        <w:t xml:space="preserve"> </w:t>
      </w:r>
      <w:r w:rsidR="00950C7A" w:rsidRPr="009C3BF7">
        <w:rPr>
          <w:rFonts w:ascii="Times New Roman" w:hAnsi="Times New Roman"/>
        </w:rPr>
        <w:t>cách</w:t>
      </w:r>
      <w:r w:rsidRPr="009C3BF7">
        <w:rPr>
          <w:rFonts w:ascii="Times New Roman" w:hAnsi="Times New Roman"/>
        </w:rPr>
        <w:t xml:space="preserve"> </w:t>
      </w:r>
      <w:r w:rsidR="00950C7A" w:rsidRPr="009C3BF7">
        <w:rPr>
          <w:rFonts w:ascii="Times New Roman" w:hAnsi="Times New Roman"/>
        </w:rPr>
        <w:t>thêm</w:t>
      </w:r>
      <w:r w:rsidRPr="009C3BF7">
        <w:rPr>
          <w:rFonts w:ascii="Times New Roman" w:hAnsi="Times New Roman"/>
        </w:rPr>
        <w:t xml:space="preserve"> </w:t>
      </w:r>
      <w:r w:rsidR="00950C7A" w:rsidRPr="009C3BF7">
        <w:rPr>
          <w:rFonts w:ascii="Times New Roman" w:hAnsi="Times New Roman"/>
        </w:rPr>
        <w:t>thời</w:t>
      </w:r>
      <w:r w:rsidRPr="009C3BF7">
        <w:rPr>
          <w:rFonts w:ascii="Times New Roman" w:hAnsi="Times New Roman"/>
        </w:rPr>
        <w:t xml:space="preserve"> </w:t>
      </w:r>
      <w:r w:rsidR="00950C7A" w:rsidRPr="009C3BF7">
        <w:rPr>
          <w:rFonts w:ascii="Times New Roman" w:hAnsi="Times New Roman"/>
        </w:rPr>
        <w:t>điểm</w:t>
      </w:r>
      <w:r w:rsidRPr="009C3BF7">
        <w:rPr>
          <w:rFonts w:ascii="Times New Roman" w:hAnsi="Times New Roman"/>
        </w:rPr>
        <w:t xml:space="preserve"> </w:t>
      </w:r>
      <w:r w:rsidR="00950C7A" w:rsidRPr="009C3BF7">
        <w:rPr>
          <w:rFonts w:ascii="Times New Roman" w:hAnsi="Times New Roman"/>
        </w:rPr>
        <w:t>thứ</w:t>
      </w:r>
      <w:r w:rsidRPr="009C3BF7">
        <w:rPr>
          <w:rFonts w:ascii="Times New Roman" w:hAnsi="Times New Roman"/>
        </w:rPr>
        <w:t xml:space="preserve"> </w:t>
      </w:r>
      <w:r w:rsidR="00950C7A" w:rsidRPr="009C3BF7">
        <w:rPr>
          <w:rFonts w:ascii="Times New Roman" w:hAnsi="Times New Roman"/>
        </w:rPr>
        <w:t>tư</w:t>
      </w:r>
      <w:r w:rsidRPr="009C3BF7">
        <w:rPr>
          <w:rFonts w:ascii="Times New Roman" w:hAnsi="Times New Roman"/>
        </w:rPr>
        <w:t xml:space="preserve"> </w:t>
      </w:r>
      <w:r w:rsidR="00950C7A" w:rsidRPr="009C3BF7">
        <w:rPr>
          <w:rFonts w:ascii="Times New Roman" w:hAnsi="Times New Roman"/>
        </w:rPr>
        <w:t>vào</w:t>
      </w:r>
      <w:r w:rsidRPr="009C3BF7">
        <w:rPr>
          <w:rFonts w:ascii="Times New Roman" w:hAnsi="Times New Roman"/>
        </w:rPr>
        <w:t xml:space="preserve"> </w:t>
      </w:r>
      <w:r w:rsidR="00950C7A" w:rsidRPr="009C3BF7">
        <w:rPr>
          <w:rFonts w:ascii="Times New Roman" w:hAnsi="Times New Roman"/>
        </w:rPr>
        <w:t>thiết</w:t>
      </w:r>
      <w:r w:rsidRPr="009C3BF7">
        <w:rPr>
          <w:rFonts w:ascii="Times New Roman" w:hAnsi="Times New Roman"/>
        </w:rPr>
        <w:t xml:space="preserve"> </w:t>
      </w:r>
      <w:r w:rsidR="00950C7A" w:rsidRPr="009C3BF7">
        <w:rPr>
          <w:rFonts w:ascii="Times New Roman" w:hAnsi="Times New Roman"/>
        </w:rPr>
        <w:t>kế</w:t>
      </w:r>
      <w:r w:rsidR="005B04C9" w:rsidRPr="009C3BF7">
        <w:rPr>
          <w:rFonts w:ascii="Times New Roman" w:hAnsi="Times New Roman"/>
        </w:rPr>
        <w:t xml:space="preserve"> </w:t>
      </w:r>
      <w:r w:rsidR="00950C7A" w:rsidRPr="009C3BF7">
        <w:rPr>
          <w:rFonts w:ascii="Times New Roman" w:hAnsi="Times New Roman"/>
        </w:rPr>
        <w:t>nghiên</w:t>
      </w:r>
      <w:r w:rsidRPr="009C3BF7">
        <w:rPr>
          <w:rFonts w:ascii="Times New Roman" w:hAnsi="Times New Roman"/>
        </w:rPr>
        <w:t xml:space="preserve"> </w:t>
      </w:r>
      <w:r w:rsidR="00950C7A" w:rsidRPr="009C3BF7">
        <w:rPr>
          <w:rFonts w:ascii="Times New Roman" w:hAnsi="Times New Roman"/>
        </w:rPr>
        <w:t>cứu</w:t>
      </w:r>
      <w:r w:rsidRPr="009C3BF7">
        <w:rPr>
          <w:rFonts w:ascii="Times New Roman" w:hAnsi="Times New Roman"/>
        </w:rPr>
        <w:t>.</w:t>
      </w:r>
    </w:p>
    <w:p w14:paraId="30422534" w14:textId="77777777" w:rsidR="00EC0747" w:rsidRDefault="00E76250" w:rsidP="00D745E6">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ab/>
      </w:r>
      <w:r w:rsidR="00950C7A" w:rsidRPr="009C3BF7">
        <w:rPr>
          <w:rFonts w:ascii="Times New Roman" w:hAnsi="Times New Roman"/>
        </w:rPr>
        <w:t>Các</w:t>
      </w:r>
      <w:r w:rsidR="00EC0747" w:rsidRPr="009C3BF7">
        <w:rPr>
          <w:rFonts w:ascii="Times New Roman" w:hAnsi="Times New Roman"/>
        </w:rPr>
        <w:t xml:space="preserve"> </w:t>
      </w:r>
      <w:r w:rsidR="00950C7A" w:rsidRPr="009C3BF7">
        <w:rPr>
          <w:rFonts w:ascii="Times New Roman" w:hAnsi="Times New Roman"/>
        </w:rPr>
        <w:t>thiết</w:t>
      </w:r>
      <w:r w:rsidR="00EC0747" w:rsidRPr="009C3BF7">
        <w:rPr>
          <w:rFonts w:ascii="Times New Roman" w:hAnsi="Times New Roman"/>
        </w:rPr>
        <w:t xml:space="preserve"> </w:t>
      </w:r>
      <w:r w:rsidR="00950C7A" w:rsidRPr="009C3BF7">
        <w:rPr>
          <w:rFonts w:ascii="Times New Roman" w:hAnsi="Times New Roman"/>
        </w:rPr>
        <w:t>kế</w:t>
      </w:r>
      <w:r w:rsidR="00EC0747" w:rsidRPr="009C3BF7">
        <w:rPr>
          <w:rFonts w:ascii="Times New Roman" w:hAnsi="Times New Roman"/>
        </w:rPr>
        <w:t xml:space="preserve"> </w:t>
      </w:r>
      <w:r w:rsidR="0073442B" w:rsidRPr="009C3BF7">
        <w:rPr>
          <w:rFonts w:ascii="Times New Roman" w:hAnsi="Times New Roman"/>
        </w:rPr>
        <w:t>rút gọn</w:t>
      </w:r>
      <w:r w:rsidR="00EC0747" w:rsidRPr="009C3BF7">
        <w:rPr>
          <w:rFonts w:ascii="Times New Roman" w:hAnsi="Times New Roman"/>
        </w:rPr>
        <w:t xml:space="preserve">, </w:t>
      </w:r>
      <w:r w:rsidR="00950C7A" w:rsidRPr="009C3BF7">
        <w:rPr>
          <w:rFonts w:ascii="Times New Roman" w:hAnsi="Times New Roman"/>
        </w:rPr>
        <w:t>như</w:t>
      </w:r>
      <w:r w:rsidR="00EC0747" w:rsidRPr="009C3BF7">
        <w:rPr>
          <w:rFonts w:ascii="Times New Roman" w:hAnsi="Times New Roman"/>
        </w:rPr>
        <w:t xml:space="preserve"> </w:t>
      </w:r>
      <w:r w:rsidR="00950C7A" w:rsidRPr="009C3BF7">
        <w:rPr>
          <w:rFonts w:ascii="Times New Roman" w:hAnsi="Times New Roman"/>
        </w:rPr>
        <w:t>thiết</w:t>
      </w:r>
      <w:r w:rsidR="00EC0747" w:rsidRPr="009C3BF7">
        <w:rPr>
          <w:rFonts w:ascii="Times New Roman" w:hAnsi="Times New Roman"/>
        </w:rPr>
        <w:t xml:space="preserve"> </w:t>
      </w:r>
      <w:r w:rsidR="00950C7A" w:rsidRPr="009C3BF7">
        <w:rPr>
          <w:rFonts w:ascii="Times New Roman" w:hAnsi="Times New Roman"/>
        </w:rPr>
        <w:t>kế</w:t>
      </w:r>
      <w:r w:rsidR="00EC0747" w:rsidRPr="009C3BF7">
        <w:rPr>
          <w:rFonts w:ascii="Times New Roman" w:hAnsi="Times New Roman"/>
        </w:rPr>
        <w:t xml:space="preserve"> </w:t>
      </w:r>
      <w:r w:rsidR="00950C7A" w:rsidRPr="009C3BF7">
        <w:rPr>
          <w:rFonts w:ascii="Times New Roman" w:hAnsi="Times New Roman"/>
        </w:rPr>
        <w:t>ma</w:t>
      </w:r>
      <w:r w:rsidR="00EC0747" w:rsidRPr="009C3BF7">
        <w:rPr>
          <w:rFonts w:ascii="Times New Roman" w:hAnsi="Times New Roman"/>
        </w:rPr>
        <w:t xml:space="preserve"> </w:t>
      </w:r>
      <w:r w:rsidR="00950C7A" w:rsidRPr="009C3BF7">
        <w:rPr>
          <w:rFonts w:ascii="Times New Roman" w:hAnsi="Times New Roman"/>
        </w:rPr>
        <w:t>trận</w:t>
      </w:r>
      <w:r w:rsidR="00EC0747" w:rsidRPr="009C3BF7">
        <w:rPr>
          <w:rFonts w:ascii="Times New Roman" w:hAnsi="Times New Roman"/>
        </w:rPr>
        <w:t xml:space="preserve"> </w:t>
      </w:r>
      <w:r w:rsidR="00950C7A" w:rsidRPr="009C3BF7">
        <w:rPr>
          <w:rFonts w:ascii="Times New Roman" w:hAnsi="Times New Roman"/>
        </w:rPr>
        <w:t>hoặc</w:t>
      </w:r>
      <w:r w:rsidR="00EC0747" w:rsidRPr="009C3BF7">
        <w:rPr>
          <w:rFonts w:ascii="Times New Roman" w:hAnsi="Times New Roman"/>
        </w:rPr>
        <w:t xml:space="preserve"> </w:t>
      </w:r>
      <w:r w:rsidR="00AA16C3" w:rsidRPr="009C3BF7">
        <w:rPr>
          <w:rFonts w:ascii="Times New Roman" w:hAnsi="Times New Roman"/>
        </w:rPr>
        <w:t>phân cực</w:t>
      </w:r>
      <w:r w:rsidR="00EC0747" w:rsidRPr="009C3BF7">
        <w:rPr>
          <w:rFonts w:ascii="Times New Roman" w:hAnsi="Times New Roman"/>
        </w:rPr>
        <w:t xml:space="preserve">, </w:t>
      </w:r>
      <w:r w:rsidR="00950C7A" w:rsidRPr="009C3BF7">
        <w:rPr>
          <w:rFonts w:ascii="Times New Roman" w:hAnsi="Times New Roman"/>
        </w:rPr>
        <w:t>trong</w:t>
      </w:r>
      <w:r w:rsidR="00EC0747" w:rsidRPr="009C3BF7">
        <w:rPr>
          <w:rFonts w:ascii="Times New Roman" w:hAnsi="Times New Roman"/>
        </w:rPr>
        <w:t xml:space="preserve"> </w:t>
      </w:r>
      <w:r w:rsidR="00950C7A" w:rsidRPr="009C3BF7">
        <w:rPr>
          <w:rFonts w:ascii="Times New Roman" w:hAnsi="Times New Roman"/>
        </w:rPr>
        <w:t>đó</w:t>
      </w:r>
      <w:r w:rsidR="00EC0747" w:rsidRPr="009C3BF7">
        <w:rPr>
          <w:rFonts w:ascii="Times New Roman" w:hAnsi="Times New Roman"/>
        </w:rPr>
        <w:t xml:space="preserve"> </w:t>
      </w:r>
      <w:r w:rsidR="00950C7A" w:rsidRPr="009C3BF7">
        <w:rPr>
          <w:rFonts w:ascii="Times New Roman" w:hAnsi="Times New Roman"/>
        </w:rPr>
        <w:t>tần</w:t>
      </w:r>
      <w:r w:rsidR="00EC0747" w:rsidRPr="009C3BF7">
        <w:rPr>
          <w:rFonts w:ascii="Times New Roman" w:hAnsi="Times New Roman"/>
        </w:rPr>
        <w:t xml:space="preserve"> </w:t>
      </w:r>
      <w:r w:rsidR="00950C7A" w:rsidRPr="009C3BF7">
        <w:rPr>
          <w:rFonts w:ascii="Times New Roman" w:hAnsi="Times New Roman"/>
        </w:rPr>
        <w:t>số</w:t>
      </w:r>
      <w:r w:rsidR="00EC0747" w:rsidRPr="009C3BF7">
        <w:rPr>
          <w:rFonts w:ascii="Times New Roman" w:hAnsi="Times New Roman"/>
        </w:rPr>
        <w:t xml:space="preserve"> </w:t>
      </w:r>
      <w:r w:rsidR="00950C7A" w:rsidRPr="009C3BF7">
        <w:rPr>
          <w:rFonts w:ascii="Times New Roman" w:hAnsi="Times New Roman"/>
        </w:rPr>
        <w:t>thử</w:t>
      </w:r>
      <w:r w:rsidR="00EC0747" w:rsidRPr="009C3BF7">
        <w:rPr>
          <w:rFonts w:ascii="Times New Roman" w:hAnsi="Times New Roman"/>
        </w:rPr>
        <w:t xml:space="preserve"> </w:t>
      </w:r>
      <w:r w:rsidR="00950C7A" w:rsidRPr="009C3BF7">
        <w:rPr>
          <w:rFonts w:ascii="Times New Roman" w:hAnsi="Times New Roman"/>
        </w:rPr>
        <w:t>nghiệm</w:t>
      </w:r>
      <w:r w:rsidR="00EC0747" w:rsidRPr="009C3BF7">
        <w:rPr>
          <w:rFonts w:ascii="Times New Roman" w:hAnsi="Times New Roman"/>
        </w:rPr>
        <w:t xml:space="preserve"> </w:t>
      </w:r>
      <w:r w:rsidR="00950C7A" w:rsidRPr="009C3BF7">
        <w:rPr>
          <w:rFonts w:ascii="Times New Roman" w:hAnsi="Times New Roman"/>
        </w:rPr>
        <w:t>được</w:t>
      </w:r>
      <w:r w:rsidR="00EC0747" w:rsidRPr="009C3BF7">
        <w:rPr>
          <w:rFonts w:ascii="Times New Roman" w:hAnsi="Times New Roman"/>
        </w:rPr>
        <w:t xml:space="preserve"> </w:t>
      </w:r>
      <w:r w:rsidR="00950C7A" w:rsidRPr="009C3BF7">
        <w:rPr>
          <w:rFonts w:ascii="Times New Roman" w:hAnsi="Times New Roman"/>
        </w:rPr>
        <w:t>giảm</w:t>
      </w:r>
      <w:r w:rsidR="00EC0747" w:rsidRPr="009C3BF7">
        <w:rPr>
          <w:rFonts w:ascii="Times New Roman" w:hAnsi="Times New Roman"/>
        </w:rPr>
        <w:t xml:space="preserve"> </w:t>
      </w:r>
      <w:r w:rsidR="00950C7A" w:rsidRPr="009C3BF7">
        <w:rPr>
          <w:rFonts w:ascii="Times New Roman" w:hAnsi="Times New Roman"/>
        </w:rPr>
        <w:t>đi</w:t>
      </w:r>
      <w:r w:rsidR="00EC0747" w:rsidRPr="009C3BF7">
        <w:rPr>
          <w:rFonts w:ascii="Times New Roman" w:hAnsi="Times New Roman"/>
        </w:rPr>
        <w:t xml:space="preserve"> </w:t>
      </w:r>
      <w:r w:rsidR="00950C7A" w:rsidRPr="009C3BF7">
        <w:rPr>
          <w:rFonts w:ascii="Times New Roman" w:hAnsi="Times New Roman"/>
        </w:rPr>
        <w:t>hoặc</w:t>
      </w:r>
      <w:r w:rsidR="00EC0747" w:rsidRPr="009C3BF7">
        <w:rPr>
          <w:rFonts w:ascii="Times New Roman" w:hAnsi="Times New Roman"/>
        </w:rPr>
        <w:t xml:space="preserve"> </w:t>
      </w:r>
      <w:r w:rsidR="00950C7A" w:rsidRPr="009C3BF7">
        <w:rPr>
          <w:rFonts w:ascii="Times New Roman" w:hAnsi="Times New Roman"/>
        </w:rPr>
        <w:t>không</w:t>
      </w:r>
      <w:r w:rsidR="00EC0747" w:rsidRPr="009C3BF7">
        <w:rPr>
          <w:rFonts w:ascii="Times New Roman" w:hAnsi="Times New Roman"/>
        </w:rPr>
        <w:t xml:space="preserve"> </w:t>
      </w:r>
      <w:r w:rsidR="00950C7A" w:rsidRPr="009C3BF7">
        <w:rPr>
          <w:rFonts w:ascii="Times New Roman" w:hAnsi="Times New Roman"/>
        </w:rPr>
        <w:t>nhất</w:t>
      </w:r>
      <w:r w:rsidR="00EC0747" w:rsidRPr="009C3BF7">
        <w:rPr>
          <w:rFonts w:ascii="Times New Roman" w:hAnsi="Times New Roman"/>
        </w:rPr>
        <w:t xml:space="preserve"> </w:t>
      </w:r>
      <w:r w:rsidR="00950C7A" w:rsidRPr="009C3BF7">
        <w:rPr>
          <w:rFonts w:ascii="Times New Roman" w:hAnsi="Times New Roman"/>
        </w:rPr>
        <w:t>nhiết</w:t>
      </w:r>
      <w:r w:rsidR="00EC0747" w:rsidRPr="009C3BF7">
        <w:rPr>
          <w:rFonts w:ascii="Times New Roman" w:hAnsi="Times New Roman"/>
        </w:rPr>
        <w:t xml:space="preserve"> </w:t>
      </w:r>
      <w:r w:rsidR="00950C7A" w:rsidRPr="009C3BF7">
        <w:rPr>
          <w:rFonts w:ascii="Times New Roman" w:hAnsi="Times New Roman"/>
        </w:rPr>
        <w:t>phải</w:t>
      </w:r>
      <w:r w:rsidR="00EC0747" w:rsidRPr="009C3BF7">
        <w:rPr>
          <w:rFonts w:ascii="Times New Roman" w:hAnsi="Times New Roman"/>
        </w:rPr>
        <w:t xml:space="preserve"> </w:t>
      </w:r>
      <w:r w:rsidR="00AA16C3" w:rsidRPr="009C3BF7">
        <w:rPr>
          <w:rFonts w:ascii="Times New Roman" w:hAnsi="Times New Roman"/>
        </w:rPr>
        <w:t>kết hợp tất cả các yếu tố trong thử nghiệm</w:t>
      </w:r>
      <w:r w:rsidR="0073442B" w:rsidRPr="009C3BF7">
        <w:rPr>
          <w:rFonts w:ascii="Times New Roman" w:hAnsi="Times New Roman"/>
        </w:rPr>
        <w:t xml:space="preserve">, có thể được áp dụng, nếu </w:t>
      </w:r>
      <w:r w:rsidR="00AA16C3" w:rsidRPr="009C3BF7">
        <w:rPr>
          <w:rFonts w:ascii="Times New Roman" w:hAnsi="Times New Roman"/>
        </w:rPr>
        <w:t>phù hợp</w:t>
      </w:r>
      <w:r w:rsidR="00EC0747" w:rsidRPr="009C3BF7">
        <w:rPr>
          <w:rFonts w:ascii="Times New Roman" w:hAnsi="Times New Roman"/>
        </w:rPr>
        <w:t xml:space="preserve">; </w:t>
      </w:r>
      <w:r w:rsidR="00950C7A" w:rsidRPr="009C3BF7">
        <w:rPr>
          <w:rFonts w:ascii="Times New Roman" w:hAnsi="Times New Roman"/>
        </w:rPr>
        <w:t>xem</w:t>
      </w:r>
      <w:r w:rsidR="00EC0747" w:rsidRPr="009C3BF7">
        <w:rPr>
          <w:rFonts w:ascii="Times New Roman" w:hAnsi="Times New Roman"/>
        </w:rPr>
        <w:t xml:space="preserve"> </w:t>
      </w:r>
      <w:r w:rsidR="00250D5F">
        <w:rPr>
          <w:rFonts w:ascii="Times New Roman" w:hAnsi="Times New Roman"/>
        </w:rPr>
        <w:t>P</w:t>
      </w:r>
      <w:r w:rsidR="00950C7A" w:rsidRPr="009C3BF7">
        <w:rPr>
          <w:rFonts w:ascii="Times New Roman" w:hAnsi="Times New Roman"/>
        </w:rPr>
        <w:t>hụ</w:t>
      </w:r>
      <w:r w:rsidR="00EC0747" w:rsidRPr="009C3BF7">
        <w:rPr>
          <w:rFonts w:ascii="Times New Roman" w:hAnsi="Times New Roman"/>
        </w:rPr>
        <w:t xml:space="preserve"> </w:t>
      </w:r>
      <w:r w:rsidR="00950C7A" w:rsidRPr="009C3BF7">
        <w:rPr>
          <w:rFonts w:ascii="Times New Roman" w:hAnsi="Times New Roman"/>
        </w:rPr>
        <w:t>lục</w:t>
      </w:r>
      <w:r w:rsidR="00EC0747" w:rsidRPr="009C3BF7">
        <w:rPr>
          <w:rFonts w:ascii="Times New Roman" w:hAnsi="Times New Roman"/>
        </w:rPr>
        <w:t xml:space="preserve"> 5.3.</w:t>
      </w:r>
    </w:p>
    <w:tbl>
      <w:tblPr>
        <w:tblStyle w:val="TableGrid"/>
        <w:tblW w:w="0" w:type="auto"/>
        <w:tblInd w:w="720" w:type="dxa"/>
        <w:tblLook w:val="04A0" w:firstRow="1" w:lastRow="0" w:firstColumn="1" w:lastColumn="0" w:noHBand="0" w:noVBand="1"/>
      </w:tblPr>
      <w:tblGrid>
        <w:gridCol w:w="2987"/>
        <w:gridCol w:w="2965"/>
        <w:gridCol w:w="2957"/>
      </w:tblGrid>
      <w:tr w:rsidR="00E76250" w14:paraId="7FF5AE5E" w14:textId="77777777" w:rsidTr="00E76250">
        <w:tc>
          <w:tcPr>
            <w:tcW w:w="3045" w:type="dxa"/>
          </w:tcPr>
          <w:p w14:paraId="749A034B" w14:textId="77777777" w:rsidR="00E76250" w:rsidRPr="009C3BF7" w:rsidRDefault="00E76250" w:rsidP="00E76250">
            <w:pPr>
              <w:pStyle w:val="BodyTextIndent"/>
              <w:spacing w:before="20" w:after="20"/>
              <w:ind w:left="0" w:firstLine="0"/>
              <w:jc w:val="center"/>
              <w:rPr>
                <w:rFonts w:ascii="Times New Roman" w:hAnsi="Times New Roman"/>
                <w:b/>
              </w:rPr>
            </w:pPr>
            <w:r w:rsidRPr="009C3BF7">
              <w:rPr>
                <w:rFonts w:ascii="Times New Roman" w:hAnsi="Times New Roman"/>
                <w:b/>
              </w:rPr>
              <w:t>Điều kiện bảo quản</w:t>
            </w:r>
          </w:p>
        </w:tc>
        <w:tc>
          <w:tcPr>
            <w:tcW w:w="3045" w:type="dxa"/>
          </w:tcPr>
          <w:p w14:paraId="537D586B" w14:textId="77777777" w:rsidR="00E76250" w:rsidRPr="009C3BF7" w:rsidRDefault="00E76250" w:rsidP="00E76250">
            <w:pPr>
              <w:pStyle w:val="BodyTextIndent"/>
              <w:spacing w:before="20" w:after="20"/>
              <w:ind w:left="0" w:firstLine="0"/>
              <w:jc w:val="center"/>
              <w:rPr>
                <w:rFonts w:ascii="Times New Roman" w:hAnsi="Times New Roman"/>
                <w:b/>
              </w:rPr>
            </w:pPr>
            <w:r w:rsidRPr="009C3BF7">
              <w:rPr>
                <w:rFonts w:ascii="Times New Roman" w:hAnsi="Times New Roman"/>
                <w:b/>
              </w:rPr>
              <w:t xml:space="preserve">Các </w:t>
            </w:r>
            <w:r>
              <w:rPr>
                <w:rFonts w:ascii="Times New Roman" w:hAnsi="Times New Roman"/>
                <w:b/>
              </w:rPr>
              <w:t>thành phẩm</w:t>
            </w:r>
          </w:p>
        </w:tc>
        <w:tc>
          <w:tcPr>
            <w:tcW w:w="3045" w:type="dxa"/>
          </w:tcPr>
          <w:p w14:paraId="0AB5EA99" w14:textId="77777777" w:rsidR="00E76250" w:rsidRPr="009C3BF7" w:rsidRDefault="00E76250" w:rsidP="00E76250">
            <w:pPr>
              <w:pStyle w:val="BodyTextIndent"/>
              <w:spacing w:before="20" w:after="20"/>
              <w:ind w:left="0" w:firstLine="0"/>
              <w:jc w:val="center"/>
              <w:rPr>
                <w:rFonts w:ascii="Times New Roman" w:hAnsi="Times New Roman"/>
                <w:b/>
              </w:rPr>
            </w:pPr>
            <w:r w:rsidRPr="009C3BF7">
              <w:rPr>
                <w:rFonts w:ascii="Times New Roman" w:hAnsi="Times New Roman"/>
                <w:b/>
              </w:rPr>
              <w:t>Tần số thử nghiệm</w:t>
            </w:r>
          </w:p>
        </w:tc>
      </w:tr>
      <w:tr w:rsidR="00E76250" w14:paraId="14FEE98E" w14:textId="77777777" w:rsidTr="00E76250">
        <w:tc>
          <w:tcPr>
            <w:tcW w:w="3045" w:type="dxa"/>
          </w:tcPr>
          <w:p w14:paraId="0F2F5499" w14:textId="77777777" w:rsidR="00E76250" w:rsidRPr="009C3BF7" w:rsidRDefault="00E76250" w:rsidP="00E76250">
            <w:pPr>
              <w:pStyle w:val="BodyTextIndent"/>
              <w:spacing w:before="20" w:after="20"/>
              <w:ind w:left="0" w:firstLine="0"/>
              <w:jc w:val="left"/>
              <w:rPr>
                <w:rFonts w:ascii="Times New Roman" w:hAnsi="Times New Roman"/>
              </w:rPr>
            </w:pPr>
            <w:r w:rsidRPr="009C3BF7">
              <w:rPr>
                <w:rFonts w:ascii="Times New Roman" w:hAnsi="Times New Roman"/>
              </w:rPr>
              <w:t xml:space="preserve">Điều kiện dài hạn </w:t>
            </w:r>
            <w:r>
              <w:rPr>
                <w:rFonts w:ascii="Times New Roman" w:hAnsi="Times New Roman"/>
              </w:rPr>
              <w:br/>
            </w:r>
            <w:r w:rsidRPr="009C3BF7">
              <w:rPr>
                <w:rFonts w:ascii="Times New Roman" w:hAnsi="Times New Roman"/>
              </w:rPr>
              <w:t>(Real Time)</w:t>
            </w:r>
          </w:p>
        </w:tc>
        <w:tc>
          <w:tcPr>
            <w:tcW w:w="3045" w:type="dxa"/>
          </w:tcPr>
          <w:p w14:paraId="25CD1C38" w14:textId="77777777" w:rsidR="00E76250" w:rsidRPr="009C3BF7" w:rsidRDefault="00E76250" w:rsidP="00E76250">
            <w:pPr>
              <w:pStyle w:val="BodyTextIndent"/>
              <w:spacing w:before="20" w:after="20"/>
              <w:ind w:left="0" w:firstLine="0"/>
              <w:rPr>
                <w:rFonts w:ascii="Times New Roman" w:hAnsi="Times New Roman"/>
              </w:rPr>
            </w:pPr>
            <w:r w:rsidRPr="009C3BF7">
              <w:rPr>
                <w:rFonts w:ascii="Times New Roman" w:hAnsi="Times New Roman"/>
              </w:rPr>
              <w:t>NCE, Generics và các thay đổi (MaV và MiV)</w:t>
            </w:r>
          </w:p>
        </w:tc>
        <w:tc>
          <w:tcPr>
            <w:tcW w:w="3045" w:type="dxa"/>
          </w:tcPr>
          <w:p w14:paraId="48C05162" w14:textId="77777777" w:rsidR="00E76250" w:rsidRPr="009C3BF7" w:rsidRDefault="00E76250" w:rsidP="00E76250">
            <w:pPr>
              <w:pStyle w:val="BodyTextIndent"/>
              <w:spacing w:before="20" w:after="20"/>
              <w:ind w:left="0" w:firstLine="0"/>
            </w:pPr>
            <w:r w:rsidRPr="009C3BF7">
              <w:rPr>
                <w:rFonts w:ascii="Times New Roman" w:hAnsi="Times New Roman"/>
              </w:rPr>
              <w:t>0, 3, 6, 9, 12, 18, 24 tháng, hàng năm cho đến hết hạn dùng đề xuất</w:t>
            </w:r>
          </w:p>
        </w:tc>
      </w:tr>
      <w:tr w:rsidR="00E76250" w14:paraId="0432447D" w14:textId="77777777" w:rsidTr="00E76250">
        <w:tc>
          <w:tcPr>
            <w:tcW w:w="3045" w:type="dxa"/>
          </w:tcPr>
          <w:p w14:paraId="1252B4F8" w14:textId="77777777" w:rsidR="00E76250" w:rsidRPr="009C3BF7" w:rsidRDefault="00E76250" w:rsidP="00E76250">
            <w:pPr>
              <w:pStyle w:val="BodyTextIndent"/>
              <w:spacing w:before="20" w:after="20"/>
              <w:ind w:left="0" w:firstLine="0"/>
              <w:jc w:val="left"/>
              <w:rPr>
                <w:rFonts w:ascii="Times New Roman" w:hAnsi="Times New Roman"/>
              </w:rPr>
            </w:pPr>
            <w:r>
              <w:rPr>
                <w:rFonts w:ascii="Times New Roman" w:hAnsi="Times New Roman"/>
              </w:rPr>
              <w:t>Cấp tốc</w:t>
            </w:r>
            <w:r w:rsidRPr="009C3BF7">
              <w:rPr>
                <w:rFonts w:ascii="Times New Roman" w:hAnsi="Times New Roman"/>
              </w:rPr>
              <w:t xml:space="preserve"> </w:t>
            </w:r>
            <w:r>
              <w:rPr>
                <w:rFonts w:ascii="Times New Roman" w:hAnsi="Times New Roman"/>
              </w:rPr>
              <w:br/>
            </w:r>
            <w:r w:rsidRPr="009C3BF7">
              <w:rPr>
                <w:rFonts w:ascii="Times New Roman" w:hAnsi="Times New Roman"/>
              </w:rPr>
              <w:t>(Accelerated)</w:t>
            </w:r>
          </w:p>
        </w:tc>
        <w:tc>
          <w:tcPr>
            <w:tcW w:w="3045" w:type="dxa"/>
          </w:tcPr>
          <w:p w14:paraId="09F55368" w14:textId="77777777" w:rsidR="00E76250" w:rsidRPr="009C3BF7" w:rsidRDefault="00E76250" w:rsidP="00E76250">
            <w:pPr>
              <w:pStyle w:val="BodyTextIndent"/>
              <w:spacing w:before="20" w:after="20"/>
              <w:ind w:left="0" w:firstLine="0"/>
              <w:rPr>
                <w:rFonts w:ascii="Times New Roman" w:hAnsi="Times New Roman"/>
              </w:rPr>
            </w:pPr>
            <w:r w:rsidRPr="009C3BF7">
              <w:rPr>
                <w:rFonts w:ascii="Times New Roman" w:hAnsi="Times New Roman"/>
              </w:rPr>
              <w:t>NCE, Generics, và các thay đổi (MaV và MiV)</w:t>
            </w:r>
          </w:p>
        </w:tc>
        <w:tc>
          <w:tcPr>
            <w:tcW w:w="3045" w:type="dxa"/>
          </w:tcPr>
          <w:p w14:paraId="238D70EF" w14:textId="77777777" w:rsidR="00E76250" w:rsidRPr="009C3BF7" w:rsidRDefault="00E76250" w:rsidP="00E76250">
            <w:pPr>
              <w:pStyle w:val="BodyTextIndent"/>
              <w:spacing w:before="20" w:after="20"/>
              <w:ind w:left="0" w:firstLine="0"/>
              <w:rPr>
                <w:rFonts w:ascii="Times New Roman" w:hAnsi="Times New Roman"/>
              </w:rPr>
            </w:pPr>
            <w:r w:rsidRPr="009C3BF7">
              <w:rPr>
                <w:rFonts w:ascii="Times New Roman" w:hAnsi="Times New Roman"/>
              </w:rPr>
              <w:t>0, 3, và 6 tháng</w:t>
            </w:r>
          </w:p>
        </w:tc>
      </w:tr>
    </w:tbl>
    <w:p w14:paraId="177A23B7" w14:textId="77777777" w:rsidR="00250D5F" w:rsidRDefault="00EC0747" w:rsidP="006A1AAC">
      <w:pPr>
        <w:pStyle w:val="BodyTextIndent"/>
        <w:spacing w:beforeLines="120" w:before="288" w:afterLines="60" w:after="144"/>
        <w:ind w:left="709" w:hanging="709"/>
        <w:rPr>
          <w:rFonts w:ascii="Times New Roman" w:hAnsi="Times New Roman"/>
        </w:rPr>
      </w:pPr>
      <w:r w:rsidRPr="009C3BF7">
        <w:rPr>
          <w:rFonts w:ascii="Times New Roman" w:hAnsi="Times New Roman"/>
        </w:rPr>
        <w:tab/>
      </w:r>
      <w:r w:rsidR="00250D5F" w:rsidRPr="00250D5F">
        <w:rPr>
          <w:rFonts w:ascii="Times New Roman" w:hAnsi="Times New Roman"/>
        </w:rPr>
        <w:t xml:space="preserve">Ghi chú: </w:t>
      </w:r>
      <w:r w:rsidR="00250D5F">
        <w:rPr>
          <w:rFonts w:ascii="Times New Roman" w:hAnsi="Times New Roman"/>
        </w:rPr>
        <w:t>NCE</w:t>
      </w:r>
      <w:r w:rsidR="00250D5F" w:rsidRPr="00250D5F">
        <w:rPr>
          <w:rFonts w:ascii="Times New Roman" w:hAnsi="Times New Roman"/>
        </w:rPr>
        <w:t>:</w:t>
      </w:r>
      <w:r w:rsidR="00250D5F">
        <w:rPr>
          <w:rFonts w:ascii="Times New Roman" w:hAnsi="Times New Roman"/>
        </w:rPr>
        <w:t xml:space="preserve"> </w:t>
      </w:r>
      <w:r w:rsidR="00250D5F" w:rsidRPr="00250D5F">
        <w:rPr>
          <w:rFonts w:ascii="Times New Roman" w:hAnsi="Times New Roman"/>
        </w:rPr>
        <w:t>New chemical entity (thuốc hóa dược mới)</w:t>
      </w:r>
      <w:r w:rsidR="00250D5F">
        <w:rPr>
          <w:rFonts w:ascii="Times New Roman" w:hAnsi="Times New Roman"/>
        </w:rPr>
        <w:t>;  MaV</w:t>
      </w:r>
      <w:r w:rsidR="00250D5F" w:rsidRPr="00250D5F">
        <w:rPr>
          <w:rFonts w:ascii="Times New Roman" w:hAnsi="Times New Roman"/>
        </w:rPr>
        <w:t>: Major Variation (thay đổi lớn); MiV: Minor Variation (thay đổi nhỏ).</w:t>
      </w:r>
    </w:p>
    <w:p w14:paraId="43B8CEB7" w14:textId="77777777" w:rsidR="00EC0747" w:rsidRPr="009C3BF7" w:rsidRDefault="00EC0747" w:rsidP="006A1AAC">
      <w:pPr>
        <w:pStyle w:val="BodyTextIndent"/>
        <w:tabs>
          <w:tab w:val="left" w:pos="720"/>
        </w:tabs>
        <w:spacing w:before="120" w:after="60"/>
        <w:ind w:left="720" w:hanging="720"/>
        <w:rPr>
          <w:rFonts w:ascii="Times New Roman" w:hAnsi="Times New Roman"/>
          <w:b/>
        </w:rPr>
      </w:pPr>
      <w:r w:rsidRPr="009C3BF7">
        <w:rPr>
          <w:rFonts w:ascii="Times New Roman" w:hAnsi="Times New Roman"/>
          <w:b/>
        </w:rPr>
        <w:t>4.</w:t>
      </w:r>
      <w:r w:rsidR="00250D5F">
        <w:rPr>
          <w:rFonts w:ascii="Times New Roman" w:hAnsi="Times New Roman"/>
          <w:b/>
        </w:rPr>
        <w:t>7</w:t>
      </w:r>
      <w:r w:rsidRPr="009C3BF7">
        <w:rPr>
          <w:rFonts w:ascii="Times New Roman" w:hAnsi="Times New Roman"/>
          <w:b/>
        </w:rPr>
        <w:t xml:space="preserve">. </w:t>
      </w:r>
      <w:r w:rsidR="006A1AAC">
        <w:rPr>
          <w:rFonts w:ascii="Times New Roman" w:hAnsi="Times New Roman"/>
          <w:b/>
        </w:rPr>
        <w:tab/>
      </w:r>
      <w:r w:rsidR="004E60DF" w:rsidRPr="009C3BF7">
        <w:rPr>
          <w:rFonts w:ascii="Times New Roman" w:hAnsi="Times New Roman"/>
          <w:b/>
        </w:rPr>
        <w:t>Điều</w:t>
      </w:r>
      <w:r w:rsidRPr="009C3BF7">
        <w:rPr>
          <w:rFonts w:ascii="Times New Roman" w:hAnsi="Times New Roman"/>
          <w:b/>
        </w:rPr>
        <w:t xml:space="preserve"> </w:t>
      </w:r>
      <w:r w:rsidR="004E60DF" w:rsidRPr="009C3BF7">
        <w:rPr>
          <w:rFonts w:ascii="Times New Roman" w:hAnsi="Times New Roman"/>
          <w:b/>
        </w:rPr>
        <w:t>kiện</w:t>
      </w:r>
      <w:r w:rsidRPr="009C3BF7">
        <w:rPr>
          <w:rFonts w:ascii="Times New Roman" w:hAnsi="Times New Roman"/>
          <w:b/>
        </w:rPr>
        <w:t xml:space="preserve"> </w:t>
      </w:r>
      <w:r w:rsidR="004E60DF" w:rsidRPr="009C3BF7">
        <w:rPr>
          <w:rFonts w:ascii="Times New Roman" w:hAnsi="Times New Roman"/>
          <w:b/>
        </w:rPr>
        <w:t>bảo</w:t>
      </w:r>
      <w:r w:rsidRPr="009C3BF7">
        <w:rPr>
          <w:rFonts w:ascii="Times New Roman" w:hAnsi="Times New Roman"/>
          <w:b/>
        </w:rPr>
        <w:t xml:space="preserve"> </w:t>
      </w:r>
      <w:r w:rsidR="004E60DF" w:rsidRPr="009C3BF7">
        <w:rPr>
          <w:rFonts w:ascii="Times New Roman" w:hAnsi="Times New Roman"/>
          <w:b/>
        </w:rPr>
        <w:t>quản</w:t>
      </w:r>
    </w:p>
    <w:p w14:paraId="23DF14E7" w14:textId="77777777" w:rsidR="00EC0747" w:rsidRDefault="00250D5F" w:rsidP="006A1AAC">
      <w:pPr>
        <w:pStyle w:val="BodyTextIndent"/>
        <w:tabs>
          <w:tab w:val="left" w:pos="720"/>
        </w:tabs>
        <w:spacing w:before="120" w:after="60"/>
        <w:rPr>
          <w:rFonts w:ascii="Times New Roman" w:hAnsi="Times New Roman"/>
          <w:b/>
        </w:rPr>
      </w:pPr>
      <w:r>
        <w:rPr>
          <w:rFonts w:ascii="Times New Roman" w:hAnsi="Times New Roman"/>
          <w:b/>
        </w:rPr>
        <w:t>4.7.1.</w:t>
      </w:r>
      <w:r>
        <w:rPr>
          <w:rFonts w:ascii="Times New Roman" w:hAnsi="Times New Roman"/>
          <w:b/>
        </w:rPr>
        <w:tab/>
      </w:r>
      <w:r w:rsidR="004E60DF" w:rsidRPr="009C3BF7">
        <w:rPr>
          <w:rFonts w:ascii="Times New Roman" w:hAnsi="Times New Roman"/>
          <w:b/>
        </w:rPr>
        <w:t>Trường</w:t>
      </w:r>
      <w:r w:rsidR="00EC0747" w:rsidRPr="009C3BF7">
        <w:rPr>
          <w:rFonts w:ascii="Times New Roman" w:hAnsi="Times New Roman"/>
          <w:b/>
        </w:rPr>
        <w:t xml:space="preserve"> </w:t>
      </w:r>
      <w:r w:rsidR="004E60DF" w:rsidRPr="009C3BF7">
        <w:rPr>
          <w:rFonts w:ascii="Times New Roman" w:hAnsi="Times New Roman"/>
          <w:b/>
        </w:rPr>
        <w:t>hợp</w:t>
      </w:r>
      <w:r w:rsidR="00EC0747" w:rsidRPr="009C3BF7">
        <w:rPr>
          <w:rFonts w:ascii="Times New Roman" w:hAnsi="Times New Roman"/>
          <w:b/>
        </w:rPr>
        <w:t xml:space="preserve"> </w:t>
      </w:r>
      <w:r w:rsidR="004E60DF" w:rsidRPr="009C3BF7">
        <w:rPr>
          <w:rFonts w:ascii="Times New Roman" w:hAnsi="Times New Roman"/>
          <w:b/>
        </w:rPr>
        <w:t>chung</w:t>
      </w:r>
    </w:p>
    <w:p w14:paraId="4031B444" w14:textId="77777777" w:rsidR="00EC0747" w:rsidRPr="009C3BF7" w:rsidRDefault="00250D5F" w:rsidP="006A1AAC">
      <w:pPr>
        <w:pStyle w:val="BodyText"/>
        <w:tabs>
          <w:tab w:val="left" w:pos="720"/>
        </w:tabs>
        <w:spacing w:before="120" w:after="60"/>
        <w:ind w:left="720" w:hanging="720"/>
        <w:rPr>
          <w:rFonts w:ascii="Times New Roman" w:hAnsi="Times New Roman"/>
        </w:rPr>
      </w:pPr>
      <w:r>
        <w:rPr>
          <w:rFonts w:ascii="Times New Roman" w:hAnsi="Times New Roman"/>
        </w:rPr>
        <w:t>i.</w:t>
      </w:r>
      <w:r>
        <w:rPr>
          <w:rFonts w:ascii="Times New Roman" w:hAnsi="Times New Roman"/>
        </w:rPr>
        <w:tab/>
      </w:r>
      <w:r w:rsidR="004E60DF" w:rsidRPr="009C3BF7">
        <w:rPr>
          <w:rFonts w:ascii="Times New Roman" w:hAnsi="Times New Roman"/>
        </w:rPr>
        <w:t>Nói</w:t>
      </w:r>
      <w:r w:rsidR="00EC0747" w:rsidRPr="009C3BF7">
        <w:rPr>
          <w:rFonts w:ascii="Times New Roman" w:hAnsi="Times New Roman"/>
        </w:rPr>
        <w:t xml:space="preserve"> </w:t>
      </w:r>
      <w:r w:rsidR="004E60DF" w:rsidRPr="009C3BF7">
        <w:rPr>
          <w:rFonts w:ascii="Times New Roman" w:hAnsi="Times New Roman"/>
        </w:rPr>
        <w:t>chung</w:t>
      </w:r>
      <w:r w:rsidR="00EC0747" w:rsidRPr="009C3BF7">
        <w:rPr>
          <w:rFonts w:ascii="Times New Roman" w:hAnsi="Times New Roman"/>
        </w:rPr>
        <w:t xml:space="preserve">, </w:t>
      </w:r>
      <w:r w:rsidR="004E60DF" w:rsidRPr="009C3BF7">
        <w:rPr>
          <w:rFonts w:ascii="Times New Roman" w:hAnsi="Times New Roman"/>
        </w:rPr>
        <w:t>một</w:t>
      </w:r>
      <w:r w:rsidR="00EC0747" w:rsidRPr="009C3BF7">
        <w:rPr>
          <w:rFonts w:ascii="Times New Roman" w:hAnsi="Times New Roman"/>
        </w:rPr>
        <w:t xml:space="preserve"> </w:t>
      </w:r>
      <w:r w:rsidR="00796AEB" w:rsidRPr="009C3BF7">
        <w:rPr>
          <w:rFonts w:ascii="Times New Roman" w:hAnsi="Times New Roman"/>
        </w:rPr>
        <w:t xml:space="preserve">thành </w:t>
      </w:r>
      <w:r w:rsidR="004E60DF" w:rsidRPr="009C3BF7">
        <w:rPr>
          <w:rFonts w:ascii="Times New Roman" w:hAnsi="Times New Roman"/>
        </w:rPr>
        <w:t>phẩm</w:t>
      </w:r>
      <w:r w:rsidR="00EC0747" w:rsidRPr="009C3BF7">
        <w:rPr>
          <w:rFonts w:ascii="Times New Roman" w:hAnsi="Times New Roman"/>
        </w:rPr>
        <w:t xml:space="preserve"> </w:t>
      </w:r>
      <w:r w:rsidR="004E60DF" w:rsidRPr="009C3BF7">
        <w:rPr>
          <w:rFonts w:ascii="Times New Roman" w:hAnsi="Times New Roman"/>
        </w:rPr>
        <w:t>thuốc</w:t>
      </w:r>
      <w:r w:rsidR="00EC0747" w:rsidRPr="009C3BF7">
        <w:rPr>
          <w:rFonts w:ascii="Times New Roman" w:hAnsi="Times New Roman"/>
        </w:rPr>
        <w:t xml:space="preserve"> </w:t>
      </w:r>
      <w:r w:rsidR="004E60DF" w:rsidRPr="009C3BF7">
        <w:rPr>
          <w:rFonts w:ascii="Times New Roman" w:hAnsi="Times New Roman"/>
        </w:rPr>
        <w:t>phải</w:t>
      </w:r>
      <w:r w:rsidR="00EC0747" w:rsidRPr="009C3BF7">
        <w:rPr>
          <w:rFonts w:ascii="Times New Roman" w:hAnsi="Times New Roman"/>
        </w:rPr>
        <w:t xml:space="preserve"> </w:t>
      </w:r>
      <w:r w:rsidR="004E60DF" w:rsidRPr="009C3BF7">
        <w:rPr>
          <w:rFonts w:ascii="Times New Roman" w:hAnsi="Times New Roman"/>
        </w:rPr>
        <w:t>được</w:t>
      </w:r>
      <w:r w:rsidR="00EC0747" w:rsidRPr="009C3BF7">
        <w:rPr>
          <w:rFonts w:ascii="Times New Roman" w:hAnsi="Times New Roman"/>
        </w:rPr>
        <w:t xml:space="preserve"> </w:t>
      </w:r>
      <w:r w:rsidR="004E60DF" w:rsidRPr="009C3BF7">
        <w:rPr>
          <w:rFonts w:ascii="Times New Roman" w:hAnsi="Times New Roman"/>
        </w:rPr>
        <w:t>đánh</w:t>
      </w:r>
      <w:r w:rsidR="00EC0747" w:rsidRPr="009C3BF7">
        <w:rPr>
          <w:rFonts w:ascii="Times New Roman" w:hAnsi="Times New Roman"/>
        </w:rPr>
        <w:t xml:space="preserve"> </w:t>
      </w:r>
      <w:r w:rsidR="004E60DF" w:rsidRPr="009C3BF7">
        <w:rPr>
          <w:rFonts w:ascii="Times New Roman" w:hAnsi="Times New Roman"/>
        </w:rPr>
        <w:t>giá</w:t>
      </w:r>
      <w:r w:rsidR="00EC0747" w:rsidRPr="009C3BF7">
        <w:rPr>
          <w:rFonts w:ascii="Times New Roman" w:hAnsi="Times New Roman"/>
        </w:rPr>
        <w:t xml:space="preserve"> </w:t>
      </w:r>
      <w:r w:rsidR="004E60DF" w:rsidRPr="009C3BF7">
        <w:rPr>
          <w:rFonts w:ascii="Times New Roman" w:hAnsi="Times New Roman"/>
        </w:rPr>
        <w:t>dưới</w:t>
      </w:r>
      <w:r w:rsidR="00EC0747" w:rsidRPr="009C3BF7">
        <w:rPr>
          <w:rFonts w:ascii="Times New Roman" w:hAnsi="Times New Roman"/>
        </w:rPr>
        <w:t xml:space="preserve"> </w:t>
      </w:r>
      <w:r w:rsidR="004E60DF" w:rsidRPr="009C3BF7">
        <w:rPr>
          <w:rFonts w:ascii="Times New Roman" w:hAnsi="Times New Roman"/>
        </w:rPr>
        <w:t>những</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với</w:t>
      </w:r>
      <w:r w:rsidR="00EC0747" w:rsidRPr="009C3BF7">
        <w:rPr>
          <w:rFonts w:ascii="Times New Roman" w:hAnsi="Times New Roman"/>
        </w:rPr>
        <w:t xml:space="preserve"> </w:t>
      </w:r>
      <w:r w:rsidR="004E60DF" w:rsidRPr="009C3BF7">
        <w:rPr>
          <w:rFonts w:ascii="Times New Roman" w:hAnsi="Times New Roman"/>
        </w:rPr>
        <w:t>sự</w:t>
      </w:r>
      <w:r w:rsidR="00EC0747" w:rsidRPr="009C3BF7">
        <w:rPr>
          <w:rFonts w:ascii="Times New Roman" w:hAnsi="Times New Roman"/>
        </w:rPr>
        <w:t xml:space="preserve"> </w:t>
      </w:r>
      <w:r w:rsidR="00BB50B7" w:rsidRPr="009C3BF7">
        <w:rPr>
          <w:rFonts w:ascii="Times New Roman" w:hAnsi="Times New Roman"/>
        </w:rPr>
        <w:t xml:space="preserve">dao động </w:t>
      </w:r>
      <w:r w:rsidR="004E60DF" w:rsidRPr="009C3BF7">
        <w:rPr>
          <w:rFonts w:ascii="Times New Roman" w:hAnsi="Times New Roman"/>
        </w:rPr>
        <w:t>thích</w:t>
      </w:r>
      <w:r w:rsidR="00EC0747" w:rsidRPr="009C3BF7">
        <w:rPr>
          <w:rFonts w:ascii="Times New Roman" w:hAnsi="Times New Roman"/>
        </w:rPr>
        <w:t xml:space="preserve"> </w:t>
      </w:r>
      <w:r w:rsidR="004E60DF" w:rsidRPr="009C3BF7">
        <w:rPr>
          <w:rFonts w:ascii="Times New Roman" w:hAnsi="Times New Roman"/>
        </w:rPr>
        <w:t>hợp</w:t>
      </w:r>
      <w:r w:rsidR="00EC0747" w:rsidRPr="009C3BF7">
        <w:rPr>
          <w:rFonts w:ascii="Times New Roman" w:hAnsi="Times New Roman"/>
        </w:rPr>
        <w:t xml:space="preserve">) </w:t>
      </w:r>
      <w:r w:rsidR="00AA16C3" w:rsidRPr="009C3BF7">
        <w:rPr>
          <w:rFonts w:ascii="Times New Roman" w:hAnsi="Times New Roman"/>
        </w:rPr>
        <w:t>cho phép đánh giá</w:t>
      </w:r>
      <w:r w:rsidR="00EC0747" w:rsidRPr="009C3BF7">
        <w:rPr>
          <w:rFonts w:ascii="Times New Roman" w:hAnsi="Times New Roman"/>
        </w:rPr>
        <w:t xml:space="preserve"> </w:t>
      </w:r>
      <w:r w:rsidR="004E60DF" w:rsidRPr="009C3BF7">
        <w:rPr>
          <w:rFonts w:ascii="Times New Roman" w:hAnsi="Times New Roman"/>
        </w:rPr>
        <w:t>tính</w:t>
      </w:r>
      <w:r w:rsidR="00EC0747" w:rsidRPr="009C3BF7">
        <w:rPr>
          <w:rFonts w:ascii="Times New Roman" w:hAnsi="Times New Roman"/>
        </w:rPr>
        <w:t xml:space="preserve"> </w:t>
      </w:r>
      <w:r w:rsidR="004E60DF" w:rsidRPr="009C3BF7">
        <w:rPr>
          <w:rFonts w:ascii="Times New Roman" w:hAnsi="Times New Roman"/>
        </w:rPr>
        <w:t>ổn</w:t>
      </w:r>
      <w:r w:rsidR="00EC0747" w:rsidRPr="009C3BF7">
        <w:rPr>
          <w:rFonts w:ascii="Times New Roman" w:hAnsi="Times New Roman"/>
        </w:rPr>
        <w:t xml:space="preserve"> </w:t>
      </w:r>
      <w:r w:rsidR="004E60DF" w:rsidRPr="009C3BF7">
        <w:rPr>
          <w:rFonts w:ascii="Times New Roman" w:hAnsi="Times New Roman"/>
        </w:rPr>
        <w:t>định</w:t>
      </w:r>
      <w:r w:rsidR="00EC0747" w:rsidRPr="009C3BF7">
        <w:rPr>
          <w:rFonts w:ascii="Times New Roman" w:hAnsi="Times New Roman"/>
        </w:rPr>
        <w:t xml:space="preserve"> </w:t>
      </w:r>
      <w:r w:rsidR="004E60DF" w:rsidRPr="009C3BF7">
        <w:rPr>
          <w:rFonts w:ascii="Times New Roman" w:hAnsi="Times New Roman"/>
        </w:rPr>
        <w:t>với</w:t>
      </w:r>
      <w:r w:rsidR="00EC0747" w:rsidRPr="009C3BF7">
        <w:rPr>
          <w:rFonts w:ascii="Times New Roman" w:hAnsi="Times New Roman"/>
        </w:rPr>
        <w:t xml:space="preserve"> </w:t>
      </w:r>
      <w:r w:rsidR="004E60DF" w:rsidRPr="009C3BF7">
        <w:rPr>
          <w:rFonts w:ascii="Times New Roman" w:hAnsi="Times New Roman"/>
        </w:rPr>
        <w:t>nhiệt</w:t>
      </w:r>
      <w:r w:rsidR="00EC0747" w:rsidRPr="009C3BF7">
        <w:rPr>
          <w:rFonts w:ascii="Times New Roman" w:hAnsi="Times New Roman"/>
        </w:rPr>
        <w:t xml:space="preserve"> </w:t>
      </w:r>
      <w:r w:rsidR="004E60DF" w:rsidRPr="009C3BF7">
        <w:rPr>
          <w:rFonts w:ascii="Times New Roman" w:hAnsi="Times New Roman"/>
        </w:rPr>
        <w:t>và</w:t>
      </w:r>
      <w:r w:rsidR="00EC0747" w:rsidRPr="009C3BF7">
        <w:rPr>
          <w:rFonts w:ascii="Times New Roman" w:hAnsi="Times New Roman"/>
        </w:rPr>
        <w:t xml:space="preserve"> </w:t>
      </w:r>
      <w:r w:rsidR="004E60DF" w:rsidRPr="009C3BF7">
        <w:rPr>
          <w:rFonts w:ascii="Times New Roman" w:hAnsi="Times New Roman"/>
        </w:rPr>
        <w:t>nếu</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thể</w:t>
      </w:r>
      <w:r w:rsidR="00AA16C3" w:rsidRPr="009C3BF7">
        <w:rPr>
          <w:rFonts w:ascii="Times New Roman" w:hAnsi="Times New Roman"/>
        </w:rPr>
        <w:t>,</w:t>
      </w:r>
      <w:r w:rsidR="00BB50B7" w:rsidRPr="009C3BF7">
        <w:rPr>
          <w:rFonts w:ascii="Times New Roman" w:hAnsi="Times New Roman"/>
        </w:rPr>
        <w:t xml:space="preserve"> </w:t>
      </w:r>
      <w:r w:rsidR="004E60DF" w:rsidRPr="009C3BF7">
        <w:rPr>
          <w:rFonts w:ascii="Times New Roman" w:hAnsi="Times New Roman"/>
        </w:rPr>
        <w:t>độ</w:t>
      </w:r>
      <w:r w:rsidR="00EC0747" w:rsidRPr="009C3BF7">
        <w:rPr>
          <w:rFonts w:ascii="Times New Roman" w:hAnsi="Times New Roman"/>
        </w:rPr>
        <w:t xml:space="preserve"> </w:t>
      </w:r>
      <w:r w:rsidR="004E60DF" w:rsidRPr="009C3BF7">
        <w:rPr>
          <w:rFonts w:ascii="Times New Roman" w:hAnsi="Times New Roman"/>
        </w:rPr>
        <w:t>nhạy</w:t>
      </w:r>
      <w:r w:rsidR="00EC0747" w:rsidRPr="009C3BF7">
        <w:rPr>
          <w:rFonts w:ascii="Times New Roman" w:hAnsi="Times New Roman"/>
        </w:rPr>
        <w:t xml:space="preserve"> </w:t>
      </w:r>
      <w:r w:rsidR="004E60DF" w:rsidRPr="009C3BF7">
        <w:rPr>
          <w:rFonts w:ascii="Times New Roman" w:hAnsi="Times New Roman"/>
        </w:rPr>
        <w:t>cảm</w:t>
      </w:r>
      <w:r w:rsidR="00EC0747" w:rsidRPr="009C3BF7">
        <w:rPr>
          <w:rFonts w:ascii="Times New Roman" w:hAnsi="Times New Roman"/>
        </w:rPr>
        <w:t xml:space="preserve"> </w:t>
      </w:r>
      <w:r w:rsidR="004E60DF" w:rsidRPr="009C3BF7">
        <w:rPr>
          <w:rFonts w:ascii="Times New Roman" w:hAnsi="Times New Roman"/>
        </w:rPr>
        <w:t>với</w:t>
      </w:r>
      <w:r w:rsidR="00EC0747" w:rsidRPr="009C3BF7">
        <w:rPr>
          <w:rFonts w:ascii="Times New Roman" w:hAnsi="Times New Roman"/>
        </w:rPr>
        <w:t xml:space="preserve"> </w:t>
      </w:r>
      <w:r w:rsidR="004E60DF" w:rsidRPr="009C3BF7">
        <w:rPr>
          <w:rFonts w:ascii="Times New Roman" w:hAnsi="Times New Roman"/>
        </w:rPr>
        <w:t>ẩm</w:t>
      </w:r>
      <w:r w:rsidR="00EC0747" w:rsidRPr="009C3BF7">
        <w:rPr>
          <w:rFonts w:ascii="Times New Roman" w:hAnsi="Times New Roman"/>
        </w:rPr>
        <w:t xml:space="preserve"> </w:t>
      </w:r>
      <w:r w:rsidR="004E60DF" w:rsidRPr="009C3BF7">
        <w:rPr>
          <w:rFonts w:ascii="Times New Roman" w:hAnsi="Times New Roman"/>
        </w:rPr>
        <w:t>hoặc</w:t>
      </w:r>
      <w:r w:rsidR="00EC0747" w:rsidRPr="009C3BF7">
        <w:rPr>
          <w:rFonts w:ascii="Times New Roman" w:hAnsi="Times New Roman"/>
        </w:rPr>
        <w:t xml:space="preserve"> </w:t>
      </w:r>
      <w:r w:rsidR="00BB50B7" w:rsidRPr="009C3BF7">
        <w:rPr>
          <w:rFonts w:ascii="Times New Roman" w:hAnsi="Times New Roman"/>
        </w:rPr>
        <w:t>khả</w:t>
      </w:r>
      <w:r w:rsidR="00EC0747" w:rsidRPr="009C3BF7">
        <w:rPr>
          <w:rFonts w:ascii="Times New Roman" w:hAnsi="Times New Roman"/>
        </w:rPr>
        <w:t xml:space="preserve"> </w:t>
      </w:r>
      <w:r w:rsidR="004E60DF" w:rsidRPr="009C3BF7">
        <w:rPr>
          <w:rFonts w:ascii="Times New Roman" w:hAnsi="Times New Roman"/>
        </w:rPr>
        <w:t>năng</w:t>
      </w:r>
      <w:r w:rsidR="00EC0747" w:rsidRPr="009C3BF7">
        <w:rPr>
          <w:rFonts w:ascii="Times New Roman" w:hAnsi="Times New Roman"/>
        </w:rPr>
        <w:t xml:space="preserve"> </w:t>
      </w:r>
      <w:r w:rsidR="004E60DF" w:rsidRPr="009C3BF7">
        <w:rPr>
          <w:rFonts w:ascii="Times New Roman" w:hAnsi="Times New Roman"/>
        </w:rPr>
        <w:t>mất</w:t>
      </w:r>
      <w:r w:rsidR="00EC0747" w:rsidRPr="009C3BF7">
        <w:rPr>
          <w:rFonts w:ascii="Times New Roman" w:hAnsi="Times New Roman"/>
        </w:rPr>
        <w:t xml:space="preserve"> </w:t>
      </w:r>
      <w:r w:rsidR="004E60DF" w:rsidRPr="009C3BF7">
        <w:rPr>
          <w:rFonts w:ascii="Times New Roman" w:hAnsi="Times New Roman"/>
        </w:rPr>
        <w:t>dung</w:t>
      </w:r>
      <w:r w:rsidR="00EC0747" w:rsidRPr="009C3BF7">
        <w:rPr>
          <w:rFonts w:ascii="Times New Roman" w:hAnsi="Times New Roman"/>
        </w:rPr>
        <w:t xml:space="preserve"> </w:t>
      </w:r>
      <w:r w:rsidR="004E60DF" w:rsidRPr="009C3BF7">
        <w:rPr>
          <w:rFonts w:ascii="Times New Roman" w:hAnsi="Times New Roman"/>
        </w:rPr>
        <w:t>môi</w:t>
      </w:r>
      <w:r w:rsidR="00AA16C3" w:rsidRPr="009C3BF7">
        <w:rPr>
          <w:rFonts w:ascii="Times New Roman" w:hAnsi="Times New Roman"/>
        </w:rPr>
        <w:t xml:space="preserve"> của </w:t>
      </w:r>
      <w:r w:rsidR="00865D57">
        <w:rPr>
          <w:rFonts w:ascii="Times New Roman" w:hAnsi="Times New Roman"/>
        </w:rPr>
        <w:t>thành phẩm</w:t>
      </w:r>
      <w:r w:rsidR="00EC0747" w:rsidRPr="009C3BF7">
        <w:rPr>
          <w:rFonts w:ascii="Times New Roman" w:hAnsi="Times New Roman"/>
        </w:rPr>
        <w:t xml:space="preserve">. </w:t>
      </w:r>
      <w:r w:rsidR="004E60DF" w:rsidRPr="009C3BF7">
        <w:rPr>
          <w:rFonts w:ascii="Times New Roman" w:hAnsi="Times New Roman"/>
        </w:rPr>
        <w:t>Các</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và</w:t>
      </w:r>
      <w:r w:rsidR="00EC0747" w:rsidRPr="009C3BF7">
        <w:rPr>
          <w:rFonts w:ascii="Times New Roman" w:hAnsi="Times New Roman"/>
        </w:rPr>
        <w:t xml:space="preserve"> </w:t>
      </w:r>
      <w:r w:rsidR="004E60DF" w:rsidRPr="009C3BF7">
        <w:rPr>
          <w:rFonts w:ascii="Times New Roman" w:hAnsi="Times New Roman"/>
        </w:rPr>
        <w:t>thời</w:t>
      </w:r>
      <w:r w:rsidR="00EC0747" w:rsidRPr="009C3BF7">
        <w:rPr>
          <w:rFonts w:ascii="Times New Roman" w:hAnsi="Times New Roman"/>
        </w:rPr>
        <w:t xml:space="preserve"> </w:t>
      </w:r>
      <w:r w:rsidR="004E60DF" w:rsidRPr="009C3BF7">
        <w:rPr>
          <w:rFonts w:ascii="Times New Roman" w:hAnsi="Times New Roman"/>
        </w:rPr>
        <w:t>gian</w:t>
      </w:r>
      <w:r w:rsidR="00EC0747" w:rsidRPr="009C3BF7">
        <w:rPr>
          <w:rFonts w:ascii="Times New Roman" w:hAnsi="Times New Roman"/>
        </w:rPr>
        <w:t xml:space="preserve"> </w:t>
      </w:r>
      <w:r w:rsidR="004E60DF" w:rsidRPr="009C3BF7">
        <w:rPr>
          <w:rFonts w:ascii="Times New Roman" w:hAnsi="Times New Roman"/>
        </w:rPr>
        <w:t>nghiên</w:t>
      </w:r>
      <w:r w:rsidR="00EC0747" w:rsidRPr="009C3BF7">
        <w:rPr>
          <w:rFonts w:ascii="Times New Roman" w:hAnsi="Times New Roman"/>
        </w:rPr>
        <w:t xml:space="preserve"> </w:t>
      </w:r>
      <w:r w:rsidR="004E60DF" w:rsidRPr="009C3BF7">
        <w:rPr>
          <w:rFonts w:ascii="Times New Roman" w:hAnsi="Times New Roman"/>
        </w:rPr>
        <w:t>cứu</w:t>
      </w:r>
      <w:r w:rsidR="00EC0747" w:rsidRPr="009C3BF7">
        <w:rPr>
          <w:rFonts w:ascii="Times New Roman" w:hAnsi="Times New Roman"/>
        </w:rPr>
        <w:t xml:space="preserve"> </w:t>
      </w:r>
      <w:r w:rsidR="004E60DF" w:rsidRPr="009C3BF7">
        <w:rPr>
          <w:rFonts w:ascii="Times New Roman" w:hAnsi="Times New Roman"/>
        </w:rPr>
        <w:t>đã</w:t>
      </w:r>
      <w:r w:rsidR="00EC0747" w:rsidRPr="009C3BF7">
        <w:rPr>
          <w:rFonts w:ascii="Times New Roman" w:hAnsi="Times New Roman"/>
        </w:rPr>
        <w:t xml:space="preserve"> </w:t>
      </w:r>
      <w:r w:rsidR="004E60DF" w:rsidRPr="009C3BF7">
        <w:rPr>
          <w:rFonts w:ascii="Times New Roman" w:hAnsi="Times New Roman"/>
        </w:rPr>
        <w:t>chọn</w:t>
      </w:r>
      <w:r w:rsidR="00EC0747" w:rsidRPr="009C3BF7">
        <w:rPr>
          <w:rFonts w:ascii="Times New Roman" w:hAnsi="Times New Roman"/>
        </w:rPr>
        <w:t xml:space="preserve"> </w:t>
      </w:r>
      <w:r w:rsidR="004E60DF" w:rsidRPr="009C3BF7">
        <w:rPr>
          <w:rFonts w:ascii="Times New Roman" w:hAnsi="Times New Roman"/>
        </w:rPr>
        <w:t>phải</w:t>
      </w:r>
      <w:r w:rsidR="00EC0747" w:rsidRPr="009C3BF7">
        <w:rPr>
          <w:rFonts w:ascii="Times New Roman" w:hAnsi="Times New Roman"/>
        </w:rPr>
        <w:t xml:space="preserve"> </w:t>
      </w:r>
      <w:r w:rsidR="008E3F98" w:rsidRPr="009C3BF7">
        <w:rPr>
          <w:rFonts w:ascii="Times New Roman" w:hAnsi="Times New Roman"/>
        </w:rPr>
        <w:t>phù hợp</w:t>
      </w:r>
      <w:r w:rsidR="00EC0747" w:rsidRPr="009C3BF7">
        <w:rPr>
          <w:rFonts w:ascii="Times New Roman" w:hAnsi="Times New Roman"/>
        </w:rPr>
        <w:t xml:space="preserve"> </w:t>
      </w:r>
      <w:r w:rsidR="004E60DF" w:rsidRPr="009C3BF7">
        <w:rPr>
          <w:rFonts w:ascii="Times New Roman" w:hAnsi="Times New Roman"/>
        </w:rPr>
        <w:t>việc</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chuyên</w:t>
      </w:r>
      <w:r w:rsidR="00EC0747" w:rsidRPr="009C3BF7">
        <w:rPr>
          <w:rFonts w:ascii="Times New Roman" w:hAnsi="Times New Roman"/>
        </w:rPr>
        <w:t xml:space="preserve"> </w:t>
      </w:r>
      <w:r w:rsidR="004E60DF" w:rsidRPr="009C3BF7">
        <w:rPr>
          <w:rFonts w:ascii="Times New Roman" w:hAnsi="Times New Roman"/>
        </w:rPr>
        <w:t>chở</w:t>
      </w:r>
      <w:r w:rsidR="00EC0747" w:rsidRPr="009C3BF7">
        <w:rPr>
          <w:rFonts w:ascii="Times New Roman" w:hAnsi="Times New Roman"/>
        </w:rPr>
        <w:t xml:space="preserve"> </w:t>
      </w:r>
      <w:r w:rsidR="004E60DF" w:rsidRPr="009C3BF7">
        <w:rPr>
          <w:rFonts w:ascii="Times New Roman" w:hAnsi="Times New Roman"/>
        </w:rPr>
        <w:t>và</w:t>
      </w:r>
      <w:r w:rsidR="00EC0747" w:rsidRPr="009C3BF7">
        <w:rPr>
          <w:rFonts w:ascii="Times New Roman" w:hAnsi="Times New Roman"/>
        </w:rPr>
        <w:t xml:space="preserve"> </w:t>
      </w:r>
      <w:r w:rsidR="004E60DF" w:rsidRPr="009C3BF7">
        <w:rPr>
          <w:rFonts w:ascii="Times New Roman" w:hAnsi="Times New Roman"/>
        </w:rPr>
        <w:t>sử</w:t>
      </w:r>
      <w:r w:rsidR="00EC0747" w:rsidRPr="009C3BF7">
        <w:rPr>
          <w:rFonts w:ascii="Times New Roman" w:hAnsi="Times New Roman"/>
        </w:rPr>
        <w:t xml:space="preserve"> </w:t>
      </w:r>
      <w:r w:rsidR="004E60DF" w:rsidRPr="009C3BF7">
        <w:rPr>
          <w:rFonts w:ascii="Times New Roman" w:hAnsi="Times New Roman"/>
        </w:rPr>
        <w:t>dụng</w:t>
      </w:r>
      <w:r w:rsidR="00EC0747" w:rsidRPr="009C3BF7">
        <w:rPr>
          <w:rFonts w:ascii="Times New Roman" w:hAnsi="Times New Roman"/>
        </w:rPr>
        <w:t xml:space="preserve"> </w:t>
      </w:r>
      <w:r w:rsidR="004E60DF" w:rsidRPr="009C3BF7">
        <w:rPr>
          <w:rFonts w:ascii="Times New Roman" w:hAnsi="Times New Roman"/>
        </w:rPr>
        <w:t>sau</w:t>
      </w:r>
      <w:r w:rsidR="00EC0747" w:rsidRPr="009C3BF7">
        <w:rPr>
          <w:rFonts w:ascii="Times New Roman" w:hAnsi="Times New Roman"/>
        </w:rPr>
        <w:t xml:space="preserve"> </w:t>
      </w:r>
      <w:r w:rsidR="006A1AAC">
        <w:rPr>
          <w:rFonts w:ascii="Times New Roman" w:hAnsi="Times New Roman"/>
        </w:rPr>
        <w:t>này</w:t>
      </w:r>
      <w:r w:rsidR="00EC0747" w:rsidRPr="009C3BF7">
        <w:rPr>
          <w:rFonts w:ascii="Times New Roman" w:hAnsi="Times New Roman"/>
        </w:rPr>
        <w:t xml:space="preserve"> (</w:t>
      </w:r>
      <w:r w:rsidR="004E60DF" w:rsidRPr="009C3BF7">
        <w:rPr>
          <w:rFonts w:ascii="Times New Roman" w:hAnsi="Times New Roman"/>
        </w:rPr>
        <w:t>ví</w:t>
      </w:r>
      <w:r w:rsidR="00EC0747" w:rsidRPr="009C3BF7">
        <w:rPr>
          <w:rFonts w:ascii="Times New Roman" w:hAnsi="Times New Roman"/>
        </w:rPr>
        <w:t xml:space="preserve"> </w:t>
      </w:r>
      <w:r w:rsidR="004E60DF" w:rsidRPr="009C3BF7">
        <w:rPr>
          <w:rFonts w:ascii="Times New Roman" w:hAnsi="Times New Roman"/>
        </w:rPr>
        <w:t>dụ</w:t>
      </w:r>
      <w:r w:rsidR="00EC0747" w:rsidRPr="009C3BF7">
        <w:rPr>
          <w:rFonts w:ascii="Times New Roman" w:hAnsi="Times New Roman"/>
        </w:rPr>
        <w:t xml:space="preserve"> </w:t>
      </w:r>
      <w:r w:rsidR="004E60DF" w:rsidRPr="009C3BF7">
        <w:rPr>
          <w:rFonts w:ascii="Times New Roman" w:hAnsi="Times New Roman"/>
        </w:rPr>
        <w:t>sau</w:t>
      </w:r>
      <w:r w:rsidR="00EC0747" w:rsidRPr="009C3BF7">
        <w:rPr>
          <w:rFonts w:ascii="Times New Roman" w:hAnsi="Times New Roman"/>
        </w:rPr>
        <w:t xml:space="preserve"> </w:t>
      </w:r>
      <w:r w:rsidR="004E60DF" w:rsidRPr="009C3BF7">
        <w:rPr>
          <w:rFonts w:ascii="Times New Roman" w:hAnsi="Times New Roman"/>
        </w:rPr>
        <w:t>khi</w:t>
      </w:r>
      <w:r w:rsidR="00EC0747" w:rsidRPr="009C3BF7">
        <w:rPr>
          <w:rFonts w:ascii="Times New Roman" w:hAnsi="Times New Roman"/>
        </w:rPr>
        <w:t xml:space="preserve"> </w:t>
      </w:r>
      <w:r w:rsidR="004E60DF" w:rsidRPr="009C3BF7">
        <w:rPr>
          <w:rFonts w:ascii="Times New Roman" w:hAnsi="Times New Roman"/>
        </w:rPr>
        <w:t>pha</w:t>
      </w:r>
      <w:r w:rsidR="00EC0747" w:rsidRPr="009C3BF7">
        <w:rPr>
          <w:rFonts w:ascii="Times New Roman" w:hAnsi="Times New Roman"/>
        </w:rPr>
        <w:t xml:space="preserve"> </w:t>
      </w:r>
      <w:r w:rsidR="004E60DF" w:rsidRPr="009C3BF7">
        <w:rPr>
          <w:rFonts w:ascii="Times New Roman" w:hAnsi="Times New Roman"/>
        </w:rPr>
        <w:t>hoặc</w:t>
      </w:r>
      <w:r w:rsidR="00EC0747" w:rsidRPr="009C3BF7">
        <w:rPr>
          <w:rFonts w:ascii="Times New Roman" w:hAnsi="Times New Roman"/>
        </w:rPr>
        <w:t xml:space="preserve"> </w:t>
      </w:r>
      <w:r w:rsidR="004E60DF" w:rsidRPr="009C3BF7">
        <w:rPr>
          <w:rFonts w:ascii="Times New Roman" w:hAnsi="Times New Roman"/>
        </w:rPr>
        <w:t>sau</w:t>
      </w:r>
      <w:r w:rsidR="00EC0747" w:rsidRPr="009C3BF7">
        <w:rPr>
          <w:rFonts w:ascii="Times New Roman" w:hAnsi="Times New Roman"/>
        </w:rPr>
        <w:t xml:space="preserve"> </w:t>
      </w:r>
      <w:r w:rsidR="004E60DF" w:rsidRPr="009C3BF7">
        <w:rPr>
          <w:rFonts w:ascii="Times New Roman" w:hAnsi="Times New Roman"/>
        </w:rPr>
        <w:t>khi</w:t>
      </w:r>
      <w:r w:rsidR="00EC0747" w:rsidRPr="009C3BF7">
        <w:rPr>
          <w:rFonts w:ascii="Times New Roman" w:hAnsi="Times New Roman"/>
        </w:rPr>
        <w:t xml:space="preserve"> </w:t>
      </w:r>
      <w:r w:rsidR="004E60DF" w:rsidRPr="009C3BF7">
        <w:rPr>
          <w:rFonts w:ascii="Times New Roman" w:hAnsi="Times New Roman"/>
        </w:rPr>
        <w:t>pha</w:t>
      </w:r>
      <w:r w:rsidR="00EC0747" w:rsidRPr="009C3BF7">
        <w:rPr>
          <w:rFonts w:ascii="Times New Roman" w:hAnsi="Times New Roman"/>
        </w:rPr>
        <w:t xml:space="preserve"> </w:t>
      </w:r>
      <w:r w:rsidR="004E60DF" w:rsidRPr="009C3BF7">
        <w:rPr>
          <w:rFonts w:ascii="Times New Roman" w:hAnsi="Times New Roman"/>
        </w:rPr>
        <w:t>loãng</w:t>
      </w:r>
      <w:r w:rsidR="00EC0747" w:rsidRPr="009C3BF7">
        <w:rPr>
          <w:rFonts w:ascii="Times New Roman" w:hAnsi="Times New Roman"/>
        </w:rPr>
        <w:t xml:space="preserve"> </w:t>
      </w:r>
      <w:r w:rsidR="004E60DF" w:rsidRPr="009C3BF7">
        <w:rPr>
          <w:rFonts w:ascii="Times New Roman" w:hAnsi="Times New Roman"/>
        </w:rPr>
        <w:t>như</w:t>
      </w:r>
      <w:r w:rsidR="00EC0747" w:rsidRPr="009C3BF7">
        <w:rPr>
          <w:rFonts w:ascii="Times New Roman" w:hAnsi="Times New Roman"/>
        </w:rPr>
        <w:t xml:space="preserve"> </w:t>
      </w:r>
      <w:r w:rsidR="004E60DF" w:rsidRPr="009C3BF7">
        <w:rPr>
          <w:rFonts w:ascii="Times New Roman" w:hAnsi="Times New Roman"/>
        </w:rPr>
        <w:t>đã</w:t>
      </w:r>
      <w:r w:rsidR="00EC0747" w:rsidRPr="009C3BF7">
        <w:rPr>
          <w:rFonts w:ascii="Times New Roman" w:hAnsi="Times New Roman"/>
        </w:rPr>
        <w:t xml:space="preserve"> </w:t>
      </w:r>
      <w:r w:rsidR="004E60DF" w:rsidRPr="009C3BF7">
        <w:rPr>
          <w:rFonts w:ascii="Times New Roman" w:hAnsi="Times New Roman"/>
        </w:rPr>
        <w:t>ghi</w:t>
      </w:r>
      <w:r w:rsidR="00EC0747" w:rsidRPr="009C3BF7">
        <w:rPr>
          <w:rFonts w:ascii="Times New Roman" w:hAnsi="Times New Roman"/>
        </w:rPr>
        <w:t xml:space="preserve"> </w:t>
      </w:r>
      <w:r w:rsidR="004E60DF" w:rsidRPr="009C3BF7">
        <w:rPr>
          <w:rFonts w:ascii="Times New Roman" w:hAnsi="Times New Roman"/>
        </w:rPr>
        <w:t>ở</w:t>
      </w:r>
      <w:r w:rsidR="00EC0747" w:rsidRPr="009C3BF7">
        <w:rPr>
          <w:rFonts w:ascii="Times New Roman" w:hAnsi="Times New Roman"/>
        </w:rPr>
        <w:t xml:space="preserve"> </w:t>
      </w:r>
      <w:r w:rsidR="004E60DF" w:rsidRPr="009C3BF7">
        <w:rPr>
          <w:rFonts w:ascii="Times New Roman" w:hAnsi="Times New Roman"/>
        </w:rPr>
        <w:t>trên</w:t>
      </w:r>
      <w:r w:rsidR="00EC0747" w:rsidRPr="009C3BF7">
        <w:rPr>
          <w:rFonts w:ascii="Times New Roman" w:hAnsi="Times New Roman"/>
        </w:rPr>
        <w:t xml:space="preserve"> </w:t>
      </w:r>
      <w:r w:rsidR="004E60DF" w:rsidRPr="009C3BF7">
        <w:rPr>
          <w:rFonts w:ascii="Times New Roman" w:hAnsi="Times New Roman"/>
        </w:rPr>
        <w:t>nhãn</w:t>
      </w:r>
      <w:r w:rsidR="00EC0747" w:rsidRPr="009C3BF7">
        <w:rPr>
          <w:rFonts w:ascii="Times New Roman" w:hAnsi="Times New Roman"/>
        </w:rPr>
        <w:t>).</w:t>
      </w:r>
    </w:p>
    <w:p w14:paraId="4DDD6015" w14:textId="77777777" w:rsidR="00BB50B7" w:rsidRPr="009C3BF7" w:rsidRDefault="007F7324" w:rsidP="006A1AAC">
      <w:pPr>
        <w:pStyle w:val="BodyText"/>
        <w:tabs>
          <w:tab w:val="left" w:pos="720"/>
        </w:tabs>
        <w:spacing w:before="120" w:after="60"/>
        <w:ind w:left="720" w:hanging="720"/>
        <w:rPr>
          <w:rFonts w:ascii="Times New Roman" w:hAnsi="Times New Roman"/>
        </w:rPr>
      </w:pPr>
      <w:r>
        <w:rPr>
          <w:rFonts w:ascii="Times New Roman" w:hAnsi="Times New Roman"/>
        </w:rPr>
        <w:t>ii.</w:t>
      </w:r>
      <w:r>
        <w:rPr>
          <w:rFonts w:ascii="Times New Roman" w:hAnsi="Times New Roman"/>
        </w:rPr>
        <w:tab/>
      </w:r>
      <w:r w:rsidR="004E60DF" w:rsidRPr="009C3BF7">
        <w:rPr>
          <w:rFonts w:ascii="Times New Roman" w:hAnsi="Times New Roman"/>
        </w:rPr>
        <w:t>Nghiên</w:t>
      </w:r>
      <w:r w:rsidR="00EC0747" w:rsidRPr="009C3BF7">
        <w:rPr>
          <w:rFonts w:ascii="Times New Roman" w:hAnsi="Times New Roman"/>
        </w:rPr>
        <w:t xml:space="preserve"> </w:t>
      </w:r>
      <w:r w:rsidR="004E60DF" w:rsidRPr="009C3BF7">
        <w:rPr>
          <w:rFonts w:ascii="Times New Roman" w:hAnsi="Times New Roman"/>
        </w:rPr>
        <w:t>cứu</w:t>
      </w:r>
      <w:r w:rsidR="00EC0747" w:rsidRPr="009C3BF7">
        <w:rPr>
          <w:rFonts w:ascii="Times New Roman" w:hAnsi="Times New Roman"/>
        </w:rPr>
        <w:t xml:space="preserve"> </w:t>
      </w:r>
      <w:r w:rsidR="004E60DF" w:rsidRPr="009C3BF7">
        <w:rPr>
          <w:rFonts w:ascii="Times New Roman" w:hAnsi="Times New Roman"/>
        </w:rPr>
        <w:t>độ</w:t>
      </w:r>
      <w:r w:rsidR="00EC0747" w:rsidRPr="009C3BF7">
        <w:rPr>
          <w:rFonts w:ascii="Times New Roman" w:hAnsi="Times New Roman"/>
        </w:rPr>
        <w:t xml:space="preserve"> </w:t>
      </w:r>
      <w:r w:rsidR="004E60DF" w:rsidRPr="009C3BF7">
        <w:rPr>
          <w:rFonts w:ascii="Times New Roman" w:hAnsi="Times New Roman"/>
        </w:rPr>
        <w:t>ổn</w:t>
      </w:r>
      <w:r w:rsidR="00EC0747" w:rsidRPr="009C3BF7">
        <w:rPr>
          <w:rFonts w:ascii="Times New Roman" w:hAnsi="Times New Roman"/>
        </w:rPr>
        <w:t xml:space="preserve"> </w:t>
      </w:r>
      <w:r w:rsidR="004E60DF" w:rsidRPr="009C3BF7">
        <w:rPr>
          <w:rFonts w:ascii="Times New Roman" w:hAnsi="Times New Roman"/>
        </w:rPr>
        <w:t>định</w:t>
      </w:r>
      <w:r w:rsidR="00EC0747" w:rsidRPr="009C3BF7">
        <w:rPr>
          <w:rFonts w:ascii="Times New Roman" w:hAnsi="Times New Roman"/>
        </w:rPr>
        <w:t xml:space="preserve"> </w:t>
      </w:r>
      <w:r w:rsidR="004E60DF" w:rsidRPr="009C3BF7">
        <w:rPr>
          <w:rFonts w:ascii="Times New Roman" w:hAnsi="Times New Roman"/>
        </w:rPr>
        <w:t>được</w:t>
      </w:r>
      <w:r w:rsidR="00EC0747" w:rsidRPr="009C3BF7">
        <w:rPr>
          <w:rFonts w:ascii="Times New Roman" w:hAnsi="Times New Roman"/>
        </w:rPr>
        <w:t xml:space="preserve"> </w:t>
      </w:r>
      <w:r w:rsidR="004E60DF" w:rsidRPr="009C3BF7">
        <w:rPr>
          <w:rFonts w:ascii="Times New Roman" w:hAnsi="Times New Roman"/>
        </w:rPr>
        <w:t>thực</w:t>
      </w:r>
      <w:r w:rsidR="00EC0747" w:rsidRPr="009C3BF7">
        <w:rPr>
          <w:rFonts w:ascii="Times New Roman" w:hAnsi="Times New Roman"/>
        </w:rPr>
        <w:t xml:space="preserve"> </w:t>
      </w:r>
      <w:r w:rsidR="004E60DF" w:rsidRPr="009C3BF7">
        <w:rPr>
          <w:rFonts w:ascii="Times New Roman" w:hAnsi="Times New Roman"/>
        </w:rPr>
        <w:t>hiện</w:t>
      </w:r>
      <w:r w:rsidR="00EC0747" w:rsidRPr="009C3BF7">
        <w:rPr>
          <w:rFonts w:ascii="Times New Roman" w:hAnsi="Times New Roman"/>
        </w:rPr>
        <w:t xml:space="preserve"> </w:t>
      </w:r>
      <w:r w:rsidR="004E60DF" w:rsidRPr="009C3BF7">
        <w:rPr>
          <w:rFonts w:ascii="Times New Roman" w:hAnsi="Times New Roman"/>
        </w:rPr>
        <w:t>ở</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BB50B7" w:rsidRPr="009C3BF7">
        <w:rPr>
          <w:rFonts w:ascii="Times New Roman" w:hAnsi="Times New Roman"/>
        </w:rPr>
        <w:t>như sau:</w:t>
      </w:r>
    </w:p>
    <w:p w14:paraId="40BBD521" w14:textId="77777777" w:rsidR="000A0E54" w:rsidRPr="009C3BF7" w:rsidRDefault="000A0E54" w:rsidP="009C3BF7">
      <w:pPr>
        <w:pStyle w:val="BodyTextIndent"/>
        <w:ind w:left="547" w:firstLine="0"/>
        <w:rPr>
          <w:rFonts w:ascii="Times New Roman" w:hAnsi="Times New Roman"/>
        </w:rPr>
      </w:pPr>
    </w:p>
    <w:tbl>
      <w:tblPr>
        <w:tblStyle w:val="TableGrid"/>
        <w:tblW w:w="9000" w:type="dxa"/>
        <w:jc w:val="right"/>
        <w:tblLook w:val="01E0" w:firstRow="1" w:lastRow="1" w:firstColumn="1" w:lastColumn="1" w:noHBand="0" w:noVBand="0"/>
      </w:tblPr>
      <w:tblGrid>
        <w:gridCol w:w="4531"/>
        <w:gridCol w:w="4469"/>
      </w:tblGrid>
      <w:tr w:rsidR="00BB50B7" w:rsidRPr="0037082D" w14:paraId="69331CF6" w14:textId="77777777" w:rsidTr="006A1AAC">
        <w:trPr>
          <w:jc w:val="right"/>
        </w:trPr>
        <w:tc>
          <w:tcPr>
            <w:tcW w:w="4531" w:type="dxa"/>
          </w:tcPr>
          <w:p w14:paraId="00EC221E" w14:textId="77777777" w:rsidR="00BB50B7" w:rsidRPr="009C3BF7" w:rsidRDefault="00BB50B7" w:rsidP="006A1AAC">
            <w:pPr>
              <w:pStyle w:val="BodyTextIndent"/>
              <w:spacing w:beforeLines="20" w:before="48" w:afterLines="20" w:after="48"/>
              <w:ind w:left="0" w:firstLine="0"/>
              <w:jc w:val="center"/>
              <w:rPr>
                <w:rFonts w:ascii="Times New Roman" w:hAnsi="Times New Roman"/>
                <w:b/>
              </w:rPr>
            </w:pPr>
            <w:r w:rsidRPr="009C3BF7">
              <w:rPr>
                <w:rFonts w:ascii="Times New Roman" w:hAnsi="Times New Roman"/>
                <w:b/>
              </w:rPr>
              <w:t xml:space="preserve">Loại </w:t>
            </w:r>
            <w:r w:rsidR="000A0E54" w:rsidRPr="009C3BF7">
              <w:rPr>
                <w:rFonts w:ascii="Times New Roman" w:hAnsi="Times New Roman"/>
                <w:b/>
              </w:rPr>
              <w:t>bao bì</w:t>
            </w:r>
            <w:r w:rsidRPr="009C3BF7">
              <w:rPr>
                <w:rFonts w:ascii="Times New Roman" w:hAnsi="Times New Roman"/>
                <w:b/>
              </w:rPr>
              <w:t>/nghiên cứu</w:t>
            </w:r>
          </w:p>
        </w:tc>
        <w:tc>
          <w:tcPr>
            <w:tcW w:w="4469" w:type="dxa"/>
          </w:tcPr>
          <w:p w14:paraId="7DE5852D" w14:textId="77777777" w:rsidR="00BB50B7" w:rsidRPr="009C3BF7" w:rsidRDefault="00BB50B7" w:rsidP="006A1AAC">
            <w:pPr>
              <w:pStyle w:val="BodyTextIndent"/>
              <w:spacing w:beforeLines="20" w:before="48" w:afterLines="20" w:after="48"/>
              <w:ind w:left="0" w:firstLine="0"/>
              <w:jc w:val="center"/>
              <w:rPr>
                <w:rFonts w:ascii="Times New Roman" w:hAnsi="Times New Roman"/>
                <w:b/>
              </w:rPr>
            </w:pPr>
            <w:r w:rsidRPr="009C3BF7">
              <w:rPr>
                <w:rFonts w:ascii="Times New Roman" w:hAnsi="Times New Roman"/>
                <w:b/>
              </w:rPr>
              <w:t>Điều kiện bảo quản</w:t>
            </w:r>
          </w:p>
        </w:tc>
      </w:tr>
      <w:tr w:rsidR="00BB50B7" w:rsidRPr="0037082D" w14:paraId="1CC49217" w14:textId="77777777" w:rsidTr="006A1AAC">
        <w:trPr>
          <w:jc w:val="right"/>
        </w:trPr>
        <w:tc>
          <w:tcPr>
            <w:tcW w:w="4531" w:type="dxa"/>
          </w:tcPr>
          <w:p w14:paraId="68EAFA48" w14:textId="77777777" w:rsidR="00BB50B7" w:rsidRPr="009C3BF7" w:rsidRDefault="007F7324" w:rsidP="006A1AAC">
            <w:pPr>
              <w:pStyle w:val="BodyTextIndent"/>
              <w:spacing w:beforeLines="20" w:before="48" w:afterLines="20" w:after="48"/>
              <w:ind w:left="0" w:firstLine="0"/>
              <w:rPr>
                <w:rFonts w:ascii="Times New Roman" w:hAnsi="Times New Roman"/>
              </w:rPr>
            </w:pPr>
            <w:r>
              <w:rPr>
                <w:rFonts w:ascii="Times New Roman" w:hAnsi="Times New Roman"/>
              </w:rPr>
              <w:t>Dài hạn (cho c</w:t>
            </w:r>
            <w:r w:rsidR="00BB50B7" w:rsidRPr="009C3BF7">
              <w:rPr>
                <w:rFonts w:ascii="Times New Roman" w:hAnsi="Times New Roman"/>
              </w:rPr>
              <w:t xml:space="preserve">ác </w:t>
            </w:r>
            <w:r w:rsidR="00865D57">
              <w:rPr>
                <w:rFonts w:ascii="Times New Roman" w:hAnsi="Times New Roman"/>
              </w:rPr>
              <w:t>thành phẩm</w:t>
            </w:r>
            <w:r w:rsidR="00BB50B7" w:rsidRPr="009C3BF7">
              <w:rPr>
                <w:rFonts w:ascii="Times New Roman" w:hAnsi="Times New Roman"/>
              </w:rPr>
              <w:t xml:space="preserve"> chứa trong </w:t>
            </w:r>
            <w:r w:rsidR="000A0E54" w:rsidRPr="009C3BF7">
              <w:rPr>
                <w:rFonts w:ascii="Times New Roman" w:hAnsi="Times New Roman"/>
              </w:rPr>
              <w:t>bao bì sơ cấp</w:t>
            </w:r>
            <w:r w:rsidR="00BB50B7" w:rsidRPr="009C3BF7">
              <w:rPr>
                <w:rFonts w:ascii="Times New Roman" w:hAnsi="Times New Roman"/>
              </w:rPr>
              <w:t xml:space="preserve"> </w:t>
            </w:r>
            <w:r>
              <w:rPr>
                <w:rFonts w:ascii="Times New Roman" w:hAnsi="Times New Roman"/>
              </w:rPr>
              <w:t xml:space="preserve">bán </w:t>
            </w:r>
            <w:r w:rsidR="00BB50B7" w:rsidRPr="009C3BF7">
              <w:rPr>
                <w:rFonts w:ascii="Times New Roman" w:hAnsi="Times New Roman"/>
              </w:rPr>
              <w:t>thấm hơi nước</w:t>
            </w:r>
            <w:r>
              <w:rPr>
                <w:rFonts w:ascii="Times New Roman" w:hAnsi="Times New Roman"/>
              </w:rPr>
              <w:t>)</w:t>
            </w:r>
          </w:p>
        </w:tc>
        <w:tc>
          <w:tcPr>
            <w:tcW w:w="4469" w:type="dxa"/>
          </w:tcPr>
          <w:p w14:paraId="19909219" w14:textId="00A8F800" w:rsidR="00245A99" w:rsidRPr="009C3BF7" w:rsidRDefault="00C844B8" w:rsidP="006A1AAC">
            <w:pPr>
              <w:pStyle w:val="BodyTextIndent"/>
              <w:spacing w:beforeLines="20" w:before="48" w:afterLines="20" w:after="48"/>
              <w:ind w:left="0" w:firstLine="0"/>
              <w:rPr>
                <w:rFonts w:ascii="Times New Roman" w:hAnsi="Times New Roman"/>
              </w:rPr>
            </w:pPr>
            <w:r w:rsidRPr="009C3BF7">
              <w:rPr>
                <w:rFonts w:ascii="Times New Roman" w:hAnsi="Times New Roman"/>
              </w:rPr>
              <w:t xml:space="preserve">Nhiệt độ </w:t>
            </w:r>
            <w:r w:rsidR="00BB50B7" w:rsidRPr="009C3BF7">
              <w:rPr>
                <w:rFonts w:ascii="Times New Roman" w:hAnsi="Times New Roman"/>
              </w:rPr>
              <w:t>30</w:t>
            </w:r>
            <w:ins w:id="4"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BB50B7" w:rsidRPr="009C3BF7">
              <w:rPr>
                <w:rFonts w:ascii="Times New Roman" w:hAnsi="Times New Roman"/>
              </w:rPr>
              <w:t xml:space="preserve">C </w:t>
            </w:r>
            <w:r w:rsidR="007F7324" w:rsidRPr="007F7324">
              <w:rPr>
                <w:rFonts w:ascii="Times New Roman" w:hAnsi="Times New Roman"/>
              </w:rPr>
              <w:t>±</w:t>
            </w:r>
            <w:r w:rsidR="00BB50B7" w:rsidRPr="007F7324">
              <w:rPr>
                <w:rFonts w:ascii="Times New Roman" w:hAnsi="Times New Roman"/>
              </w:rPr>
              <w:t xml:space="preserve"> </w:t>
            </w:r>
            <w:r w:rsidR="00BB50B7" w:rsidRPr="009C3BF7">
              <w:rPr>
                <w:rFonts w:ascii="Times New Roman" w:hAnsi="Times New Roman"/>
              </w:rPr>
              <w:t>2</w:t>
            </w:r>
            <w:ins w:id="5"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BB50B7" w:rsidRPr="009C3BF7">
              <w:rPr>
                <w:rFonts w:ascii="Times New Roman" w:hAnsi="Times New Roman"/>
              </w:rPr>
              <w:t>C</w:t>
            </w:r>
            <w:r w:rsidR="00245A99" w:rsidRPr="009C3BF7">
              <w:rPr>
                <w:rFonts w:ascii="Times New Roman" w:hAnsi="Times New Roman"/>
              </w:rPr>
              <w:t>,</w:t>
            </w:r>
          </w:p>
          <w:p w14:paraId="5A4178CF" w14:textId="77777777" w:rsidR="00BB50B7" w:rsidRPr="006E17BD" w:rsidRDefault="00245A99" w:rsidP="006A1AAC">
            <w:pPr>
              <w:pStyle w:val="BodyTextIndent"/>
              <w:spacing w:beforeLines="20" w:before="48" w:afterLines="20" w:after="48"/>
              <w:ind w:left="0" w:firstLine="0"/>
            </w:pPr>
            <w:r w:rsidRPr="009C3BF7">
              <w:rPr>
                <w:rFonts w:ascii="Times New Roman" w:hAnsi="Times New Roman"/>
              </w:rPr>
              <w:t xml:space="preserve">Độ ẩm tương đối </w:t>
            </w:r>
            <w:r w:rsidR="00BB50B7" w:rsidRPr="009C3BF7">
              <w:rPr>
                <w:rFonts w:ascii="Times New Roman" w:hAnsi="Times New Roman"/>
              </w:rPr>
              <w:t xml:space="preserve">75% </w:t>
            </w:r>
            <w:r w:rsidR="007F7324" w:rsidRPr="007F7324">
              <w:rPr>
                <w:rFonts w:ascii="Times New Roman" w:hAnsi="Times New Roman"/>
              </w:rPr>
              <w:t>±</w:t>
            </w:r>
            <w:r w:rsidR="00BB50B7" w:rsidRPr="009C3BF7">
              <w:rPr>
                <w:rFonts w:ascii="Times New Roman" w:hAnsi="Times New Roman"/>
              </w:rPr>
              <w:t xml:space="preserve"> 5%</w:t>
            </w:r>
            <w:r w:rsidR="00A93466" w:rsidRPr="009C3BF7">
              <w:rPr>
                <w:rFonts w:ascii="Times New Roman" w:hAnsi="Times New Roman"/>
              </w:rPr>
              <w:t xml:space="preserve"> </w:t>
            </w:r>
          </w:p>
        </w:tc>
      </w:tr>
      <w:tr w:rsidR="00A93466" w:rsidRPr="0037082D" w14:paraId="57AE3825" w14:textId="77777777" w:rsidTr="006A1AAC">
        <w:trPr>
          <w:jc w:val="right"/>
        </w:trPr>
        <w:tc>
          <w:tcPr>
            <w:tcW w:w="4531" w:type="dxa"/>
          </w:tcPr>
          <w:p w14:paraId="3C253D9E" w14:textId="77777777" w:rsidR="00A93466" w:rsidRPr="009C3BF7" w:rsidRDefault="007F7324" w:rsidP="006A1AAC">
            <w:pPr>
              <w:pStyle w:val="BodyTextIndent"/>
              <w:spacing w:beforeLines="20" w:before="48" w:afterLines="20" w:after="48"/>
              <w:ind w:left="0" w:firstLine="0"/>
              <w:rPr>
                <w:rFonts w:ascii="Times New Roman" w:hAnsi="Times New Roman"/>
              </w:rPr>
            </w:pPr>
            <w:r>
              <w:rPr>
                <w:rFonts w:ascii="Times New Roman" w:hAnsi="Times New Roman"/>
              </w:rPr>
              <w:t>Dài hạn (cho c</w:t>
            </w:r>
            <w:r w:rsidR="00A93466" w:rsidRPr="009C3BF7">
              <w:rPr>
                <w:rFonts w:ascii="Times New Roman" w:hAnsi="Times New Roman"/>
              </w:rPr>
              <w:t xml:space="preserve">ác </w:t>
            </w:r>
            <w:r w:rsidR="00865D57">
              <w:rPr>
                <w:rFonts w:ascii="Times New Roman" w:hAnsi="Times New Roman"/>
              </w:rPr>
              <w:t>thành phẩm</w:t>
            </w:r>
            <w:r w:rsidR="00A93466" w:rsidRPr="009C3BF7">
              <w:rPr>
                <w:rFonts w:ascii="Times New Roman" w:hAnsi="Times New Roman"/>
              </w:rPr>
              <w:t xml:space="preserve"> chứa trong </w:t>
            </w:r>
            <w:r w:rsidR="000A0E54" w:rsidRPr="009C3BF7">
              <w:rPr>
                <w:rFonts w:ascii="Times New Roman" w:hAnsi="Times New Roman"/>
              </w:rPr>
              <w:t>bao bì</w:t>
            </w:r>
            <w:r w:rsidR="00A93466" w:rsidRPr="009C3BF7">
              <w:rPr>
                <w:rFonts w:ascii="Times New Roman" w:hAnsi="Times New Roman"/>
              </w:rPr>
              <w:t xml:space="preserve"> không thấm hơi nước</w:t>
            </w:r>
            <w:r>
              <w:rPr>
                <w:rFonts w:ascii="Times New Roman" w:hAnsi="Times New Roman"/>
              </w:rPr>
              <w:t>)</w:t>
            </w:r>
          </w:p>
        </w:tc>
        <w:tc>
          <w:tcPr>
            <w:tcW w:w="4469" w:type="dxa"/>
          </w:tcPr>
          <w:p w14:paraId="7BB9B840" w14:textId="1D4A5669" w:rsidR="00245A99" w:rsidRPr="009C3BF7" w:rsidRDefault="00C844B8" w:rsidP="006A1AAC">
            <w:pPr>
              <w:pStyle w:val="BodyTextIndent"/>
              <w:spacing w:beforeLines="20" w:before="48" w:afterLines="20" w:after="48"/>
              <w:ind w:left="0" w:firstLine="0"/>
              <w:rPr>
                <w:rFonts w:ascii="Times New Roman" w:hAnsi="Times New Roman"/>
              </w:rPr>
            </w:pPr>
            <w:r w:rsidRPr="009C3BF7">
              <w:rPr>
                <w:rFonts w:ascii="Times New Roman" w:hAnsi="Times New Roman"/>
              </w:rPr>
              <w:t xml:space="preserve">Nhiệt độ </w:t>
            </w:r>
            <w:r w:rsidR="00A93466" w:rsidRPr="009C3BF7">
              <w:rPr>
                <w:rFonts w:ascii="Times New Roman" w:hAnsi="Times New Roman"/>
              </w:rPr>
              <w:t>30</w:t>
            </w:r>
            <w:ins w:id="6"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A93466" w:rsidRPr="009C3BF7">
              <w:rPr>
                <w:rFonts w:ascii="Times New Roman" w:hAnsi="Times New Roman"/>
              </w:rPr>
              <w:t xml:space="preserve">C </w:t>
            </w:r>
            <w:r w:rsidR="007F7324" w:rsidRPr="007F7324">
              <w:rPr>
                <w:rFonts w:ascii="Times New Roman" w:hAnsi="Times New Roman"/>
              </w:rPr>
              <w:t xml:space="preserve">± </w:t>
            </w:r>
            <w:r w:rsidR="00A93466" w:rsidRPr="009C3BF7">
              <w:rPr>
                <w:rFonts w:ascii="Times New Roman" w:hAnsi="Times New Roman"/>
              </w:rPr>
              <w:t xml:space="preserve"> 2</w:t>
            </w:r>
            <w:ins w:id="7"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A93466" w:rsidRPr="009C3BF7">
              <w:rPr>
                <w:rFonts w:ascii="Times New Roman" w:hAnsi="Times New Roman"/>
              </w:rPr>
              <w:t>C</w:t>
            </w:r>
          </w:p>
          <w:p w14:paraId="1EDE77FF" w14:textId="77777777" w:rsidR="00A93466" w:rsidRPr="009C3BF7" w:rsidRDefault="007F7324" w:rsidP="006A1AAC">
            <w:pPr>
              <w:pStyle w:val="BodyTextIndent"/>
              <w:spacing w:beforeLines="20" w:before="48" w:afterLines="20" w:after="48"/>
              <w:ind w:left="0" w:firstLine="0"/>
              <w:rPr>
                <w:rFonts w:ascii="Times New Roman" w:hAnsi="Times New Roman"/>
              </w:rPr>
            </w:pPr>
            <w:r>
              <w:rPr>
                <w:rFonts w:ascii="Times New Roman" w:hAnsi="Times New Roman"/>
              </w:rPr>
              <w:t>K</w:t>
            </w:r>
            <w:r w:rsidR="008B6895" w:rsidRPr="009C3BF7">
              <w:rPr>
                <w:rFonts w:ascii="Times New Roman" w:hAnsi="Times New Roman"/>
              </w:rPr>
              <w:t xml:space="preserve">hông </w:t>
            </w:r>
            <w:r w:rsidR="00710285" w:rsidRPr="009C3BF7">
              <w:rPr>
                <w:rFonts w:ascii="Times New Roman" w:hAnsi="Times New Roman"/>
              </w:rPr>
              <w:t xml:space="preserve">cần </w:t>
            </w:r>
            <w:r w:rsidR="008B6895" w:rsidRPr="009C3BF7">
              <w:rPr>
                <w:rFonts w:ascii="Times New Roman" w:hAnsi="Times New Roman"/>
              </w:rPr>
              <w:t>chỉ rõ độ ẩm tương đối</w:t>
            </w:r>
          </w:p>
        </w:tc>
      </w:tr>
      <w:tr w:rsidR="00A93466" w:rsidRPr="0037082D" w14:paraId="4424F619" w14:textId="77777777" w:rsidTr="006A1AAC">
        <w:trPr>
          <w:jc w:val="right"/>
        </w:trPr>
        <w:tc>
          <w:tcPr>
            <w:tcW w:w="4531" w:type="dxa"/>
          </w:tcPr>
          <w:p w14:paraId="51ACBA5C" w14:textId="77777777" w:rsidR="00A93466" w:rsidRPr="009C3BF7" w:rsidRDefault="00A93466" w:rsidP="006A1AAC">
            <w:pPr>
              <w:pStyle w:val="BodyTextIndent"/>
              <w:spacing w:beforeLines="20" w:before="48" w:afterLines="20" w:after="48"/>
              <w:ind w:left="0" w:firstLine="0"/>
              <w:rPr>
                <w:rFonts w:ascii="Times New Roman" w:hAnsi="Times New Roman"/>
              </w:rPr>
            </w:pPr>
            <w:r w:rsidRPr="009C3BF7">
              <w:rPr>
                <w:rFonts w:ascii="Times New Roman" w:hAnsi="Times New Roman"/>
              </w:rPr>
              <w:t>Nghiên cứu cấp tốc</w:t>
            </w:r>
          </w:p>
        </w:tc>
        <w:tc>
          <w:tcPr>
            <w:tcW w:w="4469" w:type="dxa"/>
          </w:tcPr>
          <w:p w14:paraId="6A7629DF" w14:textId="389D751F" w:rsidR="00245A99" w:rsidRPr="009C3BF7" w:rsidRDefault="00C844B8" w:rsidP="006A1AAC">
            <w:pPr>
              <w:pStyle w:val="BodyTextIndent"/>
              <w:spacing w:beforeLines="20" w:before="48" w:afterLines="20" w:after="48"/>
              <w:ind w:left="0" w:firstLine="0"/>
              <w:rPr>
                <w:rFonts w:ascii="Times New Roman" w:hAnsi="Times New Roman"/>
              </w:rPr>
            </w:pPr>
            <w:r w:rsidRPr="009C3BF7">
              <w:rPr>
                <w:rFonts w:ascii="Times New Roman" w:hAnsi="Times New Roman"/>
              </w:rPr>
              <w:t xml:space="preserve">Nhiệt độ </w:t>
            </w:r>
            <w:r w:rsidR="00A93466" w:rsidRPr="009C3BF7">
              <w:rPr>
                <w:rFonts w:ascii="Times New Roman" w:hAnsi="Times New Roman"/>
              </w:rPr>
              <w:t>40</w:t>
            </w:r>
            <w:ins w:id="8"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A93466" w:rsidRPr="009C3BF7">
              <w:rPr>
                <w:rFonts w:ascii="Times New Roman" w:hAnsi="Times New Roman"/>
              </w:rPr>
              <w:t xml:space="preserve">C </w:t>
            </w:r>
            <w:r w:rsidR="007F7324" w:rsidRPr="007F7324">
              <w:rPr>
                <w:rFonts w:ascii="Times New Roman" w:hAnsi="Times New Roman"/>
              </w:rPr>
              <w:t xml:space="preserve">± </w:t>
            </w:r>
            <w:r w:rsidR="00A93466" w:rsidRPr="009C3BF7">
              <w:rPr>
                <w:rFonts w:ascii="Times New Roman" w:hAnsi="Times New Roman"/>
              </w:rPr>
              <w:t>2</w:t>
            </w:r>
            <w:ins w:id="9"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A93466" w:rsidRPr="009C3BF7">
              <w:rPr>
                <w:rFonts w:ascii="Times New Roman" w:hAnsi="Times New Roman"/>
              </w:rPr>
              <w:t>C</w:t>
            </w:r>
          </w:p>
          <w:p w14:paraId="523130AB" w14:textId="77777777" w:rsidR="00A93466" w:rsidRPr="009C3BF7" w:rsidRDefault="00245A99" w:rsidP="006A1AAC">
            <w:pPr>
              <w:pStyle w:val="BodyTextIndent"/>
              <w:spacing w:beforeLines="20" w:before="48" w:afterLines="20" w:after="48"/>
              <w:ind w:left="0" w:firstLine="0"/>
              <w:rPr>
                <w:rFonts w:ascii="Times New Roman" w:hAnsi="Times New Roman"/>
              </w:rPr>
            </w:pPr>
            <w:r w:rsidRPr="009C3BF7">
              <w:rPr>
                <w:rFonts w:ascii="Times New Roman" w:hAnsi="Times New Roman"/>
              </w:rPr>
              <w:t>Độ ẩm tương đối</w:t>
            </w:r>
            <w:r w:rsidR="00A93466" w:rsidRPr="009C3BF7">
              <w:rPr>
                <w:rFonts w:ascii="Times New Roman" w:hAnsi="Times New Roman"/>
              </w:rPr>
              <w:t xml:space="preserve"> 75% </w:t>
            </w:r>
            <w:r w:rsidR="007F7324" w:rsidRPr="007F7324">
              <w:rPr>
                <w:rFonts w:ascii="Times New Roman" w:hAnsi="Times New Roman"/>
              </w:rPr>
              <w:t xml:space="preserve">± </w:t>
            </w:r>
            <w:r w:rsidR="00A93466" w:rsidRPr="009C3BF7">
              <w:rPr>
                <w:rFonts w:ascii="Times New Roman" w:hAnsi="Times New Roman"/>
              </w:rPr>
              <w:t>5%</w:t>
            </w:r>
            <w:r w:rsidRPr="009C3BF7">
              <w:rPr>
                <w:rFonts w:ascii="Times New Roman" w:hAnsi="Times New Roman"/>
              </w:rPr>
              <w:t xml:space="preserve"> </w:t>
            </w:r>
          </w:p>
        </w:tc>
      </w:tr>
      <w:tr w:rsidR="00A93466" w:rsidRPr="0037082D" w14:paraId="5B438CAA" w14:textId="77777777" w:rsidTr="006A1AAC">
        <w:trPr>
          <w:jc w:val="right"/>
        </w:trPr>
        <w:tc>
          <w:tcPr>
            <w:tcW w:w="4531" w:type="dxa"/>
          </w:tcPr>
          <w:p w14:paraId="5901FF16" w14:textId="77777777" w:rsidR="00A93466" w:rsidRPr="009C3BF7" w:rsidRDefault="00A93466" w:rsidP="006A1AAC">
            <w:pPr>
              <w:pStyle w:val="BodyTextIndent"/>
              <w:spacing w:beforeLines="20" w:before="48" w:afterLines="20" w:after="48"/>
              <w:ind w:left="0" w:firstLine="0"/>
              <w:rPr>
                <w:rFonts w:ascii="Times New Roman" w:hAnsi="Times New Roman"/>
              </w:rPr>
            </w:pPr>
            <w:r w:rsidRPr="009C3BF7">
              <w:rPr>
                <w:rFonts w:ascii="Times New Roman" w:hAnsi="Times New Roman"/>
              </w:rPr>
              <w:t>Nghiên cứu khắc nghiệt</w:t>
            </w:r>
            <w:r w:rsidR="008B6895" w:rsidRPr="009C3BF7">
              <w:rPr>
                <w:rFonts w:ascii="Times New Roman" w:hAnsi="Times New Roman"/>
              </w:rPr>
              <w:t>*</w:t>
            </w:r>
          </w:p>
        </w:tc>
        <w:tc>
          <w:tcPr>
            <w:tcW w:w="4469" w:type="dxa"/>
          </w:tcPr>
          <w:p w14:paraId="3CA3DF4F" w14:textId="08BD664F" w:rsidR="00245A99" w:rsidRPr="009C3BF7" w:rsidRDefault="00C844B8" w:rsidP="006A1AAC">
            <w:pPr>
              <w:pStyle w:val="BodyTextIndent"/>
              <w:spacing w:beforeLines="20" w:before="48" w:afterLines="20" w:after="48"/>
              <w:ind w:left="0" w:firstLine="0"/>
              <w:rPr>
                <w:rFonts w:ascii="Times New Roman" w:hAnsi="Times New Roman"/>
              </w:rPr>
            </w:pPr>
            <w:r w:rsidRPr="009C3BF7">
              <w:rPr>
                <w:rFonts w:ascii="Times New Roman" w:hAnsi="Times New Roman"/>
              </w:rPr>
              <w:t xml:space="preserve">Nhiệt độ </w:t>
            </w:r>
            <w:r w:rsidR="00A93466" w:rsidRPr="009C3BF7">
              <w:rPr>
                <w:rFonts w:ascii="Times New Roman" w:hAnsi="Times New Roman"/>
              </w:rPr>
              <w:t>40</w:t>
            </w:r>
            <w:ins w:id="10"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A93466" w:rsidRPr="009C3BF7">
              <w:rPr>
                <w:rFonts w:ascii="Times New Roman" w:hAnsi="Times New Roman"/>
              </w:rPr>
              <w:t xml:space="preserve">C </w:t>
            </w:r>
            <w:r w:rsidR="007F7324" w:rsidRPr="007F7324">
              <w:rPr>
                <w:rFonts w:ascii="Times New Roman" w:hAnsi="Times New Roman"/>
              </w:rPr>
              <w:t xml:space="preserve">± </w:t>
            </w:r>
            <w:r w:rsidR="00A93466" w:rsidRPr="009C3BF7">
              <w:rPr>
                <w:rFonts w:ascii="Times New Roman" w:hAnsi="Times New Roman"/>
              </w:rPr>
              <w:t>2</w:t>
            </w:r>
            <w:ins w:id="11"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A93466" w:rsidRPr="009C3BF7">
              <w:rPr>
                <w:rFonts w:ascii="Times New Roman" w:hAnsi="Times New Roman"/>
              </w:rPr>
              <w:t>C</w:t>
            </w:r>
          </w:p>
          <w:p w14:paraId="75BABE40" w14:textId="77777777" w:rsidR="00A93466" w:rsidRDefault="00245A99" w:rsidP="006A1AAC">
            <w:pPr>
              <w:pStyle w:val="BodyTextIndent"/>
              <w:spacing w:beforeLines="20" w:before="48" w:afterLines="20" w:after="48"/>
              <w:ind w:left="0" w:firstLine="0"/>
              <w:rPr>
                <w:rFonts w:ascii="Times New Roman" w:hAnsi="Times New Roman"/>
              </w:rPr>
            </w:pPr>
            <w:r w:rsidRPr="009C3BF7">
              <w:rPr>
                <w:rFonts w:ascii="Times New Roman" w:hAnsi="Times New Roman"/>
              </w:rPr>
              <w:t>Độ ẩm tương đối</w:t>
            </w:r>
            <w:r w:rsidR="00A93466" w:rsidRPr="009C3BF7">
              <w:rPr>
                <w:rFonts w:ascii="Times New Roman" w:hAnsi="Times New Roman"/>
              </w:rPr>
              <w:t xml:space="preserve"> 75% </w:t>
            </w:r>
            <w:r w:rsidR="007F7324" w:rsidRPr="007F7324">
              <w:rPr>
                <w:rFonts w:ascii="Times New Roman" w:hAnsi="Times New Roman"/>
              </w:rPr>
              <w:t xml:space="preserve">± </w:t>
            </w:r>
            <w:r w:rsidR="00A93466" w:rsidRPr="009C3BF7">
              <w:rPr>
                <w:rFonts w:ascii="Times New Roman" w:hAnsi="Times New Roman"/>
              </w:rPr>
              <w:t>5%</w:t>
            </w:r>
            <w:r w:rsidRPr="009C3BF7">
              <w:rPr>
                <w:rFonts w:ascii="Times New Roman" w:hAnsi="Times New Roman"/>
              </w:rPr>
              <w:t xml:space="preserve"> </w:t>
            </w:r>
          </w:p>
          <w:p w14:paraId="18219450" w14:textId="77777777" w:rsidR="007F7324" w:rsidRPr="009C3BF7" w:rsidRDefault="007F7324" w:rsidP="006A1AAC">
            <w:pPr>
              <w:pStyle w:val="BodyTextIndent"/>
              <w:spacing w:beforeLines="20" w:before="48" w:afterLines="20" w:after="48"/>
              <w:ind w:left="0" w:firstLine="0"/>
              <w:rPr>
                <w:rFonts w:ascii="Times New Roman" w:hAnsi="Times New Roman"/>
              </w:rPr>
            </w:pPr>
            <w:r>
              <w:rPr>
                <w:rFonts w:ascii="Times New Roman" w:hAnsi="Times New Roman"/>
              </w:rPr>
              <w:t>Hoặc tại các điều kiện khắc nghiệt hơn</w:t>
            </w:r>
          </w:p>
        </w:tc>
      </w:tr>
    </w:tbl>
    <w:p w14:paraId="49783A29" w14:textId="77777777" w:rsidR="00BB50B7" w:rsidRPr="009C3BF7" w:rsidRDefault="006A1AAC"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ab/>
      </w:r>
      <w:r w:rsidR="008B6895" w:rsidRPr="009C3BF7">
        <w:rPr>
          <w:rFonts w:ascii="Times New Roman" w:hAnsi="Times New Roman"/>
        </w:rPr>
        <w:t xml:space="preserve">* </w:t>
      </w:r>
      <w:r w:rsidR="00A93466" w:rsidRPr="009C3BF7">
        <w:rPr>
          <w:rFonts w:ascii="Times New Roman" w:hAnsi="Times New Roman"/>
        </w:rPr>
        <w:t xml:space="preserve">Nghiên cứu khắc nghiệt </w:t>
      </w:r>
      <w:r w:rsidR="00B66FB4" w:rsidRPr="009C3BF7">
        <w:rPr>
          <w:rFonts w:ascii="Times New Roman" w:hAnsi="Times New Roman"/>
        </w:rPr>
        <w:t xml:space="preserve">là cần thiết </w:t>
      </w:r>
      <w:r w:rsidR="00A93466" w:rsidRPr="009C3BF7">
        <w:rPr>
          <w:rFonts w:ascii="Times New Roman" w:hAnsi="Times New Roman"/>
        </w:rPr>
        <w:t xml:space="preserve">để </w:t>
      </w:r>
      <w:r w:rsidR="00B66FB4" w:rsidRPr="009C3BF7">
        <w:rPr>
          <w:rFonts w:ascii="Times New Roman" w:hAnsi="Times New Roman"/>
        </w:rPr>
        <w:t>thẩm định</w:t>
      </w:r>
      <w:r w:rsidR="00A93466" w:rsidRPr="009C3BF7">
        <w:rPr>
          <w:rFonts w:ascii="Times New Roman" w:hAnsi="Times New Roman"/>
        </w:rPr>
        <w:t xml:space="preserve"> phương pháp phân tích, </w:t>
      </w:r>
      <w:r w:rsidR="00710285" w:rsidRPr="009C3BF7">
        <w:rPr>
          <w:rFonts w:ascii="Times New Roman" w:hAnsi="Times New Roman"/>
        </w:rPr>
        <w:t xml:space="preserve">xây dựng </w:t>
      </w:r>
      <w:r w:rsidR="00A93466" w:rsidRPr="009C3BF7">
        <w:rPr>
          <w:rFonts w:ascii="Times New Roman" w:hAnsi="Times New Roman"/>
        </w:rPr>
        <w:t xml:space="preserve">công thức bào chế, xác định và kiểm soát các chất phân huỷ có thể có trong </w:t>
      </w:r>
      <w:r w:rsidR="007F7324">
        <w:rPr>
          <w:rFonts w:ascii="Times New Roman" w:hAnsi="Times New Roman"/>
        </w:rPr>
        <w:t>nghiên cứu</w:t>
      </w:r>
      <w:r w:rsidR="00A93466" w:rsidRPr="009C3BF7">
        <w:rPr>
          <w:rFonts w:ascii="Times New Roman" w:hAnsi="Times New Roman"/>
        </w:rPr>
        <w:t xml:space="preserve"> độ ổn định.</w:t>
      </w:r>
    </w:p>
    <w:p w14:paraId="245C2005" w14:textId="77777777" w:rsidR="00EC0747" w:rsidRDefault="007F7324"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iii.</w:t>
      </w:r>
      <w:r>
        <w:rPr>
          <w:rFonts w:ascii="Times New Roman" w:hAnsi="Times New Roman"/>
        </w:rPr>
        <w:tab/>
        <w:t>Nghiên cứu</w:t>
      </w:r>
      <w:r w:rsidR="00EC0747" w:rsidRPr="009C3BF7">
        <w:rPr>
          <w:rFonts w:ascii="Times New Roman" w:hAnsi="Times New Roman"/>
        </w:rPr>
        <w:t xml:space="preserve"> </w:t>
      </w:r>
      <w:r w:rsidR="00B66FB4" w:rsidRPr="009C3BF7">
        <w:rPr>
          <w:rFonts w:ascii="Times New Roman" w:hAnsi="Times New Roman"/>
        </w:rPr>
        <w:t>ở điều kiện</w:t>
      </w:r>
      <w:r w:rsidR="00710285" w:rsidRPr="009C3BF7">
        <w:rPr>
          <w:rFonts w:ascii="Times New Roman" w:hAnsi="Times New Roman"/>
        </w:rPr>
        <w:t xml:space="preserve"> dài hạn</w:t>
      </w:r>
      <w:r w:rsidR="00EC0747" w:rsidRPr="009C3BF7">
        <w:rPr>
          <w:rFonts w:ascii="Times New Roman" w:hAnsi="Times New Roman"/>
        </w:rPr>
        <w:t xml:space="preserve"> </w:t>
      </w:r>
      <w:r w:rsidR="004E60DF" w:rsidRPr="009C3BF7">
        <w:rPr>
          <w:rFonts w:ascii="Times New Roman" w:hAnsi="Times New Roman"/>
        </w:rPr>
        <w:t>phải</w:t>
      </w:r>
      <w:r w:rsidR="00EC0747" w:rsidRPr="009C3BF7">
        <w:rPr>
          <w:rFonts w:ascii="Times New Roman" w:hAnsi="Times New Roman"/>
        </w:rPr>
        <w:t xml:space="preserve"> </w:t>
      </w:r>
      <w:r w:rsidR="004E60DF" w:rsidRPr="009C3BF7">
        <w:rPr>
          <w:rFonts w:ascii="Times New Roman" w:hAnsi="Times New Roman"/>
        </w:rPr>
        <w:t>được</w:t>
      </w:r>
      <w:r w:rsidR="00EC0747" w:rsidRPr="009C3BF7">
        <w:rPr>
          <w:rFonts w:ascii="Times New Roman" w:hAnsi="Times New Roman"/>
        </w:rPr>
        <w:t xml:space="preserve"> </w:t>
      </w:r>
      <w:r w:rsidR="00A93466" w:rsidRPr="009C3BF7">
        <w:rPr>
          <w:rFonts w:ascii="Times New Roman" w:hAnsi="Times New Roman"/>
        </w:rPr>
        <w:t xml:space="preserve">tiếp tục </w:t>
      </w:r>
      <w:r w:rsidR="004E60DF" w:rsidRPr="009C3BF7">
        <w:rPr>
          <w:rFonts w:ascii="Times New Roman" w:hAnsi="Times New Roman"/>
        </w:rPr>
        <w:t>theo</w:t>
      </w:r>
      <w:r w:rsidR="00EC0747" w:rsidRPr="009C3BF7">
        <w:rPr>
          <w:rFonts w:ascii="Times New Roman" w:hAnsi="Times New Roman"/>
        </w:rPr>
        <w:t xml:space="preserve"> </w:t>
      </w:r>
      <w:r w:rsidR="004E60DF" w:rsidRPr="009C3BF7">
        <w:rPr>
          <w:rFonts w:ascii="Times New Roman" w:hAnsi="Times New Roman"/>
        </w:rPr>
        <w:t>dõi</w:t>
      </w:r>
      <w:r w:rsidR="00EC0747" w:rsidRPr="009C3BF7">
        <w:rPr>
          <w:rFonts w:ascii="Times New Roman" w:hAnsi="Times New Roman"/>
        </w:rPr>
        <w:t xml:space="preserve"> </w:t>
      </w:r>
      <w:r w:rsidR="004E60DF" w:rsidRPr="009C3BF7">
        <w:rPr>
          <w:rFonts w:ascii="Times New Roman" w:hAnsi="Times New Roman"/>
        </w:rPr>
        <w:t>với</w:t>
      </w:r>
      <w:r w:rsidR="00EC0747" w:rsidRPr="009C3BF7">
        <w:rPr>
          <w:rFonts w:ascii="Times New Roman" w:hAnsi="Times New Roman"/>
        </w:rPr>
        <w:t xml:space="preserve"> </w:t>
      </w:r>
      <w:r>
        <w:rPr>
          <w:rFonts w:ascii="Times New Roman" w:hAnsi="Times New Roman"/>
        </w:rPr>
        <w:t>tần số</w:t>
      </w:r>
      <w:r w:rsidR="00EC0747" w:rsidRPr="009C3BF7">
        <w:rPr>
          <w:rFonts w:ascii="Times New Roman" w:hAnsi="Times New Roman"/>
        </w:rPr>
        <w:t xml:space="preserve"> </w:t>
      </w:r>
      <w:r w:rsidR="004E60DF" w:rsidRPr="009C3BF7">
        <w:rPr>
          <w:rFonts w:ascii="Times New Roman" w:hAnsi="Times New Roman"/>
        </w:rPr>
        <w:t>thử</w:t>
      </w:r>
      <w:r w:rsidR="00EC0747" w:rsidRPr="009C3BF7">
        <w:rPr>
          <w:rFonts w:ascii="Times New Roman" w:hAnsi="Times New Roman"/>
        </w:rPr>
        <w:t xml:space="preserve"> </w:t>
      </w:r>
      <w:r w:rsidR="004E60DF" w:rsidRPr="009C3BF7">
        <w:rPr>
          <w:rFonts w:ascii="Times New Roman" w:hAnsi="Times New Roman"/>
        </w:rPr>
        <w:t>nghiệm</w:t>
      </w:r>
      <w:r w:rsidR="00EC0747" w:rsidRPr="009C3BF7">
        <w:rPr>
          <w:rFonts w:ascii="Times New Roman" w:hAnsi="Times New Roman"/>
        </w:rPr>
        <w:t xml:space="preserve"> </w:t>
      </w:r>
      <w:r w:rsidR="004E60DF" w:rsidRPr="009C3BF7">
        <w:rPr>
          <w:rFonts w:ascii="Times New Roman" w:hAnsi="Times New Roman"/>
        </w:rPr>
        <w:t>thích</w:t>
      </w:r>
      <w:r w:rsidR="00EC0747" w:rsidRPr="009C3BF7">
        <w:rPr>
          <w:rFonts w:ascii="Times New Roman" w:hAnsi="Times New Roman"/>
        </w:rPr>
        <w:t xml:space="preserve"> </w:t>
      </w:r>
      <w:r w:rsidR="004E60DF" w:rsidRPr="009C3BF7">
        <w:rPr>
          <w:rFonts w:ascii="Times New Roman" w:hAnsi="Times New Roman"/>
        </w:rPr>
        <w:t>hợp</w:t>
      </w:r>
      <w:r w:rsidR="00EC0747" w:rsidRPr="009C3BF7">
        <w:rPr>
          <w:rFonts w:ascii="Times New Roman" w:hAnsi="Times New Roman"/>
        </w:rPr>
        <w:t xml:space="preserve"> </w:t>
      </w:r>
      <w:r w:rsidR="004E60DF" w:rsidRPr="009C3BF7">
        <w:rPr>
          <w:rFonts w:ascii="Times New Roman" w:hAnsi="Times New Roman"/>
        </w:rPr>
        <w:t>trong</w:t>
      </w:r>
      <w:r w:rsidR="00EC0747" w:rsidRPr="009C3BF7">
        <w:rPr>
          <w:rFonts w:ascii="Times New Roman" w:hAnsi="Times New Roman"/>
        </w:rPr>
        <w:t xml:space="preserve"> </w:t>
      </w:r>
      <w:r w:rsidR="004E60DF" w:rsidRPr="009C3BF7">
        <w:rPr>
          <w:rFonts w:ascii="Times New Roman" w:hAnsi="Times New Roman"/>
        </w:rPr>
        <w:t>khoảng</w:t>
      </w:r>
      <w:r w:rsidR="00EC0747" w:rsidRPr="009C3BF7">
        <w:rPr>
          <w:rFonts w:ascii="Times New Roman" w:hAnsi="Times New Roman"/>
        </w:rPr>
        <w:t xml:space="preserve"> </w:t>
      </w:r>
      <w:r w:rsidR="004E60DF" w:rsidRPr="009C3BF7">
        <w:rPr>
          <w:rFonts w:ascii="Times New Roman" w:hAnsi="Times New Roman"/>
        </w:rPr>
        <w:t>thời</w:t>
      </w:r>
      <w:r w:rsidR="00EC0747" w:rsidRPr="009C3BF7">
        <w:rPr>
          <w:rFonts w:ascii="Times New Roman" w:hAnsi="Times New Roman"/>
        </w:rPr>
        <w:t xml:space="preserve"> </w:t>
      </w:r>
      <w:r w:rsidR="004E60DF" w:rsidRPr="009C3BF7">
        <w:rPr>
          <w:rFonts w:ascii="Times New Roman" w:hAnsi="Times New Roman"/>
        </w:rPr>
        <w:t>gian</w:t>
      </w:r>
      <w:r w:rsidR="00EC0747" w:rsidRPr="009C3BF7">
        <w:rPr>
          <w:rFonts w:ascii="Times New Roman" w:hAnsi="Times New Roman"/>
        </w:rPr>
        <w:t xml:space="preserve"> </w:t>
      </w:r>
      <w:r>
        <w:rPr>
          <w:rFonts w:ascii="Times New Roman" w:hAnsi="Times New Roman"/>
        </w:rPr>
        <w:t>tối thiểu bằng với hạn dùng</w:t>
      </w:r>
      <w:r w:rsidR="00EC0747" w:rsidRPr="009C3BF7">
        <w:rPr>
          <w:rFonts w:ascii="Times New Roman" w:hAnsi="Times New Roman"/>
        </w:rPr>
        <w:t xml:space="preserve">. </w:t>
      </w:r>
    </w:p>
    <w:p w14:paraId="7D453395" w14:textId="77777777" w:rsidR="00EC0747" w:rsidRDefault="007F7324"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iv.</w:t>
      </w:r>
      <w:r>
        <w:rPr>
          <w:rFonts w:ascii="Times New Roman" w:hAnsi="Times New Roman"/>
        </w:rPr>
        <w:tab/>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thể</w:t>
      </w:r>
      <w:r w:rsidR="00EC0747" w:rsidRPr="009C3BF7">
        <w:rPr>
          <w:rFonts w:ascii="Times New Roman" w:hAnsi="Times New Roman"/>
        </w:rPr>
        <w:t xml:space="preserve"> </w:t>
      </w:r>
      <w:r w:rsidR="004E60DF" w:rsidRPr="009C3BF7">
        <w:rPr>
          <w:rFonts w:ascii="Times New Roman" w:hAnsi="Times New Roman"/>
        </w:rPr>
        <w:t>sử</w:t>
      </w:r>
      <w:r w:rsidR="00EC0747" w:rsidRPr="009C3BF7">
        <w:rPr>
          <w:rFonts w:ascii="Times New Roman" w:hAnsi="Times New Roman"/>
        </w:rPr>
        <w:t xml:space="preserve"> </w:t>
      </w:r>
      <w:r w:rsidR="004E60DF" w:rsidRPr="009C3BF7">
        <w:rPr>
          <w:rFonts w:ascii="Times New Roman" w:hAnsi="Times New Roman"/>
        </w:rPr>
        <w:t>dụng</w:t>
      </w:r>
      <w:r w:rsidR="00EC0747" w:rsidRPr="009C3BF7">
        <w:rPr>
          <w:rFonts w:ascii="Times New Roman" w:hAnsi="Times New Roman"/>
        </w:rPr>
        <w:t xml:space="preserve"> </w:t>
      </w:r>
      <w:r w:rsidR="004E60DF" w:rsidRPr="009C3BF7">
        <w:rPr>
          <w:rFonts w:ascii="Times New Roman" w:hAnsi="Times New Roman"/>
        </w:rPr>
        <w:t>số</w:t>
      </w:r>
      <w:r w:rsidR="00EC0747" w:rsidRPr="009C3BF7">
        <w:rPr>
          <w:rFonts w:ascii="Times New Roman" w:hAnsi="Times New Roman"/>
        </w:rPr>
        <w:t xml:space="preserve"> </w:t>
      </w:r>
      <w:r w:rsidR="004E60DF" w:rsidRPr="009C3BF7">
        <w:rPr>
          <w:rFonts w:ascii="Times New Roman" w:hAnsi="Times New Roman"/>
        </w:rPr>
        <w:t>liệu</w:t>
      </w:r>
      <w:r w:rsidR="00EC0747" w:rsidRPr="009C3BF7">
        <w:rPr>
          <w:rFonts w:ascii="Times New Roman" w:hAnsi="Times New Roman"/>
        </w:rPr>
        <w:t xml:space="preserve"> </w:t>
      </w:r>
      <w:r w:rsidR="004E60DF" w:rsidRPr="009C3BF7">
        <w:rPr>
          <w:rFonts w:ascii="Times New Roman" w:hAnsi="Times New Roman"/>
        </w:rPr>
        <w:t>thu</w:t>
      </w:r>
      <w:r w:rsidR="00EC0747" w:rsidRPr="009C3BF7">
        <w:rPr>
          <w:rFonts w:ascii="Times New Roman" w:hAnsi="Times New Roman"/>
        </w:rPr>
        <w:t xml:space="preserve"> </w:t>
      </w:r>
      <w:r w:rsidR="004E60DF" w:rsidRPr="009C3BF7">
        <w:rPr>
          <w:rFonts w:ascii="Times New Roman" w:hAnsi="Times New Roman"/>
        </w:rPr>
        <w:t>được</w:t>
      </w:r>
      <w:r w:rsidR="00EC0747" w:rsidRPr="009C3BF7">
        <w:rPr>
          <w:rFonts w:ascii="Times New Roman" w:hAnsi="Times New Roman"/>
        </w:rPr>
        <w:t xml:space="preserve"> </w:t>
      </w:r>
      <w:r w:rsidR="004E60DF" w:rsidRPr="009C3BF7">
        <w:rPr>
          <w:rFonts w:ascii="Times New Roman" w:hAnsi="Times New Roman"/>
        </w:rPr>
        <w:t>từ</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cấp</w:t>
      </w:r>
      <w:r w:rsidR="00EC0747" w:rsidRPr="009C3BF7">
        <w:rPr>
          <w:rFonts w:ascii="Times New Roman" w:hAnsi="Times New Roman"/>
        </w:rPr>
        <w:t xml:space="preserve"> </w:t>
      </w:r>
      <w:r w:rsidR="004E60DF" w:rsidRPr="009C3BF7">
        <w:rPr>
          <w:rFonts w:ascii="Times New Roman" w:hAnsi="Times New Roman"/>
        </w:rPr>
        <w:t>tốc</w:t>
      </w:r>
      <w:r w:rsidR="00EC0747" w:rsidRPr="009C3BF7">
        <w:rPr>
          <w:rFonts w:ascii="Times New Roman" w:hAnsi="Times New Roman"/>
        </w:rPr>
        <w:t xml:space="preserve"> </w:t>
      </w:r>
      <w:r w:rsidR="004E60DF" w:rsidRPr="009C3BF7">
        <w:rPr>
          <w:rFonts w:ascii="Times New Roman" w:hAnsi="Times New Roman"/>
        </w:rPr>
        <w:t>để</w:t>
      </w:r>
      <w:r w:rsidR="00EC0747" w:rsidRPr="009C3BF7">
        <w:rPr>
          <w:rFonts w:ascii="Times New Roman" w:hAnsi="Times New Roman"/>
        </w:rPr>
        <w:t xml:space="preserve"> </w:t>
      </w:r>
      <w:r w:rsidR="004E60DF" w:rsidRPr="009C3BF7">
        <w:rPr>
          <w:rFonts w:ascii="Times New Roman" w:hAnsi="Times New Roman"/>
        </w:rPr>
        <w:t>đánh</w:t>
      </w:r>
      <w:r w:rsidR="00EC0747" w:rsidRPr="009C3BF7">
        <w:rPr>
          <w:rFonts w:ascii="Times New Roman" w:hAnsi="Times New Roman"/>
        </w:rPr>
        <w:t xml:space="preserve"> </w:t>
      </w:r>
      <w:r w:rsidR="004E60DF" w:rsidRPr="009C3BF7">
        <w:rPr>
          <w:rFonts w:ascii="Times New Roman" w:hAnsi="Times New Roman"/>
        </w:rPr>
        <w:t>giá</w:t>
      </w:r>
      <w:r w:rsidR="00EC0747" w:rsidRPr="009C3BF7">
        <w:rPr>
          <w:rFonts w:ascii="Times New Roman" w:hAnsi="Times New Roman"/>
        </w:rPr>
        <w:t xml:space="preserve"> </w:t>
      </w:r>
      <w:r w:rsidR="004E60DF" w:rsidRPr="009C3BF7">
        <w:rPr>
          <w:rFonts w:ascii="Times New Roman" w:hAnsi="Times New Roman"/>
        </w:rPr>
        <w:t>ảnh</w:t>
      </w:r>
      <w:r w:rsidR="00EC0747" w:rsidRPr="009C3BF7">
        <w:rPr>
          <w:rFonts w:ascii="Times New Roman" w:hAnsi="Times New Roman"/>
        </w:rPr>
        <w:t xml:space="preserve"> </w:t>
      </w:r>
      <w:r w:rsidR="004E60DF" w:rsidRPr="009C3BF7">
        <w:rPr>
          <w:rFonts w:ascii="Times New Roman" w:hAnsi="Times New Roman"/>
        </w:rPr>
        <w:t>hưởng</w:t>
      </w:r>
      <w:r w:rsidR="00EC0747" w:rsidRPr="009C3BF7">
        <w:rPr>
          <w:rFonts w:ascii="Times New Roman" w:hAnsi="Times New Roman"/>
        </w:rPr>
        <w:t xml:space="preserve"> </w:t>
      </w:r>
      <w:r w:rsidR="004E60DF" w:rsidRPr="009C3BF7">
        <w:rPr>
          <w:rFonts w:ascii="Times New Roman" w:hAnsi="Times New Roman"/>
        </w:rPr>
        <w:t>của</w:t>
      </w:r>
      <w:r w:rsidR="00EC0747" w:rsidRPr="009C3BF7">
        <w:rPr>
          <w:rFonts w:ascii="Times New Roman" w:hAnsi="Times New Roman"/>
        </w:rPr>
        <w:t xml:space="preserve"> </w:t>
      </w:r>
      <w:r w:rsidR="004E60DF" w:rsidRPr="009C3BF7">
        <w:rPr>
          <w:rFonts w:ascii="Times New Roman" w:hAnsi="Times New Roman"/>
        </w:rPr>
        <w:t>việc</w:t>
      </w:r>
      <w:r w:rsidR="00EC0747" w:rsidRPr="009C3BF7">
        <w:rPr>
          <w:rFonts w:ascii="Times New Roman" w:hAnsi="Times New Roman"/>
        </w:rPr>
        <w:t xml:space="preserve"> </w:t>
      </w:r>
      <w:r w:rsidR="006A1AAC">
        <w:rPr>
          <w:rFonts w:ascii="Times New Roman" w:hAnsi="Times New Roman"/>
        </w:rPr>
        <w:t>tiếp xúc</w:t>
      </w:r>
      <w:r w:rsidR="00B66FB4" w:rsidRPr="009C3BF7">
        <w:rPr>
          <w:rFonts w:ascii="Times New Roman" w:hAnsi="Times New Roman"/>
        </w:rPr>
        <w:t xml:space="preserve"> </w:t>
      </w:r>
      <w:r w:rsidR="006A1AAC">
        <w:rPr>
          <w:rFonts w:ascii="Times New Roman" w:hAnsi="Times New Roman"/>
        </w:rPr>
        <w:t xml:space="preserve">của thuốc </w:t>
      </w:r>
      <w:r w:rsidR="00B66FB4" w:rsidRPr="009C3BF7">
        <w:rPr>
          <w:rFonts w:ascii="Times New Roman" w:hAnsi="Times New Roman"/>
        </w:rPr>
        <w:t xml:space="preserve">trong thời gian </w:t>
      </w:r>
      <w:r w:rsidR="004E60DF" w:rsidRPr="009C3BF7">
        <w:rPr>
          <w:rFonts w:ascii="Times New Roman" w:hAnsi="Times New Roman"/>
        </w:rPr>
        <w:t>ngắn</w:t>
      </w:r>
      <w:r w:rsidR="00EC0747" w:rsidRPr="009C3BF7">
        <w:rPr>
          <w:rFonts w:ascii="Times New Roman" w:hAnsi="Times New Roman"/>
        </w:rPr>
        <w:t xml:space="preserve"> </w:t>
      </w:r>
      <w:r w:rsidR="006A1AAC">
        <w:rPr>
          <w:rFonts w:ascii="Times New Roman" w:hAnsi="Times New Roman"/>
        </w:rPr>
        <w:t>với</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vượt</w:t>
      </w:r>
      <w:r w:rsidR="00EC0747" w:rsidRPr="009C3BF7">
        <w:rPr>
          <w:rFonts w:ascii="Times New Roman" w:hAnsi="Times New Roman"/>
        </w:rPr>
        <w:t xml:space="preserve"> </w:t>
      </w:r>
      <w:r w:rsidR="004E60DF" w:rsidRPr="009C3BF7">
        <w:rPr>
          <w:rFonts w:ascii="Times New Roman" w:hAnsi="Times New Roman"/>
        </w:rPr>
        <w:t>ra</w:t>
      </w:r>
      <w:r w:rsidR="00EC0747" w:rsidRPr="009C3BF7">
        <w:rPr>
          <w:rFonts w:ascii="Times New Roman" w:hAnsi="Times New Roman"/>
        </w:rPr>
        <w:t xml:space="preserve"> </w:t>
      </w:r>
      <w:r w:rsidR="004E60DF" w:rsidRPr="009C3BF7">
        <w:rPr>
          <w:rFonts w:ascii="Times New Roman" w:hAnsi="Times New Roman"/>
        </w:rPr>
        <w:t>ngoài</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đã</w:t>
      </w:r>
      <w:r w:rsidR="00EC0747" w:rsidRPr="009C3BF7">
        <w:rPr>
          <w:rFonts w:ascii="Times New Roman" w:hAnsi="Times New Roman"/>
        </w:rPr>
        <w:t xml:space="preserve"> </w:t>
      </w:r>
      <w:r w:rsidR="004E60DF" w:rsidRPr="009C3BF7">
        <w:rPr>
          <w:rFonts w:ascii="Times New Roman" w:hAnsi="Times New Roman"/>
        </w:rPr>
        <w:t>ghi</w:t>
      </w:r>
      <w:r w:rsidR="00EC0747" w:rsidRPr="009C3BF7">
        <w:rPr>
          <w:rFonts w:ascii="Times New Roman" w:hAnsi="Times New Roman"/>
        </w:rPr>
        <w:t xml:space="preserve"> </w:t>
      </w:r>
      <w:r w:rsidR="004E60DF" w:rsidRPr="009C3BF7">
        <w:rPr>
          <w:rFonts w:ascii="Times New Roman" w:hAnsi="Times New Roman"/>
        </w:rPr>
        <w:t>trên</w:t>
      </w:r>
      <w:r w:rsidR="00EC0747" w:rsidRPr="009C3BF7">
        <w:rPr>
          <w:rFonts w:ascii="Times New Roman" w:hAnsi="Times New Roman"/>
        </w:rPr>
        <w:t xml:space="preserve"> </w:t>
      </w:r>
      <w:r w:rsidR="004E60DF" w:rsidRPr="009C3BF7">
        <w:rPr>
          <w:rFonts w:ascii="Times New Roman" w:hAnsi="Times New Roman"/>
        </w:rPr>
        <w:t>nhãn</w:t>
      </w:r>
      <w:r w:rsidR="00EC0747" w:rsidRPr="009C3BF7">
        <w:rPr>
          <w:rFonts w:ascii="Times New Roman" w:hAnsi="Times New Roman"/>
        </w:rPr>
        <w:t xml:space="preserve"> (</w:t>
      </w:r>
      <w:r w:rsidR="004E60DF" w:rsidRPr="009C3BF7">
        <w:rPr>
          <w:rFonts w:ascii="Times New Roman" w:hAnsi="Times New Roman"/>
        </w:rPr>
        <w:t>chẳng</w:t>
      </w:r>
      <w:r w:rsidR="00EC0747" w:rsidRPr="009C3BF7">
        <w:rPr>
          <w:rFonts w:ascii="Times New Roman" w:hAnsi="Times New Roman"/>
        </w:rPr>
        <w:t xml:space="preserve"> </w:t>
      </w:r>
      <w:r w:rsidR="004E60DF" w:rsidRPr="009C3BF7">
        <w:rPr>
          <w:rFonts w:ascii="Times New Roman" w:hAnsi="Times New Roman"/>
        </w:rPr>
        <w:t>hạn</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thể</w:t>
      </w:r>
      <w:r w:rsidR="00EC0747" w:rsidRPr="009C3BF7">
        <w:rPr>
          <w:rFonts w:ascii="Times New Roman" w:hAnsi="Times New Roman"/>
        </w:rPr>
        <w:t xml:space="preserve"> </w:t>
      </w:r>
      <w:r w:rsidR="004E60DF" w:rsidRPr="009C3BF7">
        <w:rPr>
          <w:rFonts w:ascii="Times New Roman" w:hAnsi="Times New Roman"/>
        </w:rPr>
        <w:t>xảy</w:t>
      </w:r>
      <w:r w:rsidR="00EC0747" w:rsidRPr="009C3BF7">
        <w:rPr>
          <w:rFonts w:ascii="Times New Roman" w:hAnsi="Times New Roman"/>
        </w:rPr>
        <w:t xml:space="preserve"> </w:t>
      </w:r>
      <w:r w:rsidR="004E60DF" w:rsidRPr="009C3BF7">
        <w:rPr>
          <w:rFonts w:ascii="Times New Roman" w:hAnsi="Times New Roman"/>
        </w:rPr>
        <w:t>ra</w:t>
      </w:r>
      <w:r w:rsidR="00EC0747" w:rsidRPr="009C3BF7">
        <w:rPr>
          <w:rFonts w:ascii="Times New Roman" w:hAnsi="Times New Roman"/>
        </w:rPr>
        <w:t xml:space="preserve"> </w:t>
      </w:r>
      <w:r w:rsidR="004E60DF" w:rsidRPr="009C3BF7">
        <w:rPr>
          <w:rFonts w:ascii="Times New Roman" w:hAnsi="Times New Roman"/>
        </w:rPr>
        <w:t>khi</w:t>
      </w:r>
      <w:r w:rsidR="00EC0747" w:rsidRPr="009C3BF7">
        <w:rPr>
          <w:rFonts w:ascii="Times New Roman" w:hAnsi="Times New Roman"/>
        </w:rPr>
        <w:t xml:space="preserve"> </w:t>
      </w:r>
      <w:r w:rsidR="004E60DF" w:rsidRPr="009C3BF7">
        <w:rPr>
          <w:rFonts w:ascii="Times New Roman" w:hAnsi="Times New Roman"/>
        </w:rPr>
        <w:t>chuy</w:t>
      </w:r>
      <w:r w:rsidR="00710285" w:rsidRPr="009C3BF7">
        <w:rPr>
          <w:rFonts w:ascii="Times New Roman" w:hAnsi="Times New Roman"/>
        </w:rPr>
        <w:t>ê</w:t>
      </w:r>
      <w:r w:rsidR="004E60DF" w:rsidRPr="009C3BF7">
        <w:rPr>
          <w:rFonts w:ascii="Times New Roman" w:hAnsi="Times New Roman"/>
        </w:rPr>
        <w:t>n</w:t>
      </w:r>
      <w:r w:rsidR="00EC0747" w:rsidRPr="009C3BF7">
        <w:rPr>
          <w:rFonts w:ascii="Times New Roman" w:hAnsi="Times New Roman"/>
        </w:rPr>
        <w:t xml:space="preserve"> </w:t>
      </w:r>
      <w:r w:rsidR="004E60DF" w:rsidRPr="009C3BF7">
        <w:rPr>
          <w:rFonts w:ascii="Times New Roman" w:hAnsi="Times New Roman"/>
        </w:rPr>
        <w:t>chở</w:t>
      </w:r>
      <w:r w:rsidR="00EC0747" w:rsidRPr="009C3BF7">
        <w:rPr>
          <w:rFonts w:ascii="Times New Roman" w:hAnsi="Times New Roman"/>
        </w:rPr>
        <w:t xml:space="preserve"> </w:t>
      </w:r>
      <w:r>
        <w:rPr>
          <w:rFonts w:ascii="Times New Roman" w:hAnsi="Times New Roman"/>
        </w:rPr>
        <w:t>thuốc</w:t>
      </w:r>
      <w:r w:rsidR="00EC0747" w:rsidRPr="009C3BF7">
        <w:rPr>
          <w:rFonts w:ascii="Times New Roman" w:hAnsi="Times New Roman"/>
        </w:rPr>
        <w:t>).</w:t>
      </w:r>
    </w:p>
    <w:p w14:paraId="62D8DE2D" w14:textId="650A9912" w:rsidR="00EC0747" w:rsidRPr="009C3BF7" w:rsidRDefault="007F7324"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v.</w:t>
      </w:r>
      <w:r>
        <w:rPr>
          <w:rFonts w:ascii="Times New Roman" w:hAnsi="Times New Roman"/>
        </w:rPr>
        <w:tab/>
      </w:r>
      <w:r w:rsidR="000349CB" w:rsidRPr="009C3BF7">
        <w:rPr>
          <w:rFonts w:ascii="Times New Roman" w:hAnsi="Times New Roman"/>
        </w:rPr>
        <w:t xml:space="preserve">Nếu các số liệu </w:t>
      </w:r>
      <w:r w:rsidR="007113F7" w:rsidRPr="009C3BF7">
        <w:rPr>
          <w:rFonts w:ascii="Times New Roman" w:hAnsi="Times New Roman"/>
        </w:rPr>
        <w:t>trong hồ sơ đăng ký thuốc</w:t>
      </w:r>
      <w:r w:rsidR="000349CB" w:rsidRPr="009C3BF7">
        <w:rPr>
          <w:rFonts w:ascii="Times New Roman" w:hAnsi="Times New Roman"/>
        </w:rPr>
        <w:t xml:space="preserve"> </w:t>
      </w:r>
      <w:r>
        <w:rPr>
          <w:rFonts w:ascii="Times New Roman" w:hAnsi="Times New Roman"/>
        </w:rPr>
        <w:t>thu được từ các nghiên cứu ở</w:t>
      </w:r>
      <w:r w:rsidR="000349CB" w:rsidRPr="009C3BF7">
        <w:rPr>
          <w:rFonts w:ascii="Times New Roman" w:hAnsi="Times New Roman"/>
        </w:rPr>
        <w:t xml:space="preserve"> các điều kiện ít khắc nghiệt hơn điều kiện yêu cầu (ví dụ </w:t>
      </w:r>
      <w:r w:rsidR="008E3F98" w:rsidRPr="009C3BF7">
        <w:rPr>
          <w:rFonts w:ascii="Times New Roman" w:hAnsi="Times New Roman"/>
        </w:rPr>
        <w:t xml:space="preserve">nhiệt độ </w:t>
      </w:r>
      <w:r w:rsidR="000349CB" w:rsidRPr="009C3BF7">
        <w:rPr>
          <w:rFonts w:ascii="Times New Roman" w:hAnsi="Times New Roman"/>
        </w:rPr>
        <w:t>30</w:t>
      </w:r>
      <w:ins w:id="12"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0349CB" w:rsidRPr="009C3BF7">
        <w:rPr>
          <w:rFonts w:ascii="Times New Roman" w:hAnsi="Times New Roman"/>
        </w:rPr>
        <w:t>C</w:t>
      </w:r>
      <w:r w:rsidR="00A41CCF">
        <w:rPr>
          <w:rFonts w:ascii="Times New Roman" w:hAnsi="Times New Roman"/>
        </w:rPr>
        <w:t>/</w:t>
      </w:r>
      <w:r w:rsidR="008E3F98" w:rsidRPr="009C3BF7">
        <w:rPr>
          <w:rFonts w:ascii="Times New Roman" w:hAnsi="Times New Roman"/>
        </w:rPr>
        <w:t xml:space="preserve">độ ẩm tương đối </w:t>
      </w:r>
      <w:r w:rsidR="000349CB" w:rsidRPr="009C3BF7">
        <w:rPr>
          <w:rFonts w:ascii="Times New Roman" w:hAnsi="Times New Roman"/>
        </w:rPr>
        <w:t xml:space="preserve">65%) thì cần phải bổ sung thêm các số liệu thích hợp </w:t>
      </w:r>
      <w:r w:rsidR="007113F7" w:rsidRPr="009C3BF7">
        <w:rPr>
          <w:rFonts w:ascii="Times New Roman" w:hAnsi="Times New Roman"/>
        </w:rPr>
        <w:t xml:space="preserve">để </w:t>
      </w:r>
      <w:r w:rsidR="000349CB" w:rsidRPr="009C3BF7">
        <w:rPr>
          <w:rFonts w:ascii="Times New Roman" w:hAnsi="Times New Roman"/>
        </w:rPr>
        <w:t>tiến hành các đánh giá khoa học phù hợp. Các yếu tố cần cân nhắc sẽ bao gồm:</w:t>
      </w:r>
    </w:p>
    <w:p w14:paraId="34D058B6" w14:textId="77777777" w:rsidR="000349CB" w:rsidRPr="009C3BF7" w:rsidRDefault="000349CB" w:rsidP="00BD3599">
      <w:pPr>
        <w:pStyle w:val="BodyTextIndent"/>
        <w:numPr>
          <w:ilvl w:val="0"/>
          <w:numId w:val="13"/>
        </w:numPr>
        <w:spacing w:beforeLines="120" w:before="288" w:afterLines="60" w:after="144"/>
        <w:rPr>
          <w:rFonts w:ascii="Times New Roman" w:hAnsi="Times New Roman"/>
        </w:rPr>
      </w:pPr>
      <w:r w:rsidRPr="009C3BF7">
        <w:rPr>
          <w:rFonts w:ascii="Times New Roman" w:hAnsi="Times New Roman"/>
        </w:rPr>
        <w:t>Có quan sát thấy sự không ổn định nào không;</w:t>
      </w:r>
    </w:p>
    <w:p w14:paraId="37E81B54" w14:textId="77777777" w:rsidR="000349CB" w:rsidRPr="009C3BF7" w:rsidRDefault="000349CB" w:rsidP="00BD3599">
      <w:pPr>
        <w:pStyle w:val="BodyTextIndent"/>
        <w:numPr>
          <w:ilvl w:val="0"/>
          <w:numId w:val="13"/>
        </w:numPr>
        <w:spacing w:beforeLines="120" w:before="288" w:afterLines="60" w:after="144"/>
        <w:rPr>
          <w:rFonts w:ascii="Times New Roman" w:hAnsi="Times New Roman"/>
        </w:rPr>
      </w:pPr>
      <w:r w:rsidRPr="009C3BF7">
        <w:rPr>
          <w:rFonts w:ascii="Times New Roman" w:hAnsi="Times New Roman"/>
        </w:rPr>
        <w:t>Có cung cấp các dữ liệu ở điều kiện cấp tốc không;</w:t>
      </w:r>
    </w:p>
    <w:p w14:paraId="5E6D3DDB" w14:textId="77777777" w:rsidR="00012F20" w:rsidRPr="009C3BF7" w:rsidRDefault="000349CB" w:rsidP="00BD3599">
      <w:pPr>
        <w:pStyle w:val="BodyTextIndent"/>
        <w:numPr>
          <w:ilvl w:val="0"/>
          <w:numId w:val="13"/>
        </w:numPr>
        <w:spacing w:beforeLines="120" w:before="288" w:afterLines="60" w:after="144"/>
        <w:rPr>
          <w:rFonts w:ascii="Times New Roman" w:hAnsi="Times New Roman"/>
        </w:rPr>
      </w:pPr>
      <w:r w:rsidRPr="009C3BF7">
        <w:rPr>
          <w:rFonts w:ascii="Times New Roman" w:hAnsi="Times New Roman"/>
        </w:rPr>
        <w:t>Có cần thiết</w:t>
      </w:r>
      <w:r w:rsidR="00134EDE" w:rsidRPr="009C3BF7">
        <w:rPr>
          <w:rFonts w:ascii="Times New Roman" w:hAnsi="Times New Roman"/>
        </w:rPr>
        <w:t xml:space="preserve"> </w:t>
      </w:r>
      <w:r w:rsidRPr="009C3BF7">
        <w:rPr>
          <w:rFonts w:ascii="Times New Roman" w:hAnsi="Times New Roman"/>
        </w:rPr>
        <w:t xml:space="preserve">dùng bao </w:t>
      </w:r>
      <w:r w:rsidR="00134EDE" w:rsidRPr="009C3BF7">
        <w:rPr>
          <w:rFonts w:ascii="Times New Roman" w:hAnsi="Times New Roman"/>
        </w:rPr>
        <w:t xml:space="preserve">bì </w:t>
      </w:r>
      <w:r w:rsidRPr="009C3BF7">
        <w:rPr>
          <w:rFonts w:ascii="Times New Roman" w:hAnsi="Times New Roman"/>
        </w:rPr>
        <w:t xml:space="preserve">có </w:t>
      </w:r>
      <w:r w:rsidR="006A1AAC">
        <w:rPr>
          <w:rFonts w:ascii="Times New Roman" w:hAnsi="Times New Roman"/>
        </w:rPr>
        <w:t>khả năng</w:t>
      </w:r>
      <w:r w:rsidRPr="009C3BF7">
        <w:rPr>
          <w:rFonts w:ascii="Times New Roman" w:hAnsi="Times New Roman"/>
        </w:rPr>
        <w:t xml:space="preserve"> bảo vệ tốt hơn khô</w:t>
      </w:r>
      <w:r w:rsidR="00012F20" w:rsidRPr="009C3BF7">
        <w:rPr>
          <w:rFonts w:ascii="Times New Roman" w:hAnsi="Times New Roman"/>
        </w:rPr>
        <w:t>ng.</w:t>
      </w:r>
    </w:p>
    <w:p w14:paraId="1FEADA52" w14:textId="629F4677" w:rsidR="008B6895" w:rsidRPr="009C3BF7" w:rsidRDefault="00C12C07"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ab/>
      </w:r>
      <w:r w:rsidR="008B6895" w:rsidRPr="009C3BF7">
        <w:rPr>
          <w:rFonts w:ascii="Times New Roman" w:hAnsi="Times New Roman"/>
        </w:rPr>
        <w:t xml:space="preserve">Có thể </w:t>
      </w:r>
      <w:r w:rsidR="008E3F98" w:rsidRPr="009C3BF7">
        <w:rPr>
          <w:rFonts w:ascii="Times New Roman" w:hAnsi="Times New Roman"/>
        </w:rPr>
        <w:t xml:space="preserve">thêm </w:t>
      </w:r>
      <w:r w:rsidR="008B6895" w:rsidRPr="009C3BF7">
        <w:rPr>
          <w:rFonts w:ascii="Times New Roman" w:hAnsi="Times New Roman"/>
        </w:rPr>
        <w:t xml:space="preserve">một hướng dẫn </w:t>
      </w:r>
      <w:r w:rsidR="008E3F98" w:rsidRPr="009C3BF7">
        <w:rPr>
          <w:rFonts w:ascii="Times New Roman" w:hAnsi="Times New Roman"/>
        </w:rPr>
        <w:t xml:space="preserve">trên nhãn </w:t>
      </w:r>
      <w:r w:rsidR="008B6895" w:rsidRPr="009C3BF7">
        <w:rPr>
          <w:rFonts w:ascii="Times New Roman" w:hAnsi="Times New Roman"/>
        </w:rPr>
        <w:t>như "Bảo quản dưới 30</w:t>
      </w:r>
      <w:ins w:id="13"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8B6895" w:rsidRPr="009C3BF7">
        <w:rPr>
          <w:rFonts w:ascii="Times New Roman" w:hAnsi="Times New Roman"/>
        </w:rPr>
        <w:t>C và tránh ẩm"</w:t>
      </w:r>
      <w:r>
        <w:rPr>
          <w:rFonts w:ascii="Times New Roman" w:hAnsi="Times New Roman"/>
        </w:rPr>
        <w:t xml:space="preserve"> nếu </w:t>
      </w:r>
      <w:r w:rsidRPr="009C3BF7">
        <w:rPr>
          <w:rFonts w:ascii="Times New Roman" w:hAnsi="Times New Roman"/>
        </w:rPr>
        <w:t>thích hợp</w:t>
      </w:r>
      <w:r>
        <w:rPr>
          <w:rFonts w:ascii="Times New Roman" w:hAnsi="Times New Roman"/>
        </w:rPr>
        <w:t>.</w:t>
      </w:r>
      <w:r w:rsidR="008B6895" w:rsidRPr="009C3BF7">
        <w:rPr>
          <w:rFonts w:ascii="Times New Roman" w:hAnsi="Times New Roman"/>
        </w:rPr>
        <w:t xml:space="preserve"> </w:t>
      </w:r>
    </w:p>
    <w:p w14:paraId="0FC63483" w14:textId="77777777" w:rsidR="00C12C07" w:rsidRDefault="00C12C07"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 xml:space="preserve">vi. </w:t>
      </w:r>
      <w:r>
        <w:rPr>
          <w:rFonts w:ascii="Times New Roman" w:hAnsi="Times New Roman"/>
        </w:rPr>
        <w:tab/>
      </w:r>
      <w:r w:rsidR="004E60DF" w:rsidRPr="009C3BF7">
        <w:rPr>
          <w:rFonts w:ascii="Times New Roman" w:hAnsi="Times New Roman"/>
        </w:rPr>
        <w:t>Các</w:t>
      </w:r>
      <w:r w:rsidR="00EC0747" w:rsidRPr="009C3BF7">
        <w:rPr>
          <w:rFonts w:ascii="Times New Roman" w:hAnsi="Times New Roman"/>
        </w:rPr>
        <w:t xml:space="preserve"> </w:t>
      </w:r>
      <w:r w:rsidR="004E60DF" w:rsidRPr="009C3BF7">
        <w:rPr>
          <w:rFonts w:ascii="Times New Roman" w:hAnsi="Times New Roman"/>
        </w:rPr>
        <w:t>số</w:t>
      </w:r>
      <w:r w:rsidR="00EC0747" w:rsidRPr="009C3BF7">
        <w:rPr>
          <w:rFonts w:ascii="Times New Roman" w:hAnsi="Times New Roman"/>
        </w:rPr>
        <w:t xml:space="preserve"> </w:t>
      </w:r>
      <w:r w:rsidR="004E60DF" w:rsidRPr="009C3BF7">
        <w:rPr>
          <w:rFonts w:ascii="Times New Roman" w:hAnsi="Times New Roman"/>
        </w:rPr>
        <w:t>liệu</w:t>
      </w:r>
      <w:r w:rsidR="00EC0747" w:rsidRPr="009C3BF7">
        <w:rPr>
          <w:rFonts w:ascii="Times New Roman" w:hAnsi="Times New Roman"/>
        </w:rPr>
        <w:t xml:space="preserve"> </w:t>
      </w:r>
      <w:r w:rsidR="004E60DF" w:rsidRPr="009C3BF7">
        <w:rPr>
          <w:rFonts w:ascii="Times New Roman" w:hAnsi="Times New Roman"/>
        </w:rPr>
        <w:t>t</w:t>
      </w:r>
      <w:r w:rsidR="00DF0BE0" w:rsidRPr="009C3BF7">
        <w:rPr>
          <w:rFonts w:ascii="Times New Roman" w:hAnsi="Times New Roman"/>
        </w:rPr>
        <w:t>hu thập</w:t>
      </w:r>
      <w:r w:rsidR="00EC0747" w:rsidRPr="009C3BF7">
        <w:rPr>
          <w:rFonts w:ascii="Times New Roman" w:hAnsi="Times New Roman"/>
        </w:rPr>
        <w:t xml:space="preserve"> </w:t>
      </w:r>
      <w:r w:rsidR="004E60DF" w:rsidRPr="009C3BF7">
        <w:rPr>
          <w:rFonts w:ascii="Times New Roman" w:hAnsi="Times New Roman"/>
        </w:rPr>
        <w:t>thêm</w:t>
      </w:r>
      <w:r w:rsidR="00EC0747" w:rsidRPr="009C3BF7">
        <w:rPr>
          <w:rFonts w:ascii="Times New Roman" w:hAnsi="Times New Roman"/>
        </w:rPr>
        <w:t xml:space="preserve"> </w:t>
      </w:r>
      <w:r w:rsidR="004E60DF" w:rsidRPr="009C3BF7">
        <w:rPr>
          <w:rFonts w:ascii="Times New Roman" w:hAnsi="Times New Roman"/>
        </w:rPr>
        <w:t>trong</w:t>
      </w:r>
      <w:r w:rsidR="00EC0747" w:rsidRPr="009C3BF7">
        <w:rPr>
          <w:rFonts w:ascii="Times New Roman" w:hAnsi="Times New Roman"/>
        </w:rPr>
        <w:t xml:space="preserve"> </w:t>
      </w:r>
      <w:r w:rsidR="004E60DF" w:rsidRPr="009C3BF7">
        <w:rPr>
          <w:rFonts w:ascii="Times New Roman" w:hAnsi="Times New Roman"/>
        </w:rPr>
        <w:t>thời</w:t>
      </w:r>
      <w:r w:rsidR="00EC0747" w:rsidRPr="009C3BF7">
        <w:rPr>
          <w:rFonts w:ascii="Times New Roman" w:hAnsi="Times New Roman"/>
        </w:rPr>
        <w:t xml:space="preserve"> </w:t>
      </w:r>
      <w:r w:rsidR="004E60DF" w:rsidRPr="009C3BF7">
        <w:rPr>
          <w:rFonts w:ascii="Times New Roman" w:hAnsi="Times New Roman"/>
        </w:rPr>
        <w:t>gian</w:t>
      </w:r>
      <w:r w:rsidR="00EC0747" w:rsidRPr="009C3BF7">
        <w:rPr>
          <w:rFonts w:ascii="Times New Roman" w:hAnsi="Times New Roman"/>
        </w:rPr>
        <w:t xml:space="preserve"> </w:t>
      </w:r>
      <w:r w:rsidR="004E60DF" w:rsidRPr="009C3BF7">
        <w:rPr>
          <w:rFonts w:ascii="Times New Roman" w:hAnsi="Times New Roman"/>
        </w:rPr>
        <w:t>xem</w:t>
      </w:r>
      <w:r w:rsidR="00EC0747" w:rsidRPr="009C3BF7">
        <w:rPr>
          <w:rFonts w:ascii="Times New Roman" w:hAnsi="Times New Roman"/>
        </w:rPr>
        <w:t xml:space="preserve"> </w:t>
      </w:r>
      <w:r w:rsidR="004E60DF" w:rsidRPr="009C3BF7">
        <w:rPr>
          <w:rFonts w:ascii="Times New Roman" w:hAnsi="Times New Roman"/>
        </w:rPr>
        <w:t>xét</w:t>
      </w:r>
      <w:r w:rsidR="00EC0747" w:rsidRPr="009C3BF7">
        <w:rPr>
          <w:rFonts w:ascii="Times New Roman" w:hAnsi="Times New Roman"/>
        </w:rPr>
        <w:t xml:space="preserve"> </w:t>
      </w:r>
      <w:r w:rsidR="004E60DF" w:rsidRPr="009C3BF7">
        <w:rPr>
          <w:rFonts w:ascii="Times New Roman" w:hAnsi="Times New Roman"/>
        </w:rPr>
        <w:t>cấp</w:t>
      </w:r>
      <w:r w:rsidR="00EC0747" w:rsidRPr="009C3BF7">
        <w:rPr>
          <w:rFonts w:ascii="Times New Roman" w:hAnsi="Times New Roman"/>
        </w:rPr>
        <w:t xml:space="preserve"> </w:t>
      </w:r>
      <w:r w:rsidR="004E60DF" w:rsidRPr="009C3BF7">
        <w:rPr>
          <w:rFonts w:ascii="Times New Roman" w:hAnsi="Times New Roman"/>
        </w:rPr>
        <w:t>đăng</w:t>
      </w:r>
      <w:r w:rsidR="00EC0747" w:rsidRPr="009C3BF7">
        <w:rPr>
          <w:rFonts w:ascii="Times New Roman" w:hAnsi="Times New Roman"/>
        </w:rPr>
        <w:t xml:space="preserve"> </w:t>
      </w:r>
      <w:r w:rsidR="004E60DF" w:rsidRPr="009C3BF7">
        <w:rPr>
          <w:rFonts w:ascii="Times New Roman" w:hAnsi="Times New Roman"/>
        </w:rPr>
        <w:t>ký</w:t>
      </w:r>
      <w:r w:rsidR="00EC0747" w:rsidRPr="009C3BF7">
        <w:rPr>
          <w:rFonts w:ascii="Times New Roman" w:hAnsi="Times New Roman"/>
        </w:rPr>
        <w:t xml:space="preserve"> </w:t>
      </w:r>
      <w:r w:rsidR="004E60DF" w:rsidRPr="009C3BF7">
        <w:rPr>
          <w:rFonts w:ascii="Times New Roman" w:hAnsi="Times New Roman"/>
        </w:rPr>
        <w:t>phải</w:t>
      </w:r>
      <w:r w:rsidR="00EC0747" w:rsidRPr="009C3BF7">
        <w:rPr>
          <w:rFonts w:ascii="Times New Roman" w:hAnsi="Times New Roman"/>
        </w:rPr>
        <w:t xml:space="preserve"> </w:t>
      </w:r>
      <w:r w:rsidR="004E60DF" w:rsidRPr="009C3BF7">
        <w:rPr>
          <w:rFonts w:ascii="Times New Roman" w:hAnsi="Times New Roman"/>
        </w:rPr>
        <w:t>được</w:t>
      </w:r>
      <w:r w:rsidR="00EC0747" w:rsidRPr="009C3BF7">
        <w:rPr>
          <w:rFonts w:ascii="Times New Roman" w:hAnsi="Times New Roman"/>
        </w:rPr>
        <w:t xml:space="preserve"> </w:t>
      </w:r>
      <w:r w:rsidR="004E60DF" w:rsidRPr="009C3BF7">
        <w:rPr>
          <w:rFonts w:ascii="Times New Roman" w:hAnsi="Times New Roman"/>
        </w:rPr>
        <w:t>trình</w:t>
      </w:r>
      <w:r w:rsidR="00EC0747" w:rsidRPr="009C3BF7">
        <w:rPr>
          <w:rFonts w:ascii="Times New Roman" w:hAnsi="Times New Roman"/>
        </w:rPr>
        <w:t xml:space="preserve"> </w:t>
      </w:r>
      <w:r w:rsidR="004E60DF" w:rsidRPr="009C3BF7">
        <w:rPr>
          <w:rFonts w:ascii="Times New Roman" w:hAnsi="Times New Roman"/>
        </w:rPr>
        <w:t>lên</w:t>
      </w:r>
      <w:r w:rsidR="00EC0747" w:rsidRPr="009C3BF7">
        <w:rPr>
          <w:rFonts w:ascii="Times New Roman" w:hAnsi="Times New Roman"/>
        </w:rPr>
        <w:t xml:space="preserve"> </w:t>
      </w:r>
      <w:r w:rsidR="004E60DF" w:rsidRPr="009C3BF7">
        <w:rPr>
          <w:rFonts w:ascii="Times New Roman" w:hAnsi="Times New Roman"/>
        </w:rPr>
        <w:t>cơ</w:t>
      </w:r>
      <w:r w:rsidR="00EC0747" w:rsidRPr="009C3BF7">
        <w:rPr>
          <w:rFonts w:ascii="Times New Roman" w:hAnsi="Times New Roman"/>
        </w:rPr>
        <w:t xml:space="preserve"> </w:t>
      </w:r>
      <w:r w:rsidR="004E60DF" w:rsidRPr="009C3BF7">
        <w:rPr>
          <w:rFonts w:ascii="Times New Roman" w:hAnsi="Times New Roman"/>
        </w:rPr>
        <w:t>quan</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thẩm</w:t>
      </w:r>
      <w:r w:rsidR="00EC0747" w:rsidRPr="009C3BF7">
        <w:rPr>
          <w:rFonts w:ascii="Times New Roman" w:hAnsi="Times New Roman"/>
        </w:rPr>
        <w:t xml:space="preserve"> </w:t>
      </w:r>
      <w:r w:rsidR="004E60DF" w:rsidRPr="009C3BF7">
        <w:rPr>
          <w:rFonts w:ascii="Times New Roman" w:hAnsi="Times New Roman"/>
        </w:rPr>
        <w:t>quyền</w:t>
      </w:r>
      <w:r w:rsidR="00EC0747" w:rsidRPr="009C3BF7">
        <w:rPr>
          <w:rFonts w:ascii="Times New Roman" w:hAnsi="Times New Roman"/>
        </w:rPr>
        <w:t xml:space="preserve"> </w:t>
      </w:r>
      <w:r w:rsidR="004E60DF" w:rsidRPr="009C3BF7">
        <w:rPr>
          <w:rFonts w:ascii="Times New Roman" w:hAnsi="Times New Roman"/>
        </w:rPr>
        <w:t>nếu</w:t>
      </w:r>
      <w:r w:rsidR="00EC0747" w:rsidRPr="009C3BF7">
        <w:rPr>
          <w:rFonts w:ascii="Times New Roman" w:hAnsi="Times New Roman"/>
        </w:rPr>
        <w:t xml:space="preserve"> </w:t>
      </w:r>
      <w:r w:rsidR="004E60DF" w:rsidRPr="009C3BF7">
        <w:rPr>
          <w:rFonts w:ascii="Times New Roman" w:hAnsi="Times New Roman"/>
        </w:rPr>
        <w:t>được</w:t>
      </w:r>
      <w:r w:rsidR="00EC0747" w:rsidRPr="009C3BF7">
        <w:rPr>
          <w:rFonts w:ascii="Times New Roman" w:hAnsi="Times New Roman"/>
        </w:rPr>
        <w:t xml:space="preserve"> </w:t>
      </w:r>
      <w:r w:rsidR="004E60DF" w:rsidRPr="009C3BF7">
        <w:rPr>
          <w:rFonts w:ascii="Times New Roman" w:hAnsi="Times New Roman"/>
        </w:rPr>
        <w:t>yêu</w:t>
      </w:r>
      <w:r w:rsidR="00EC0747" w:rsidRPr="009C3BF7">
        <w:rPr>
          <w:rFonts w:ascii="Times New Roman" w:hAnsi="Times New Roman"/>
        </w:rPr>
        <w:t xml:space="preserve"> </w:t>
      </w:r>
      <w:r w:rsidR="004E60DF" w:rsidRPr="009C3BF7">
        <w:rPr>
          <w:rFonts w:ascii="Times New Roman" w:hAnsi="Times New Roman"/>
        </w:rPr>
        <w:t>cầu</w:t>
      </w:r>
      <w:r w:rsidR="00EC0747" w:rsidRPr="009C3BF7">
        <w:rPr>
          <w:rFonts w:ascii="Times New Roman" w:hAnsi="Times New Roman"/>
        </w:rPr>
        <w:t>.</w:t>
      </w:r>
    </w:p>
    <w:p w14:paraId="41D94C53" w14:textId="77777777" w:rsidR="008B6895" w:rsidRPr="009C3BF7" w:rsidRDefault="00C12C07"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vii.</w:t>
      </w:r>
      <w:r>
        <w:rPr>
          <w:rFonts w:ascii="Times New Roman" w:hAnsi="Times New Roman"/>
        </w:rPr>
        <w:tab/>
      </w:r>
      <w:r w:rsidR="004E60DF" w:rsidRPr="009C3BF7">
        <w:rPr>
          <w:rFonts w:ascii="Times New Roman" w:hAnsi="Times New Roman"/>
        </w:rPr>
        <w:t>Các</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khác</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thể</w:t>
      </w:r>
      <w:r w:rsidR="00EC0747" w:rsidRPr="009C3BF7">
        <w:rPr>
          <w:rFonts w:ascii="Times New Roman" w:hAnsi="Times New Roman"/>
        </w:rPr>
        <w:t xml:space="preserve"> </w:t>
      </w:r>
      <w:r w:rsidR="002D6932">
        <w:rPr>
          <w:rFonts w:ascii="Times New Roman" w:hAnsi="Times New Roman"/>
        </w:rPr>
        <w:t>được</w:t>
      </w:r>
      <w:r w:rsidR="00EC0747" w:rsidRPr="009C3BF7">
        <w:rPr>
          <w:rFonts w:ascii="Times New Roman" w:hAnsi="Times New Roman"/>
        </w:rPr>
        <w:t xml:space="preserve"> </w:t>
      </w:r>
      <w:r w:rsidR="004E60DF" w:rsidRPr="009C3BF7">
        <w:rPr>
          <w:rFonts w:ascii="Times New Roman" w:hAnsi="Times New Roman"/>
        </w:rPr>
        <w:t>phép</w:t>
      </w:r>
      <w:r w:rsidR="00EC0747" w:rsidRPr="009C3BF7">
        <w:rPr>
          <w:rFonts w:ascii="Times New Roman" w:hAnsi="Times New Roman"/>
        </w:rPr>
        <w:t xml:space="preserve"> </w:t>
      </w:r>
      <w:r w:rsidR="004E60DF" w:rsidRPr="009C3BF7">
        <w:rPr>
          <w:rFonts w:ascii="Times New Roman" w:hAnsi="Times New Roman"/>
        </w:rPr>
        <w:t>nếu</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lý</w:t>
      </w:r>
      <w:r w:rsidR="00EC0747" w:rsidRPr="009C3BF7">
        <w:rPr>
          <w:rFonts w:ascii="Times New Roman" w:hAnsi="Times New Roman"/>
        </w:rPr>
        <w:t xml:space="preserve"> </w:t>
      </w:r>
      <w:r w:rsidR="004E60DF" w:rsidRPr="009C3BF7">
        <w:rPr>
          <w:rFonts w:ascii="Times New Roman" w:hAnsi="Times New Roman"/>
        </w:rPr>
        <w:t>do</w:t>
      </w:r>
      <w:r w:rsidR="00EC0747" w:rsidRPr="009C3BF7">
        <w:rPr>
          <w:rFonts w:ascii="Times New Roman" w:hAnsi="Times New Roman"/>
        </w:rPr>
        <w:t xml:space="preserve"> </w:t>
      </w:r>
      <w:r w:rsidR="004E60DF" w:rsidRPr="009C3BF7">
        <w:rPr>
          <w:rFonts w:ascii="Times New Roman" w:hAnsi="Times New Roman"/>
        </w:rPr>
        <w:t>chính</w:t>
      </w:r>
      <w:r w:rsidR="00EC0747" w:rsidRPr="009C3BF7">
        <w:rPr>
          <w:rFonts w:ascii="Times New Roman" w:hAnsi="Times New Roman"/>
        </w:rPr>
        <w:t xml:space="preserve"> </w:t>
      </w:r>
      <w:r w:rsidR="004E60DF" w:rsidRPr="009C3BF7">
        <w:rPr>
          <w:rFonts w:ascii="Times New Roman" w:hAnsi="Times New Roman"/>
        </w:rPr>
        <w:t>đáng</w:t>
      </w:r>
      <w:r w:rsidR="00EC0747" w:rsidRPr="009C3BF7">
        <w:rPr>
          <w:rFonts w:ascii="Times New Roman" w:hAnsi="Times New Roman"/>
        </w:rPr>
        <w:t xml:space="preserve">, </w:t>
      </w:r>
      <w:r w:rsidR="004E60DF" w:rsidRPr="009C3BF7">
        <w:rPr>
          <w:rFonts w:ascii="Times New Roman" w:hAnsi="Times New Roman"/>
        </w:rPr>
        <w:t>ví</w:t>
      </w:r>
      <w:r w:rsidR="00EC0747" w:rsidRPr="009C3BF7">
        <w:rPr>
          <w:rFonts w:ascii="Times New Roman" w:hAnsi="Times New Roman"/>
        </w:rPr>
        <w:t xml:space="preserve"> </w:t>
      </w:r>
      <w:r w:rsidR="004E60DF" w:rsidRPr="009C3BF7">
        <w:rPr>
          <w:rFonts w:ascii="Times New Roman" w:hAnsi="Times New Roman"/>
        </w:rPr>
        <w:t>dụ</w:t>
      </w:r>
      <w:r w:rsidR="00EC0747" w:rsidRPr="009C3BF7">
        <w:rPr>
          <w:rFonts w:ascii="Times New Roman" w:hAnsi="Times New Roman"/>
        </w:rPr>
        <w:t xml:space="preserve"> </w:t>
      </w:r>
      <w:r w:rsidR="004E60DF" w:rsidRPr="009C3BF7">
        <w:rPr>
          <w:rFonts w:ascii="Times New Roman" w:hAnsi="Times New Roman"/>
        </w:rPr>
        <w:t>như</w:t>
      </w:r>
      <w:r w:rsidR="00EC0747" w:rsidRPr="009C3BF7">
        <w:rPr>
          <w:rFonts w:ascii="Times New Roman" w:hAnsi="Times New Roman"/>
        </w:rPr>
        <w:t xml:space="preserve"> </w:t>
      </w:r>
      <w:r w:rsidR="004E60DF" w:rsidRPr="009C3BF7">
        <w:rPr>
          <w:rFonts w:ascii="Times New Roman" w:hAnsi="Times New Roman"/>
        </w:rPr>
        <w:t>các</w:t>
      </w:r>
      <w:r w:rsidR="00EC0747" w:rsidRPr="009C3BF7">
        <w:rPr>
          <w:rFonts w:ascii="Times New Roman" w:hAnsi="Times New Roman"/>
        </w:rPr>
        <w:t xml:space="preserve"> </w:t>
      </w:r>
      <w:r w:rsidR="004E60DF" w:rsidRPr="009C3BF7">
        <w:rPr>
          <w:rFonts w:ascii="Times New Roman" w:hAnsi="Times New Roman"/>
        </w:rPr>
        <w:t>trường</w:t>
      </w:r>
      <w:r w:rsidR="00EC0747" w:rsidRPr="009C3BF7">
        <w:rPr>
          <w:rFonts w:ascii="Times New Roman" w:hAnsi="Times New Roman"/>
        </w:rPr>
        <w:t xml:space="preserve"> </w:t>
      </w:r>
      <w:r w:rsidR="004E60DF" w:rsidRPr="009C3BF7">
        <w:rPr>
          <w:rFonts w:ascii="Times New Roman" w:hAnsi="Times New Roman"/>
        </w:rPr>
        <w:t>hợp</w:t>
      </w:r>
      <w:r w:rsidR="00EC0747" w:rsidRPr="009C3BF7">
        <w:rPr>
          <w:rFonts w:ascii="Times New Roman" w:hAnsi="Times New Roman"/>
        </w:rPr>
        <w:t xml:space="preserve"> </w:t>
      </w:r>
      <w:r w:rsidR="004E60DF" w:rsidRPr="009C3BF7">
        <w:rPr>
          <w:rFonts w:ascii="Times New Roman" w:hAnsi="Times New Roman"/>
        </w:rPr>
        <w:t>dưới</w:t>
      </w:r>
      <w:r w:rsidR="00EC0747" w:rsidRPr="009C3BF7">
        <w:rPr>
          <w:rFonts w:ascii="Times New Roman" w:hAnsi="Times New Roman"/>
        </w:rPr>
        <w:t xml:space="preserve"> </w:t>
      </w:r>
      <w:r w:rsidR="004E60DF" w:rsidRPr="009C3BF7">
        <w:rPr>
          <w:rFonts w:ascii="Times New Roman" w:hAnsi="Times New Roman"/>
        </w:rPr>
        <w:t>đây</w:t>
      </w:r>
      <w:r w:rsidR="00EC0747" w:rsidRPr="009C3BF7">
        <w:rPr>
          <w:rFonts w:ascii="Times New Roman" w:hAnsi="Times New Roman"/>
        </w:rPr>
        <w:t>:</w:t>
      </w:r>
    </w:p>
    <w:p w14:paraId="4851D19C" w14:textId="6599BB91" w:rsidR="00EC0747" w:rsidRPr="009C3BF7" w:rsidRDefault="008B6895" w:rsidP="002D6932">
      <w:pPr>
        <w:pStyle w:val="BodyTextIndent"/>
        <w:spacing w:beforeLines="120" w:before="288" w:afterLines="60" w:after="144"/>
        <w:ind w:left="851" w:hanging="142"/>
        <w:rPr>
          <w:rFonts w:ascii="Times New Roman" w:hAnsi="Times New Roman"/>
        </w:rPr>
      </w:pPr>
      <w:r w:rsidRPr="009C3BF7">
        <w:rPr>
          <w:rFonts w:ascii="Times New Roman" w:hAnsi="Times New Roman"/>
        </w:rPr>
        <w:t>-</w:t>
      </w:r>
      <w:r w:rsidR="008023CC" w:rsidRPr="009C3BF7">
        <w:rPr>
          <w:rFonts w:ascii="Times New Roman" w:hAnsi="Times New Roman"/>
        </w:rPr>
        <w:tab/>
      </w:r>
      <w:r w:rsidR="004E60DF" w:rsidRPr="009C3BF7">
        <w:rPr>
          <w:rFonts w:ascii="Times New Roman" w:hAnsi="Times New Roman"/>
        </w:rPr>
        <w:t>Các</w:t>
      </w:r>
      <w:r w:rsidR="00EC0747" w:rsidRPr="009C3BF7">
        <w:rPr>
          <w:rFonts w:ascii="Times New Roman" w:hAnsi="Times New Roman"/>
        </w:rPr>
        <w:t xml:space="preserve"> </w:t>
      </w:r>
      <w:r w:rsidR="000835BB">
        <w:rPr>
          <w:rFonts w:ascii="Times New Roman" w:hAnsi="Times New Roman"/>
        </w:rPr>
        <w:t>thành phẩm thuốc</w:t>
      </w:r>
      <w:r w:rsidR="00EC0747" w:rsidRPr="009C3BF7">
        <w:rPr>
          <w:rFonts w:ascii="Times New Roman" w:hAnsi="Times New Roman"/>
        </w:rPr>
        <w:t xml:space="preserve"> </w:t>
      </w:r>
      <w:r w:rsidR="004E60DF" w:rsidRPr="009C3BF7">
        <w:rPr>
          <w:rFonts w:ascii="Times New Roman" w:hAnsi="Times New Roman"/>
        </w:rPr>
        <w:t>nhạy</w:t>
      </w:r>
      <w:r w:rsidR="00EC0747" w:rsidRPr="009C3BF7">
        <w:rPr>
          <w:rFonts w:ascii="Times New Roman" w:hAnsi="Times New Roman"/>
        </w:rPr>
        <w:t xml:space="preserve"> </w:t>
      </w:r>
      <w:r w:rsidR="004E60DF" w:rsidRPr="009C3BF7">
        <w:rPr>
          <w:rFonts w:ascii="Times New Roman" w:hAnsi="Times New Roman"/>
        </w:rPr>
        <w:t>cảm</w:t>
      </w:r>
      <w:r w:rsidR="00EC0747" w:rsidRPr="009C3BF7">
        <w:rPr>
          <w:rFonts w:ascii="Times New Roman" w:hAnsi="Times New Roman"/>
        </w:rPr>
        <w:t xml:space="preserve"> </w:t>
      </w:r>
      <w:r w:rsidR="004E60DF" w:rsidRPr="009C3BF7">
        <w:rPr>
          <w:rFonts w:ascii="Times New Roman" w:hAnsi="Times New Roman"/>
        </w:rPr>
        <w:t>với</w:t>
      </w:r>
      <w:r w:rsidR="00EC0747" w:rsidRPr="009C3BF7">
        <w:rPr>
          <w:rFonts w:ascii="Times New Roman" w:hAnsi="Times New Roman"/>
        </w:rPr>
        <w:t xml:space="preserve"> </w:t>
      </w:r>
      <w:r w:rsidR="004E60DF" w:rsidRPr="009C3BF7">
        <w:rPr>
          <w:rFonts w:ascii="Times New Roman" w:hAnsi="Times New Roman"/>
        </w:rPr>
        <w:t>nhiệt</w:t>
      </w:r>
      <w:r w:rsidR="00EC0747" w:rsidRPr="009C3BF7">
        <w:rPr>
          <w:rFonts w:ascii="Times New Roman" w:hAnsi="Times New Roman"/>
        </w:rPr>
        <w:t xml:space="preserve"> </w:t>
      </w:r>
      <w:r w:rsidR="004E60DF" w:rsidRPr="009C3BF7">
        <w:rPr>
          <w:rFonts w:ascii="Times New Roman" w:hAnsi="Times New Roman"/>
        </w:rPr>
        <w:t>phải</w:t>
      </w:r>
      <w:r w:rsidR="00EC0747" w:rsidRPr="009C3BF7">
        <w:rPr>
          <w:rFonts w:ascii="Times New Roman" w:hAnsi="Times New Roman"/>
        </w:rPr>
        <w:t xml:space="preserve"> </w:t>
      </w:r>
      <w:r w:rsidR="004E60DF" w:rsidRPr="009C3BF7">
        <w:rPr>
          <w:rFonts w:ascii="Times New Roman" w:hAnsi="Times New Roman"/>
        </w:rPr>
        <w:t>được</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ở</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nhiệt</w:t>
      </w:r>
      <w:r w:rsidR="00EC0747" w:rsidRPr="009C3BF7">
        <w:rPr>
          <w:rFonts w:ascii="Times New Roman" w:hAnsi="Times New Roman"/>
        </w:rPr>
        <w:t xml:space="preserve"> </w:t>
      </w:r>
      <w:r w:rsidR="004E60DF" w:rsidRPr="009C3BF7">
        <w:rPr>
          <w:rFonts w:ascii="Times New Roman" w:hAnsi="Times New Roman"/>
        </w:rPr>
        <w:t>độ</w:t>
      </w:r>
      <w:r w:rsidR="00EC0747" w:rsidRPr="009C3BF7">
        <w:rPr>
          <w:rFonts w:ascii="Times New Roman" w:hAnsi="Times New Roman"/>
        </w:rPr>
        <w:t xml:space="preserve"> </w:t>
      </w:r>
      <w:r w:rsidR="004E60DF" w:rsidRPr="009C3BF7">
        <w:rPr>
          <w:rFonts w:ascii="Times New Roman" w:hAnsi="Times New Roman"/>
        </w:rPr>
        <w:t>thấp</w:t>
      </w:r>
      <w:r w:rsidR="00EC0747" w:rsidRPr="009C3BF7">
        <w:rPr>
          <w:rFonts w:ascii="Times New Roman" w:hAnsi="Times New Roman"/>
        </w:rPr>
        <w:t xml:space="preserve"> </w:t>
      </w:r>
      <w:r w:rsidR="004E60DF" w:rsidRPr="009C3BF7">
        <w:rPr>
          <w:rFonts w:ascii="Times New Roman" w:hAnsi="Times New Roman"/>
        </w:rPr>
        <w:t>hơn</w:t>
      </w:r>
      <w:r w:rsidR="00EC0747" w:rsidRPr="009C3BF7">
        <w:rPr>
          <w:rFonts w:ascii="Times New Roman" w:hAnsi="Times New Roman"/>
        </w:rPr>
        <w:t xml:space="preserve"> </w:t>
      </w:r>
      <w:r w:rsidR="004E60DF" w:rsidRPr="009C3BF7">
        <w:rPr>
          <w:rFonts w:ascii="Times New Roman" w:hAnsi="Times New Roman"/>
        </w:rPr>
        <w:t>và</w:t>
      </w:r>
      <w:r w:rsidR="00EC0747" w:rsidRPr="009C3BF7">
        <w:rPr>
          <w:rFonts w:ascii="Times New Roman" w:hAnsi="Times New Roman"/>
        </w:rPr>
        <w:t xml:space="preserve"> </w:t>
      </w:r>
      <w:r w:rsidR="004E60DF" w:rsidRPr="009C3BF7">
        <w:rPr>
          <w:rFonts w:ascii="Times New Roman" w:hAnsi="Times New Roman"/>
        </w:rPr>
        <w:t>nhiệt</w:t>
      </w:r>
      <w:r w:rsidR="00EC0747" w:rsidRPr="009C3BF7">
        <w:rPr>
          <w:rFonts w:ascii="Times New Roman" w:hAnsi="Times New Roman"/>
        </w:rPr>
        <w:t xml:space="preserve"> </w:t>
      </w:r>
      <w:r w:rsidR="004E60DF" w:rsidRPr="009C3BF7">
        <w:rPr>
          <w:rFonts w:ascii="Times New Roman" w:hAnsi="Times New Roman"/>
        </w:rPr>
        <w:t>độ</w:t>
      </w:r>
      <w:r w:rsidR="00EC0747" w:rsidRPr="009C3BF7">
        <w:rPr>
          <w:rFonts w:ascii="Times New Roman" w:hAnsi="Times New Roman"/>
        </w:rPr>
        <w:t xml:space="preserve"> </w:t>
      </w:r>
      <w:r w:rsidR="004E60DF" w:rsidRPr="009C3BF7">
        <w:rPr>
          <w:rFonts w:ascii="Times New Roman" w:hAnsi="Times New Roman"/>
        </w:rPr>
        <w:t>đó</w:t>
      </w:r>
      <w:r w:rsidR="00EC0747" w:rsidRPr="009C3BF7">
        <w:rPr>
          <w:rFonts w:ascii="Times New Roman" w:hAnsi="Times New Roman"/>
        </w:rPr>
        <w:t xml:space="preserve"> </w:t>
      </w:r>
      <w:r w:rsidR="004E60DF" w:rsidRPr="009C3BF7">
        <w:rPr>
          <w:rFonts w:ascii="Times New Roman" w:hAnsi="Times New Roman"/>
        </w:rPr>
        <w:t>chính</w:t>
      </w:r>
      <w:r w:rsidR="00EC0747" w:rsidRPr="009C3BF7">
        <w:rPr>
          <w:rFonts w:ascii="Times New Roman" w:hAnsi="Times New Roman"/>
        </w:rPr>
        <w:t xml:space="preserve"> </w:t>
      </w:r>
      <w:r w:rsidR="004E60DF" w:rsidRPr="009C3BF7">
        <w:rPr>
          <w:rFonts w:ascii="Times New Roman" w:hAnsi="Times New Roman"/>
        </w:rPr>
        <w:t>là</w:t>
      </w:r>
      <w:r w:rsidR="00EC0747" w:rsidRPr="009C3BF7">
        <w:rPr>
          <w:rFonts w:ascii="Times New Roman" w:hAnsi="Times New Roman"/>
        </w:rPr>
        <w:t xml:space="preserve"> </w:t>
      </w:r>
      <w:r w:rsidR="004E60DF" w:rsidRPr="009C3BF7">
        <w:rPr>
          <w:rFonts w:ascii="Times New Roman" w:hAnsi="Times New Roman"/>
        </w:rPr>
        <w:t>nhiệt</w:t>
      </w:r>
      <w:r w:rsidR="00EC0747" w:rsidRPr="009C3BF7">
        <w:rPr>
          <w:rFonts w:ascii="Times New Roman" w:hAnsi="Times New Roman"/>
        </w:rPr>
        <w:t xml:space="preserve"> </w:t>
      </w:r>
      <w:r w:rsidR="004E60DF" w:rsidRPr="009C3BF7">
        <w:rPr>
          <w:rFonts w:ascii="Times New Roman" w:hAnsi="Times New Roman"/>
        </w:rPr>
        <w:t>độ</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dài</w:t>
      </w:r>
      <w:r w:rsidR="00EC0747" w:rsidRPr="009C3BF7">
        <w:rPr>
          <w:rFonts w:ascii="Times New Roman" w:hAnsi="Times New Roman"/>
        </w:rPr>
        <w:t xml:space="preserve"> </w:t>
      </w:r>
      <w:r w:rsidR="004E60DF" w:rsidRPr="009C3BF7">
        <w:rPr>
          <w:rFonts w:ascii="Times New Roman" w:hAnsi="Times New Roman"/>
        </w:rPr>
        <w:t>hạn</w:t>
      </w:r>
      <w:r w:rsidR="00EC0747" w:rsidRPr="009C3BF7">
        <w:rPr>
          <w:rFonts w:ascii="Times New Roman" w:hAnsi="Times New Roman"/>
        </w:rPr>
        <w:t xml:space="preserve"> </w:t>
      </w:r>
      <w:r w:rsidR="004E60DF" w:rsidRPr="009C3BF7">
        <w:rPr>
          <w:rFonts w:ascii="Times New Roman" w:hAnsi="Times New Roman"/>
        </w:rPr>
        <w:t>được</w:t>
      </w:r>
      <w:r w:rsidR="00EC0747" w:rsidRPr="009C3BF7">
        <w:rPr>
          <w:rFonts w:ascii="Times New Roman" w:hAnsi="Times New Roman"/>
        </w:rPr>
        <w:t xml:space="preserve"> </w:t>
      </w:r>
      <w:r w:rsidR="004E60DF" w:rsidRPr="009C3BF7">
        <w:rPr>
          <w:rFonts w:ascii="Times New Roman" w:hAnsi="Times New Roman"/>
        </w:rPr>
        <w:t>chọn</w:t>
      </w:r>
      <w:r w:rsidR="00EC0747" w:rsidRPr="009C3BF7">
        <w:rPr>
          <w:rFonts w:ascii="Times New Roman" w:hAnsi="Times New Roman"/>
        </w:rPr>
        <w:t xml:space="preserve"> </w:t>
      </w:r>
      <w:r w:rsidR="004E60DF" w:rsidRPr="009C3BF7">
        <w:rPr>
          <w:rFonts w:ascii="Times New Roman" w:hAnsi="Times New Roman"/>
        </w:rPr>
        <w:t>lựa</w:t>
      </w:r>
      <w:r w:rsidR="00EC0747" w:rsidRPr="009C3BF7">
        <w:rPr>
          <w:rFonts w:ascii="Times New Roman" w:hAnsi="Times New Roman"/>
        </w:rPr>
        <w:t>.</w:t>
      </w:r>
    </w:p>
    <w:p w14:paraId="05E33620" w14:textId="77777777" w:rsidR="00EC0747" w:rsidRPr="009C3BF7" w:rsidRDefault="00EC0747" w:rsidP="002D6932">
      <w:pPr>
        <w:pStyle w:val="BodyTextIndent"/>
        <w:spacing w:beforeLines="120" w:before="288" w:afterLines="60" w:after="144"/>
        <w:ind w:left="1134" w:hanging="283"/>
        <w:rPr>
          <w:rFonts w:ascii="Times New Roman" w:hAnsi="Times New Roman"/>
        </w:rPr>
      </w:pPr>
      <w:r w:rsidRPr="009C3BF7">
        <w:rPr>
          <w:rFonts w:ascii="Times New Roman" w:hAnsi="Times New Roman"/>
        </w:rPr>
        <w:t>*</w:t>
      </w:r>
      <w:r w:rsidR="007367B3" w:rsidRPr="009C3BF7">
        <w:rPr>
          <w:rFonts w:ascii="Times New Roman" w:hAnsi="Times New Roman"/>
        </w:rPr>
        <w:tab/>
      </w:r>
      <w:r w:rsidR="00CA1B79" w:rsidRPr="009C3BF7">
        <w:rPr>
          <w:rFonts w:ascii="Times New Roman" w:hAnsi="Times New Roman"/>
        </w:rPr>
        <w:t>Đối với</w:t>
      </w:r>
      <w:r w:rsidRPr="009C3BF7">
        <w:rPr>
          <w:rFonts w:ascii="Times New Roman" w:hAnsi="Times New Roman"/>
        </w:rPr>
        <w:t xml:space="preserve"> </w:t>
      </w:r>
      <w:r w:rsidR="002D6932">
        <w:rPr>
          <w:rFonts w:ascii="Times New Roman" w:hAnsi="Times New Roman"/>
        </w:rPr>
        <w:t>thành</w:t>
      </w:r>
      <w:r w:rsidR="00CA1B79" w:rsidRPr="009C3BF7">
        <w:rPr>
          <w:rFonts w:ascii="Times New Roman" w:hAnsi="Times New Roman"/>
        </w:rPr>
        <w:t xml:space="preserve"> </w:t>
      </w:r>
      <w:r w:rsidR="004E60DF" w:rsidRPr="009C3BF7">
        <w:rPr>
          <w:rFonts w:ascii="Times New Roman" w:hAnsi="Times New Roman"/>
        </w:rPr>
        <w:t>phẩm</w:t>
      </w:r>
      <w:r w:rsidRPr="009C3BF7">
        <w:rPr>
          <w:rFonts w:ascii="Times New Roman" w:hAnsi="Times New Roman"/>
        </w:rPr>
        <w:t xml:space="preserve"> </w:t>
      </w:r>
      <w:r w:rsidR="002D6932">
        <w:rPr>
          <w:rFonts w:ascii="Times New Roman" w:hAnsi="Times New Roman"/>
        </w:rPr>
        <w:t xml:space="preserve">thuốc </w:t>
      </w:r>
      <w:r w:rsidR="004E60DF" w:rsidRPr="009C3BF7">
        <w:rPr>
          <w:rFonts w:ascii="Times New Roman" w:hAnsi="Times New Roman"/>
        </w:rPr>
        <w:t>có</w:t>
      </w:r>
      <w:r w:rsidRPr="009C3BF7">
        <w:rPr>
          <w:rFonts w:ascii="Times New Roman" w:hAnsi="Times New Roman"/>
        </w:rPr>
        <w:t xml:space="preserve"> </w:t>
      </w:r>
      <w:r w:rsidR="004E60DF" w:rsidRPr="009C3BF7">
        <w:rPr>
          <w:rFonts w:ascii="Times New Roman" w:hAnsi="Times New Roman"/>
        </w:rPr>
        <w:t>các</w:t>
      </w:r>
      <w:r w:rsidRPr="009C3BF7">
        <w:rPr>
          <w:rFonts w:ascii="Times New Roman" w:hAnsi="Times New Roman"/>
        </w:rPr>
        <w:t xml:space="preserve"> </w:t>
      </w:r>
      <w:r w:rsidR="004E60DF" w:rsidRPr="009C3BF7">
        <w:rPr>
          <w:rFonts w:ascii="Times New Roman" w:hAnsi="Times New Roman"/>
        </w:rPr>
        <w:t>thành</w:t>
      </w:r>
      <w:r w:rsidRPr="009C3BF7">
        <w:rPr>
          <w:rFonts w:ascii="Times New Roman" w:hAnsi="Times New Roman"/>
        </w:rPr>
        <w:t xml:space="preserve"> </w:t>
      </w:r>
      <w:r w:rsidR="004E60DF" w:rsidRPr="009C3BF7">
        <w:rPr>
          <w:rFonts w:ascii="Times New Roman" w:hAnsi="Times New Roman"/>
        </w:rPr>
        <w:t>phần</w:t>
      </w:r>
      <w:r w:rsidRPr="009C3BF7">
        <w:rPr>
          <w:rFonts w:ascii="Times New Roman" w:hAnsi="Times New Roman"/>
        </w:rPr>
        <w:t xml:space="preserve"> </w:t>
      </w:r>
      <w:r w:rsidR="002D6932">
        <w:rPr>
          <w:rFonts w:ascii="Times New Roman" w:hAnsi="Times New Roman"/>
        </w:rPr>
        <w:t>dược</w:t>
      </w:r>
      <w:r w:rsidRPr="009C3BF7">
        <w:rPr>
          <w:rFonts w:ascii="Times New Roman" w:hAnsi="Times New Roman"/>
        </w:rPr>
        <w:t xml:space="preserve"> </w:t>
      </w:r>
      <w:r w:rsidR="004E60DF" w:rsidRPr="009C3BF7">
        <w:rPr>
          <w:rFonts w:ascii="Times New Roman" w:hAnsi="Times New Roman"/>
        </w:rPr>
        <w:t>chất</w:t>
      </w:r>
      <w:r w:rsidRPr="009C3BF7">
        <w:rPr>
          <w:rFonts w:ascii="Times New Roman" w:hAnsi="Times New Roman"/>
        </w:rPr>
        <w:t xml:space="preserve"> </w:t>
      </w:r>
      <w:r w:rsidR="004E60DF" w:rsidRPr="009C3BF7">
        <w:rPr>
          <w:rFonts w:ascii="Times New Roman" w:hAnsi="Times New Roman"/>
        </w:rPr>
        <w:t>kém</w:t>
      </w:r>
      <w:r w:rsidRPr="009C3BF7">
        <w:rPr>
          <w:rFonts w:ascii="Times New Roman" w:hAnsi="Times New Roman"/>
        </w:rPr>
        <w:t xml:space="preserve"> </w:t>
      </w:r>
      <w:r w:rsidR="004E60DF" w:rsidRPr="009C3BF7">
        <w:rPr>
          <w:rFonts w:ascii="Times New Roman" w:hAnsi="Times New Roman"/>
        </w:rPr>
        <w:t>bền</w:t>
      </w:r>
      <w:r w:rsidRPr="009C3BF7">
        <w:rPr>
          <w:rFonts w:ascii="Times New Roman" w:hAnsi="Times New Roman"/>
        </w:rPr>
        <w:t xml:space="preserve"> </w:t>
      </w:r>
      <w:r w:rsidR="004E60DF" w:rsidRPr="009C3BF7">
        <w:rPr>
          <w:rFonts w:ascii="Times New Roman" w:hAnsi="Times New Roman"/>
        </w:rPr>
        <w:t>và</w:t>
      </w:r>
      <w:r w:rsidRPr="009C3BF7">
        <w:rPr>
          <w:rFonts w:ascii="Times New Roman" w:hAnsi="Times New Roman"/>
        </w:rPr>
        <w:t xml:space="preserve"> </w:t>
      </w:r>
      <w:r w:rsidR="004E60DF" w:rsidRPr="009C3BF7">
        <w:rPr>
          <w:rFonts w:ascii="Times New Roman" w:hAnsi="Times New Roman"/>
        </w:rPr>
        <w:t>các</w:t>
      </w:r>
      <w:r w:rsidRPr="009C3BF7">
        <w:rPr>
          <w:rFonts w:ascii="Times New Roman" w:hAnsi="Times New Roman"/>
        </w:rPr>
        <w:t xml:space="preserve"> </w:t>
      </w:r>
      <w:r w:rsidR="004E60DF" w:rsidRPr="009C3BF7">
        <w:rPr>
          <w:rFonts w:ascii="Times New Roman" w:hAnsi="Times New Roman"/>
        </w:rPr>
        <w:t>công</w:t>
      </w:r>
      <w:r w:rsidRPr="009C3BF7">
        <w:rPr>
          <w:rFonts w:ascii="Times New Roman" w:hAnsi="Times New Roman"/>
        </w:rPr>
        <w:t xml:space="preserve"> </w:t>
      </w:r>
      <w:r w:rsidR="004E60DF" w:rsidRPr="009C3BF7">
        <w:rPr>
          <w:rFonts w:ascii="Times New Roman" w:hAnsi="Times New Roman"/>
        </w:rPr>
        <w:t>thức</w:t>
      </w:r>
      <w:r w:rsidRPr="009C3BF7">
        <w:rPr>
          <w:rFonts w:ascii="Times New Roman" w:hAnsi="Times New Roman"/>
        </w:rPr>
        <w:t xml:space="preserve"> </w:t>
      </w:r>
      <w:r w:rsidR="004E60DF" w:rsidRPr="009C3BF7">
        <w:rPr>
          <w:rFonts w:ascii="Times New Roman" w:hAnsi="Times New Roman"/>
        </w:rPr>
        <w:t>không</w:t>
      </w:r>
      <w:r w:rsidRPr="009C3BF7">
        <w:rPr>
          <w:rFonts w:ascii="Times New Roman" w:hAnsi="Times New Roman"/>
        </w:rPr>
        <w:t xml:space="preserve"> </w:t>
      </w:r>
      <w:r w:rsidR="004E60DF" w:rsidRPr="009C3BF7">
        <w:rPr>
          <w:rFonts w:ascii="Times New Roman" w:hAnsi="Times New Roman"/>
        </w:rPr>
        <w:t>thích</w:t>
      </w:r>
      <w:r w:rsidRPr="009C3BF7">
        <w:rPr>
          <w:rFonts w:ascii="Times New Roman" w:hAnsi="Times New Roman"/>
        </w:rPr>
        <w:t xml:space="preserve"> </w:t>
      </w:r>
      <w:r w:rsidR="004E60DF" w:rsidRPr="009C3BF7">
        <w:rPr>
          <w:rFonts w:ascii="Times New Roman" w:hAnsi="Times New Roman"/>
        </w:rPr>
        <w:t>hợp</w:t>
      </w:r>
      <w:r w:rsidRPr="009C3BF7">
        <w:rPr>
          <w:rFonts w:ascii="Times New Roman" w:hAnsi="Times New Roman"/>
        </w:rPr>
        <w:t xml:space="preserve"> </w:t>
      </w:r>
      <w:r w:rsidR="004E60DF" w:rsidRPr="009C3BF7">
        <w:rPr>
          <w:rFonts w:ascii="Times New Roman" w:hAnsi="Times New Roman"/>
        </w:rPr>
        <w:t>cho</w:t>
      </w:r>
      <w:r w:rsidRPr="009C3BF7">
        <w:rPr>
          <w:rFonts w:ascii="Times New Roman" w:hAnsi="Times New Roman"/>
        </w:rPr>
        <w:t xml:space="preserve"> </w:t>
      </w:r>
      <w:r w:rsidR="004E60DF" w:rsidRPr="009C3BF7">
        <w:rPr>
          <w:rFonts w:ascii="Times New Roman" w:hAnsi="Times New Roman"/>
        </w:rPr>
        <w:t>việc</w:t>
      </w:r>
      <w:r w:rsidRPr="009C3BF7">
        <w:rPr>
          <w:rFonts w:ascii="Times New Roman" w:hAnsi="Times New Roman"/>
        </w:rPr>
        <w:t xml:space="preserve"> </w:t>
      </w:r>
      <w:r w:rsidR="004E60DF" w:rsidRPr="009C3BF7">
        <w:rPr>
          <w:rFonts w:ascii="Times New Roman" w:hAnsi="Times New Roman"/>
        </w:rPr>
        <w:t>nghiên</w:t>
      </w:r>
      <w:r w:rsidRPr="009C3BF7">
        <w:rPr>
          <w:rFonts w:ascii="Times New Roman" w:hAnsi="Times New Roman"/>
        </w:rPr>
        <w:t xml:space="preserve"> </w:t>
      </w:r>
      <w:r w:rsidR="004E60DF" w:rsidRPr="009C3BF7">
        <w:rPr>
          <w:rFonts w:ascii="Times New Roman" w:hAnsi="Times New Roman"/>
        </w:rPr>
        <w:t>cứu</w:t>
      </w:r>
      <w:r w:rsidRPr="009C3BF7">
        <w:rPr>
          <w:rFonts w:ascii="Times New Roman" w:hAnsi="Times New Roman"/>
        </w:rPr>
        <w:t xml:space="preserve"> </w:t>
      </w:r>
      <w:r w:rsidR="004E60DF" w:rsidRPr="009C3BF7">
        <w:rPr>
          <w:rFonts w:ascii="Times New Roman" w:hAnsi="Times New Roman"/>
        </w:rPr>
        <w:t>th</w:t>
      </w:r>
      <w:r w:rsidR="00CA1B79" w:rsidRPr="009C3BF7">
        <w:rPr>
          <w:rFonts w:ascii="Times New Roman" w:hAnsi="Times New Roman"/>
        </w:rPr>
        <w:t>ực</w:t>
      </w:r>
      <w:r w:rsidRPr="009C3BF7">
        <w:rPr>
          <w:rFonts w:ascii="Times New Roman" w:hAnsi="Times New Roman"/>
        </w:rPr>
        <w:t xml:space="preserve"> </w:t>
      </w:r>
      <w:r w:rsidR="004E60DF" w:rsidRPr="009C3BF7">
        <w:rPr>
          <w:rFonts w:ascii="Times New Roman" w:hAnsi="Times New Roman"/>
        </w:rPr>
        <w:t>nghiệm</w:t>
      </w:r>
      <w:r w:rsidRPr="009C3BF7">
        <w:rPr>
          <w:rFonts w:ascii="Times New Roman" w:hAnsi="Times New Roman"/>
        </w:rPr>
        <w:t xml:space="preserve"> </w:t>
      </w:r>
      <w:r w:rsidR="004E60DF" w:rsidRPr="009C3BF7">
        <w:rPr>
          <w:rFonts w:ascii="Times New Roman" w:hAnsi="Times New Roman"/>
        </w:rPr>
        <w:t>khi</w:t>
      </w:r>
      <w:r w:rsidRPr="009C3BF7">
        <w:rPr>
          <w:rFonts w:ascii="Times New Roman" w:hAnsi="Times New Roman"/>
        </w:rPr>
        <w:t xml:space="preserve"> </w:t>
      </w:r>
      <w:r w:rsidR="004E60DF" w:rsidRPr="009C3BF7">
        <w:rPr>
          <w:rFonts w:ascii="Times New Roman" w:hAnsi="Times New Roman"/>
        </w:rPr>
        <w:t>bảo</w:t>
      </w:r>
      <w:r w:rsidRPr="009C3BF7">
        <w:rPr>
          <w:rFonts w:ascii="Times New Roman" w:hAnsi="Times New Roman"/>
        </w:rPr>
        <w:t xml:space="preserve"> </w:t>
      </w:r>
      <w:r w:rsidR="004E60DF" w:rsidRPr="009C3BF7">
        <w:rPr>
          <w:rFonts w:ascii="Times New Roman" w:hAnsi="Times New Roman"/>
        </w:rPr>
        <w:t>quản</w:t>
      </w:r>
      <w:r w:rsidRPr="009C3BF7">
        <w:rPr>
          <w:rFonts w:ascii="Times New Roman" w:hAnsi="Times New Roman"/>
        </w:rPr>
        <w:t xml:space="preserve"> </w:t>
      </w:r>
      <w:r w:rsidR="004E60DF" w:rsidRPr="009C3BF7">
        <w:rPr>
          <w:rFonts w:ascii="Times New Roman" w:hAnsi="Times New Roman"/>
        </w:rPr>
        <w:t>ở</w:t>
      </w:r>
      <w:r w:rsidRPr="009C3BF7">
        <w:rPr>
          <w:rFonts w:ascii="Times New Roman" w:hAnsi="Times New Roman"/>
        </w:rPr>
        <w:t xml:space="preserve"> </w:t>
      </w:r>
      <w:r w:rsidR="004E60DF" w:rsidRPr="009C3BF7">
        <w:rPr>
          <w:rFonts w:ascii="Times New Roman" w:hAnsi="Times New Roman"/>
        </w:rPr>
        <w:t>nhiệt</w:t>
      </w:r>
      <w:r w:rsidRPr="009C3BF7">
        <w:rPr>
          <w:rFonts w:ascii="Times New Roman" w:hAnsi="Times New Roman"/>
        </w:rPr>
        <w:t xml:space="preserve"> </w:t>
      </w:r>
      <w:r w:rsidR="004E60DF" w:rsidRPr="009C3BF7">
        <w:rPr>
          <w:rFonts w:ascii="Times New Roman" w:hAnsi="Times New Roman"/>
        </w:rPr>
        <w:t>độ</w:t>
      </w:r>
      <w:r w:rsidRPr="009C3BF7">
        <w:rPr>
          <w:rFonts w:ascii="Times New Roman" w:hAnsi="Times New Roman"/>
        </w:rPr>
        <w:t xml:space="preserve"> </w:t>
      </w:r>
      <w:r w:rsidR="004E60DF" w:rsidRPr="009C3BF7">
        <w:rPr>
          <w:rFonts w:ascii="Times New Roman" w:hAnsi="Times New Roman"/>
        </w:rPr>
        <w:t>nâng</w:t>
      </w:r>
      <w:r w:rsidRPr="009C3BF7">
        <w:rPr>
          <w:rFonts w:ascii="Times New Roman" w:hAnsi="Times New Roman"/>
        </w:rPr>
        <w:t xml:space="preserve"> </w:t>
      </w:r>
      <w:r w:rsidR="004E60DF" w:rsidRPr="009C3BF7">
        <w:rPr>
          <w:rFonts w:ascii="Times New Roman" w:hAnsi="Times New Roman"/>
        </w:rPr>
        <w:t>cao</w:t>
      </w:r>
      <w:r w:rsidRPr="009C3BF7">
        <w:rPr>
          <w:rFonts w:ascii="Times New Roman" w:hAnsi="Times New Roman"/>
        </w:rPr>
        <w:t xml:space="preserve"> (</w:t>
      </w:r>
      <w:r w:rsidR="004E60DF" w:rsidRPr="009C3BF7">
        <w:rPr>
          <w:rFonts w:ascii="Times New Roman" w:hAnsi="Times New Roman"/>
        </w:rPr>
        <w:t>ví</w:t>
      </w:r>
      <w:r w:rsidRPr="009C3BF7">
        <w:rPr>
          <w:rFonts w:ascii="Times New Roman" w:hAnsi="Times New Roman"/>
        </w:rPr>
        <w:t xml:space="preserve"> </w:t>
      </w:r>
      <w:r w:rsidR="004E60DF" w:rsidRPr="009C3BF7">
        <w:rPr>
          <w:rFonts w:ascii="Times New Roman" w:hAnsi="Times New Roman"/>
        </w:rPr>
        <w:t>dụ</w:t>
      </w:r>
      <w:r w:rsidRPr="009C3BF7">
        <w:rPr>
          <w:rFonts w:ascii="Times New Roman" w:hAnsi="Times New Roman"/>
        </w:rPr>
        <w:t xml:space="preserve"> </w:t>
      </w:r>
      <w:r w:rsidR="004E60DF" w:rsidRPr="009C3BF7">
        <w:rPr>
          <w:rFonts w:ascii="Times New Roman" w:hAnsi="Times New Roman"/>
        </w:rPr>
        <w:t>các</w:t>
      </w:r>
      <w:r w:rsidRPr="009C3BF7">
        <w:rPr>
          <w:rFonts w:ascii="Times New Roman" w:hAnsi="Times New Roman"/>
        </w:rPr>
        <w:t xml:space="preserve"> </w:t>
      </w:r>
      <w:r w:rsidR="004E60DF" w:rsidRPr="009C3BF7">
        <w:rPr>
          <w:rFonts w:ascii="Times New Roman" w:hAnsi="Times New Roman"/>
        </w:rPr>
        <w:t>thuốc</w:t>
      </w:r>
      <w:r w:rsidRPr="009C3BF7">
        <w:rPr>
          <w:rFonts w:ascii="Times New Roman" w:hAnsi="Times New Roman"/>
        </w:rPr>
        <w:t xml:space="preserve"> </w:t>
      </w:r>
      <w:r w:rsidR="002D6932">
        <w:rPr>
          <w:rFonts w:ascii="Times New Roman" w:hAnsi="Times New Roman"/>
        </w:rPr>
        <w:t>đặt</w:t>
      </w:r>
      <w:r w:rsidRPr="009C3BF7">
        <w:rPr>
          <w:rFonts w:ascii="Times New Roman" w:hAnsi="Times New Roman"/>
        </w:rPr>
        <w:t xml:space="preserve">) </w:t>
      </w:r>
      <w:r w:rsidR="004E60DF" w:rsidRPr="009C3BF7">
        <w:rPr>
          <w:rFonts w:ascii="Times New Roman" w:hAnsi="Times New Roman"/>
        </w:rPr>
        <w:t>thì</w:t>
      </w:r>
      <w:r w:rsidRPr="009C3BF7">
        <w:rPr>
          <w:rFonts w:ascii="Times New Roman" w:hAnsi="Times New Roman"/>
        </w:rPr>
        <w:t xml:space="preserve"> </w:t>
      </w:r>
      <w:r w:rsidR="004E60DF" w:rsidRPr="009C3BF7">
        <w:rPr>
          <w:rFonts w:ascii="Times New Roman" w:hAnsi="Times New Roman"/>
        </w:rPr>
        <w:t>cần</w:t>
      </w:r>
      <w:r w:rsidRPr="009C3BF7">
        <w:rPr>
          <w:rFonts w:ascii="Times New Roman" w:hAnsi="Times New Roman"/>
        </w:rPr>
        <w:t xml:space="preserve"> </w:t>
      </w:r>
      <w:r w:rsidR="004E60DF" w:rsidRPr="009C3BF7">
        <w:rPr>
          <w:rFonts w:ascii="Times New Roman" w:hAnsi="Times New Roman"/>
        </w:rPr>
        <w:t>nghiên</w:t>
      </w:r>
      <w:r w:rsidRPr="009C3BF7">
        <w:rPr>
          <w:rFonts w:ascii="Times New Roman" w:hAnsi="Times New Roman"/>
        </w:rPr>
        <w:t xml:space="preserve"> </w:t>
      </w:r>
      <w:r w:rsidR="004E60DF" w:rsidRPr="009C3BF7">
        <w:rPr>
          <w:rFonts w:ascii="Times New Roman" w:hAnsi="Times New Roman"/>
        </w:rPr>
        <w:t>cứu</w:t>
      </w:r>
      <w:r w:rsidRPr="009C3BF7">
        <w:rPr>
          <w:rFonts w:ascii="Times New Roman" w:hAnsi="Times New Roman"/>
        </w:rPr>
        <w:t xml:space="preserve"> </w:t>
      </w:r>
      <w:r w:rsidR="004E60DF" w:rsidRPr="009C3BF7">
        <w:rPr>
          <w:rFonts w:ascii="Times New Roman" w:hAnsi="Times New Roman"/>
        </w:rPr>
        <w:t>độ</w:t>
      </w:r>
      <w:r w:rsidRPr="009C3BF7">
        <w:rPr>
          <w:rFonts w:ascii="Times New Roman" w:hAnsi="Times New Roman"/>
        </w:rPr>
        <w:t xml:space="preserve"> </w:t>
      </w:r>
      <w:r w:rsidR="004E60DF" w:rsidRPr="009C3BF7">
        <w:rPr>
          <w:rFonts w:ascii="Times New Roman" w:hAnsi="Times New Roman"/>
        </w:rPr>
        <w:t>ổn</w:t>
      </w:r>
      <w:r w:rsidRPr="009C3BF7">
        <w:rPr>
          <w:rFonts w:ascii="Times New Roman" w:hAnsi="Times New Roman"/>
        </w:rPr>
        <w:t xml:space="preserve"> </w:t>
      </w:r>
      <w:r w:rsidR="004E60DF" w:rsidRPr="009C3BF7">
        <w:rPr>
          <w:rFonts w:ascii="Times New Roman" w:hAnsi="Times New Roman"/>
        </w:rPr>
        <w:t>định</w:t>
      </w:r>
      <w:r w:rsidRPr="009C3BF7">
        <w:rPr>
          <w:rFonts w:ascii="Times New Roman" w:hAnsi="Times New Roman"/>
        </w:rPr>
        <w:t xml:space="preserve"> </w:t>
      </w:r>
      <w:r w:rsidR="00CA1B79" w:rsidRPr="009C3BF7">
        <w:rPr>
          <w:rFonts w:ascii="Times New Roman" w:hAnsi="Times New Roman"/>
        </w:rPr>
        <w:t xml:space="preserve">ở điều kiện </w:t>
      </w:r>
      <w:r w:rsidR="00DD43B0" w:rsidRPr="009C3BF7">
        <w:rPr>
          <w:rFonts w:ascii="Times New Roman" w:hAnsi="Times New Roman"/>
        </w:rPr>
        <w:t xml:space="preserve">dài hạn </w:t>
      </w:r>
      <w:r w:rsidR="004E60DF" w:rsidRPr="009C3BF7">
        <w:rPr>
          <w:rFonts w:ascii="Times New Roman" w:hAnsi="Times New Roman"/>
        </w:rPr>
        <w:t>trong</w:t>
      </w:r>
      <w:r w:rsidRPr="009C3BF7">
        <w:rPr>
          <w:rFonts w:ascii="Times New Roman" w:hAnsi="Times New Roman"/>
        </w:rPr>
        <w:t xml:space="preserve"> </w:t>
      </w:r>
      <w:r w:rsidR="004E60DF" w:rsidRPr="009C3BF7">
        <w:rPr>
          <w:rFonts w:ascii="Times New Roman" w:hAnsi="Times New Roman"/>
        </w:rPr>
        <w:t>thời</w:t>
      </w:r>
      <w:r w:rsidRPr="009C3BF7">
        <w:rPr>
          <w:rFonts w:ascii="Times New Roman" w:hAnsi="Times New Roman"/>
        </w:rPr>
        <w:t xml:space="preserve"> </w:t>
      </w:r>
      <w:r w:rsidR="004E60DF" w:rsidRPr="009C3BF7">
        <w:rPr>
          <w:rFonts w:ascii="Times New Roman" w:hAnsi="Times New Roman"/>
        </w:rPr>
        <w:t>gian</w:t>
      </w:r>
      <w:r w:rsidRPr="009C3BF7">
        <w:rPr>
          <w:rFonts w:ascii="Times New Roman" w:hAnsi="Times New Roman"/>
        </w:rPr>
        <w:t xml:space="preserve"> </w:t>
      </w:r>
      <w:r w:rsidR="004E60DF" w:rsidRPr="009C3BF7">
        <w:rPr>
          <w:rFonts w:ascii="Times New Roman" w:hAnsi="Times New Roman"/>
        </w:rPr>
        <w:t>dài</w:t>
      </w:r>
      <w:r w:rsidRPr="009C3BF7">
        <w:rPr>
          <w:rFonts w:ascii="Times New Roman" w:hAnsi="Times New Roman"/>
        </w:rPr>
        <w:t xml:space="preserve"> </w:t>
      </w:r>
      <w:r w:rsidR="004E60DF" w:rsidRPr="009C3BF7">
        <w:rPr>
          <w:rFonts w:ascii="Times New Roman" w:hAnsi="Times New Roman"/>
        </w:rPr>
        <w:t>hơn</w:t>
      </w:r>
      <w:r w:rsidRPr="009C3BF7">
        <w:rPr>
          <w:rFonts w:ascii="Times New Roman" w:hAnsi="Times New Roman"/>
        </w:rPr>
        <w:t>.</w:t>
      </w:r>
    </w:p>
    <w:p w14:paraId="78A0250A" w14:textId="77777777" w:rsidR="00EC0747" w:rsidRPr="009C3BF7" w:rsidRDefault="008B6895" w:rsidP="002D6932">
      <w:pPr>
        <w:pStyle w:val="BodyTextIndent"/>
        <w:spacing w:beforeLines="120" w:before="288" w:afterLines="60" w:after="144"/>
        <w:ind w:left="851" w:hanging="142"/>
        <w:rPr>
          <w:rFonts w:ascii="Times New Roman" w:hAnsi="Times New Roman"/>
        </w:rPr>
      </w:pPr>
      <w:r w:rsidRPr="009C3BF7">
        <w:rPr>
          <w:rFonts w:ascii="Times New Roman" w:hAnsi="Times New Roman"/>
        </w:rPr>
        <w:t>-</w:t>
      </w:r>
      <w:r w:rsidR="008023CC" w:rsidRPr="009C3BF7">
        <w:rPr>
          <w:rFonts w:ascii="Times New Roman" w:hAnsi="Times New Roman"/>
        </w:rPr>
        <w:tab/>
      </w:r>
      <w:r w:rsidR="00453B9A" w:rsidRPr="009C3BF7">
        <w:rPr>
          <w:rFonts w:ascii="Times New Roman" w:hAnsi="Times New Roman"/>
        </w:rPr>
        <w:t>Cần</w:t>
      </w:r>
      <w:r w:rsidR="00EC0747" w:rsidRPr="009C3BF7">
        <w:rPr>
          <w:rFonts w:ascii="Times New Roman" w:hAnsi="Times New Roman"/>
        </w:rPr>
        <w:t xml:space="preserve"> </w:t>
      </w:r>
      <w:r w:rsidR="004E60DF" w:rsidRPr="009C3BF7">
        <w:rPr>
          <w:rFonts w:ascii="Times New Roman" w:hAnsi="Times New Roman"/>
        </w:rPr>
        <w:t>xem</w:t>
      </w:r>
      <w:r w:rsidR="00EC0747" w:rsidRPr="009C3BF7">
        <w:rPr>
          <w:rFonts w:ascii="Times New Roman" w:hAnsi="Times New Roman"/>
        </w:rPr>
        <w:t xml:space="preserve"> </w:t>
      </w:r>
      <w:r w:rsidR="004E60DF" w:rsidRPr="009C3BF7">
        <w:rPr>
          <w:rFonts w:ascii="Times New Roman" w:hAnsi="Times New Roman"/>
        </w:rPr>
        <w:t>xét</w:t>
      </w:r>
      <w:r w:rsidR="00EC0747" w:rsidRPr="009C3BF7">
        <w:rPr>
          <w:rFonts w:ascii="Times New Roman" w:hAnsi="Times New Roman"/>
        </w:rPr>
        <w:t xml:space="preserve"> </w:t>
      </w:r>
      <w:r w:rsidR="004E60DF" w:rsidRPr="009C3BF7">
        <w:rPr>
          <w:rFonts w:ascii="Times New Roman" w:hAnsi="Times New Roman"/>
        </w:rPr>
        <w:t>đặc</w:t>
      </w:r>
      <w:r w:rsidR="00EC0747" w:rsidRPr="009C3BF7">
        <w:rPr>
          <w:rFonts w:ascii="Times New Roman" w:hAnsi="Times New Roman"/>
        </w:rPr>
        <w:t xml:space="preserve"> </w:t>
      </w:r>
      <w:r w:rsidR="004E60DF" w:rsidRPr="009C3BF7">
        <w:rPr>
          <w:rFonts w:ascii="Times New Roman" w:hAnsi="Times New Roman"/>
        </w:rPr>
        <w:t>biệt</w:t>
      </w:r>
      <w:r w:rsidR="00EC0747" w:rsidRPr="009C3BF7">
        <w:rPr>
          <w:rFonts w:ascii="Times New Roman" w:hAnsi="Times New Roman"/>
        </w:rPr>
        <w:t xml:space="preserve"> </w:t>
      </w:r>
      <w:r w:rsidR="004E60DF" w:rsidRPr="009C3BF7">
        <w:rPr>
          <w:rFonts w:ascii="Times New Roman" w:hAnsi="Times New Roman"/>
        </w:rPr>
        <w:t>đối</w:t>
      </w:r>
      <w:r w:rsidR="00EC0747" w:rsidRPr="009C3BF7">
        <w:rPr>
          <w:rFonts w:ascii="Times New Roman" w:hAnsi="Times New Roman"/>
        </w:rPr>
        <w:t xml:space="preserve"> </w:t>
      </w:r>
      <w:r w:rsidR="004E60DF" w:rsidRPr="009C3BF7">
        <w:rPr>
          <w:rFonts w:ascii="Times New Roman" w:hAnsi="Times New Roman"/>
        </w:rPr>
        <w:t>với</w:t>
      </w:r>
      <w:r w:rsidR="00EC0747" w:rsidRPr="009C3BF7">
        <w:rPr>
          <w:rFonts w:ascii="Times New Roman" w:hAnsi="Times New Roman"/>
        </w:rPr>
        <w:t xml:space="preserve"> </w:t>
      </w:r>
      <w:r w:rsidR="004E60DF" w:rsidRPr="009C3BF7">
        <w:rPr>
          <w:rFonts w:ascii="Times New Roman" w:hAnsi="Times New Roman"/>
        </w:rPr>
        <w:t>các</w:t>
      </w:r>
      <w:r w:rsidR="00EC0747" w:rsidRPr="009C3BF7">
        <w:rPr>
          <w:rFonts w:ascii="Times New Roman" w:hAnsi="Times New Roman"/>
        </w:rPr>
        <w:t xml:space="preserve"> </w:t>
      </w:r>
      <w:r w:rsidR="00865D57">
        <w:rPr>
          <w:rFonts w:ascii="Times New Roman" w:hAnsi="Times New Roman"/>
        </w:rPr>
        <w:t>thành phẩm</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biến</w:t>
      </w:r>
      <w:r w:rsidR="00EC0747" w:rsidRPr="009C3BF7">
        <w:rPr>
          <w:rFonts w:ascii="Times New Roman" w:hAnsi="Times New Roman"/>
        </w:rPr>
        <w:t xml:space="preserve"> </w:t>
      </w:r>
      <w:r w:rsidR="004E60DF" w:rsidRPr="009C3BF7">
        <w:rPr>
          <w:rFonts w:ascii="Times New Roman" w:hAnsi="Times New Roman"/>
        </w:rPr>
        <w:t>đổi</w:t>
      </w:r>
      <w:r w:rsidR="00EC0747" w:rsidRPr="009C3BF7">
        <w:rPr>
          <w:rFonts w:ascii="Times New Roman" w:hAnsi="Times New Roman"/>
        </w:rPr>
        <w:t xml:space="preserve"> </w:t>
      </w:r>
      <w:r w:rsidR="004E60DF" w:rsidRPr="009C3BF7">
        <w:rPr>
          <w:rFonts w:ascii="Times New Roman" w:hAnsi="Times New Roman"/>
        </w:rPr>
        <w:t>về</w:t>
      </w:r>
      <w:r w:rsidR="00EC0747" w:rsidRPr="009C3BF7">
        <w:rPr>
          <w:rFonts w:ascii="Times New Roman" w:hAnsi="Times New Roman"/>
        </w:rPr>
        <w:t xml:space="preserve"> </w:t>
      </w:r>
      <w:r w:rsidR="004E60DF" w:rsidRPr="009C3BF7">
        <w:rPr>
          <w:rFonts w:ascii="Times New Roman" w:hAnsi="Times New Roman"/>
        </w:rPr>
        <w:t>vật</w:t>
      </w:r>
      <w:r w:rsidR="00EC0747" w:rsidRPr="009C3BF7">
        <w:rPr>
          <w:rFonts w:ascii="Times New Roman" w:hAnsi="Times New Roman"/>
        </w:rPr>
        <w:t xml:space="preserve"> </w:t>
      </w:r>
      <w:r w:rsidR="004E60DF" w:rsidRPr="009C3BF7">
        <w:rPr>
          <w:rFonts w:ascii="Times New Roman" w:hAnsi="Times New Roman"/>
        </w:rPr>
        <w:t>lý</w:t>
      </w:r>
      <w:r w:rsidR="00EC0747" w:rsidRPr="009C3BF7">
        <w:rPr>
          <w:rFonts w:ascii="Times New Roman" w:hAnsi="Times New Roman"/>
        </w:rPr>
        <w:t xml:space="preserve"> </w:t>
      </w:r>
      <w:r w:rsidR="004E60DF" w:rsidRPr="009C3BF7">
        <w:rPr>
          <w:rFonts w:ascii="Times New Roman" w:hAnsi="Times New Roman"/>
        </w:rPr>
        <w:t>hoặc</w:t>
      </w:r>
      <w:r w:rsidR="00EC0747" w:rsidRPr="009C3BF7">
        <w:rPr>
          <w:rFonts w:ascii="Times New Roman" w:hAnsi="Times New Roman"/>
        </w:rPr>
        <w:t xml:space="preserve"> </w:t>
      </w:r>
      <w:r w:rsidR="004E60DF" w:rsidRPr="009C3BF7">
        <w:rPr>
          <w:rFonts w:ascii="Times New Roman" w:hAnsi="Times New Roman"/>
        </w:rPr>
        <w:t>thậm</w:t>
      </w:r>
      <w:r w:rsidR="00EC0747" w:rsidRPr="009C3BF7">
        <w:rPr>
          <w:rFonts w:ascii="Times New Roman" w:hAnsi="Times New Roman"/>
        </w:rPr>
        <w:t xml:space="preserve"> </w:t>
      </w:r>
      <w:r w:rsidR="004E60DF" w:rsidRPr="009C3BF7">
        <w:rPr>
          <w:rFonts w:ascii="Times New Roman" w:hAnsi="Times New Roman"/>
        </w:rPr>
        <w:t>chí</w:t>
      </w:r>
      <w:r w:rsidR="00EC0747" w:rsidRPr="009C3BF7">
        <w:rPr>
          <w:rFonts w:ascii="Times New Roman" w:hAnsi="Times New Roman"/>
        </w:rPr>
        <w:t xml:space="preserve"> </w:t>
      </w:r>
      <w:r w:rsidR="004E60DF" w:rsidRPr="009C3BF7">
        <w:rPr>
          <w:rFonts w:ascii="Times New Roman" w:hAnsi="Times New Roman"/>
        </w:rPr>
        <w:t>cả</w:t>
      </w:r>
      <w:r w:rsidR="00EC0747" w:rsidRPr="009C3BF7">
        <w:rPr>
          <w:rFonts w:ascii="Times New Roman" w:hAnsi="Times New Roman"/>
        </w:rPr>
        <w:t xml:space="preserve"> </w:t>
      </w:r>
      <w:r w:rsidR="004E60DF" w:rsidRPr="009C3BF7">
        <w:rPr>
          <w:rFonts w:ascii="Times New Roman" w:hAnsi="Times New Roman"/>
        </w:rPr>
        <w:t>về</w:t>
      </w:r>
      <w:r w:rsidR="00EC0747" w:rsidRPr="009C3BF7">
        <w:rPr>
          <w:rFonts w:ascii="Times New Roman" w:hAnsi="Times New Roman"/>
        </w:rPr>
        <w:t xml:space="preserve"> </w:t>
      </w:r>
      <w:r w:rsidR="004E60DF" w:rsidRPr="009C3BF7">
        <w:rPr>
          <w:rFonts w:ascii="Times New Roman" w:hAnsi="Times New Roman"/>
        </w:rPr>
        <w:t>hoá</w:t>
      </w:r>
      <w:r w:rsidR="00EC0747" w:rsidRPr="009C3BF7">
        <w:rPr>
          <w:rFonts w:ascii="Times New Roman" w:hAnsi="Times New Roman"/>
        </w:rPr>
        <w:t xml:space="preserve"> </w:t>
      </w:r>
      <w:r w:rsidR="004E60DF" w:rsidRPr="009C3BF7">
        <w:rPr>
          <w:rFonts w:ascii="Times New Roman" w:hAnsi="Times New Roman"/>
        </w:rPr>
        <w:t>học</w:t>
      </w:r>
      <w:r w:rsidR="00EC0747" w:rsidRPr="009C3BF7">
        <w:rPr>
          <w:rFonts w:ascii="Times New Roman" w:hAnsi="Times New Roman"/>
        </w:rPr>
        <w:t xml:space="preserve"> </w:t>
      </w:r>
      <w:r w:rsidR="004E60DF" w:rsidRPr="009C3BF7">
        <w:rPr>
          <w:rFonts w:ascii="Times New Roman" w:hAnsi="Times New Roman"/>
        </w:rPr>
        <w:t>ở</w:t>
      </w:r>
      <w:r w:rsidR="00EC0747" w:rsidRPr="009C3BF7">
        <w:rPr>
          <w:rFonts w:ascii="Times New Roman" w:hAnsi="Times New Roman"/>
        </w:rPr>
        <w:t xml:space="preserve"> </w:t>
      </w:r>
      <w:r w:rsidR="004E60DF" w:rsidRPr="009C3BF7">
        <w:rPr>
          <w:rFonts w:ascii="Times New Roman" w:hAnsi="Times New Roman"/>
        </w:rPr>
        <w:t>điều</w:t>
      </w:r>
      <w:r w:rsidR="00EC0747" w:rsidRPr="009C3BF7">
        <w:rPr>
          <w:rFonts w:ascii="Times New Roman" w:hAnsi="Times New Roman"/>
        </w:rPr>
        <w:t xml:space="preserve"> </w:t>
      </w:r>
      <w:r w:rsidR="004E60DF" w:rsidRPr="009C3BF7">
        <w:rPr>
          <w:rFonts w:ascii="Times New Roman" w:hAnsi="Times New Roman"/>
        </w:rPr>
        <w:t>kiện</w:t>
      </w:r>
      <w:r w:rsidR="00EC0747" w:rsidRPr="009C3BF7">
        <w:rPr>
          <w:rFonts w:ascii="Times New Roman" w:hAnsi="Times New Roman"/>
        </w:rPr>
        <w:t xml:space="preserve"> </w:t>
      </w:r>
      <w:r w:rsidR="004E60DF" w:rsidRPr="009C3BF7">
        <w:rPr>
          <w:rFonts w:ascii="Times New Roman" w:hAnsi="Times New Roman"/>
        </w:rPr>
        <w:t>nhiệt</w:t>
      </w:r>
      <w:r w:rsidR="00EC0747" w:rsidRPr="009C3BF7">
        <w:rPr>
          <w:rFonts w:ascii="Times New Roman" w:hAnsi="Times New Roman"/>
        </w:rPr>
        <w:t xml:space="preserve"> </w:t>
      </w:r>
      <w:r w:rsidR="004E60DF" w:rsidRPr="009C3BF7">
        <w:rPr>
          <w:rFonts w:ascii="Times New Roman" w:hAnsi="Times New Roman"/>
        </w:rPr>
        <w:t>độ</w:t>
      </w:r>
      <w:r w:rsidR="00EC0747" w:rsidRPr="009C3BF7">
        <w:rPr>
          <w:rFonts w:ascii="Times New Roman" w:hAnsi="Times New Roman"/>
        </w:rPr>
        <w:t xml:space="preserve"> </w:t>
      </w:r>
      <w:r w:rsidR="004E60DF" w:rsidRPr="009C3BF7">
        <w:rPr>
          <w:rFonts w:ascii="Times New Roman" w:hAnsi="Times New Roman"/>
        </w:rPr>
        <w:t>bảo</w:t>
      </w:r>
      <w:r w:rsidR="00EC0747" w:rsidRPr="009C3BF7">
        <w:rPr>
          <w:rFonts w:ascii="Times New Roman" w:hAnsi="Times New Roman"/>
        </w:rPr>
        <w:t xml:space="preserve"> </w:t>
      </w:r>
      <w:r w:rsidR="004E60DF" w:rsidRPr="009C3BF7">
        <w:rPr>
          <w:rFonts w:ascii="Times New Roman" w:hAnsi="Times New Roman"/>
        </w:rPr>
        <w:t>quản</w:t>
      </w:r>
      <w:r w:rsidR="00EC0747" w:rsidRPr="009C3BF7">
        <w:rPr>
          <w:rFonts w:ascii="Times New Roman" w:hAnsi="Times New Roman"/>
        </w:rPr>
        <w:t xml:space="preserve"> </w:t>
      </w:r>
      <w:r w:rsidR="004E60DF" w:rsidRPr="009C3BF7">
        <w:rPr>
          <w:rFonts w:ascii="Times New Roman" w:hAnsi="Times New Roman"/>
        </w:rPr>
        <w:t>thấp</w:t>
      </w:r>
      <w:r w:rsidR="00EC0747" w:rsidRPr="009C3BF7">
        <w:rPr>
          <w:rFonts w:ascii="Times New Roman" w:hAnsi="Times New Roman"/>
        </w:rPr>
        <w:t xml:space="preserve"> </w:t>
      </w:r>
      <w:r w:rsidR="004E60DF" w:rsidRPr="009C3BF7">
        <w:rPr>
          <w:rFonts w:ascii="Times New Roman" w:hAnsi="Times New Roman"/>
        </w:rPr>
        <w:t>hơn</w:t>
      </w:r>
      <w:r w:rsidR="00EC0747" w:rsidRPr="009C3BF7">
        <w:rPr>
          <w:rFonts w:ascii="Times New Roman" w:hAnsi="Times New Roman"/>
        </w:rPr>
        <w:t xml:space="preserve">, </w:t>
      </w:r>
      <w:r w:rsidR="004E60DF" w:rsidRPr="009C3BF7">
        <w:rPr>
          <w:rFonts w:ascii="Times New Roman" w:hAnsi="Times New Roman"/>
        </w:rPr>
        <w:t>ví</w:t>
      </w:r>
      <w:r w:rsidR="00EC0747" w:rsidRPr="009C3BF7">
        <w:rPr>
          <w:rFonts w:ascii="Times New Roman" w:hAnsi="Times New Roman"/>
        </w:rPr>
        <w:t xml:space="preserve"> </w:t>
      </w:r>
      <w:r w:rsidR="004E60DF" w:rsidRPr="009C3BF7">
        <w:rPr>
          <w:rFonts w:ascii="Times New Roman" w:hAnsi="Times New Roman"/>
        </w:rPr>
        <w:t>dụ</w:t>
      </w:r>
      <w:r w:rsidR="00EC0747" w:rsidRPr="009C3BF7">
        <w:rPr>
          <w:rFonts w:ascii="Times New Roman" w:hAnsi="Times New Roman"/>
        </w:rPr>
        <w:t xml:space="preserve"> </w:t>
      </w:r>
      <w:r w:rsidR="004E60DF" w:rsidRPr="009C3BF7">
        <w:rPr>
          <w:rFonts w:ascii="Times New Roman" w:hAnsi="Times New Roman"/>
        </w:rPr>
        <w:t>như</w:t>
      </w:r>
      <w:r w:rsidR="00EC0747" w:rsidRPr="009C3BF7">
        <w:rPr>
          <w:rFonts w:ascii="Times New Roman" w:hAnsi="Times New Roman"/>
        </w:rPr>
        <w:t xml:space="preserve"> </w:t>
      </w:r>
      <w:r w:rsidR="004E60DF" w:rsidRPr="009C3BF7">
        <w:rPr>
          <w:rFonts w:ascii="Times New Roman" w:hAnsi="Times New Roman"/>
        </w:rPr>
        <w:t>hỗn</w:t>
      </w:r>
      <w:r w:rsidR="00EC0747" w:rsidRPr="009C3BF7">
        <w:rPr>
          <w:rFonts w:ascii="Times New Roman" w:hAnsi="Times New Roman"/>
        </w:rPr>
        <w:t xml:space="preserve"> </w:t>
      </w:r>
      <w:r w:rsidR="004E60DF" w:rsidRPr="009C3BF7">
        <w:rPr>
          <w:rFonts w:ascii="Times New Roman" w:hAnsi="Times New Roman"/>
        </w:rPr>
        <w:t>dịch</w:t>
      </w:r>
      <w:r w:rsidR="00EC0747" w:rsidRPr="009C3BF7">
        <w:rPr>
          <w:rFonts w:ascii="Times New Roman" w:hAnsi="Times New Roman"/>
        </w:rPr>
        <w:t xml:space="preserve"> </w:t>
      </w:r>
      <w:r w:rsidR="004E60DF" w:rsidRPr="009C3BF7">
        <w:rPr>
          <w:rFonts w:ascii="Times New Roman" w:hAnsi="Times New Roman"/>
        </w:rPr>
        <w:t>hoặc</w:t>
      </w:r>
      <w:r w:rsidR="00EC0747" w:rsidRPr="009C3BF7">
        <w:rPr>
          <w:rFonts w:ascii="Times New Roman" w:hAnsi="Times New Roman"/>
        </w:rPr>
        <w:t xml:space="preserve"> </w:t>
      </w:r>
      <w:r w:rsidR="004E60DF" w:rsidRPr="009C3BF7">
        <w:rPr>
          <w:rFonts w:ascii="Times New Roman" w:hAnsi="Times New Roman"/>
        </w:rPr>
        <w:t>nhũ</w:t>
      </w:r>
      <w:r w:rsidR="00EC0747" w:rsidRPr="009C3BF7">
        <w:rPr>
          <w:rFonts w:ascii="Times New Roman" w:hAnsi="Times New Roman"/>
        </w:rPr>
        <w:t xml:space="preserve"> </w:t>
      </w:r>
      <w:r w:rsidR="004E60DF" w:rsidRPr="009C3BF7">
        <w:rPr>
          <w:rFonts w:ascii="Times New Roman" w:hAnsi="Times New Roman"/>
        </w:rPr>
        <w:t>tương</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thể</w:t>
      </w:r>
      <w:r w:rsidR="00EC0747" w:rsidRPr="009C3BF7">
        <w:rPr>
          <w:rFonts w:ascii="Times New Roman" w:hAnsi="Times New Roman"/>
        </w:rPr>
        <w:t xml:space="preserve"> </w:t>
      </w:r>
      <w:r w:rsidR="004E60DF" w:rsidRPr="009C3BF7">
        <w:rPr>
          <w:rFonts w:ascii="Times New Roman" w:hAnsi="Times New Roman"/>
        </w:rPr>
        <w:t>lắng</w:t>
      </w:r>
      <w:r w:rsidR="00EC0747" w:rsidRPr="009C3BF7">
        <w:rPr>
          <w:rFonts w:ascii="Times New Roman" w:hAnsi="Times New Roman"/>
        </w:rPr>
        <w:t xml:space="preserve"> </w:t>
      </w:r>
      <w:r w:rsidR="004E60DF" w:rsidRPr="009C3BF7">
        <w:rPr>
          <w:rFonts w:ascii="Times New Roman" w:hAnsi="Times New Roman"/>
        </w:rPr>
        <w:t>cặn</w:t>
      </w:r>
      <w:r w:rsidR="00EC0747" w:rsidRPr="009C3BF7">
        <w:rPr>
          <w:rFonts w:ascii="Times New Roman" w:hAnsi="Times New Roman"/>
        </w:rPr>
        <w:t xml:space="preserve"> </w:t>
      </w:r>
      <w:r w:rsidR="004E60DF" w:rsidRPr="009C3BF7">
        <w:rPr>
          <w:rFonts w:ascii="Times New Roman" w:hAnsi="Times New Roman"/>
        </w:rPr>
        <w:t>hoặc</w:t>
      </w:r>
      <w:r w:rsidR="00EC0747" w:rsidRPr="009C3BF7">
        <w:rPr>
          <w:rFonts w:ascii="Times New Roman" w:hAnsi="Times New Roman"/>
        </w:rPr>
        <w:t xml:space="preserve"> </w:t>
      </w:r>
      <w:r w:rsidR="004E60DF" w:rsidRPr="009C3BF7">
        <w:rPr>
          <w:rFonts w:ascii="Times New Roman" w:hAnsi="Times New Roman"/>
        </w:rPr>
        <w:t>tách</w:t>
      </w:r>
      <w:r w:rsidR="00EC0747" w:rsidRPr="009C3BF7">
        <w:rPr>
          <w:rFonts w:ascii="Times New Roman" w:hAnsi="Times New Roman"/>
        </w:rPr>
        <w:t xml:space="preserve"> </w:t>
      </w:r>
      <w:r w:rsidR="004E60DF" w:rsidRPr="009C3BF7">
        <w:rPr>
          <w:rFonts w:ascii="Times New Roman" w:hAnsi="Times New Roman"/>
        </w:rPr>
        <w:t>kem</w:t>
      </w:r>
      <w:r w:rsidR="00EC0747" w:rsidRPr="009C3BF7">
        <w:rPr>
          <w:rFonts w:ascii="Times New Roman" w:hAnsi="Times New Roman"/>
        </w:rPr>
        <w:t xml:space="preserve">, </w:t>
      </w:r>
      <w:r w:rsidR="004E60DF" w:rsidRPr="009C3BF7">
        <w:rPr>
          <w:rFonts w:ascii="Times New Roman" w:hAnsi="Times New Roman"/>
        </w:rPr>
        <w:t>dầu</w:t>
      </w:r>
      <w:r w:rsidR="00EC0747" w:rsidRPr="009C3BF7">
        <w:rPr>
          <w:rFonts w:ascii="Times New Roman" w:hAnsi="Times New Roman"/>
        </w:rPr>
        <w:t xml:space="preserve"> </w:t>
      </w:r>
      <w:r w:rsidR="004E60DF" w:rsidRPr="009C3BF7">
        <w:rPr>
          <w:rFonts w:ascii="Times New Roman" w:hAnsi="Times New Roman"/>
        </w:rPr>
        <w:t>và</w:t>
      </w:r>
      <w:r w:rsidR="00EC0747" w:rsidRPr="009C3BF7">
        <w:rPr>
          <w:rFonts w:ascii="Times New Roman" w:hAnsi="Times New Roman"/>
        </w:rPr>
        <w:t xml:space="preserve"> </w:t>
      </w:r>
      <w:r w:rsidR="004E60DF" w:rsidRPr="009C3BF7">
        <w:rPr>
          <w:rFonts w:ascii="Times New Roman" w:hAnsi="Times New Roman"/>
        </w:rPr>
        <w:t>các</w:t>
      </w:r>
      <w:r w:rsidR="00EC0747" w:rsidRPr="009C3BF7">
        <w:rPr>
          <w:rFonts w:ascii="Times New Roman" w:hAnsi="Times New Roman"/>
        </w:rPr>
        <w:t xml:space="preserve"> </w:t>
      </w:r>
      <w:r w:rsidR="00865D57">
        <w:rPr>
          <w:rFonts w:ascii="Times New Roman" w:hAnsi="Times New Roman"/>
        </w:rPr>
        <w:t>thành phẩm</w:t>
      </w:r>
      <w:r w:rsidR="00EC0747" w:rsidRPr="009C3BF7">
        <w:rPr>
          <w:rFonts w:ascii="Times New Roman" w:hAnsi="Times New Roman"/>
        </w:rPr>
        <w:t xml:space="preserve"> </w:t>
      </w:r>
      <w:r w:rsidR="004E60DF" w:rsidRPr="009C3BF7">
        <w:rPr>
          <w:rFonts w:ascii="Times New Roman" w:hAnsi="Times New Roman"/>
        </w:rPr>
        <w:t>bán</w:t>
      </w:r>
      <w:r w:rsidR="00EC0747" w:rsidRPr="009C3BF7">
        <w:rPr>
          <w:rFonts w:ascii="Times New Roman" w:hAnsi="Times New Roman"/>
        </w:rPr>
        <w:t xml:space="preserve"> </w:t>
      </w:r>
      <w:r w:rsidR="004E60DF" w:rsidRPr="009C3BF7">
        <w:rPr>
          <w:rFonts w:ascii="Times New Roman" w:hAnsi="Times New Roman"/>
        </w:rPr>
        <w:t>rắn</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thể</w:t>
      </w:r>
      <w:r w:rsidR="00EC0747" w:rsidRPr="009C3BF7">
        <w:rPr>
          <w:rFonts w:ascii="Times New Roman" w:hAnsi="Times New Roman"/>
        </w:rPr>
        <w:t xml:space="preserve"> </w:t>
      </w:r>
      <w:r w:rsidR="004E60DF" w:rsidRPr="009C3BF7">
        <w:rPr>
          <w:rFonts w:ascii="Times New Roman" w:hAnsi="Times New Roman"/>
        </w:rPr>
        <w:t>có</w:t>
      </w:r>
      <w:r w:rsidR="00EC0747" w:rsidRPr="009C3BF7">
        <w:rPr>
          <w:rFonts w:ascii="Times New Roman" w:hAnsi="Times New Roman"/>
        </w:rPr>
        <w:t xml:space="preserve"> </w:t>
      </w:r>
      <w:r w:rsidR="004E60DF" w:rsidRPr="009C3BF7">
        <w:rPr>
          <w:rFonts w:ascii="Times New Roman" w:hAnsi="Times New Roman"/>
        </w:rPr>
        <w:t>độ</w:t>
      </w:r>
      <w:r w:rsidR="00EC0747" w:rsidRPr="009C3BF7">
        <w:rPr>
          <w:rFonts w:ascii="Times New Roman" w:hAnsi="Times New Roman"/>
        </w:rPr>
        <w:t xml:space="preserve"> </w:t>
      </w:r>
      <w:r w:rsidR="004E60DF" w:rsidRPr="009C3BF7">
        <w:rPr>
          <w:rFonts w:ascii="Times New Roman" w:hAnsi="Times New Roman"/>
        </w:rPr>
        <w:t>nhớt</w:t>
      </w:r>
      <w:r w:rsidR="00EC0747" w:rsidRPr="009C3BF7">
        <w:rPr>
          <w:rFonts w:ascii="Times New Roman" w:hAnsi="Times New Roman"/>
        </w:rPr>
        <w:t xml:space="preserve"> </w:t>
      </w:r>
      <w:r w:rsidR="004E60DF" w:rsidRPr="009C3BF7">
        <w:rPr>
          <w:rFonts w:ascii="Times New Roman" w:hAnsi="Times New Roman"/>
        </w:rPr>
        <w:t>tăng</w:t>
      </w:r>
      <w:r w:rsidR="00EC0747" w:rsidRPr="009C3BF7">
        <w:rPr>
          <w:rFonts w:ascii="Times New Roman" w:hAnsi="Times New Roman"/>
        </w:rPr>
        <w:t xml:space="preserve"> </w:t>
      </w:r>
      <w:r w:rsidR="004E60DF" w:rsidRPr="009C3BF7">
        <w:rPr>
          <w:rFonts w:ascii="Times New Roman" w:hAnsi="Times New Roman"/>
        </w:rPr>
        <w:t>cao</w:t>
      </w:r>
      <w:r w:rsidR="00EC0747" w:rsidRPr="009C3BF7">
        <w:rPr>
          <w:rFonts w:ascii="Times New Roman" w:hAnsi="Times New Roman"/>
        </w:rPr>
        <w:t>.</w:t>
      </w:r>
    </w:p>
    <w:p w14:paraId="32B9F269" w14:textId="04DEBEDE" w:rsidR="00EC0747" w:rsidRPr="009C3BF7" w:rsidRDefault="00EC0747" w:rsidP="002D6932">
      <w:pPr>
        <w:pStyle w:val="BodyTextIndent"/>
        <w:spacing w:beforeLines="120" w:before="288" w:afterLines="60" w:after="144"/>
        <w:ind w:left="1134" w:hanging="283"/>
        <w:rPr>
          <w:rFonts w:ascii="Times New Roman" w:hAnsi="Times New Roman"/>
        </w:rPr>
      </w:pPr>
      <w:r w:rsidRPr="009C3BF7">
        <w:rPr>
          <w:rFonts w:ascii="Times New Roman" w:hAnsi="Times New Roman"/>
        </w:rPr>
        <w:t>*</w:t>
      </w:r>
      <w:r w:rsidR="007367B3" w:rsidRPr="009C3BF7">
        <w:rPr>
          <w:rFonts w:ascii="Times New Roman" w:hAnsi="Times New Roman"/>
        </w:rPr>
        <w:tab/>
      </w:r>
      <w:r w:rsidR="004E60DF" w:rsidRPr="009C3BF7">
        <w:rPr>
          <w:rFonts w:ascii="Times New Roman" w:hAnsi="Times New Roman"/>
        </w:rPr>
        <w:t>Khi</w:t>
      </w:r>
      <w:r w:rsidRPr="009C3BF7">
        <w:rPr>
          <w:rFonts w:ascii="Times New Roman" w:hAnsi="Times New Roman"/>
        </w:rPr>
        <w:t xml:space="preserve"> </w:t>
      </w:r>
      <w:r w:rsidR="004E60DF" w:rsidRPr="009C3BF7">
        <w:rPr>
          <w:rFonts w:ascii="Times New Roman" w:hAnsi="Times New Roman"/>
        </w:rPr>
        <w:t>áp</w:t>
      </w:r>
      <w:r w:rsidRPr="009C3BF7">
        <w:rPr>
          <w:rFonts w:ascii="Times New Roman" w:hAnsi="Times New Roman"/>
        </w:rPr>
        <w:t xml:space="preserve"> </w:t>
      </w:r>
      <w:r w:rsidR="004E60DF" w:rsidRPr="009C3BF7">
        <w:rPr>
          <w:rFonts w:ascii="Times New Roman" w:hAnsi="Times New Roman"/>
        </w:rPr>
        <w:t>dụng</w:t>
      </w:r>
      <w:r w:rsidRPr="009C3BF7">
        <w:rPr>
          <w:rFonts w:ascii="Times New Roman" w:hAnsi="Times New Roman"/>
        </w:rPr>
        <w:t xml:space="preserve"> </w:t>
      </w:r>
      <w:r w:rsidR="004E60DF" w:rsidRPr="009C3BF7">
        <w:rPr>
          <w:rFonts w:ascii="Times New Roman" w:hAnsi="Times New Roman"/>
        </w:rPr>
        <w:t>điều</w:t>
      </w:r>
      <w:r w:rsidRPr="009C3BF7">
        <w:rPr>
          <w:rFonts w:ascii="Times New Roman" w:hAnsi="Times New Roman"/>
        </w:rPr>
        <w:t xml:space="preserve"> </w:t>
      </w:r>
      <w:r w:rsidR="004E60DF" w:rsidRPr="009C3BF7">
        <w:rPr>
          <w:rFonts w:ascii="Times New Roman" w:hAnsi="Times New Roman"/>
        </w:rPr>
        <w:t>kiện</w:t>
      </w:r>
      <w:r w:rsidRPr="009C3BF7">
        <w:rPr>
          <w:rFonts w:ascii="Times New Roman" w:hAnsi="Times New Roman"/>
        </w:rPr>
        <w:t xml:space="preserve"> </w:t>
      </w:r>
      <w:r w:rsidR="004E60DF" w:rsidRPr="009C3BF7">
        <w:rPr>
          <w:rFonts w:ascii="Times New Roman" w:hAnsi="Times New Roman"/>
        </w:rPr>
        <w:t>nhiệt</w:t>
      </w:r>
      <w:r w:rsidRPr="009C3BF7">
        <w:rPr>
          <w:rFonts w:ascii="Times New Roman" w:hAnsi="Times New Roman"/>
        </w:rPr>
        <w:t xml:space="preserve"> </w:t>
      </w:r>
      <w:r w:rsidR="004E60DF" w:rsidRPr="009C3BF7">
        <w:rPr>
          <w:rFonts w:ascii="Times New Roman" w:hAnsi="Times New Roman"/>
        </w:rPr>
        <w:t>độ</w:t>
      </w:r>
      <w:r w:rsidRPr="009C3BF7">
        <w:rPr>
          <w:rFonts w:ascii="Times New Roman" w:hAnsi="Times New Roman"/>
        </w:rPr>
        <w:t xml:space="preserve"> </w:t>
      </w:r>
      <w:r w:rsidR="004E60DF" w:rsidRPr="009C3BF7">
        <w:rPr>
          <w:rFonts w:ascii="Times New Roman" w:hAnsi="Times New Roman"/>
        </w:rPr>
        <w:t>thấp</w:t>
      </w:r>
      <w:r w:rsidRPr="009C3BF7">
        <w:rPr>
          <w:rFonts w:ascii="Times New Roman" w:hAnsi="Times New Roman"/>
        </w:rPr>
        <w:t xml:space="preserve"> </w:t>
      </w:r>
      <w:r w:rsidR="004E60DF" w:rsidRPr="009C3BF7">
        <w:rPr>
          <w:rFonts w:ascii="Times New Roman" w:hAnsi="Times New Roman"/>
        </w:rPr>
        <w:t>hơn</w:t>
      </w:r>
      <w:r w:rsidRPr="009C3BF7">
        <w:rPr>
          <w:rFonts w:ascii="Times New Roman" w:hAnsi="Times New Roman"/>
        </w:rPr>
        <w:t xml:space="preserve">, </w:t>
      </w:r>
      <w:r w:rsidR="004E60DF" w:rsidRPr="009C3BF7">
        <w:rPr>
          <w:rFonts w:ascii="Times New Roman" w:hAnsi="Times New Roman"/>
        </w:rPr>
        <w:t>thì</w:t>
      </w:r>
      <w:r w:rsidRPr="009C3BF7">
        <w:rPr>
          <w:rFonts w:ascii="Times New Roman" w:hAnsi="Times New Roman"/>
        </w:rPr>
        <w:t xml:space="preserve"> </w:t>
      </w:r>
      <w:r w:rsidR="004E60DF" w:rsidRPr="009C3BF7">
        <w:rPr>
          <w:rFonts w:ascii="Times New Roman" w:hAnsi="Times New Roman"/>
        </w:rPr>
        <w:t>thử</w:t>
      </w:r>
      <w:r w:rsidRPr="009C3BF7">
        <w:rPr>
          <w:rFonts w:ascii="Times New Roman" w:hAnsi="Times New Roman"/>
        </w:rPr>
        <w:t xml:space="preserve"> </w:t>
      </w:r>
      <w:r w:rsidR="004E60DF" w:rsidRPr="009C3BF7">
        <w:rPr>
          <w:rFonts w:ascii="Times New Roman" w:hAnsi="Times New Roman"/>
        </w:rPr>
        <w:t>nghiệm</w:t>
      </w:r>
      <w:r w:rsidRPr="009C3BF7">
        <w:rPr>
          <w:rFonts w:ascii="Times New Roman" w:hAnsi="Times New Roman"/>
        </w:rPr>
        <w:t xml:space="preserve"> </w:t>
      </w:r>
      <w:r w:rsidR="001A40F8">
        <w:rPr>
          <w:rFonts w:ascii="Times New Roman" w:hAnsi="Times New Roman"/>
        </w:rPr>
        <w:t>cấp tốc</w:t>
      </w:r>
      <w:r w:rsidRPr="009C3BF7">
        <w:rPr>
          <w:rFonts w:ascii="Times New Roman" w:hAnsi="Times New Roman"/>
        </w:rPr>
        <w:t xml:space="preserve"> </w:t>
      </w:r>
      <w:r w:rsidR="004E60DF" w:rsidRPr="009C3BF7">
        <w:rPr>
          <w:rFonts w:ascii="Times New Roman" w:hAnsi="Times New Roman"/>
        </w:rPr>
        <w:t>trong</w:t>
      </w:r>
      <w:r w:rsidRPr="009C3BF7">
        <w:rPr>
          <w:rFonts w:ascii="Times New Roman" w:hAnsi="Times New Roman"/>
        </w:rPr>
        <w:t xml:space="preserve"> 6 </w:t>
      </w:r>
      <w:r w:rsidR="004E60DF" w:rsidRPr="009C3BF7">
        <w:rPr>
          <w:rFonts w:ascii="Times New Roman" w:hAnsi="Times New Roman"/>
        </w:rPr>
        <w:t>tháng</w:t>
      </w:r>
      <w:r w:rsidRPr="009C3BF7">
        <w:rPr>
          <w:rFonts w:ascii="Times New Roman" w:hAnsi="Times New Roman"/>
        </w:rPr>
        <w:t xml:space="preserve"> </w:t>
      </w:r>
      <w:r w:rsidR="004E60DF" w:rsidRPr="009C3BF7">
        <w:rPr>
          <w:rFonts w:ascii="Times New Roman" w:hAnsi="Times New Roman"/>
        </w:rPr>
        <w:t>phải</w:t>
      </w:r>
      <w:r w:rsidRPr="009C3BF7">
        <w:rPr>
          <w:rFonts w:ascii="Times New Roman" w:hAnsi="Times New Roman"/>
        </w:rPr>
        <w:t xml:space="preserve"> </w:t>
      </w:r>
      <w:r w:rsidR="004E60DF" w:rsidRPr="009C3BF7">
        <w:rPr>
          <w:rFonts w:ascii="Times New Roman" w:hAnsi="Times New Roman"/>
        </w:rPr>
        <w:t>được</w:t>
      </w:r>
      <w:r w:rsidRPr="009C3BF7">
        <w:rPr>
          <w:rFonts w:ascii="Times New Roman" w:hAnsi="Times New Roman"/>
        </w:rPr>
        <w:t xml:space="preserve"> </w:t>
      </w:r>
      <w:r w:rsidR="004E60DF" w:rsidRPr="009C3BF7">
        <w:rPr>
          <w:rFonts w:ascii="Times New Roman" w:hAnsi="Times New Roman"/>
        </w:rPr>
        <w:t>tiến</w:t>
      </w:r>
      <w:r w:rsidRPr="009C3BF7">
        <w:rPr>
          <w:rFonts w:ascii="Times New Roman" w:hAnsi="Times New Roman"/>
        </w:rPr>
        <w:t xml:space="preserve"> </w:t>
      </w:r>
      <w:r w:rsidR="004E60DF" w:rsidRPr="009C3BF7">
        <w:rPr>
          <w:rFonts w:ascii="Times New Roman" w:hAnsi="Times New Roman"/>
        </w:rPr>
        <w:t>hành</w:t>
      </w:r>
      <w:r w:rsidRPr="009C3BF7">
        <w:rPr>
          <w:rFonts w:ascii="Times New Roman" w:hAnsi="Times New Roman"/>
        </w:rPr>
        <w:t xml:space="preserve"> </w:t>
      </w:r>
      <w:r w:rsidR="004E60DF" w:rsidRPr="009C3BF7">
        <w:rPr>
          <w:rFonts w:ascii="Times New Roman" w:hAnsi="Times New Roman"/>
        </w:rPr>
        <w:t>ở</w:t>
      </w:r>
      <w:r w:rsidRPr="009C3BF7">
        <w:rPr>
          <w:rFonts w:ascii="Times New Roman" w:hAnsi="Times New Roman"/>
        </w:rPr>
        <w:t xml:space="preserve"> </w:t>
      </w:r>
      <w:r w:rsidR="004E60DF" w:rsidRPr="009C3BF7">
        <w:rPr>
          <w:rFonts w:ascii="Times New Roman" w:hAnsi="Times New Roman"/>
        </w:rPr>
        <w:t>nhiệt</w:t>
      </w:r>
      <w:r w:rsidRPr="009C3BF7">
        <w:rPr>
          <w:rFonts w:ascii="Times New Roman" w:hAnsi="Times New Roman"/>
        </w:rPr>
        <w:t xml:space="preserve"> </w:t>
      </w:r>
      <w:r w:rsidR="004E60DF" w:rsidRPr="009C3BF7">
        <w:rPr>
          <w:rFonts w:ascii="Times New Roman" w:hAnsi="Times New Roman"/>
        </w:rPr>
        <w:t>độ</w:t>
      </w:r>
      <w:r w:rsidRPr="009C3BF7">
        <w:rPr>
          <w:rFonts w:ascii="Times New Roman" w:hAnsi="Times New Roman"/>
        </w:rPr>
        <w:t xml:space="preserve"> </w:t>
      </w:r>
      <w:r w:rsidR="004E60DF" w:rsidRPr="009C3BF7">
        <w:rPr>
          <w:rFonts w:ascii="Times New Roman" w:hAnsi="Times New Roman"/>
        </w:rPr>
        <w:t>cao</w:t>
      </w:r>
      <w:r w:rsidRPr="009C3BF7">
        <w:rPr>
          <w:rFonts w:ascii="Times New Roman" w:hAnsi="Times New Roman"/>
        </w:rPr>
        <w:t xml:space="preserve"> </w:t>
      </w:r>
      <w:r w:rsidR="004E60DF" w:rsidRPr="009C3BF7">
        <w:rPr>
          <w:rFonts w:ascii="Times New Roman" w:hAnsi="Times New Roman"/>
        </w:rPr>
        <w:t>hơn</w:t>
      </w:r>
      <w:r w:rsidRPr="009C3BF7">
        <w:rPr>
          <w:rFonts w:ascii="Times New Roman" w:hAnsi="Times New Roman"/>
        </w:rPr>
        <w:t xml:space="preserve"> </w:t>
      </w:r>
      <w:r w:rsidR="004E60DF" w:rsidRPr="009C3BF7">
        <w:rPr>
          <w:rFonts w:ascii="Times New Roman" w:hAnsi="Times New Roman"/>
        </w:rPr>
        <w:t>nhiệt</w:t>
      </w:r>
      <w:r w:rsidRPr="009C3BF7">
        <w:rPr>
          <w:rFonts w:ascii="Times New Roman" w:hAnsi="Times New Roman"/>
        </w:rPr>
        <w:t xml:space="preserve"> </w:t>
      </w:r>
      <w:r w:rsidR="004E60DF" w:rsidRPr="009C3BF7">
        <w:rPr>
          <w:rFonts w:ascii="Times New Roman" w:hAnsi="Times New Roman"/>
        </w:rPr>
        <w:t>độ</w:t>
      </w:r>
      <w:r w:rsidRPr="009C3BF7">
        <w:rPr>
          <w:rFonts w:ascii="Times New Roman" w:hAnsi="Times New Roman"/>
        </w:rPr>
        <w:t xml:space="preserve"> </w:t>
      </w:r>
      <w:r w:rsidR="004E60DF" w:rsidRPr="009C3BF7">
        <w:rPr>
          <w:rFonts w:ascii="Times New Roman" w:hAnsi="Times New Roman"/>
        </w:rPr>
        <w:t>bảo</w:t>
      </w:r>
      <w:r w:rsidRPr="009C3BF7">
        <w:rPr>
          <w:rFonts w:ascii="Times New Roman" w:hAnsi="Times New Roman"/>
        </w:rPr>
        <w:t xml:space="preserve"> </w:t>
      </w:r>
      <w:r w:rsidR="004E60DF" w:rsidRPr="009C3BF7">
        <w:rPr>
          <w:rFonts w:ascii="Times New Roman" w:hAnsi="Times New Roman"/>
        </w:rPr>
        <w:t>quản</w:t>
      </w:r>
      <w:r w:rsidRPr="009C3BF7">
        <w:rPr>
          <w:rFonts w:ascii="Times New Roman" w:hAnsi="Times New Roman"/>
        </w:rPr>
        <w:t xml:space="preserve"> </w:t>
      </w:r>
      <w:r w:rsidR="004E60DF" w:rsidRPr="009C3BF7">
        <w:rPr>
          <w:rFonts w:ascii="Times New Roman" w:hAnsi="Times New Roman"/>
        </w:rPr>
        <w:t>thực</w:t>
      </w:r>
      <w:r w:rsidRPr="009C3BF7">
        <w:rPr>
          <w:rFonts w:ascii="Times New Roman" w:hAnsi="Times New Roman"/>
        </w:rPr>
        <w:t xml:space="preserve"> </w:t>
      </w:r>
      <w:r w:rsidR="004E60DF" w:rsidRPr="009C3BF7">
        <w:rPr>
          <w:rFonts w:ascii="Times New Roman" w:hAnsi="Times New Roman"/>
        </w:rPr>
        <w:t>đã</w:t>
      </w:r>
      <w:r w:rsidRPr="009C3BF7">
        <w:rPr>
          <w:rFonts w:ascii="Times New Roman" w:hAnsi="Times New Roman"/>
        </w:rPr>
        <w:t xml:space="preserve"> </w:t>
      </w:r>
      <w:r w:rsidR="004E60DF" w:rsidRPr="009C3BF7">
        <w:rPr>
          <w:rFonts w:ascii="Times New Roman" w:hAnsi="Times New Roman"/>
        </w:rPr>
        <w:t>chọn</w:t>
      </w:r>
      <w:r w:rsidRPr="009C3BF7">
        <w:rPr>
          <w:rFonts w:ascii="Times New Roman" w:hAnsi="Times New Roman"/>
        </w:rPr>
        <w:t xml:space="preserve"> </w:t>
      </w:r>
      <w:r w:rsidR="004E60DF" w:rsidRPr="009C3BF7">
        <w:rPr>
          <w:rFonts w:ascii="Times New Roman" w:hAnsi="Times New Roman"/>
        </w:rPr>
        <w:t>tối</w:t>
      </w:r>
      <w:r w:rsidRPr="009C3BF7">
        <w:rPr>
          <w:rFonts w:ascii="Times New Roman" w:hAnsi="Times New Roman"/>
        </w:rPr>
        <w:t xml:space="preserve"> </w:t>
      </w:r>
      <w:r w:rsidR="004E60DF" w:rsidRPr="009C3BF7">
        <w:rPr>
          <w:rFonts w:ascii="Times New Roman" w:hAnsi="Times New Roman"/>
        </w:rPr>
        <w:t>thiểu</w:t>
      </w:r>
      <w:r w:rsidRPr="009C3BF7">
        <w:rPr>
          <w:rFonts w:ascii="Times New Roman" w:hAnsi="Times New Roman"/>
        </w:rPr>
        <w:t xml:space="preserve"> </w:t>
      </w:r>
      <w:r w:rsidR="004E60DF" w:rsidRPr="009C3BF7">
        <w:rPr>
          <w:rFonts w:ascii="Times New Roman" w:hAnsi="Times New Roman"/>
        </w:rPr>
        <w:t>là</w:t>
      </w:r>
      <w:r w:rsidRPr="009C3BF7">
        <w:rPr>
          <w:rFonts w:ascii="Times New Roman" w:hAnsi="Times New Roman"/>
        </w:rPr>
        <w:t xml:space="preserve"> 15</w:t>
      </w:r>
      <w:ins w:id="14"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4E60DF" w:rsidRPr="009C3BF7">
        <w:rPr>
          <w:rFonts w:ascii="Times New Roman" w:hAnsi="Times New Roman"/>
        </w:rPr>
        <w:t>C</w:t>
      </w:r>
      <w:r w:rsidRPr="009C3BF7">
        <w:rPr>
          <w:rFonts w:ascii="Times New Roman" w:hAnsi="Times New Roman"/>
        </w:rPr>
        <w:t xml:space="preserve"> (</w:t>
      </w:r>
      <w:r w:rsidR="004E60DF" w:rsidRPr="009C3BF7">
        <w:rPr>
          <w:rFonts w:ascii="Times New Roman" w:hAnsi="Times New Roman"/>
        </w:rPr>
        <w:t>và</w:t>
      </w:r>
      <w:r w:rsidRPr="009C3BF7">
        <w:rPr>
          <w:rFonts w:ascii="Times New Roman" w:hAnsi="Times New Roman"/>
        </w:rPr>
        <w:t xml:space="preserve"> </w:t>
      </w:r>
      <w:r w:rsidR="004E60DF" w:rsidRPr="009C3BF7">
        <w:rPr>
          <w:rFonts w:ascii="Times New Roman" w:hAnsi="Times New Roman"/>
        </w:rPr>
        <w:t>điều</w:t>
      </w:r>
      <w:r w:rsidRPr="009C3BF7">
        <w:rPr>
          <w:rFonts w:ascii="Times New Roman" w:hAnsi="Times New Roman"/>
        </w:rPr>
        <w:t xml:space="preserve"> </w:t>
      </w:r>
      <w:r w:rsidR="004E60DF" w:rsidRPr="009C3BF7">
        <w:rPr>
          <w:rFonts w:ascii="Times New Roman" w:hAnsi="Times New Roman"/>
        </w:rPr>
        <w:t>kiện</w:t>
      </w:r>
      <w:r w:rsidRPr="009C3BF7">
        <w:rPr>
          <w:rFonts w:ascii="Times New Roman" w:hAnsi="Times New Roman"/>
        </w:rPr>
        <w:t xml:space="preserve"> </w:t>
      </w:r>
      <w:r w:rsidR="004E60DF" w:rsidRPr="009C3BF7">
        <w:rPr>
          <w:rFonts w:ascii="Times New Roman" w:hAnsi="Times New Roman"/>
        </w:rPr>
        <w:t>về</w:t>
      </w:r>
      <w:r w:rsidRPr="009C3BF7">
        <w:rPr>
          <w:rFonts w:ascii="Times New Roman" w:hAnsi="Times New Roman"/>
        </w:rPr>
        <w:t xml:space="preserve"> </w:t>
      </w:r>
      <w:r w:rsidR="004E60DF" w:rsidRPr="009C3BF7">
        <w:rPr>
          <w:rFonts w:ascii="Times New Roman" w:hAnsi="Times New Roman"/>
        </w:rPr>
        <w:t>độ</w:t>
      </w:r>
      <w:r w:rsidRPr="009C3BF7">
        <w:rPr>
          <w:rFonts w:ascii="Times New Roman" w:hAnsi="Times New Roman"/>
        </w:rPr>
        <w:t xml:space="preserve"> </w:t>
      </w:r>
      <w:r w:rsidR="004E60DF" w:rsidRPr="009C3BF7">
        <w:rPr>
          <w:rFonts w:ascii="Times New Roman" w:hAnsi="Times New Roman"/>
        </w:rPr>
        <w:t>ẩm</w:t>
      </w:r>
      <w:r w:rsidRPr="009C3BF7">
        <w:rPr>
          <w:rFonts w:ascii="Times New Roman" w:hAnsi="Times New Roman"/>
        </w:rPr>
        <w:t xml:space="preserve"> </w:t>
      </w:r>
      <w:r w:rsidR="004E60DF" w:rsidRPr="009C3BF7">
        <w:rPr>
          <w:rFonts w:ascii="Times New Roman" w:hAnsi="Times New Roman"/>
        </w:rPr>
        <w:t>tương</w:t>
      </w:r>
      <w:r w:rsidRPr="009C3BF7">
        <w:rPr>
          <w:rFonts w:ascii="Times New Roman" w:hAnsi="Times New Roman"/>
        </w:rPr>
        <w:t xml:space="preserve"> </w:t>
      </w:r>
      <w:r w:rsidR="004E60DF" w:rsidRPr="009C3BF7">
        <w:rPr>
          <w:rFonts w:ascii="Times New Roman" w:hAnsi="Times New Roman"/>
        </w:rPr>
        <w:t>đối</w:t>
      </w:r>
      <w:r w:rsidRPr="009C3BF7">
        <w:rPr>
          <w:rFonts w:ascii="Times New Roman" w:hAnsi="Times New Roman"/>
        </w:rPr>
        <w:t xml:space="preserve"> </w:t>
      </w:r>
      <w:r w:rsidR="004E60DF" w:rsidRPr="009C3BF7">
        <w:rPr>
          <w:rFonts w:ascii="Times New Roman" w:hAnsi="Times New Roman"/>
        </w:rPr>
        <w:t>phù</w:t>
      </w:r>
      <w:r w:rsidRPr="009C3BF7">
        <w:rPr>
          <w:rFonts w:ascii="Times New Roman" w:hAnsi="Times New Roman"/>
        </w:rPr>
        <w:t xml:space="preserve"> </w:t>
      </w:r>
      <w:r w:rsidR="004E60DF" w:rsidRPr="009C3BF7">
        <w:rPr>
          <w:rFonts w:ascii="Times New Roman" w:hAnsi="Times New Roman"/>
        </w:rPr>
        <w:t>hợp</w:t>
      </w:r>
      <w:r w:rsidRPr="009C3BF7">
        <w:rPr>
          <w:rFonts w:ascii="Times New Roman" w:hAnsi="Times New Roman"/>
        </w:rPr>
        <w:t xml:space="preserve"> </w:t>
      </w:r>
      <w:r w:rsidR="004E60DF" w:rsidRPr="009C3BF7">
        <w:rPr>
          <w:rFonts w:ascii="Times New Roman" w:hAnsi="Times New Roman"/>
        </w:rPr>
        <w:t>với</w:t>
      </w:r>
      <w:r w:rsidRPr="009C3BF7">
        <w:rPr>
          <w:rFonts w:ascii="Times New Roman" w:hAnsi="Times New Roman"/>
        </w:rPr>
        <w:t xml:space="preserve"> </w:t>
      </w:r>
      <w:r w:rsidR="004E60DF" w:rsidRPr="009C3BF7">
        <w:rPr>
          <w:rFonts w:ascii="Times New Roman" w:hAnsi="Times New Roman"/>
        </w:rPr>
        <w:t>nhiệt</w:t>
      </w:r>
      <w:r w:rsidRPr="009C3BF7">
        <w:rPr>
          <w:rFonts w:ascii="Times New Roman" w:hAnsi="Times New Roman"/>
        </w:rPr>
        <w:t xml:space="preserve"> </w:t>
      </w:r>
      <w:r w:rsidR="004E60DF" w:rsidRPr="009C3BF7">
        <w:rPr>
          <w:rFonts w:ascii="Times New Roman" w:hAnsi="Times New Roman"/>
        </w:rPr>
        <w:t>độ</w:t>
      </w:r>
      <w:r w:rsidRPr="009C3BF7">
        <w:rPr>
          <w:rFonts w:ascii="Times New Roman" w:hAnsi="Times New Roman"/>
        </w:rPr>
        <w:t xml:space="preserve"> </w:t>
      </w:r>
      <w:r w:rsidR="004E60DF" w:rsidRPr="009C3BF7">
        <w:rPr>
          <w:rFonts w:ascii="Times New Roman" w:hAnsi="Times New Roman"/>
        </w:rPr>
        <w:t>đó</w:t>
      </w:r>
      <w:r w:rsidRPr="009C3BF7">
        <w:rPr>
          <w:rFonts w:ascii="Times New Roman" w:hAnsi="Times New Roman"/>
        </w:rPr>
        <w:t xml:space="preserve">). </w:t>
      </w:r>
      <w:r w:rsidR="004E60DF" w:rsidRPr="009C3BF7">
        <w:rPr>
          <w:rFonts w:ascii="Times New Roman" w:hAnsi="Times New Roman"/>
        </w:rPr>
        <w:t>Ví</w:t>
      </w:r>
      <w:r w:rsidRPr="009C3BF7">
        <w:rPr>
          <w:rFonts w:ascii="Times New Roman" w:hAnsi="Times New Roman"/>
        </w:rPr>
        <w:t xml:space="preserve"> </w:t>
      </w:r>
      <w:r w:rsidR="004E60DF" w:rsidRPr="009C3BF7">
        <w:rPr>
          <w:rFonts w:ascii="Times New Roman" w:hAnsi="Times New Roman"/>
        </w:rPr>
        <w:t>dụ</w:t>
      </w:r>
      <w:r w:rsidRPr="009C3BF7">
        <w:rPr>
          <w:rFonts w:ascii="Times New Roman" w:hAnsi="Times New Roman"/>
        </w:rPr>
        <w:t xml:space="preserve">, </w:t>
      </w:r>
      <w:r w:rsidR="004E60DF" w:rsidRPr="009C3BF7">
        <w:rPr>
          <w:rFonts w:ascii="Times New Roman" w:hAnsi="Times New Roman"/>
        </w:rPr>
        <w:t>Một</w:t>
      </w:r>
      <w:r w:rsidRPr="009C3BF7">
        <w:rPr>
          <w:rFonts w:ascii="Times New Roman" w:hAnsi="Times New Roman"/>
        </w:rPr>
        <w:t xml:space="preserve"> </w:t>
      </w:r>
      <w:r w:rsidR="00865D57">
        <w:rPr>
          <w:rFonts w:ascii="Times New Roman" w:hAnsi="Times New Roman"/>
        </w:rPr>
        <w:t>thành phẩm</w:t>
      </w:r>
      <w:r w:rsidRPr="009C3BF7">
        <w:rPr>
          <w:rFonts w:ascii="Times New Roman" w:hAnsi="Times New Roman"/>
        </w:rPr>
        <w:t xml:space="preserve"> </w:t>
      </w:r>
      <w:r w:rsidR="004E60DF" w:rsidRPr="009C3BF7">
        <w:rPr>
          <w:rFonts w:ascii="Times New Roman" w:hAnsi="Times New Roman"/>
        </w:rPr>
        <w:t>được</w:t>
      </w:r>
      <w:r w:rsidRPr="009C3BF7">
        <w:rPr>
          <w:rFonts w:ascii="Times New Roman" w:hAnsi="Times New Roman"/>
        </w:rPr>
        <w:t xml:space="preserve"> </w:t>
      </w:r>
      <w:r w:rsidR="004E60DF" w:rsidRPr="009C3BF7">
        <w:rPr>
          <w:rFonts w:ascii="Times New Roman" w:hAnsi="Times New Roman"/>
        </w:rPr>
        <w:t>bảo</w:t>
      </w:r>
      <w:r w:rsidRPr="009C3BF7">
        <w:rPr>
          <w:rFonts w:ascii="Times New Roman" w:hAnsi="Times New Roman"/>
        </w:rPr>
        <w:t xml:space="preserve"> </w:t>
      </w:r>
      <w:r w:rsidR="004E60DF" w:rsidRPr="009C3BF7">
        <w:rPr>
          <w:rFonts w:ascii="Times New Roman" w:hAnsi="Times New Roman"/>
        </w:rPr>
        <w:t>quản</w:t>
      </w:r>
      <w:r w:rsidRPr="009C3BF7">
        <w:rPr>
          <w:rFonts w:ascii="Times New Roman" w:hAnsi="Times New Roman"/>
        </w:rPr>
        <w:t xml:space="preserve"> </w:t>
      </w:r>
      <w:r w:rsidR="004E60DF" w:rsidRPr="009C3BF7">
        <w:rPr>
          <w:rFonts w:ascii="Times New Roman" w:hAnsi="Times New Roman"/>
        </w:rPr>
        <w:t>dài</w:t>
      </w:r>
      <w:r w:rsidRPr="009C3BF7">
        <w:rPr>
          <w:rFonts w:ascii="Times New Roman" w:hAnsi="Times New Roman"/>
        </w:rPr>
        <w:t xml:space="preserve"> </w:t>
      </w:r>
      <w:r w:rsidR="004E60DF" w:rsidRPr="009C3BF7">
        <w:rPr>
          <w:rFonts w:ascii="Times New Roman" w:hAnsi="Times New Roman"/>
        </w:rPr>
        <w:t>hạn</w:t>
      </w:r>
      <w:r w:rsidRPr="009C3BF7">
        <w:rPr>
          <w:rFonts w:ascii="Times New Roman" w:hAnsi="Times New Roman"/>
        </w:rPr>
        <w:t xml:space="preserve"> </w:t>
      </w:r>
      <w:r w:rsidR="001A40F8">
        <w:rPr>
          <w:rFonts w:ascii="Times New Roman" w:hAnsi="Times New Roman"/>
        </w:rPr>
        <w:t>trong tủ</w:t>
      </w:r>
      <w:r w:rsidRPr="009C3BF7">
        <w:rPr>
          <w:rFonts w:ascii="Times New Roman" w:hAnsi="Times New Roman"/>
        </w:rPr>
        <w:t xml:space="preserve"> </w:t>
      </w:r>
      <w:r w:rsidR="004E60DF" w:rsidRPr="009C3BF7">
        <w:rPr>
          <w:rFonts w:ascii="Times New Roman" w:hAnsi="Times New Roman"/>
        </w:rPr>
        <w:t>lạnh</w:t>
      </w:r>
      <w:r w:rsidRPr="009C3BF7">
        <w:rPr>
          <w:rFonts w:ascii="Times New Roman" w:hAnsi="Times New Roman"/>
        </w:rPr>
        <w:t xml:space="preserve">, </w:t>
      </w:r>
      <w:r w:rsidR="004E60DF" w:rsidRPr="009C3BF7">
        <w:rPr>
          <w:rFonts w:ascii="Times New Roman" w:hAnsi="Times New Roman"/>
        </w:rPr>
        <w:t>thì</w:t>
      </w:r>
      <w:r w:rsidRPr="009C3BF7">
        <w:rPr>
          <w:rFonts w:ascii="Times New Roman" w:hAnsi="Times New Roman"/>
        </w:rPr>
        <w:t xml:space="preserve"> </w:t>
      </w:r>
      <w:r w:rsidR="004E60DF" w:rsidRPr="009C3BF7">
        <w:rPr>
          <w:rFonts w:ascii="Times New Roman" w:hAnsi="Times New Roman"/>
        </w:rPr>
        <w:t>thử</w:t>
      </w:r>
      <w:r w:rsidRPr="009C3BF7">
        <w:rPr>
          <w:rFonts w:ascii="Times New Roman" w:hAnsi="Times New Roman"/>
        </w:rPr>
        <w:t xml:space="preserve"> </w:t>
      </w:r>
      <w:r w:rsidR="004E60DF" w:rsidRPr="009C3BF7">
        <w:rPr>
          <w:rFonts w:ascii="Times New Roman" w:hAnsi="Times New Roman"/>
        </w:rPr>
        <w:t>nghiệm</w:t>
      </w:r>
      <w:r w:rsidR="00453B9A" w:rsidRPr="009C3BF7">
        <w:rPr>
          <w:rFonts w:ascii="Times New Roman" w:hAnsi="Times New Roman"/>
        </w:rPr>
        <w:t xml:space="preserve"> </w:t>
      </w:r>
      <w:r w:rsidR="001A40F8">
        <w:rPr>
          <w:rFonts w:ascii="Times New Roman" w:hAnsi="Times New Roman"/>
        </w:rPr>
        <w:t>cấp tốc</w:t>
      </w:r>
      <w:r w:rsidRPr="009C3BF7">
        <w:rPr>
          <w:rFonts w:ascii="Times New Roman" w:hAnsi="Times New Roman"/>
        </w:rPr>
        <w:t xml:space="preserve"> </w:t>
      </w:r>
      <w:r w:rsidR="004E60DF" w:rsidRPr="009C3BF7">
        <w:rPr>
          <w:rFonts w:ascii="Times New Roman" w:hAnsi="Times New Roman"/>
        </w:rPr>
        <w:t>phải</w:t>
      </w:r>
      <w:r w:rsidRPr="009C3BF7">
        <w:rPr>
          <w:rFonts w:ascii="Times New Roman" w:hAnsi="Times New Roman"/>
        </w:rPr>
        <w:t xml:space="preserve"> </w:t>
      </w:r>
      <w:r w:rsidR="004E60DF" w:rsidRPr="009C3BF7">
        <w:rPr>
          <w:rFonts w:ascii="Times New Roman" w:hAnsi="Times New Roman"/>
        </w:rPr>
        <w:t>được</w:t>
      </w:r>
      <w:r w:rsidRPr="009C3BF7">
        <w:rPr>
          <w:rFonts w:ascii="Times New Roman" w:hAnsi="Times New Roman"/>
        </w:rPr>
        <w:t xml:space="preserve"> </w:t>
      </w:r>
      <w:r w:rsidR="004E60DF" w:rsidRPr="009C3BF7">
        <w:rPr>
          <w:rFonts w:ascii="Times New Roman" w:hAnsi="Times New Roman"/>
        </w:rPr>
        <w:t>thực</w:t>
      </w:r>
      <w:r w:rsidRPr="009C3BF7">
        <w:rPr>
          <w:rFonts w:ascii="Times New Roman" w:hAnsi="Times New Roman"/>
        </w:rPr>
        <w:t xml:space="preserve"> </w:t>
      </w:r>
      <w:r w:rsidR="004E60DF" w:rsidRPr="009C3BF7">
        <w:rPr>
          <w:rFonts w:ascii="Times New Roman" w:hAnsi="Times New Roman"/>
        </w:rPr>
        <w:t>hiện</w:t>
      </w:r>
      <w:r w:rsidRPr="009C3BF7">
        <w:rPr>
          <w:rFonts w:ascii="Times New Roman" w:hAnsi="Times New Roman"/>
        </w:rPr>
        <w:t xml:space="preserve"> </w:t>
      </w:r>
      <w:r w:rsidR="004E60DF" w:rsidRPr="009C3BF7">
        <w:rPr>
          <w:rFonts w:ascii="Times New Roman" w:hAnsi="Times New Roman"/>
        </w:rPr>
        <w:t>ở</w:t>
      </w:r>
      <w:r w:rsidRPr="009C3BF7">
        <w:rPr>
          <w:rFonts w:ascii="Times New Roman" w:hAnsi="Times New Roman"/>
        </w:rPr>
        <w:t xml:space="preserve"> </w:t>
      </w:r>
      <w:r w:rsidR="008E3F98" w:rsidRPr="009C3BF7">
        <w:rPr>
          <w:rFonts w:ascii="Times New Roman" w:hAnsi="Times New Roman"/>
        </w:rPr>
        <w:t xml:space="preserve">nhiệt độ </w:t>
      </w:r>
      <w:r w:rsidRPr="009C3BF7">
        <w:rPr>
          <w:rFonts w:ascii="Times New Roman" w:hAnsi="Times New Roman"/>
        </w:rPr>
        <w:t>25</w:t>
      </w:r>
      <w:ins w:id="15"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4E60DF" w:rsidRPr="009C3BF7">
        <w:rPr>
          <w:rFonts w:ascii="Times New Roman" w:hAnsi="Times New Roman"/>
        </w:rPr>
        <w:t>C</w:t>
      </w:r>
      <w:r w:rsidRPr="009C3BF7">
        <w:rPr>
          <w:rFonts w:ascii="Times New Roman" w:hAnsi="Times New Roman"/>
        </w:rPr>
        <w:t xml:space="preserve"> </w:t>
      </w:r>
      <w:r w:rsidR="00C12C07" w:rsidRPr="007F7324">
        <w:rPr>
          <w:rFonts w:ascii="Times New Roman" w:hAnsi="Times New Roman"/>
        </w:rPr>
        <w:t>±</w:t>
      </w:r>
      <w:r w:rsidRPr="009C3BF7">
        <w:rPr>
          <w:rFonts w:ascii="Times New Roman" w:hAnsi="Times New Roman"/>
        </w:rPr>
        <w:t xml:space="preserve"> 2</w:t>
      </w:r>
      <w:ins w:id="16" w:author="Nguyen Tran. Linh" w:date="2022-06-21T14:38:00Z">
        <w:r w:rsidR="002D712B">
          <w:rPr>
            <w:rFonts w:ascii="Times New Roman" w:hAnsi="Times New Roman"/>
          </w:rPr>
          <w:t xml:space="preserve"> </w:t>
        </w:r>
      </w:ins>
      <w:r w:rsidR="00557884">
        <w:rPr>
          <w:rFonts w:ascii="Times New Roman" w:hAnsi="Times New Roman"/>
          <w:vertAlign w:val="superscript"/>
        </w:rPr>
        <w:t>o</w:t>
      </w:r>
      <w:r w:rsidR="004E60DF" w:rsidRPr="009C3BF7">
        <w:rPr>
          <w:rFonts w:ascii="Times New Roman" w:hAnsi="Times New Roman"/>
        </w:rPr>
        <w:t>C</w:t>
      </w:r>
      <w:r w:rsidRPr="009C3BF7">
        <w:rPr>
          <w:rFonts w:ascii="Times New Roman" w:hAnsi="Times New Roman"/>
        </w:rPr>
        <w:t xml:space="preserve">, </w:t>
      </w:r>
      <w:r w:rsidR="004E60DF" w:rsidRPr="009C3BF7">
        <w:rPr>
          <w:rFonts w:ascii="Times New Roman" w:hAnsi="Times New Roman"/>
        </w:rPr>
        <w:t>độ</w:t>
      </w:r>
      <w:r w:rsidRPr="009C3BF7">
        <w:rPr>
          <w:rFonts w:ascii="Times New Roman" w:hAnsi="Times New Roman"/>
        </w:rPr>
        <w:t xml:space="preserve"> </w:t>
      </w:r>
      <w:r w:rsidR="004E60DF" w:rsidRPr="009C3BF7">
        <w:rPr>
          <w:rFonts w:ascii="Times New Roman" w:hAnsi="Times New Roman"/>
        </w:rPr>
        <w:t>ẩm</w:t>
      </w:r>
      <w:r w:rsidRPr="009C3BF7">
        <w:rPr>
          <w:rFonts w:ascii="Times New Roman" w:hAnsi="Times New Roman"/>
        </w:rPr>
        <w:t xml:space="preserve"> </w:t>
      </w:r>
      <w:r w:rsidR="004E60DF" w:rsidRPr="009C3BF7">
        <w:rPr>
          <w:rFonts w:ascii="Times New Roman" w:hAnsi="Times New Roman"/>
        </w:rPr>
        <w:t>tương</w:t>
      </w:r>
      <w:r w:rsidRPr="009C3BF7">
        <w:rPr>
          <w:rFonts w:ascii="Times New Roman" w:hAnsi="Times New Roman"/>
        </w:rPr>
        <w:t xml:space="preserve"> </w:t>
      </w:r>
      <w:r w:rsidR="004E60DF" w:rsidRPr="009C3BF7">
        <w:rPr>
          <w:rFonts w:ascii="Times New Roman" w:hAnsi="Times New Roman"/>
        </w:rPr>
        <w:t>đối</w:t>
      </w:r>
      <w:r w:rsidRPr="009C3BF7">
        <w:rPr>
          <w:rFonts w:ascii="Times New Roman" w:hAnsi="Times New Roman"/>
        </w:rPr>
        <w:t xml:space="preserve"> </w:t>
      </w:r>
      <w:r w:rsidR="004E60DF" w:rsidRPr="009C3BF7">
        <w:rPr>
          <w:rFonts w:ascii="Times New Roman" w:hAnsi="Times New Roman"/>
        </w:rPr>
        <w:t>là</w:t>
      </w:r>
      <w:r w:rsidRPr="009C3BF7">
        <w:rPr>
          <w:rFonts w:ascii="Times New Roman" w:hAnsi="Times New Roman"/>
        </w:rPr>
        <w:t xml:space="preserve"> 60% </w:t>
      </w:r>
      <w:r w:rsidR="00C12C07" w:rsidRPr="007F7324">
        <w:rPr>
          <w:rFonts w:ascii="Times New Roman" w:hAnsi="Times New Roman"/>
        </w:rPr>
        <w:t>±</w:t>
      </w:r>
      <w:r w:rsidRPr="009C3BF7">
        <w:rPr>
          <w:rFonts w:ascii="Times New Roman" w:hAnsi="Times New Roman"/>
        </w:rPr>
        <w:t xml:space="preserve"> 5%. </w:t>
      </w:r>
      <w:r w:rsidR="004E60DF" w:rsidRPr="009C3BF7">
        <w:rPr>
          <w:rFonts w:ascii="Times New Roman" w:hAnsi="Times New Roman"/>
        </w:rPr>
        <w:t>Các</w:t>
      </w:r>
      <w:r w:rsidRPr="009C3BF7">
        <w:rPr>
          <w:rFonts w:ascii="Times New Roman" w:hAnsi="Times New Roman"/>
        </w:rPr>
        <w:t xml:space="preserve"> </w:t>
      </w:r>
      <w:r w:rsidR="004E60DF" w:rsidRPr="009C3BF7">
        <w:rPr>
          <w:rFonts w:ascii="Times New Roman" w:hAnsi="Times New Roman"/>
        </w:rPr>
        <w:t>điều</w:t>
      </w:r>
      <w:r w:rsidRPr="009C3BF7">
        <w:rPr>
          <w:rFonts w:ascii="Times New Roman" w:hAnsi="Times New Roman"/>
        </w:rPr>
        <w:t xml:space="preserve"> </w:t>
      </w:r>
      <w:r w:rsidR="004E60DF" w:rsidRPr="009C3BF7">
        <w:rPr>
          <w:rFonts w:ascii="Times New Roman" w:hAnsi="Times New Roman"/>
        </w:rPr>
        <w:t>kiện</w:t>
      </w:r>
      <w:r w:rsidRPr="009C3BF7">
        <w:rPr>
          <w:rFonts w:ascii="Times New Roman" w:hAnsi="Times New Roman"/>
        </w:rPr>
        <w:t xml:space="preserve"> </w:t>
      </w:r>
      <w:r w:rsidR="00EA1980" w:rsidRPr="009C3BF7">
        <w:rPr>
          <w:rFonts w:ascii="Times New Roman" w:hAnsi="Times New Roman"/>
        </w:rPr>
        <w:t xml:space="preserve">thực của </w:t>
      </w:r>
      <w:r w:rsidR="004E60DF" w:rsidRPr="009C3BF7">
        <w:rPr>
          <w:rFonts w:ascii="Times New Roman" w:hAnsi="Times New Roman"/>
        </w:rPr>
        <w:t>thử</w:t>
      </w:r>
      <w:r w:rsidRPr="009C3BF7">
        <w:rPr>
          <w:rFonts w:ascii="Times New Roman" w:hAnsi="Times New Roman"/>
        </w:rPr>
        <w:t xml:space="preserve"> </w:t>
      </w:r>
      <w:r w:rsidR="004E60DF" w:rsidRPr="009C3BF7">
        <w:rPr>
          <w:rFonts w:ascii="Times New Roman" w:hAnsi="Times New Roman"/>
        </w:rPr>
        <w:t>nghiệm</w:t>
      </w:r>
      <w:r w:rsidRPr="009C3BF7">
        <w:rPr>
          <w:rFonts w:ascii="Times New Roman" w:hAnsi="Times New Roman"/>
        </w:rPr>
        <w:t xml:space="preserve"> </w:t>
      </w:r>
      <w:r w:rsidR="004E60DF" w:rsidRPr="009C3BF7">
        <w:rPr>
          <w:rFonts w:ascii="Times New Roman" w:hAnsi="Times New Roman"/>
        </w:rPr>
        <w:t>đã</w:t>
      </w:r>
      <w:r w:rsidRPr="009C3BF7">
        <w:rPr>
          <w:rFonts w:ascii="Times New Roman" w:hAnsi="Times New Roman"/>
        </w:rPr>
        <w:t xml:space="preserve"> </w:t>
      </w:r>
      <w:r w:rsidR="004E60DF" w:rsidRPr="009C3BF7">
        <w:rPr>
          <w:rFonts w:ascii="Times New Roman" w:hAnsi="Times New Roman"/>
        </w:rPr>
        <w:t>lựa</w:t>
      </w:r>
      <w:r w:rsidRPr="009C3BF7">
        <w:rPr>
          <w:rFonts w:ascii="Times New Roman" w:hAnsi="Times New Roman"/>
        </w:rPr>
        <w:t xml:space="preserve"> </w:t>
      </w:r>
      <w:r w:rsidR="004E60DF" w:rsidRPr="009C3BF7">
        <w:rPr>
          <w:rFonts w:ascii="Times New Roman" w:hAnsi="Times New Roman"/>
        </w:rPr>
        <w:t>chọn</w:t>
      </w:r>
      <w:r w:rsidRPr="009C3BF7">
        <w:rPr>
          <w:rFonts w:ascii="Times New Roman" w:hAnsi="Times New Roman"/>
        </w:rPr>
        <w:t xml:space="preserve"> </w:t>
      </w:r>
      <w:r w:rsidR="004E60DF" w:rsidRPr="009C3BF7">
        <w:rPr>
          <w:rFonts w:ascii="Times New Roman" w:hAnsi="Times New Roman"/>
        </w:rPr>
        <w:t>phải</w:t>
      </w:r>
      <w:r w:rsidRPr="009C3BF7">
        <w:rPr>
          <w:rFonts w:ascii="Times New Roman" w:hAnsi="Times New Roman"/>
        </w:rPr>
        <w:t xml:space="preserve"> </w:t>
      </w:r>
      <w:r w:rsidR="004E60DF" w:rsidRPr="009C3BF7">
        <w:rPr>
          <w:rFonts w:ascii="Times New Roman" w:hAnsi="Times New Roman"/>
        </w:rPr>
        <w:t>được</w:t>
      </w:r>
      <w:r w:rsidRPr="009C3BF7">
        <w:rPr>
          <w:rFonts w:ascii="Times New Roman" w:hAnsi="Times New Roman"/>
        </w:rPr>
        <w:t xml:space="preserve"> </w:t>
      </w:r>
      <w:r w:rsidR="004E60DF" w:rsidRPr="009C3BF7">
        <w:rPr>
          <w:rFonts w:ascii="Times New Roman" w:hAnsi="Times New Roman"/>
        </w:rPr>
        <w:t>phản</w:t>
      </w:r>
      <w:r w:rsidRPr="009C3BF7">
        <w:rPr>
          <w:rFonts w:ascii="Times New Roman" w:hAnsi="Times New Roman"/>
        </w:rPr>
        <w:t xml:space="preserve"> </w:t>
      </w:r>
      <w:r w:rsidR="004E60DF" w:rsidRPr="009C3BF7">
        <w:rPr>
          <w:rFonts w:ascii="Times New Roman" w:hAnsi="Times New Roman"/>
        </w:rPr>
        <w:t>ánh</w:t>
      </w:r>
      <w:r w:rsidRPr="009C3BF7">
        <w:rPr>
          <w:rFonts w:ascii="Times New Roman" w:hAnsi="Times New Roman"/>
        </w:rPr>
        <w:t xml:space="preserve"> </w:t>
      </w:r>
      <w:r w:rsidR="004E60DF" w:rsidRPr="009C3BF7">
        <w:rPr>
          <w:rFonts w:ascii="Times New Roman" w:hAnsi="Times New Roman"/>
        </w:rPr>
        <w:t>trên</w:t>
      </w:r>
      <w:r w:rsidRPr="009C3BF7">
        <w:rPr>
          <w:rFonts w:ascii="Times New Roman" w:hAnsi="Times New Roman"/>
        </w:rPr>
        <w:t xml:space="preserve"> </w:t>
      </w:r>
      <w:r w:rsidR="004E60DF" w:rsidRPr="009C3BF7">
        <w:rPr>
          <w:rFonts w:ascii="Times New Roman" w:hAnsi="Times New Roman"/>
        </w:rPr>
        <w:t>nhãn</w:t>
      </w:r>
      <w:r w:rsidRPr="009C3BF7">
        <w:rPr>
          <w:rFonts w:ascii="Times New Roman" w:hAnsi="Times New Roman"/>
        </w:rPr>
        <w:t xml:space="preserve"> </w:t>
      </w:r>
      <w:r w:rsidR="004E60DF" w:rsidRPr="009C3BF7">
        <w:rPr>
          <w:rFonts w:ascii="Times New Roman" w:hAnsi="Times New Roman"/>
        </w:rPr>
        <w:t>và</w:t>
      </w:r>
      <w:r w:rsidRPr="009C3BF7">
        <w:rPr>
          <w:rFonts w:ascii="Times New Roman" w:hAnsi="Times New Roman"/>
        </w:rPr>
        <w:t xml:space="preserve"> </w:t>
      </w:r>
      <w:r w:rsidR="004E60DF" w:rsidRPr="009C3BF7">
        <w:rPr>
          <w:rFonts w:ascii="Times New Roman" w:hAnsi="Times New Roman"/>
        </w:rPr>
        <w:t>tuổi</w:t>
      </w:r>
      <w:r w:rsidRPr="009C3BF7">
        <w:rPr>
          <w:rFonts w:ascii="Times New Roman" w:hAnsi="Times New Roman"/>
        </w:rPr>
        <w:t xml:space="preserve"> </w:t>
      </w:r>
      <w:r w:rsidR="004E60DF" w:rsidRPr="009C3BF7">
        <w:rPr>
          <w:rFonts w:ascii="Times New Roman" w:hAnsi="Times New Roman"/>
        </w:rPr>
        <w:t>thọ</w:t>
      </w:r>
      <w:r w:rsidRPr="009C3BF7">
        <w:rPr>
          <w:rFonts w:ascii="Times New Roman" w:hAnsi="Times New Roman"/>
        </w:rPr>
        <w:t xml:space="preserve"> (</w:t>
      </w:r>
      <w:r w:rsidR="004E60DF" w:rsidRPr="009C3BF7">
        <w:rPr>
          <w:rFonts w:ascii="Times New Roman" w:hAnsi="Times New Roman"/>
        </w:rPr>
        <w:t>ngày</w:t>
      </w:r>
      <w:r w:rsidRPr="009C3BF7">
        <w:rPr>
          <w:rFonts w:ascii="Times New Roman" w:hAnsi="Times New Roman"/>
        </w:rPr>
        <w:t xml:space="preserve"> </w:t>
      </w:r>
      <w:r w:rsidR="004E60DF" w:rsidRPr="009C3BF7">
        <w:rPr>
          <w:rFonts w:ascii="Times New Roman" w:hAnsi="Times New Roman"/>
        </w:rPr>
        <w:t>hết</w:t>
      </w:r>
      <w:r w:rsidRPr="009C3BF7">
        <w:rPr>
          <w:rFonts w:ascii="Times New Roman" w:hAnsi="Times New Roman"/>
        </w:rPr>
        <w:t xml:space="preserve"> </w:t>
      </w:r>
      <w:r w:rsidR="004E60DF" w:rsidRPr="009C3BF7">
        <w:rPr>
          <w:rFonts w:ascii="Times New Roman" w:hAnsi="Times New Roman"/>
        </w:rPr>
        <w:t>hạn</w:t>
      </w:r>
      <w:r w:rsidRPr="009C3BF7">
        <w:rPr>
          <w:rFonts w:ascii="Times New Roman" w:hAnsi="Times New Roman"/>
        </w:rPr>
        <w:t>).</w:t>
      </w:r>
    </w:p>
    <w:p w14:paraId="229570B3" w14:textId="77777777" w:rsidR="00C12C07" w:rsidRDefault="00C12C07" w:rsidP="006A1AAC">
      <w:pPr>
        <w:pStyle w:val="BodyTextIndent"/>
        <w:tabs>
          <w:tab w:val="left" w:pos="720"/>
        </w:tabs>
        <w:spacing w:beforeLines="120" w:before="288" w:afterLines="60" w:after="144"/>
        <w:ind w:left="720" w:hanging="720"/>
        <w:rPr>
          <w:rFonts w:ascii="Times New Roman" w:hAnsi="Times New Roman"/>
          <w:b/>
        </w:rPr>
      </w:pPr>
      <w:r w:rsidRPr="00C12C07">
        <w:rPr>
          <w:rFonts w:ascii="Times New Roman" w:hAnsi="Times New Roman"/>
          <w:b/>
        </w:rPr>
        <w:t>4.7.2.</w:t>
      </w:r>
      <w:r w:rsidRPr="00C12C07">
        <w:rPr>
          <w:rFonts w:ascii="Times New Roman" w:hAnsi="Times New Roman"/>
          <w:b/>
        </w:rPr>
        <w:tab/>
        <w:t xml:space="preserve">Đối với các thành phẩm thuốc </w:t>
      </w:r>
      <w:r>
        <w:rPr>
          <w:rFonts w:ascii="Times New Roman" w:hAnsi="Times New Roman"/>
          <w:b/>
        </w:rPr>
        <w:t>đựng trong bao bì không thấm hơi nước</w:t>
      </w:r>
    </w:p>
    <w:p w14:paraId="5A11529A" w14:textId="77777777" w:rsidR="00C12C07" w:rsidRDefault="00C12C07"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i.</w:t>
      </w:r>
      <w:r>
        <w:rPr>
          <w:rFonts w:ascii="Times New Roman" w:hAnsi="Times New Roman"/>
        </w:rPr>
        <w:tab/>
        <w:t>Các loại bao bì thường được xem là không thấm hơi nước gồm ống thủy tinh, vỉ nhôm/nhôm, polyethylen có tỷ trọng lớn (</w:t>
      </w:r>
      <w:r w:rsidRPr="00C12C07">
        <w:rPr>
          <w:rFonts w:ascii="Times New Roman" w:hAnsi="Times New Roman"/>
        </w:rPr>
        <w:t>High Density Polyethylene</w:t>
      </w:r>
      <w:r>
        <w:rPr>
          <w:rFonts w:ascii="Times New Roman" w:hAnsi="Times New Roman"/>
        </w:rPr>
        <w:t>,</w:t>
      </w:r>
      <w:r w:rsidRPr="00C12C07">
        <w:rPr>
          <w:rFonts w:ascii="Times New Roman" w:hAnsi="Times New Roman"/>
        </w:rPr>
        <w:t xml:space="preserve"> HDPE)</w:t>
      </w:r>
      <w:r>
        <w:rPr>
          <w:rFonts w:ascii="Times New Roman" w:hAnsi="Times New Roman"/>
        </w:rPr>
        <w:t xml:space="preserve"> hoặc chai thủy tinh có nắp bằng kim loại hay HDPE.</w:t>
      </w:r>
    </w:p>
    <w:p w14:paraId="659AB409" w14:textId="18F09F54" w:rsidR="00C12C07" w:rsidRDefault="00C12C07" w:rsidP="006A1AAC">
      <w:pPr>
        <w:pStyle w:val="BodyText"/>
        <w:tabs>
          <w:tab w:val="left" w:pos="720"/>
        </w:tabs>
        <w:spacing w:beforeLines="120" w:before="288" w:afterLines="60" w:after="144"/>
        <w:ind w:left="720" w:hanging="720"/>
        <w:rPr>
          <w:rFonts w:ascii="Times New Roman" w:hAnsi="Times New Roman"/>
        </w:rPr>
      </w:pPr>
      <w:r>
        <w:rPr>
          <w:rFonts w:ascii="Times New Roman" w:hAnsi="Times New Roman"/>
        </w:rPr>
        <w:t xml:space="preserve">ii. </w:t>
      </w:r>
      <w:r>
        <w:rPr>
          <w:rFonts w:ascii="Times New Roman" w:hAnsi="Times New Roman"/>
        </w:rPr>
        <w:tab/>
        <w:t>Mức độ nhạy cảm với ẩm hay khả năng mất dung môi không phải là vấn đề lớn</w:t>
      </w:r>
      <w:r w:rsidR="008A4C27">
        <w:rPr>
          <w:rFonts w:ascii="Times New Roman" w:hAnsi="Times New Roman"/>
        </w:rPr>
        <w:t xml:space="preserve"> với các thành phẩm đựng trong bao bì không thấm đóng vai trò như một hàng rào ngăn cản sự thấm hơi ẩm hay sự mất dung môi. Vì vậy nghiên cứu độ ổn định cho các thành phẩm đựng trong bao bì không thấm có thể được thực hiện ở điều kiện độ ẩm bất kỳ (</w:t>
      </w:r>
      <w:r w:rsidR="001A40F8">
        <w:rPr>
          <w:rFonts w:ascii="Times New Roman" w:hAnsi="Times New Roman"/>
        </w:rPr>
        <w:t xml:space="preserve">trong </w:t>
      </w:r>
      <w:r w:rsidR="008A4C27">
        <w:rPr>
          <w:rFonts w:ascii="Times New Roman" w:hAnsi="Times New Roman"/>
        </w:rPr>
        <w:t>phòng hay có kiểm soát)</w:t>
      </w:r>
      <w:r w:rsidR="00C131F0">
        <w:rPr>
          <w:rFonts w:ascii="Times New Roman" w:hAnsi="Times New Roman"/>
        </w:rPr>
        <w:t>. (WHO 2009, p. 100)</w:t>
      </w:r>
    </w:p>
    <w:p w14:paraId="7AF9B228" w14:textId="77777777" w:rsidR="008A4C27" w:rsidRDefault="008A4C27" w:rsidP="006A1AAC">
      <w:pPr>
        <w:pStyle w:val="BodyTextIndent"/>
        <w:tabs>
          <w:tab w:val="left" w:pos="720"/>
        </w:tabs>
        <w:spacing w:beforeLines="120" w:before="288" w:afterLines="60" w:after="144"/>
        <w:ind w:left="720" w:hanging="720"/>
        <w:rPr>
          <w:rFonts w:ascii="Times New Roman" w:hAnsi="Times New Roman"/>
          <w:b/>
        </w:rPr>
      </w:pPr>
      <w:r w:rsidRPr="00C12C07">
        <w:rPr>
          <w:rFonts w:ascii="Times New Roman" w:hAnsi="Times New Roman"/>
          <w:b/>
        </w:rPr>
        <w:t>4.7.2.</w:t>
      </w:r>
      <w:r w:rsidRPr="00C12C07">
        <w:rPr>
          <w:rFonts w:ascii="Times New Roman" w:hAnsi="Times New Roman"/>
          <w:b/>
        </w:rPr>
        <w:tab/>
        <w:t xml:space="preserve">Đối với các thành phẩm </w:t>
      </w:r>
      <w:r>
        <w:rPr>
          <w:rFonts w:ascii="Times New Roman" w:hAnsi="Times New Roman"/>
          <w:b/>
        </w:rPr>
        <w:t>thuốc đựng trong bao bì bán thấm (dung môi là nước)</w:t>
      </w:r>
    </w:p>
    <w:p w14:paraId="58349028" w14:textId="77777777" w:rsidR="008A4C27" w:rsidRDefault="008A4C27" w:rsidP="006A1AAC">
      <w:pPr>
        <w:pStyle w:val="BodyTextIndent"/>
        <w:tabs>
          <w:tab w:val="left" w:pos="720"/>
        </w:tabs>
        <w:spacing w:beforeLines="120" w:before="288" w:afterLines="60" w:after="144"/>
        <w:ind w:left="720" w:hanging="720"/>
        <w:rPr>
          <w:rFonts w:ascii="Times New Roman" w:hAnsi="Times New Roman"/>
        </w:rPr>
      </w:pPr>
      <w:r>
        <w:rPr>
          <w:rFonts w:ascii="Times New Roman" w:hAnsi="Times New Roman"/>
        </w:rPr>
        <w:t>i.</w:t>
      </w:r>
      <w:r>
        <w:rPr>
          <w:rFonts w:ascii="Times New Roman" w:hAnsi="Times New Roman"/>
        </w:rPr>
        <w:tab/>
      </w:r>
      <w:r w:rsidR="00D226BF">
        <w:rPr>
          <w:rFonts w:ascii="Times New Roman" w:hAnsi="Times New Roman"/>
        </w:rPr>
        <w:t>Đối với c</w:t>
      </w:r>
      <w:r>
        <w:rPr>
          <w:rFonts w:ascii="Times New Roman" w:hAnsi="Times New Roman"/>
        </w:rPr>
        <w:t>ác sản phẩm có dung môi là nước đựng trong bao bì bán thấm</w:t>
      </w:r>
      <w:r w:rsidR="00D226BF">
        <w:rPr>
          <w:rFonts w:ascii="Times New Roman" w:hAnsi="Times New Roman"/>
        </w:rPr>
        <w:t>,</w:t>
      </w:r>
      <w:r>
        <w:rPr>
          <w:rFonts w:ascii="Times New Roman" w:hAnsi="Times New Roman"/>
        </w:rPr>
        <w:t xml:space="preserve"> nên đánh giá khả năng mất nước bên cạnh các chỉ tiêu vật lý, hóa học, sinh học và vi sinh trong nghiên cứu độ ổn định. Đánh giá này có thể được thực hiện dưới điều kiện độ ẩm tương đối thấp</w:t>
      </w:r>
      <w:r w:rsidR="00F11458">
        <w:rPr>
          <w:rFonts w:ascii="Times New Roman" w:hAnsi="Times New Roman"/>
        </w:rPr>
        <w:t>, như bàn luận dưới đây. Phải chứng minh được rằng các sản phẩm có dung môi là nước đựng trong bao bì bán thấm có thể chịu được môi trường có độ ẩm tương đối thấp.</w:t>
      </w:r>
    </w:p>
    <w:tbl>
      <w:tblPr>
        <w:tblW w:w="90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4110"/>
        <w:gridCol w:w="2775"/>
      </w:tblGrid>
      <w:tr w:rsidR="00F11458" w:rsidRPr="00996797" w14:paraId="6DF3D318" w14:textId="77777777" w:rsidTr="00D226BF">
        <w:trPr>
          <w:trHeight w:val="786"/>
          <w:jc w:val="right"/>
        </w:trPr>
        <w:tc>
          <w:tcPr>
            <w:tcW w:w="2122" w:type="dxa"/>
            <w:vAlign w:val="center"/>
          </w:tcPr>
          <w:p w14:paraId="738B3076" w14:textId="77777777" w:rsidR="00F11458" w:rsidRPr="00F11458" w:rsidRDefault="00F11458" w:rsidP="00D226BF">
            <w:pPr>
              <w:autoSpaceDE w:val="0"/>
              <w:autoSpaceDN w:val="0"/>
              <w:adjustRightInd w:val="0"/>
              <w:spacing w:before="20" w:after="20"/>
              <w:jc w:val="center"/>
              <w:rPr>
                <w:sz w:val="28"/>
                <w:szCs w:val="28"/>
                <w:lang w:val="id-ID"/>
              </w:rPr>
            </w:pPr>
            <w:r>
              <w:rPr>
                <w:b/>
                <w:bCs/>
                <w:sz w:val="28"/>
                <w:szCs w:val="28"/>
                <w:lang w:val="id-ID" w:eastAsia="id-ID"/>
              </w:rPr>
              <w:t>Loại nghiên cứu</w:t>
            </w:r>
          </w:p>
        </w:tc>
        <w:tc>
          <w:tcPr>
            <w:tcW w:w="4110" w:type="dxa"/>
            <w:vAlign w:val="center"/>
          </w:tcPr>
          <w:p w14:paraId="3DCF0838" w14:textId="77777777" w:rsidR="00F11458" w:rsidRPr="00F11458" w:rsidRDefault="00F11458" w:rsidP="00D226BF">
            <w:pPr>
              <w:tabs>
                <w:tab w:val="center" w:pos="1827"/>
              </w:tabs>
              <w:autoSpaceDE w:val="0"/>
              <w:autoSpaceDN w:val="0"/>
              <w:adjustRightInd w:val="0"/>
              <w:spacing w:before="20" w:after="20"/>
              <w:jc w:val="center"/>
              <w:rPr>
                <w:sz w:val="28"/>
                <w:szCs w:val="28"/>
                <w:lang w:val="id-ID"/>
              </w:rPr>
            </w:pPr>
            <w:r>
              <w:rPr>
                <w:b/>
                <w:bCs/>
                <w:sz w:val="28"/>
                <w:szCs w:val="28"/>
                <w:lang w:val="id-ID" w:eastAsia="id-ID"/>
              </w:rPr>
              <w:t>Điều kiện bảo quản</w:t>
            </w:r>
          </w:p>
        </w:tc>
        <w:tc>
          <w:tcPr>
            <w:tcW w:w="2775" w:type="dxa"/>
            <w:vAlign w:val="center"/>
          </w:tcPr>
          <w:p w14:paraId="4A7B0ECE" w14:textId="77777777" w:rsidR="00F11458" w:rsidRPr="00A56383" w:rsidRDefault="00F11458" w:rsidP="00D226BF">
            <w:pPr>
              <w:autoSpaceDE w:val="0"/>
              <w:autoSpaceDN w:val="0"/>
              <w:adjustRightInd w:val="0"/>
              <w:spacing w:before="20" w:after="20"/>
              <w:jc w:val="center"/>
              <w:rPr>
                <w:sz w:val="28"/>
                <w:szCs w:val="28"/>
                <w:lang w:val="id-ID"/>
                <w:rPrChange w:id="17" w:author="Admin" w:date="2022-06-29T14:41:00Z">
                  <w:rPr>
                    <w:sz w:val="28"/>
                    <w:szCs w:val="28"/>
                  </w:rPr>
                </w:rPrChange>
              </w:rPr>
            </w:pPr>
            <w:r w:rsidRPr="00A56383">
              <w:rPr>
                <w:b/>
                <w:bCs/>
                <w:sz w:val="28"/>
                <w:szCs w:val="28"/>
                <w:lang w:val="id-ID" w:eastAsia="id-ID"/>
                <w:rPrChange w:id="18" w:author="Admin" w:date="2022-06-29T14:41:00Z">
                  <w:rPr>
                    <w:b/>
                    <w:bCs/>
                    <w:sz w:val="28"/>
                    <w:szCs w:val="28"/>
                    <w:lang w:eastAsia="id-ID"/>
                  </w:rPr>
                </w:rPrChange>
              </w:rPr>
              <w:t>Thời gian nghiên cứu tối thiểu phải thực hiện trong hồ sơ</w:t>
            </w:r>
          </w:p>
        </w:tc>
      </w:tr>
      <w:tr w:rsidR="00F11458" w:rsidRPr="00F11458" w14:paraId="55FFB199" w14:textId="77777777" w:rsidTr="00D226BF">
        <w:trPr>
          <w:trHeight w:val="261"/>
          <w:jc w:val="right"/>
        </w:trPr>
        <w:tc>
          <w:tcPr>
            <w:tcW w:w="2122" w:type="dxa"/>
            <w:vAlign w:val="center"/>
          </w:tcPr>
          <w:p w14:paraId="3DF62CE4" w14:textId="77777777" w:rsidR="00F11458" w:rsidRPr="00F11458" w:rsidRDefault="00F11458" w:rsidP="00D226BF">
            <w:pPr>
              <w:autoSpaceDE w:val="0"/>
              <w:autoSpaceDN w:val="0"/>
              <w:adjustRightInd w:val="0"/>
              <w:spacing w:before="20" w:after="20"/>
              <w:jc w:val="center"/>
              <w:rPr>
                <w:sz w:val="28"/>
                <w:szCs w:val="28"/>
              </w:rPr>
            </w:pPr>
            <w:r>
              <w:rPr>
                <w:sz w:val="28"/>
                <w:szCs w:val="28"/>
                <w:lang w:eastAsia="id-ID"/>
              </w:rPr>
              <w:t>Dài hạn</w:t>
            </w:r>
          </w:p>
        </w:tc>
        <w:tc>
          <w:tcPr>
            <w:tcW w:w="4110" w:type="dxa"/>
            <w:vAlign w:val="center"/>
          </w:tcPr>
          <w:p w14:paraId="2824F355" w14:textId="77777777" w:rsidR="00F11458" w:rsidRPr="00F11458" w:rsidRDefault="00F11458" w:rsidP="00D226BF">
            <w:pPr>
              <w:autoSpaceDE w:val="0"/>
              <w:autoSpaceDN w:val="0"/>
              <w:adjustRightInd w:val="0"/>
              <w:spacing w:before="20" w:after="20"/>
              <w:jc w:val="center"/>
              <w:rPr>
                <w:sz w:val="28"/>
                <w:szCs w:val="28"/>
              </w:rPr>
            </w:pPr>
            <w:r w:rsidRPr="00F11458">
              <w:rPr>
                <w:sz w:val="28"/>
                <w:szCs w:val="28"/>
                <w:lang w:val="id-ID" w:eastAsia="id-ID"/>
              </w:rPr>
              <w:t>30</w:t>
            </w:r>
            <w:r w:rsidR="00D226BF">
              <w:rPr>
                <w:sz w:val="28"/>
                <w:szCs w:val="28"/>
                <w:lang w:val="id-ID" w:eastAsia="id-ID"/>
              </w:rPr>
              <w:t>°C ± 2</w:t>
            </w:r>
            <w:r w:rsidRPr="00F11458">
              <w:rPr>
                <w:sz w:val="28"/>
                <w:szCs w:val="28"/>
                <w:lang w:val="id-ID" w:eastAsia="id-ID"/>
              </w:rPr>
              <w:t>°C/35% RH ± 5% RH</w:t>
            </w:r>
          </w:p>
        </w:tc>
        <w:tc>
          <w:tcPr>
            <w:tcW w:w="2775" w:type="dxa"/>
            <w:vAlign w:val="center"/>
          </w:tcPr>
          <w:p w14:paraId="2C97C8D0" w14:textId="77777777" w:rsidR="00F11458" w:rsidRPr="000D7D6D" w:rsidRDefault="00F11458" w:rsidP="00D226BF">
            <w:pPr>
              <w:autoSpaceDE w:val="0"/>
              <w:autoSpaceDN w:val="0"/>
              <w:adjustRightInd w:val="0"/>
              <w:spacing w:before="20" w:after="20"/>
              <w:jc w:val="center"/>
              <w:rPr>
                <w:sz w:val="28"/>
                <w:szCs w:val="28"/>
              </w:rPr>
            </w:pPr>
            <w:r w:rsidRPr="00F11458">
              <w:rPr>
                <w:sz w:val="28"/>
                <w:szCs w:val="28"/>
                <w:lang w:val="id-ID" w:eastAsia="id-ID"/>
              </w:rPr>
              <w:t xml:space="preserve">12 </w:t>
            </w:r>
            <w:r w:rsidR="000D7D6D">
              <w:rPr>
                <w:sz w:val="28"/>
                <w:szCs w:val="28"/>
                <w:lang w:eastAsia="id-ID"/>
              </w:rPr>
              <w:t>tháng</w:t>
            </w:r>
          </w:p>
        </w:tc>
      </w:tr>
      <w:tr w:rsidR="00F11458" w:rsidRPr="00F11458" w14:paraId="30646D74" w14:textId="77777777" w:rsidTr="00D226BF">
        <w:trPr>
          <w:trHeight w:val="47"/>
          <w:jc w:val="right"/>
        </w:trPr>
        <w:tc>
          <w:tcPr>
            <w:tcW w:w="2122" w:type="dxa"/>
            <w:vAlign w:val="center"/>
          </w:tcPr>
          <w:p w14:paraId="4D4D12D9" w14:textId="77777777" w:rsidR="00F11458" w:rsidRPr="00F11458" w:rsidRDefault="00F11458" w:rsidP="00D226BF">
            <w:pPr>
              <w:spacing w:before="20" w:after="20"/>
              <w:jc w:val="center"/>
              <w:rPr>
                <w:sz w:val="28"/>
                <w:szCs w:val="28"/>
              </w:rPr>
            </w:pPr>
            <w:r>
              <w:rPr>
                <w:sz w:val="28"/>
                <w:szCs w:val="28"/>
                <w:lang w:eastAsia="id-ID"/>
              </w:rPr>
              <w:t>Cấp tốc</w:t>
            </w:r>
          </w:p>
        </w:tc>
        <w:tc>
          <w:tcPr>
            <w:tcW w:w="4110" w:type="dxa"/>
            <w:vAlign w:val="center"/>
          </w:tcPr>
          <w:p w14:paraId="20D8E7A0" w14:textId="77777777" w:rsidR="00F11458" w:rsidRPr="00F11458" w:rsidRDefault="00D226BF" w:rsidP="00D226BF">
            <w:pPr>
              <w:spacing w:before="20" w:after="20"/>
              <w:jc w:val="center"/>
              <w:rPr>
                <w:sz w:val="28"/>
                <w:szCs w:val="28"/>
              </w:rPr>
            </w:pPr>
            <w:r>
              <w:rPr>
                <w:sz w:val="28"/>
                <w:szCs w:val="28"/>
                <w:lang w:val="id-ID" w:eastAsia="id-ID"/>
              </w:rPr>
              <w:t>40</w:t>
            </w:r>
            <w:r w:rsidR="00F11458" w:rsidRPr="00F11458">
              <w:rPr>
                <w:sz w:val="28"/>
                <w:szCs w:val="28"/>
                <w:lang w:val="id-ID" w:eastAsia="id-ID"/>
              </w:rPr>
              <w:t>°</w:t>
            </w:r>
            <w:r>
              <w:rPr>
                <w:sz w:val="28"/>
                <w:szCs w:val="28"/>
                <w:lang w:val="id-ID" w:eastAsia="id-ID"/>
              </w:rPr>
              <w:t>C ± 2</w:t>
            </w:r>
            <w:r w:rsidR="00F11458" w:rsidRPr="00F11458">
              <w:rPr>
                <w:sz w:val="28"/>
                <w:szCs w:val="28"/>
                <w:lang w:val="id-ID" w:eastAsia="id-ID"/>
              </w:rPr>
              <w:t>°C/</w:t>
            </w:r>
            <w:r w:rsidR="00F11458">
              <w:rPr>
                <w:sz w:val="28"/>
                <w:szCs w:val="28"/>
                <w:lang w:eastAsia="id-ID"/>
              </w:rPr>
              <w:t>không quá</w:t>
            </w:r>
            <w:r w:rsidR="00F11458" w:rsidRPr="00F11458">
              <w:rPr>
                <w:sz w:val="28"/>
                <w:szCs w:val="28"/>
                <w:lang w:val="id-ID" w:eastAsia="id-ID"/>
              </w:rPr>
              <w:t xml:space="preserve">  25% RH</w:t>
            </w:r>
          </w:p>
        </w:tc>
        <w:tc>
          <w:tcPr>
            <w:tcW w:w="2775" w:type="dxa"/>
            <w:vAlign w:val="center"/>
          </w:tcPr>
          <w:p w14:paraId="3C3AA1F8" w14:textId="77777777" w:rsidR="00F11458" w:rsidRPr="00F11458" w:rsidRDefault="00F11458" w:rsidP="00D226BF">
            <w:pPr>
              <w:autoSpaceDE w:val="0"/>
              <w:autoSpaceDN w:val="0"/>
              <w:adjustRightInd w:val="0"/>
              <w:spacing w:before="20" w:after="20"/>
              <w:jc w:val="center"/>
              <w:rPr>
                <w:sz w:val="28"/>
                <w:szCs w:val="28"/>
              </w:rPr>
            </w:pPr>
            <w:r w:rsidRPr="00F11458">
              <w:rPr>
                <w:sz w:val="28"/>
                <w:szCs w:val="28"/>
                <w:lang w:val="id-ID" w:eastAsia="id-ID"/>
              </w:rPr>
              <w:t xml:space="preserve">6 </w:t>
            </w:r>
            <w:r w:rsidR="000D7D6D">
              <w:rPr>
                <w:sz w:val="28"/>
                <w:szCs w:val="28"/>
                <w:lang w:eastAsia="id-ID"/>
              </w:rPr>
              <w:t>tháng</w:t>
            </w:r>
          </w:p>
        </w:tc>
      </w:tr>
    </w:tbl>
    <w:p w14:paraId="17C7C420" w14:textId="77777777" w:rsidR="00F11458" w:rsidRDefault="00F11458" w:rsidP="008A4C27">
      <w:pPr>
        <w:pStyle w:val="BodyTextIndent"/>
        <w:tabs>
          <w:tab w:val="left" w:pos="720"/>
        </w:tabs>
        <w:spacing w:after="120"/>
        <w:ind w:left="720" w:hanging="720"/>
        <w:rPr>
          <w:rFonts w:ascii="Times New Roman" w:hAnsi="Times New Roman"/>
        </w:rPr>
      </w:pPr>
    </w:p>
    <w:p w14:paraId="65BBAFF4" w14:textId="77777777" w:rsidR="00F11458" w:rsidRDefault="00F11458" w:rsidP="008A4C27">
      <w:pPr>
        <w:pStyle w:val="BodyTextIndent"/>
        <w:tabs>
          <w:tab w:val="left" w:pos="720"/>
        </w:tabs>
        <w:spacing w:after="120"/>
        <w:ind w:left="720" w:hanging="720"/>
        <w:rPr>
          <w:rFonts w:ascii="Times New Roman" w:hAnsi="Times New Roman"/>
        </w:rPr>
      </w:pPr>
      <w:r>
        <w:rPr>
          <w:rFonts w:ascii="Times New Roman" w:hAnsi="Times New Roman"/>
        </w:rPr>
        <w:t>ii.</w:t>
      </w:r>
      <w:r>
        <w:rPr>
          <w:rFonts w:ascii="Times New Roman" w:hAnsi="Times New Roman"/>
        </w:rPr>
        <w:tab/>
        <w:t>Các sản phẩm đáp ứng các điều kiện nghiên cứu cả dài hạn và cấp tốc như đã chỉ ra trong bảng trên thì bao bì bán thấm chứa sản phẩm đó được chứng minh là đạt yêu cầu.</w:t>
      </w:r>
    </w:p>
    <w:p w14:paraId="6C5A038C" w14:textId="471F6DB8" w:rsidR="00F11458" w:rsidRDefault="000D7D6D" w:rsidP="008A4C27">
      <w:pPr>
        <w:pStyle w:val="BodyTextIndent"/>
        <w:tabs>
          <w:tab w:val="left" w:pos="720"/>
        </w:tabs>
        <w:spacing w:after="120"/>
        <w:ind w:left="720" w:hanging="720"/>
        <w:rPr>
          <w:rFonts w:ascii="Times New Roman" w:hAnsi="Times New Roman"/>
          <w:lang w:eastAsia="id-ID"/>
        </w:rPr>
      </w:pPr>
      <w:r>
        <w:rPr>
          <w:rFonts w:ascii="Times New Roman" w:hAnsi="Times New Roman"/>
        </w:rPr>
        <w:t>iii.</w:t>
      </w:r>
      <w:r>
        <w:rPr>
          <w:rFonts w:ascii="Times New Roman" w:hAnsi="Times New Roman"/>
        </w:rPr>
        <w:tab/>
        <w:t xml:space="preserve">Việc mất  đi 5% hoặc hơn </w:t>
      </w:r>
      <w:r w:rsidR="00D226BF">
        <w:rPr>
          <w:rFonts w:ascii="Times New Roman" w:hAnsi="Times New Roman"/>
        </w:rPr>
        <w:t xml:space="preserve">lượng </w:t>
      </w:r>
      <w:r>
        <w:rPr>
          <w:rFonts w:ascii="Times New Roman" w:hAnsi="Times New Roman"/>
        </w:rPr>
        <w:t>nước so với lượng ban đầu được xem là có ý nghĩa đối với một sản p</w:t>
      </w:r>
      <w:r w:rsidRPr="000D7D6D">
        <w:rPr>
          <w:rFonts w:ascii="Times New Roman" w:hAnsi="Times New Roman"/>
        </w:rPr>
        <w:t xml:space="preserve">hẩm đựng trong bào bì bán thấm sau khi bảo quản trong khoảng thời gian tương đương 3 tháng ở điều kiện nhiệt độ </w:t>
      </w:r>
      <w:r w:rsidR="00D226BF">
        <w:rPr>
          <w:rFonts w:ascii="Times New Roman" w:hAnsi="Times New Roman"/>
          <w:lang w:val="id-ID" w:eastAsia="id-ID"/>
        </w:rPr>
        <w:t>40</w:t>
      </w:r>
      <w:r w:rsidRPr="000D7D6D">
        <w:rPr>
          <w:rFonts w:ascii="Times New Roman" w:hAnsi="Times New Roman"/>
          <w:lang w:val="id-ID" w:eastAsia="id-ID"/>
        </w:rPr>
        <w:t>°C</w:t>
      </w:r>
      <w:r w:rsidR="00A41CCF">
        <w:rPr>
          <w:rFonts w:ascii="Times New Roman" w:hAnsi="Times New Roman"/>
          <w:lang w:eastAsia="id-ID"/>
        </w:rPr>
        <w:t>/</w:t>
      </w:r>
      <w:r w:rsidRPr="000D7D6D">
        <w:rPr>
          <w:rFonts w:ascii="Times New Roman" w:hAnsi="Times New Roman"/>
          <w:lang w:eastAsia="id-ID"/>
        </w:rPr>
        <w:t xml:space="preserve">độ ẩm tương đối không quá </w:t>
      </w:r>
      <w:r w:rsidRPr="000D7D6D">
        <w:rPr>
          <w:rFonts w:ascii="Times New Roman" w:hAnsi="Times New Roman"/>
          <w:lang w:val="id-ID" w:eastAsia="id-ID"/>
        </w:rPr>
        <w:t>25%.</w:t>
      </w:r>
      <w:r>
        <w:rPr>
          <w:rFonts w:ascii="Times New Roman" w:hAnsi="Times New Roman"/>
          <w:lang w:eastAsia="id-ID"/>
        </w:rPr>
        <w:t xml:space="preserve"> Tuy nhiên, với bao bì có thể tích nhỏ (không quá 1 ml) hay các sản phẩm đơn liều, </w:t>
      </w:r>
      <w:r>
        <w:rPr>
          <w:rFonts w:ascii="Times New Roman" w:hAnsi="Times New Roman"/>
        </w:rPr>
        <w:t xml:space="preserve">việc mất  đi 5% </w:t>
      </w:r>
      <w:r w:rsidR="00D226BF">
        <w:rPr>
          <w:rFonts w:ascii="Times New Roman" w:hAnsi="Times New Roman"/>
        </w:rPr>
        <w:t xml:space="preserve">lượng </w:t>
      </w:r>
      <w:r>
        <w:rPr>
          <w:rFonts w:ascii="Times New Roman" w:hAnsi="Times New Roman"/>
        </w:rPr>
        <w:t xml:space="preserve">nước hoặc hơn </w:t>
      </w:r>
      <w:r w:rsidRPr="000D7D6D">
        <w:rPr>
          <w:rFonts w:ascii="Times New Roman" w:hAnsi="Times New Roman"/>
        </w:rPr>
        <w:t xml:space="preserve">sau khi bảo quản trong khoảng thời gian tương đương 3 tháng ở điều kiện nhiệt độ </w:t>
      </w:r>
      <w:r w:rsidRPr="000D7D6D">
        <w:rPr>
          <w:rFonts w:ascii="Times New Roman" w:hAnsi="Times New Roman"/>
          <w:lang w:val="id-ID" w:eastAsia="id-ID"/>
        </w:rPr>
        <w:t>40 °C</w:t>
      </w:r>
      <w:r w:rsidR="00A41CCF">
        <w:rPr>
          <w:rFonts w:ascii="Times New Roman" w:hAnsi="Times New Roman"/>
          <w:lang w:eastAsia="id-ID"/>
        </w:rPr>
        <w:t>/</w:t>
      </w:r>
      <w:r w:rsidRPr="000D7D6D">
        <w:rPr>
          <w:rFonts w:ascii="Times New Roman" w:hAnsi="Times New Roman"/>
          <w:lang w:eastAsia="id-ID"/>
        </w:rPr>
        <w:t xml:space="preserve">độ ẩm tương đối không quá </w:t>
      </w:r>
      <w:r w:rsidRPr="000D7D6D">
        <w:rPr>
          <w:rFonts w:ascii="Times New Roman" w:hAnsi="Times New Roman"/>
          <w:lang w:val="id-ID" w:eastAsia="id-ID"/>
        </w:rPr>
        <w:t>25%</w:t>
      </w:r>
      <w:r>
        <w:rPr>
          <w:rFonts w:ascii="Times New Roman" w:hAnsi="Times New Roman"/>
          <w:lang w:eastAsia="id-ID"/>
        </w:rPr>
        <w:t xml:space="preserve"> có thể được bỏ qua, nếu phù hợp.</w:t>
      </w:r>
    </w:p>
    <w:p w14:paraId="5446FEE1" w14:textId="77777777" w:rsidR="000D7D6D" w:rsidRDefault="000D7D6D" w:rsidP="008A4C27">
      <w:pPr>
        <w:pStyle w:val="BodyTextIndent"/>
        <w:tabs>
          <w:tab w:val="left" w:pos="720"/>
        </w:tabs>
        <w:spacing w:after="120"/>
        <w:ind w:left="720" w:hanging="720"/>
        <w:rPr>
          <w:rFonts w:ascii="Times New Roman" w:hAnsi="Times New Roman"/>
          <w:lang w:eastAsia="id-ID"/>
        </w:rPr>
      </w:pPr>
      <w:r>
        <w:rPr>
          <w:rFonts w:ascii="Times New Roman" w:hAnsi="Times New Roman"/>
          <w:lang w:eastAsia="id-ID"/>
        </w:rPr>
        <w:t xml:space="preserve">iv. </w:t>
      </w:r>
      <w:r>
        <w:rPr>
          <w:rFonts w:ascii="Times New Roman" w:hAnsi="Times New Roman"/>
          <w:lang w:eastAsia="id-ID"/>
        </w:rPr>
        <w:tab/>
        <w:t>Một cách tiếp cận thay thế cho nghiên cứu ở độ ẩm tương đối thấp như đã đề nghị trong bảng trên (cả nghiên cứu dài hạn và cấp tốc) là thực hiện nghiên cứu độ ổn định ở điều kiện</w:t>
      </w:r>
      <w:r w:rsidR="002328B3">
        <w:rPr>
          <w:rFonts w:ascii="Times New Roman" w:hAnsi="Times New Roman"/>
          <w:lang w:eastAsia="id-ID"/>
        </w:rPr>
        <w:t xml:space="preserve"> độ ẩm tương đối cao hơn rồi suy ra</w:t>
      </w:r>
      <w:r>
        <w:rPr>
          <w:rFonts w:ascii="Times New Roman" w:hAnsi="Times New Roman"/>
          <w:lang w:eastAsia="id-ID"/>
        </w:rPr>
        <w:t xml:space="preserve"> lượng nước mất đi</w:t>
      </w:r>
      <w:r w:rsidR="002328B3">
        <w:rPr>
          <w:rFonts w:ascii="Times New Roman" w:hAnsi="Times New Roman"/>
          <w:lang w:eastAsia="id-ID"/>
        </w:rPr>
        <w:t xml:space="preserve"> ở điều kiện độ ẩm tương đối thấp bằng tính toán. Điều này có thể thực hiện được bằng cách xác định bằng thực nghiệm hệ số thấm cho hệ thống bao bì hoặc, như ví dụ dưới, sử dụng tỷ lệ tính toán của tốc độ mất nước giữa hai điều kiện độ ẩm ở cùng một nhiệt độ. Hệ số thấm của một hệ thống bao bì có thể xác định bằng thực nghiệm ở tình huống xấu nhất (chẳng hạn, nồng độ loãng nhất trong một dãy các nồng độ) của thành phẩm xin đăng ký.</w:t>
      </w:r>
    </w:p>
    <w:p w14:paraId="42ACE2AB" w14:textId="77777777" w:rsidR="002328B3" w:rsidRDefault="002328B3" w:rsidP="00BD3599">
      <w:pPr>
        <w:pStyle w:val="BodyTextIndent"/>
        <w:numPr>
          <w:ilvl w:val="0"/>
          <w:numId w:val="1"/>
        </w:numPr>
        <w:spacing w:after="120"/>
        <w:ind w:left="993" w:hanging="284"/>
        <w:rPr>
          <w:rFonts w:ascii="Times New Roman" w:hAnsi="Times New Roman"/>
          <w:lang w:eastAsia="id-ID"/>
        </w:rPr>
      </w:pPr>
      <w:r>
        <w:rPr>
          <w:rFonts w:ascii="Times New Roman" w:hAnsi="Times New Roman"/>
          <w:lang w:eastAsia="id-ID"/>
        </w:rPr>
        <w:t>Ví dụ về cách tiếp cận xác định lượng nước mất đi:</w:t>
      </w:r>
    </w:p>
    <w:p w14:paraId="7D80874B" w14:textId="57871477" w:rsidR="002328B3" w:rsidRDefault="00C131F0" w:rsidP="00BD3599">
      <w:pPr>
        <w:pStyle w:val="BodyTextIndent"/>
        <w:numPr>
          <w:ilvl w:val="0"/>
          <w:numId w:val="14"/>
        </w:numPr>
        <w:spacing w:after="120"/>
        <w:ind w:left="1134" w:hanging="141"/>
        <w:rPr>
          <w:rFonts w:ascii="Times New Roman" w:hAnsi="Times New Roman"/>
        </w:rPr>
      </w:pPr>
      <w:r>
        <w:rPr>
          <w:rFonts w:ascii="Times New Roman" w:hAnsi="Times New Roman"/>
        </w:rPr>
        <w:t xml:space="preserve"> </w:t>
      </w:r>
      <w:r w:rsidR="002328B3">
        <w:rPr>
          <w:rFonts w:ascii="Times New Roman" w:hAnsi="Times New Roman"/>
        </w:rPr>
        <w:t>Với sản phẩm được đựng trong hệ thống bao bì</w:t>
      </w:r>
      <w:r w:rsidR="003D4504">
        <w:rPr>
          <w:rFonts w:ascii="Times New Roman" w:hAnsi="Times New Roman"/>
        </w:rPr>
        <w:t>, với kích cỡ và lượng xác định, một cách tiếp cận phù hợp để tính toán tốc độ mất nước ở độ tương đối ẩm thấp là nhân tốc độ mất nước đo được ở độ ẩm tương đối thay thế ở cùng một nhiệt độ cho tỷ lệ tốc độ mất nước được biểu diễn ở bảng dưới. Tính tuyến tính của tốc độ mất nước tại độ ẩm tương đối thay thế trong thời gian bảo quản cần được chứng minh.</w:t>
      </w:r>
    </w:p>
    <w:p w14:paraId="46D34BE5" w14:textId="7799D5E3" w:rsidR="003D4504" w:rsidRDefault="00C131F0" w:rsidP="00BD3599">
      <w:pPr>
        <w:pStyle w:val="BodyTextIndent"/>
        <w:numPr>
          <w:ilvl w:val="0"/>
          <w:numId w:val="14"/>
        </w:numPr>
        <w:spacing w:after="120"/>
        <w:ind w:left="1134" w:hanging="141"/>
        <w:rPr>
          <w:rFonts w:ascii="Times New Roman" w:hAnsi="Times New Roman"/>
        </w:rPr>
      </w:pPr>
      <w:r>
        <w:rPr>
          <w:rFonts w:ascii="Times New Roman" w:hAnsi="Times New Roman"/>
        </w:rPr>
        <w:t xml:space="preserve"> </w:t>
      </w:r>
      <w:r w:rsidR="003D4504">
        <w:rPr>
          <w:rFonts w:ascii="Times New Roman" w:hAnsi="Times New Roman"/>
        </w:rPr>
        <w:t>Ví dụ, tại nhiệt độ cho trước, chẳng hạn 40</w:t>
      </w:r>
      <w:ins w:id="19" w:author="Nguyen Tran. Linh" w:date="2022-06-21T14:38:00Z">
        <w:r w:rsidR="00A21AD4">
          <w:rPr>
            <w:rFonts w:ascii="Times New Roman" w:hAnsi="Times New Roman"/>
          </w:rPr>
          <w:t xml:space="preserve"> </w:t>
        </w:r>
      </w:ins>
      <w:r w:rsidR="003D4504" w:rsidRPr="003D4504">
        <w:rPr>
          <w:rFonts w:ascii="Times New Roman" w:hAnsi="Times New Roman"/>
          <w:vertAlign w:val="superscript"/>
        </w:rPr>
        <w:t>o</w:t>
      </w:r>
      <w:r w:rsidR="003D4504">
        <w:rPr>
          <w:rFonts w:ascii="Times New Roman" w:hAnsi="Times New Roman"/>
        </w:rPr>
        <w:t>C, tốc độ tính toán của lượng nước mất đi trong quá trình bảo quản ở độ ẩm tương đối không quá 25% là tốc độ mất nước đo được ở độ ẩm tương đối 75% nhân với 3 là tỷ lệ tốc độ mất nước tương ứng.</w:t>
      </w:r>
    </w:p>
    <w:tbl>
      <w:tblPr>
        <w:tblpPr w:leftFromText="181" w:rightFromText="181" w:vertAnchor="text" w:horzAnchor="page" w:tblpX="1963" w:tblpY="46"/>
        <w:tblOverlap w:val="neve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1701"/>
        <w:gridCol w:w="2375"/>
      </w:tblGrid>
      <w:tr w:rsidR="00C131F0" w:rsidRPr="003D4504" w14:paraId="00DFCFB9" w14:textId="77777777" w:rsidTr="00C131F0">
        <w:trPr>
          <w:trHeight w:val="637"/>
        </w:trPr>
        <w:tc>
          <w:tcPr>
            <w:tcW w:w="2547" w:type="dxa"/>
          </w:tcPr>
          <w:p w14:paraId="5863C809" w14:textId="77777777" w:rsidR="00C131F0" w:rsidRPr="003D4504" w:rsidRDefault="00C131F0" w:rsidP="00C131F0">
            <w:pPr>
              <w:tabs>
                <w:tab w:val="left" w:pos="1710"/>
              </w:tabs>
              <w:autoSpaceDE w:val="0"/>
              <w:autoSpaceDN w:val="0"/>
              <w:adjustRightInd w:val="0"/>
              <w:spacing w:before="20" w:after="20"/>
              <w:jc w:val="center"/>
              <w:rPr>
                <w:b/>
                <w:bCs/>
                <w:sz w:val="28"/>
                <w:szCs w:val="28"/>
                <w:lang w:eastAsia="id-ID"/>
              </w:rPr>
            </w:pPr>
            <w:r>
              <w:rPr>
                <w:b/>
                <w:bCs/>
                <w:sz w:val="28"/>
                <w:szCs w:val="28"/>
                <w:lang w:eastAsia="id-ID"/>
              </w:rPr>
              <w:t xml:space="preserve">Điều kiện </w:t>
            </w:r>
            <w:r>
              <w:rPr>
                <w:b/>
                <w:bCs/>
                <w:sz w:val="28"/>
                <w:szCs w:val="28"/>
                <w:lang w:eastAsia="id-ID"/>
              </w:rPr>
              <w:br/>
              <w:t>độ ẩm thấp</w:t>
            </w:r>
          </w:p>
        </w:tc>
        <w:tc>
          <w:tcPr>
            <w:tcW w:w="2410" w:type="dxa"/>
          </w:tcPr>
          <w:p w14:paraId="06FDDFC2" w14:textId="77777777" w:rsidR="00C131F0" w:rsidRPr="003D4504" w:rsidRDefault="00C131F0" w:rsidP="00C131F0">
            <w:pPr>
              <w:tabs>
                <w:tab w:val="left" w:pos="1710"/>
              </w:tabs>
              <w:autoSpaceDE w:val="0"/>
              <w:autoSpaceDN w:val="0"/>
              <w:adjustRightInd w:val="0"/>
              <w:spacing w:before="20" w:after="20"/>
              <w:jc w:val="center"/>
              <w:rPr>
                <w:b/>
                <w:bCs/>
                <w:sz w:val="28"/>
                <w:szCs w:val="28"/>
                <w:lang w:eastAsia="id-ID"/>
              </w:rPr>
            </w:pPr>
            <w:r>
              <w:rPr>
                <w:b/>
                <w:bCs/>
                <w:sz w:val="28"/>
                <w:szCs w:val="28"/>
                <w:lang w:eastAsia="id-ID"/>
              </w:rPr>
              <w:t xml:space="preserve">Điều kiện </w:t>
            </w:r>
            <w:r>
              <w:rPr>
                <w:b/>
                <w:bCs/>
                <w:sz w:val="28"/>
                <w:szCs w:val="28"/>
                <w:lang w:eastAsia="id-ID"/>
              </w:rPr>
              <w:br/>
              <w:t>thay thế</w:t>
            </w:r>
          </w:p>
        </w:tc>
        <w:tc>
          <w:tcPr>
            <w:tcW w:w="1701" w:type="dxa"/>
          </w:tcPr>
          <w:p w14:paraId="547DCAD3" w14:textId="77777777" w:rsidR="00C131F0" w:rsidRPr="001119B8" w:rsidRDefault="00C131F0" w:rsidP="00C131F0">
            <w:pPr>
              <w:tabs>
                <w:tab w:val="left" w:pos="1710"/>
              </w:tabs>
              <w:autoSpaceDE w:val="0"/>
              <w:autoSpaceDN w:val="0"/>
              <w:adjustRightInd w:val="0"/>
              <w:spacing w:before="20" w:after="20"/>
              <w:jc w:val="center"/>
              <w:rPr>
                <w:b/>
                <w:bCs/>
                <w:sz w:val="28"/>
                <w:szCs w:val="28"/>
                <w:lang w:eastAsia="id-ID"/>
              </w:rPr>
            </w:pPr>
            <w:r>
              <w:rPr>
                <w:b/>
                <w:bCs/>
                <w:sz w:val="28"/>
                <w:szCs w:val="28"/>
                <w:lang w:eastAsia="id-ID"/>
              </w:rPr>
              <w:t>Tỷ lệ tốc độ mất nước</w:t>
            </w:r>
          </w:p>
        </w:tc>
        <w:tc>
          <w:tcPr>
            <w:tcW w:w="2375" w:type="dxa"/>
          </w:tcPr>
          <w:p w14:paraId="78DAE714" w14:textId="77777777" w:rsidR="00C131F0" w:rsidRPr="001119B8" w:rsidRDefault="00C131F0" w:rsidP="00C131F0">
            <w:pPr>
              <w:tabs>
                <w:tab w:val="left" w:pos="1710"/>
              </w:tabs>
              <w:autoSpaceDE w:val="0"/>
              <w:autoSpaceDN w:val="0"/>
              <w:adjustRightInd w:val="0"/>
              <w:spacing w:before="20" w:after="20"/>
              <w:ind w:left="55"/>
              <w:jc w:val="center"/>
              <w:rPr>
                <w:sz w:val="28"/>
                <w:szCs w:val="28"/>
              </w:rPr>
            </w:pPr>
            <w:r>
              <w:rPr>
                <w:b/>
                <w:bCs/>
                <w:sz w:val="28"/>
                <w:szCs w:val="28"/>
                <w:lang w:eastAsia="id-ID"/>
              </w:rPr>
              <w:t>Tính toán</w:t>
            </w:r>
          </w:p>
        </w:tc>
      </w:tr>
      <w:tr w:rsidR="00C131F0" w:rsidRPr="003D4504" w14:paraId="28487564" w14:textId="77777777" w:rsidTr="00C131F0">
        <w:trPr>
          <w:trHeight w:val="259"/>
        </w:trPr>
        <w:tc>
          <w:tcPr>
            <w:tcW w:w="2547" w:type="dxa"/>
          </w:tcPr>
          <w:p w14:paraId="25309D96" w14:textId="77777777" w:rsidR="00C131F0" w:rsidRPr="003D4504" w:rsidRDefault="00C131F0" w:rsidP="00C131F0">
            <w:pPr>
              <w:tabs>
                <w:tab w:val="left" w:pos="1710"/>
              </w:tabs>
              <w:autoSpaceDE w:val="0"/>
              <w:autoSpaceDN w:val="0"/>
              <w:adjustRightInd w:val="0"/>
              <w:spacing w:before="20" w:after="20"/>
              <w:jc w:val="center"/>
              <w:rPr>
                <w:sz w:val="28"/>
                <w:szCs w:val="28"/>
                <w:lang w:val="id-ID"/>
              </w:rPr>
            </w:pPr>
            <w:r>
              <w:rPr>
                <w:sz w:val="28"/>
                <w:szCs w:val="28"/>
                <w:lang w:val="id-ID" w:eastAsia="id-ID"/>
              </w:rPr>
              <w:t>30</w:t>
            </w:r>
            <w:r w:rsidRPr="003D4504">
              <w:rPr>
                <w:sz w:val="28"/>
                <w:szCs w:val="28"/>
                <w:lang w:val="id-ID" w:eastAsia="id-ID"/>
              </w:rPr>
              <w:t>°C/35% RH</w:t>
            </w:r>
          </w:p>
        </w:tc>
        <w:tc>
          <w:tcPr>
            <w:tcW w:w="2410" w:type="dxa"/>
          </w:tcPr>
          <w:p w14:paraId="551A51DE" w14:textId="77777777" w:rsidR="00C131F0" w:rsidRPr="003D4504" w:rsidRDefault="00C131F0" w:rsidP="00C131F0">
            <w:pPr>
              <w:tabs>
                <w:tab w:val="left" w:pos="1710"/>
              </w:tabs>
              <w:autoSpaceDE w:val="0"/>
              <w:autoSpaceDN w:val="0"/>
              <w:adjustRightInd w:val="0"/>
              <w:spacing w:before="20" w:after="20"/>
              <w:jc w:val="center"/>
              <w:rPr>
                <w:sz w:val="28"/>
                <w:szCs w:val="28"/>
                <w:lang w:val="id-ID"/>
              </w:rPr>
            </w:pPr>
            <w:r>
              <w:rPr>
                <w:sz w:val="28"/>
                <w:szCs w:val="28"/>
                <w:lang w:val="id-ID" w:eastAsia="id-ID"/>
              </w:rPr>
              <w:t>30</w:t>
            </w:r>
            <w:r w:rsidRPr="003D4504">
              <w:rPr>
                <w:sz w:val="28"/>
                <w:szCs w:val="28"/>
                <w:lang w:val="id-ID" w:eastAsia="id-ID"/>
              </w:rPr>
              <w:t>°C/75% RH</w:t>
            </w:r>
          </w:p>
        </w:tc>
        <w:tc>
          <w:tcPr>
            <w:tcW w:w="1701" w:type="dxa"/>
          </w:tcPr>
          <w:p w14:paraId="6DC396D6" w14:textId="77777777" w:rsidR="00C131F0" w:rsidRPr="003D4504" w:rsidRDefault="00C131F0" w:rsidP="00C131F0">
            <w:pPr>
              <w:tabs>
                <w:tab w:val="left" w:pos="1710"/>
              </w:tabs>
              <w:autoSpaceDE w:val="0"/>
              <w:autoSpaceDN w:val="0"/>
              <w:adjustRightInd w:val="0"/>
              <w:spacing w:before="20" w:after="20"/>
              <w:jc w:val="center"/>
              <w:rPr>
                <w:sz w:val="28"/>
                <w:szCs w:val="28"/>
                <w:lang w:val="id-ID"/>
              </w:rPr>
            </w:pPr>
            <w:r w:rsidRPr="003D4504">
              <w:rPr>
                <w:sz w:val="28"/>
                <w:szCs w:val="28"/>
                <w:lang w:val="id-ID" w:eastAsia="id-ID"/>
              </w:rPr>
              <w:t>2</w:t>
            </w:r>
            <w:r>
              <w:rPr>
                <w:sz w:val="28"/>
                <w:szCs w:val="28"/>
                <w:lang w:eastAsia="id-ID"/>
              </w:rPr>
              <w:t>,</w:t>
            </w:r>
            <w:r w:rsidRPr="003D4504">
              <w:rPr>
                <w:sz w:val="28"/>
                <w:szCs w:val="28"/>
                <w:lang w:val="id-ID" w:eastAsia="id-ID"/>
              </w:rPr>
              <w:t>6</w:t>
            </w:r>
          </w:p>
        </w:tc>
        <w:tc>
          <w:tcPr>
            <w:tcW w:w="2375" w:type="dxa"/>
          </w:tcPr>
          <w:p w14:paraId="037E8888" w14:textId="77777777" w:rsidR="00C131F0" w:rsidRPr="003D4504" w:rsidRDefault="00C131F0" w:rsidP="00C131F0">
            <w:pPr>
              <w:tabs>
                <w:tab w:val="left" w:pos="1710"/>
              </w:tabs>
              <w:autoSpaceDE w:val="0"/>
              <w:autoSpaceDN w:val="0"/>
              <w:adjustRightInd w:val="0"/>
              <w:spacing w:before="20" w:after="20"/>
              <w:ind w:left="55"/>
              <w:jc w:val="center"/>
              <w:rPr>
                <w:sz w:val="28"/>
                <w:szCs w:val="28"/>
                <w:lang w:val="id-ID"/>
              </w:rPr>
            </w:pPr>
            <w:r w:rsidRPr="003D4504">
              <w:rPr>
                <w:sz w:val="28"/>
                <w:szCs w:val="28"/>
                <w:lang w:val="id-ID" w:eastAsia="id-ID"/>
              </w:rPr>
              <w:t>(100-35)/(100-75)</w:t>
            </w:r>
          </w:p>
        </w:tc>
      </w:tr>
      <w:tr w:rsidR="00C131F0" w:rsidRPr="003D4504" w14:paraId="4E20B16C" w14:textId="77777777" w:rsidTr="00C131F0">
        <w:trPr>
          <w:trHeight w:val="269"/>
        </w:trPr>
        <w:tc>
          <w:tcPr>
            <w:tcW w:w="2547" w:type="dxa"/>
          </w:tcPr>
          <w:p w14:paraId="7ECC48B4" w14:textId="77777777" w:rsidR="00C131F0" w:rsidRPr="003D4504" w:rsidRDefault="00C131F0" w:rsidP="00C131F0">
            <w:pPr>
              <w:tabs>
                <w:tab w:val="left" w:pos="1710"/>
              </w:tabs>
              <w:autoSpaceDE w:val="0"/>
              <w:autoSpaceDN w:val="0"/>
              <w:adjustRightInd w:val="0"/>
              <w:spacing w:before="20" w:after="20"/>
              <w:jc w:val="center"/>
              <w:rPr>
                <w:sz w:val="28"/>
                <w:szCs w:val="28"/>
                <w:lang w:val="id-ID"/>
              </w:rPr>
            </w:pPr>
            <w:r>
              <w:rPr>
                <w:sz w:val="28"/>
                <w:szCs w:val="28"/>
                <w:lang w:val="id-ID" w:eastAsia="id-ID"/>
              </w:rPr>
              <w:t>40</w:t>
            </w:r>
            <w:r w:rsidRPr="003D4504">
              <w:rPr>
                <w:sz w:val="28"/>
                <w:szCs w:val="28"/>
                <w:lang w:val="id-ID" w:eastAsia="id-ID"/>
              </w:rPr>
              <w:t>°C/</w:t>
            </w:r>
            <w:r>
              <w:rPr>
                <w:sz w:val="28"/>
                <w:szCs w:val="28"/>
                <w:lang w:val="id-ID" w:eastAsia="id-ID"/>
              </w:rPr>
              <w:t>≤</w:t>
            </w:r>
            <w:r>
              <w:rPr>
                <w:sz w:val="28"/>
                <w:szCs w:val="28"/>
                <w:lang w:eastAsia="id-ID"/>
              </w:rPr>
              <w:t xml:space="preserve"> </w:t>
            </w:r>
            <w:r w:rsidRPr="003D4504">
              <w:rPr>
                <w:sz w:val="28"/>
                <w:szCs w:val="28"/>
                <w:lang w:val="id-ID" w:eastAsia="id-ID"/>
              </w:rPr>
              <w:t>25% RH</w:t>
            </w:r>
          </w:p>
        </w:tc>
        <w:tc>
          <w:tcPr>
            <w:tcW w:w="2410" w:type="dxa"/>
          </w:tcPr>
          <w:p w14:paraId="7E0E1740" w14:textId="77777777" w:rsidR="00C131F0" w:rsidRPr="003D4504" w:rsidRDefault="00C131F0" w:rsidP="00C131F0">
            <w:pPr>
              <w:tabs>
                <w:tab w:val="left" w:pos="1710"/>
              </w:tabs>
              <w:autoSpaceDE w:val="0"/>
              <w:autoSpaceDN w:val="0"/>
              <w:adjustRightInd w:val="0"/>
              <w:spacing w:before="20" w:after="20"/>
              <w:jc w:val="center"/>
              <w:rPr>
                <w:sz w:val="28"/>
                <w:szCs w:val="28"/>
                <w:lang w:val="id-ID"/>
              </w:rPr>
            </w:pPr>
            <w:r w:rsidRPr="003D4504">
              <w:rPr>
                <w:sz w:val="28"/>
                <w:szCs w:val="28"/>
                <w:lang w:val="id-ID" w:eastAsia="id-ID"/>
              </w:rPr>
              <w:t>4</w:t>
            </w:r>
            <w:r>
              <w:rPr>
                <w:sz w:val="28"/>
                <w:szCs w:val="28"/>
                <w:lang w:val="id-ID" w:eastAsia="id-ID"/>
              </w:rPr>
              <w:t>0</w:t>
            </w:r>
            <w:r w:rsidRPr="003D4504">
              <w:rPr>
                <w:sz w:val="28"/>
                <w:szCs w:val="28"/>
                <w:lang w:val="id-ID" w:eastAsia="id-ID"/>
              </w:rPr>
              <w:t>°C/75% RH</w:t>
            </w:r>
          </w:p>
        </w:tc>
        <w:tc>
          <w:tcPr>
            <w:tcW w:w="1701" w:type="dxa"/>
          </w:tcPr>
          <w:p w14:paraId="7D9EE7CF" w14:textId="77777777" w:rsidR="00C131F0" w:rsidRPr="003D4504" w:rsidRDefault="00C131F0" w:rsidP="00C131F0">
            <w:pPr>
              <w:tabs>
                <w:tab w:val="left" w:pos="1710"/>
              </w:tabs>
              <w:autoSpaceDE w:val="0"/>
              <w:autoSpaceDN w:val="0"/>
              <w:adjustRightInd w:val="0"/>
              <w:spacing w:before="20" w:after="20"/>
              <w:jc w:val="center"/>
              <w:rPr>
                <w:sz w:val="28"/>
                <w:szCs w:val="28"/>
                <w:lang w:val="id-ID"/>
              </w:rPr>
            </w:pPr>
            <w:r>
              <w:rPr>
                <w:sz w:val="28"/>
                <w:szCs w:val="28"/>
                <w:lang w:val="id-ID" w:eastAsia="id-ID"/>
              </w:rPr>
              <w:t>3,</w:t>
            </w:r>
            <w:r w:rsidRPr="003D4504">
              <w:rPr>
                <w:sz w:val="28"/>
                <w:szCs w:val="28"/>
                <w:lang w:val="id-ID" w:eastAsia="id-ID"/>
              </w:rPr>
              <w:t>0</w:t>
            </w:r>
          </w:p>
        </w:tc>
        <w:tc>
          <w:tcPr>
            <w:tcW w:w="2375" w:type="dxa"/>
          </w:tcPr>
          <w:p w14:paraId="542FF040" w14:textId="77777777" w:rsidR="00C131F0" w:rsidRPr="003D4504" w:rsidRDefault="00C131F0" w:rsidP="00C131F0">
            <w:pPr>
              <w:tabs>
                <w:tab w:val="left" w:pos="1710"/>
              </w:tabs>
              <w:autoSpaceDE w:val="0"/>
              <w:autoSpaceDN w:val="0"/>
              <w:adjustRightInd w:val="0"/>
              <w:spacing w:before="20" w:after="20"/>
              <w:ind w:left="55"/>
              <w:jc w:val="center"/>
              <w:rPr>
                <w:sz w:val="28"/>
                <w:szCs w:val="28"/>
                <w:lang w:val="id-ID"/>
              </w:rPr>
            </w:pPr>
            <w:r w:rsidRPr="003D4504">
              <w:rPr>
                <w:sz w:val="28"/>
                <w:szCs w:val="28"/>
                <w:lang w:val="id-ID" w:eastAsia="id-ID"/>
              </w:rPr>
              <w:t>(100-25)/(100-75)</w:t>
            </w:r>
          </w:p>
        </w:tc>
      </w:tr>
    </w:tbl>
    <w:p w14:paraId="604F62CC" w14:textId="77777777" w:rsidR="00C131F0" w:rsidRDefault="00C131F0" w:rsidP="00C131F0">
      <w:pPr>
        <w:pStyle w:val="BodyTextIndent"/>
        <w:spacing w:after="120"/>
        <w:rPr>
          <w:rFonts w:ascii="Times New Roman" w:hAnsi="Times New Roman"/>
        </w:rPr>
      </w:pPr>
    </w:p>
    <w:p w14:paraId="608E0EA3" w14:textId="77777777" w:rsidR="00C131F0" w:rsidRDefault="00C131F0" w:rsidP="00C131F0">
      <w:pPr>
        <w:pStyle w:val="BodyTextIndent"/>
        <w:spacing w:after="120"/>
        <w:rPr>
          <w:rFonts w:ascii="Times New Roman" w:hAnsi="Times New Roman"/>
        </w:rPr>
      </w:pPr>
    </w:p>
    <w:p w14:paraId="7428EEF2" w14:textId="6537D702" w:rsidR="00C131F0" w:rsidRDefault="00C131F0" w:rsidP="001D4E87">
      <w:pPr>
        <w:pStyle w:val="BodyTextIndent"/>
        <w:tabs>
          <w:tab w:val="left" w:pos="720"/>
        </w:tabs>
        <w:spacing w:beforeLines="120" w:before="288" w:afterLines="60" w:after="144"/>
        <w:ind w:left="720" w:hanging="720"/>
        <w:rPr>
          <w:rFonts w:ascii="Times New Roman" w:hAnsi="Times New Roman"/>
        </w:rPr>
      </w:pPr>
    </w:p>
    <w:p w14:paraId="4F37D188" w14:textId="1A83330B" w:rsidR="003D4504" w:rsidRDefault="00C131F0" w:rsidP="001D4E87">
      <w:pPr>
        <w:pStyle w:val="BodyTextIndent"/>
        <w:tabs>
          <w:tab w:val="left" w:pos="720"/>
        </w:tabs>
        <w:spacing w:beforeLines="120" w:before="288" w:afterLines="60" w:after="144"/>
        <w:ind w:left="720" w:hanging="720"/>
        <w:rPr>
          <w:rFonts w:ascii="Times New Roman" w:hAnsi="Times New Roman"/>
        </w:rPr>
      </w:pPr>
      <w:r>
        <w:rPr>
          <w:rFonts w:ascii="Times New Roman" w:hAnsi="Times New Roman"/>
        </w:rPr>
        <w:tab/>
      </w:r>
      <w:r w:rsidR="001119B8">
        <w:rPr>
          <w:rFonts w:ascii="Times New Roman" w:hAnsi="Times New Roman"/>
        </w:rPr>
        <w:t>Tỷ lệ tốc độ mất nước chính xác tại các điều kiện có độ ẩm tương đối khác trong bảng trên có thể được sử dụng</w:t>
      </w:r>
      <w:r>
        <w:rPr>
          <w:rFonts w:ascii="Times New Roman" w:hAnsi="Times New Roman"/>
        </w:rPr>
        <w:t>.</w:t>
      </w:r>
      <w:r w:rsidR="001119B8">
        <w:rPr>
          <w:rFonts w:ascii="Times New Roman" w:hAnsi="Times New Roman"/>
        </w:rPr>
        <w:t xml:space="preserve"> </w:t>
      </w:r>
      <w:r w:rsidR="001119B8" w:rsidRPr="001119B8">
        <w:rPr>
          <w:rFonts w:ascii="Times New Roman" w:hAnsi="Times New Roman"/>
        </w:rPr>
        <w:t>(WHO 2009 p.100-102)</w:t>
      </w:r>
    </w:p>
    <w:p w14:paraId="2B6E3343" w14:textId="77777777" w:rsidR="001119B8" w:rsidRDefault="001119B8" w:rsidP="001D4E87">
      <w:pPr>
        <w:pStyle w:val="BodyTextIndent"/>
        <w:tabs>
          <w:tab w:val="left" w:pos="720"/>
        </w:tabs>
        <w:spacing w:beforeLines="120" w:before="288" w:afterLines="60" w:after="144"/>
        <w:ind w:left="720" w:hanging="720"/>
        <w:rPr>
          <w:rFonts w:ascii="Times New Roman" w:hAnsi="Times New Roman"/>
        </w:rPr>
      </w:pPr>
      <w:r>
        <w:rPr>
          <w:rFonts w:ascii="Times New Roman" w:hAnsi="Times New Roman"/>
        </w:rPr>
        <w:t>v.</w:t>
      </w:r>
      <w:r>
        <w:rPr>
          <w:rFonts w:ascii="Times New Roman" w:hAnsi="Times New Roman"/>
        </w:rPr>
        <w:tab/>
        <w:t>Các cách tiếp cận tương đương khác có thể được phát triển và báo cáo cho các sản phẩm có dung môi khác nước.</w:t>
      </w:r>
    </w:p>
    <w:p w14:paraId="3DB1578C" w14:textId="77777777" w:rsidR="00807B87" w:rsidRPr="00807B87" w:rsidRDefault="00807B87" w:rsidP="001D4E87">
      <w:pPr>
        <w:pStyle w:val="BodyTextIndent"/>
        <w:tabs>
          <w:tab w:val="left" w:pos="720"/>
        </w:tabs>
        <w:spacing w:beforeLines="20" w:before="48" w:afterLines="20" w:after="48"/>
        <w:ind w:left="720" w:hanging="720"/>
        <w:rPr>
          <w:rFonts w:ascii="Times New Roman" w:hAnsi="Times New Roman"/>
          <w:b/>
        </w:rPr>
      </w:pPr>
      <w:r w:rsidRPr="00807B87">
        <w:rPr>
          <w:rFonts w:ascii="Times New Roman" w:hAnsi="Times New Roman"/>
          <w:b/>
        </w:rPr>
        <w:t>4.7.4</w:t>
      </w:r>
      <w:r w:rsidRPr="00807B87">
        <w:rPr>
          <w:rFonts w:ascii="Times New Roman" w:hAnsi="Times New Roman"/>
          <w:b/>
        </w:rPr>
        <w:tab/>
        <w:t>Các thành phẩm thuốc dự kiến bảo quản trong tủ lạnh</w:t>
      </w:r>
    </w:p>
    <w:tbl>
      <w:tblPr>
        <w:tblW w:w="904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3544"/>
        <w:gridCol w:w="2346"/>
        <w:gridCol w:w="1738"/>
      </w:tblGrid>
      <w:tr w:rsidR="00807B87" w:rsidRPr="0037082D" w14:paraId="38E53745" w14:textId="77777777" w:rsidTr="000726B5">
        <w:trPr>
          <w:trHeight w:val="1486"/>
          <w:jc w:val="right"/>
        </w:trPr>
        <w:tc>
          <w:tcPr>
            <w:tcW w:w="1413" w:type="dxa"/>
            <w:vAlign w:val="center"/>
          </w:tcPr>
          <w:p w14:paraId="43844AA3" w14:textId="77777777" w:rsidR="00807B87" w:rsidRPr="000726B5" w:rsidRDefault="00807B87" w:rsidP="000726B5">
            <w:pPr>
              <w:pStyle w:val="BodyTextIndent"/>
              <w:spacing w:before="60" w:after="60"/>
              <w:ind w:left="0" w:firstLine="0"/>
              <w:jc w:val="center"/>
              <w:rPr>
                <w:rFonts w:ascii="Times New Roman" w:hAnsi="Times New Roman"/>
                <w:b/>
              </w:rPr>
            </w:pPr>
            <w:r w:rsidRPr="000726B5">
              <w:rPr>
                <w:rFonts w:ascii="Times New Roman" w:hAnsi="Times New Roman"/>
                <w:b/>
              </w:rPr>
              <w:t>Nghiên cứu</w:t>
            </w:r>
          </w:p>
        </w:tc>
        <w:tc>
          <w:tcPr>
            <w:tcW w:w="3544" w:type="dxa"/>
            <w:vAlign w:val="center"/>
          </w:tcPr>
          <w:p w14:paraId="45302E60" w14:textId="77777777" w:rsidR="00807B87" w:rsidRPr="000726B5" w:rsidRDefault="00807B87" w:rsidP="000726B5">
            <w:pPr>
              <w:pStyle w:val="BodyTextIndent"/>
              <w:spacing w:before="60" w:after="60"/>
              <w:ind w:left="0" w:firstLine="0"/>
              <w:jc w:val="center"/>
              <w:rPr>
                <w:rFonts w:ascii="Times New Roman" w:hAnsi="Times New Roman"/>
                <w:b/>
              </w:rPr>
            </w:pPr>
            <w:r w:rsidRPr="000726B5">
              <w:rPr>
                <w:rFonts w:ascii="Times New Roman" w:hAnsi="Times New Roman"/>
                <w:b/>
              </w:rPr>
              <w:t>Điều kiện bảo quản</w:t>
            </w:r>
          </w:p>
        </w:tc>
        <w:tc>
          <w:tcPr>
            <w:tcW w:w="2346" w:type="dxa"/>
            <w:vAlign w:val="center"/>
          </w:tcPr>
          <w:p w14:paraId="646FE693" w14:textId="77777777" w:rsidR="00807B87" w:rsidRPr="000726B5" w:rsidRDefault="00807B87" w:rsidP="000726B5">
            <w:pPr>
              <w:pStyle w:val="BodyTextIndent"/>
              <w:spacing w:before="60" w:after="60"/>
              <w:ind w:left="0" w:firstLine="0"/>
              <w:jc w:val="center"/>
              <w:rPr>
                <w:rFonts w:ascii="Times New Roman" w:hAnsi="Times New Roman"/>
                <w:b/>
              </w:rPr>
            </w:pPr>
            <w:r w:rsidRPr="000726B5">
              <w:rPr>
                <w:rFonts w:ascii="Times New Roman" w:hAnsi="Times New Roman"/>
                <w:b/>
              </w:rPr>
              <w:t>Khoảng thời gian tối thiểu của dữ liệu khi nộp hồ sơ đăng ký</w:t>
            </w:r>
          </w:p>
        </w:tc>
        <w:tc>
          <w:tcPr>
            <w:tcW w:w="1738" w:type="dxa"/>
            <w:vAlign w:val="center"/>
          </w:tcPr>
          <w:p w14:paraId="33ED7D1B" w14:textId="77777777" w:rsidR="00807B87" w:rsidRPr="000726B5" w:rsidRDefault="00807B87" w:rsidP="000726B5">
            <w:pPr>
              <w:pStyle w:val="BodyTextIndent"/>
              <w:spacing w:before="60" w:after="60"/>
              <w:ind w:left="0" w:firstLine="0"/>
              <w:jc w:val="center"/>
              <w:rPr>
                <w:rFonts w:ascii="Times New Roman" w:hAnsi="Times New Roman"/>
                <w:b/>
              </w:rPr>
            </w:pPr>
            <w:r w:rsidRPr="000726B5">
              <w:rPr>
                <w:rFonts w:ascii="Times New Roman" w:hAnsi="Times New Roman"/>
                <w:b/>
              </w:rPr>
              <w:t>Số lô thử</w:t>
            </w:r>
          </w:p>
        </w:tc>
      </w:tr>
      <w:tr w:rsidR="00807B87" w:rsidRPr="0037082D" w14:paraId="4D9A21E0" w14:textId="77777777" w:rsidTr="000726B5">
        <w:trPr>
          <w:trHeight w:val="47"/>
          <w:jc w:val="right"/>
        </w:trPr>
        <w:tc>
          <w:tcPr>
            <w:tcW w:w="1413" w:type="dxa"/>
            <w:vAlign w:val="center"/>
          </w:tcPr>
          <w:p w14:paraId="4C863053" w14:textId="77777777" w:rsidR="00807B87" w:rsidRPr="009C3BF7" w:rsidRDefault="00807B87" w:rsidP="000726B5">
            <w:pPr>
              <w:pStyle w:val="BodyTextIndent"/>
              <w:spacing w:before="60" w:after="60"/>
              <w:ind w:left="0" w:firstLine="0"/>
              <w:jc w:val="center"/>
              <w:rPr>
                <w:rFonts w:ascii="Times New Roman" w:hAnsi="Times New Roman"/>
              </w:rPr>
            </w:pPr>
            <w:r>
              <w:rPr>
                <w:rFonts w:ascii="Times New Roman" w:hAnsi="Times New Roman"/>
              </w:rPr>
              <w:t>D</w:t>
            </w:r>
            <w:r w:rsidRPr="009C3BF7">
              <w:rPr>
                <w:rFonts w:ascii="Times New Roman" w:hAnsi="Times New Roman"/>
              </w:rPr>
              <w:t>ài hạn</w:t>
            </w:r>
          </w:p>
        </w:tc>
        <w:tc>
          <w:tcPr>
            <w:tcW w:w="3544" w:type="dxa"/>
            <w:vAlign w:val="center"/>
          </w:tcPr>
          <w:p w14:paraId="52F8CD52" w14:textId="0E9A15E2" w:rsidR="00807B87" w:rsidRPr="009C3BF7" w:rsidRDefault="00807B87" w:rsidP="000726B5">
            <w:pPr>
              <w:pStyle w:val="BodyTextIndent"/>
              <w:spacing w:before="60" w:after="60"/>
              <w:ind w:left="0" w:firstLine="0"/>
              <w:jc w:val="center"/>
              <w:rPr>
                <w:rFonts w:ascii="Times New Roman" w:hAnsi="Times New Roman"/>
              </w:rPr>
            </w:pPr>
            <w:r w:rsidRPr="009C3BF7">
              <w:rPr>
                <w:rFonts w:ascii="Times New Roman" w:hAnsi="Times New Roman"/>
              </w:rPr>
              <w:t>Nhiệt độ 5</w:t>
            </w:r>
            <w:ins w:id="20" w:author="Nguyen Tran. Linh" w:date="2022-06-21T14:38:00Z">
              <w:r w:rsidR="00A21AD4">
                <w:rPr>
                  <w:rFonts w:ascii="Times New Roman" w:hAnsi="Times New Roman"/>
                </w:rPr>
                <w:t xml:space="preserve"> </w:t>
              </w:r>
            </w:ins>
            <w:r w:rsidR="00557884">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Pr>
                <w:rFonts w:ascii="Times New Roman" w:hAnsi="Times New Roman"/>
                <w:u w:val="single"/>
              </w:rPr>
              <w:t xml:space="preserve"> </w:t>
            </w:r>
            <w:r w:rsidRPr="009C3BF7">
              <w:rPr>
                <w:rFonts w:ascii="Times New Roman" w:hAnsi="Times New Roman"/>
              </w:rPr>
              <w:t>3</w:t>
            </w:r>
            <w:ins w:id="21" w:author="Nguyen Tran. Linh" w:date="2022-06-21T14:38:00Z">
              <w:r w:rsidR="00A21AD4">
                <w:rPr>
                  <w:rFonts w:ascii="Times New Roman" w:hAnsi="Times New Roman"/>
                </w:rPr>
                <w:t xml:space="preserve"> </w:t>
              </w:r>
            </w:ins>
            <w:r w:rsidR="00557884">
              <w:rPr>
                <w:rFonts w:ascii="Times New Roman" w:hAnsi="Times New Roman"/>
                <w:vertAlign w:val="superscript"/>
              </w:rPr>
              <w:t>o</w:t>
            </w:r>
            <w:r w:rsidRPr="009C3BF7">
              <w:rPr>
                <w:rFonts w:ascii="Times New Roman" w:hAnsi="Times New Roman"/>
              </w:rPr>
              <w:t>C</w:t>
            </w:r>
          </w:p>
        </w:tc>
        <w:tc>
          <w:tcPr>
            <w:tcW w:w="2346" w:type="dxa"/>
            <w:vAlign w:val="center"/>
          </w:tcPr>
          <w:p w14:paraId="2DE9B595" w14:textId="77777777" w:rsidR="00807B87" w:rsidRPr="009C3BF7" w:rsidRDefault="00807B87" w:rsidP="000726B5">
            <w:pPr>
              <w:pStyle w:val="BodyTextIndent"/>
              <w:spacing w:before="60" w:after="60"/>
              <w:ind w:left="0" w:firstLine="0"/>
              <w:jc w:val="center"/>
              <w:rPr>
                <w:rFonts w:ascii="Times New Roman" w:hAnsi="Times New Roman"/>
              </w:rPr>
            </w:pPr>
            <w:r w:rsidRPr="009C3BF7">
              <w:rPr>
                <w:rFonts w:ascii="Times New Roman" w:hAnsi="Times New Roman"/>
              </w:rPr>
              <w:t>12 tháng</w:t>
            </w:r>
          </w:p>
        </w:tc>
        <w:tc>
          <w:tcPr>
            <w:tcW w:w="1738" w:type="dxa"/>
            <w:vAlign w:val="center"/>
          </w:tcPr>
          <w:p w14:paraId="79E7D317" w14:textId="77777777" w:rsidR="00807B87" w:rsidRPr="009C3BF7" w:rsidRDefault="00807B87" w:rsidP="000726B5">
            <w:pPr>
              <w:pStyle w:val="BodyTextIndent"/>
              <w:spacing w:before="60" w:after="60"/>
              <w:ind w:left="0" w:firstLine="0"/>
              <w:jc w:val="center"/>
              <w:rPr>
                <w:rFonts w:ascii="Times New Roman" w:hAnsi="Times New Roman"/>
              </w:rPr>
            </w:pPr>
            <w:r w:rsidRPr="009C3BF7">
              <w:rPr>
                <w:rFonts w:ascii="Times New Roman" w:hAnsi="Times New Roman"/>
              </w:rPr>
              <w:t>Tối thiểu 3 lô</w:t>
            </w:r>
          </w:p>
        </w:tc>
      </w:tr>
      <w:tr w:rsidR="00807B87" w:rsidRPr="0037082D" w14:paraId="1EBA8E2C" w14:textId="77777777" w:rsidTr="000726B5">
        <w:trPr>
          <w:trHeight w:val="397"/>
          <w:jc w:val="right"/>
        </w:trPr>
        <w:tc>
          <w:tcPr>
            <w:tcW w:w="1413" w:type="dxa"/>
            <w:vAlign w:val="center"/>
          </w:tcPr>
          <w:p w14:paraId="2D12666B" w14:textId="77777777" w:rsidR="00807B87" w:rsidRPr="009C3BF7" w:rsidRDefault="00807B87" w:rsidP="000726B5">
            <w:pPr>
              <w:pStyle w:val="BodyTextIndent"/>
              <w:spacing w:before="60" w:after="60"/>
              <w:ind w:left="0" w:firstLine="0"/>
              <w:jc w:val="center"/>
              <w:rPr>
                <w:rFonts w:ascii="Times New Roman" w:hAnsi="Times New Roman"/>
              </w:rPr>
            </w:pPr>
            <w:r>
              <w:rPr>
                <w:rFonts w:ascii="Times New Roman" w:hAnsi="Times New Roman"/>
              </w:rPr>
              <w:t>C</w:t>
            </w:r>
            <w:r w:rsidRPr="009C3BF7">
              <w:rPr>
                <w:rFonts w:ascii="Times New Roman" w:hAnsi="Times New Roman"/>
              </w:rPr>
              <w:t>ấp tốc</w:t>
            </w:r>
          </w:p>
        </w:tc>
        <w:tc>
          <w:tcPr>
            <w:tcW w:w="3544" w:type="dxa"/>
            <w:vAlign w:val="center"/>
          </w:tcPr>
          <w:p w14:paraId="35EFDAC2" w14:textId="68513639" w:rsidR="00807B87" w:rsidRPr="009C3BF7" w:rsidRDefault="00807B87" w:rsidP="000726B5">
            <w:pPr>
              <w:pStyle w:val="BodyTextIndent"/>
              <w:spacing w:before="60" w:after="60"/>
              <w:ind w:left="0" w:firstLine="0"/>
              <w:jc w:val="center"/>
              <w:rPr>
                <w:rFonts w:ascii="Times New Roman" w:hAnsi="Times New Roman"/>
              </w:rPr>
            </w:pPr>
            <w:r w:rsidRPr="009C3BF7">
              <w:rPr>
                <w:rFonts w:ascii="Times New Roman" w:hAnsi="Times New Roman"/>
              </w:rPr>
              <w:t>Nhiệt độ 25</w:t>
            </w:r>
            <w:ins w:id="22" w:author="Nguyen Tran. Linh" w:date="2022-06-21T14:38:00Z">
              <w:r w:rsidR="00A21AD4">
                <w:rPr>
                  <w:rFonts w:ascii="Times New Roman" w:hAnsi="Times New Roman"/>
                </w:rPr>
                <w:t xml:space="preserve"> </w:t>
              </w:r>
            </w:ins>
            <w:r w:rsidR="00557884">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sidRPr="009C3BF7">
              <w:rPr>
                <w:rFonts w:ascii="Times New Roman" w:hAnsi="Times New Roman"/>
              </w:rPr>
              <w:t xml:space="preserve"> 2</w:t>
            </w:r>
            <w:ins w:id="23" w:author="Nguyen Tran. Linh" w:date="2022-06-21T14:38:00Z">
              <w:r w:rsidR="00A21AD4">
                <w:rPr>
                  <w:rFonts w:ascii="Times New Roman" w:hAnsi="Times New Roman"/>
                </w:rPr>
                <w:t xml:space="preserve"> </w:t>
              </w:r>
            </w:ins>
            <w:r w:rsidR="00557884">
              <w:rPr>
                <w:rFonts w:ascii="Times New Roman" w:hAnsi="Times New Roman"/>
                <w:vertAlign w:val="superscript"/>
              </w:rPr>
              <w:t>o</w:t>
            </w:r>
            <w:r w:rsidRPr="009C3BF7">
              <w:rPr>
                <w:rFonts w:ascii="Times New Roman" w:hAnsi="Times New Roman"/>
              </w:rPr>
              <w:t>C</w:t>
            </w:r>
          </w:p>
          <w:p w14:paraId="4DA80DAE" w14:textId="4846252A" w:rsidR="00807B87" w:rsidRPr="009C3BF7" w:rsidRDefault="00807B87" w:rsidP="000726B5">
            <w:pPr>
              <w:pStyle w:val="BodyTextIndent"/>
              <w:spacing w:before="60" w:after="60"/>
              <w:ind w:left="0" w:firstLine="0"/>
              <w:jc w:val="center"/>
              <w:rPr>
                <w:rFonts w:ascii="Times New Roman" w:hAnsi="Times New Roman"/>
              </w:rPr>
            </w:pPr>
            <w:r w:rsidRPr="009C3BF7">
              <w:rPr>
                <w:rFonts w:ascii="Times New Roman" w:hAnsi="Times New Roman"/>
              </w:rPr>
              <w:t xml:space="preserve">Độ ẩm tương đối </w:t>
            </w:r>
            <w:del w:id="24" w:author="Nguyen Tran. Linh" w:date="2022-06-21T14:39:00Z">
              <w:r w:rsidRPr="009C3BF7" w:rsidDel="00A21AD4">
                <w:rPr>
                  <w:rFonts w:ascii="Times New Roman" w:hAnsi="Times New Roman"/>
                </w:rPr>
                <w:delText xml:space="preserve"> </w:delText>
              </w:r>
            </w:del>
            <w:r w:rsidRPr="009C3BF7">
              <w:rPr>
                <w:rFonts w:ascii="Times New Roman" w:hAnsi="Times New Roman"/>
              </w:rPr>
              <w:t xml:space="preserve">60% </w:t>
            </w:r>
            <w:r w:rsidRPr="00807B87">
              <w:rPr>
                <w:rFonts w:ascii="Times New Roman" w:hAnsi="Times New Roman"/>
              </w:rPr>
              <w:t>±</w:t>
            </w:r>
            <w:r w:rsidRPr="009C3BF7">
              <w:rPr>
                <w:rFonts w:ascii="Times New Roman" w:hAnsi="Times New Roman"/>
              </w:rPr>
              <w:t xml:space="preserve"> 5%</w:t>
            </w:r>
          </w:p>
        </w:tc>
        <w:tc>
          <w:tcPr>
            <w:tcW w:w="2346" w:type="dxa"/>
            <w:vAlign w:val="center"/>
          </w:tcPr>
          <w:p w14:paraId="4321B7CF" w14:textId="77777777" w:rsidR="00807B87" w:rsidRPr="009C3BF7" w:rsidRDefault="00807B87" w:rsidP="000726B5">
            <w:pPr>
              <w:pStyle w:val="BodyTextIndent"/>
              <w:spacing w:before="60" w:after="60"/>
              <w:ind w:left="0" w:firstLine="0"/>
              <w:jc w:val="center"/>
              <w:rPr>
                <w:rFonts w:ascii="Times New Roman" w:hAnsi="Times New Roman"/>
              </w:rPr>
            </w:pPr>
            <w:r w:rsidRPr="009C3BF7">
              <w:rPr>
                <w:rFonts w:ascii="Times New Roman" w:hAnsi="Times New Roman"/>
              </w:rPr>
              <w:t>6 tháng</w:t>
            </w:r>
          </w:p>
        </w:tc>
        <w:tc>
          <w:tcPr>
            <w:tcW w:w="1738" w:type="dxa"/>
            <w:vAlign w:val="center"/>
          </w:tcPr>
          <w:p w14:paraId="7F9553BE" w14:textId="77777777" w:rsidR="00807B87" w:rsidRPr="009C3BF7" w:rsidRDefault="00807B87" w:rsidP="000726B5">
            <w:pPr>
              <w:pStyle w:val="BodyTextIndent"/>
              <w:spacing w:before="60" w:after="60"/>
              <w:ind w:left="0" w:firstLine="0"/>
              <w:jc w:val="center"/>
              <w:rPr>
                <w:rFonts w:ascii="Times New Roman" w:hAnsi="Times New Roman"/>
              </w:rPr>
            </w:pPr>
            <w:r w:rsidRPr="009C3BF7">
              <w:rPr>
                <w:rFonts w:ascii="Times New Roman" w:hAnsi="Times New Roman"/>
              </w:rPr>
              <w:t>Tối thiểu 3 lô</w:t>
            </w:r>
          </w:p>
        </w:tc>
      </w:tr>
    </w:tbl>
    <w:p w14:paraId="75ECE20E" w14:textId="77777777" w:rsidR="00807B87" w:rsidRPr="009C3BF7" w:rsidRDefault="00807B87" w:rsidP="00807B87">
      <w:pPr>
        <w:pStyle w:val="BodyTextIndent"/>
        <w:ind w:left="0" w:firstLine="0"/>
        <w:rPr>
          <w:rFonts w:ascii="Times New Roman" w:hAnsi="Times New Roman"/>
        </w:rPr>
      </w:pPr>
      <w:r w:rsidRPr="009C3BF7">
        <w:rPr>
          <w:rFonts w:ascii="Times New Roman" w:hAnsi="Times New Roman"/>
        </w:rPr>
        <w:tab/>
      </w:r>
    </w:p>
    <w:p w14:paraId="1BA93C82" w14:textId="77777777" w:rsidR="00807B87" w:rsidRPr="009C3BF7" w:rsidRDefault="00807B87" w:rsidP="009D5CE9">
      <w:pPr>
        <w:pStyle w:val="BodyTextIndent"/>
        <w:spacing w:before="120" w:after="60"/>
        <w:ind w:left="720" w:firstLine="0"/>
        <w:rPr>
          <w:rFonts w:ascii="Times New Roman" w:hAnsi="Times New Roman"/>
        </w:rPr>
      </w:pPr>
      <w:r w:rsidRPr="009C3BF7">
        <w:rPr>
          <w:rFonts w:ascii="Times New Roman" w:hAnsi="Times New Roman"/>
        </w:rPr>
        <w:t>Nếu thành phẩm thuốc được đóng gói trong bao bì bán thấm,</w:t>
      </w:r>
      <w:r w:rsidRPr="006E17BD">
        <w:t xml:space="preserve"> </w:t>
      </w:r>
      <w:r w:rsidRPr="009C3BF7">
        <w:rPr>
          <w:rFonts w:ascii="Times New Roman" w:hAnsi="Times New Roman"/>
        </w:rPr>
        <w:t>phải cung cấp thông tin phù hợp để đánh giá mức</w:t>
      </w:r>
      <w:r>
        <w:rPr>
          <w:rFonts w:ascii="Times New Roman" w:hAnsi="Times New Roman"/>
        </w:rPr>
        <w:t xml:space="preserve"> độ</w:t>
      </w:r>
      <w:r w:rsidRPr="009C3BF7">
        <w:rPr>
          <w:rFonts w:ascii="Times New Roman" w:hAnsi="Times New Roman"/>
        </w:rPr>
        <w:t xml:space="preserve"> mất nước. Các số liệu theo dõi khi bảo quản lạnh cần được đánh giá theo </w:t>
      </w:r>
      <w:r>
        <w:rPr>
          <w:rFonts w:ascii="Times New Roman" w:hAnsi="Times New Roman"/>
        </w:rPr>
        <w:t>mục</w:t>
      </w:r>
      <w:r w:rsidRPr="009C3BF7">
        <w:rPr>
          <w:rFonts w:ascii="Times New Roman" w:hAnsi="Times New Roman"/>
        </w:rPr>
        <w:t xml:space="preserve"> đánh giá của hướng dẫn này, trừ các trường hợp được ghi rõ dưới đây</w:t>
      </w:r>
      <w:r>
        <w:rPr>
          <w:rFonts w:ascii="Times New Roman" w:hAnsi="Times New Roman"/>
        </w:rPr>
        <w:t>.</w:t>
      </w:r>
    </w:p>
    <w:p w14:paraId="4682FFCC" w14:textId="77777777" w:rsidR="00807B87" w:rsidRPr="00807B87" w:rsidRDefault="00807B87" w:rsidP="009D5CE9">
      <w:pPr>
        <w:pStyle w:val="BodyTextIndent"/>
        <w:tabs>
          <w:tab w:val="left" w:pos="720"/>
        </w:tabs>
        <w:spacing w:before="120" w:after="60"/>
        <w:ind w:left="720" w:hanging="720"/>
        <w:rPr>
          <w:rFonts w:ascii="Times New Roman" w:hAnsi="Times New Roman"/>
          <w:b/>
        </w:rPr>
      </w:pPr>
      <w:r w:rsidRPr="00807B87">
        <w:rPr>
          <w:rFonts w:ascii="Times New Roman" w:hAnsi="Times New Roman"/>
          <w:b/>
        </w:rPr>
        <w:t>4.</w:t>
      </w:r>
      <w:r>
        <w:rPr>
          <w:rFonts w:ascii="Times New Roman" w:hAnsi="Times New Roman"/>
          <w:b/>
        </w:rPr>
        <w:t>7</w:t>
      </w:r>
      <w:r w:rsidRPr="00807B87">
        <w:rPr>
          <w:rFonts w:ascii="Times New Roman" w:hAnsi="Times New Roman"/>
          <w:b/>
        </w:rPr>
        <w:t>.</w:t>
      </w:r>
      <w:r>
        <w:rPr>
          <w:rFonts w:ascii="Times New Roman" w:hAnsi="Times New Roman"/>
          <w:b/>
        </w:rPr>
        <w:t>5.</w:t>
      </w:r>
      <w:r w:rsidRPr="00807B87">
        <w:rPr>
          <w:rFonts w:ascii="Times New Roman" w:hAnsi="Times New Roman"/>
          <w:b/>
        </w:rPr>
        <w:tab/>
        <w:t>Các thành phẩm thuốc dự kiến bảo quản đông lạnh</w:t>
      </w:r>
    </w:p>
    <w:tbl>
      <w:tblPr>
        <w:tblW w:w="90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335"/>
        <w:gridCol w:w="4002"/>
      </w:tblGrid>
      <w:tr w:rsidR="00807B87" w:rsidRPr="0037082D" w14:paraId="2A3C035C" w14:textId="77777777" w:rsidTr="00694C4B">
        <w:trPr>
          <w:trHeight w:val="233"/>
          <w:jc w:val="right"/>
        </w:trPr>
        <w:tc>
          <w:tcPr>
            <w:tcW w:w="1701" w:type="dxa"/>
            <w:vAlign w:val="center"/>
          </w:tcPr>
          <w:p w14:paraId="40C268C4" w14:textId="77777777" w:rsidR="00807B87" w:rsidRPr="009D5CE9" w:rsidRDefault="00807B87" w:rsidP="009D5CE9">
            <w:pPr>
              <w:pStyle w:val="BodyTextIndent"/>
              <w:spacing w:before="20" w:after="20"/>
              <w:ind w:left="0" w:firstLine="0"/>
              <w:jc w:val="center"/>
              <w:rPr>
                <w:rFonts w:ascii="Times New Roman" w:hAnsi="Times New Roman"/>
                <w:b/>
              </w:rPr>
            </w:pPr>
            <w:r w:rsidRPr="009D5CE9">
              <w:rPr>
                <w:rFonts w:ascii="Times New Roman" w:hAnsi="Times New Roman"/>
                <w:b/>
              </w:rPr>
              <w:t>Nghiên cứu</w:t>
            </w:r>
          </w:p>
        </w:tc>
        <w:tc>
          <w:tcPr>
            <w:tcW w:w="3335" w:type="dxa"/>
            <w:vAlign w:val="center"/>
          </w:tcPr>
          <w:p w14:paraId="7D3A0EE7" w14:textId="77777777" w:rsidR="00807B87" w:rsidRPr="009D5CE9" w:rsidRDefault="00807B87" w:rsidP="009D5CE9">
            <w:pPr>
              <w:pStyle w:val="BodyTextIndent"/>
              <w:spacing w:before="20" w:after="20"/>
              <w:ind w:left="0" w:firstLine="0"/>
              <w:jc w:val="center"/>
              <w:rPr>
                <w:rFonts w:ascii="Times New Roman" w:hAnsi="Times New Roman"/>
                <w:b/>
              </w:rPr>
            </w:pPr>
            <w:r w:rsidRPr="009D5CE9">
              <w:rPr>
                <w:rFonts w:ascii="Times New Roman" w:hAnsi="Times New Roman"/>
                <w:b/>
              </w:rPr>
              <w:t>Điều kiện bảo quản</w:t>
            </w:r>
          </w:p>
        </w:tc>
        <w:tc>
          <w:tcPr>
            <w:tcW w:w="4002" w:type="dxa"/>
            <w:vAlign w:val="center"/>
          </w:tcPr>
          <w:p w14:paraId="375A9CBE" w14:textId="77777777" w:rsidR="00807B87" w:rsidRPr="009D5CE9" w:rsidRDefault="00807B87" w:rsidP="009D5CE9">
            <w:pPr>
              <w:pStyle w:val="BodyTextIndent"/>
              <w:spacing w:before="20" w:after="20"/>
              <w:ind w:left="0" w:firstLine="0"/>
              <w:jc w:val="center"/>
              <w:rPr>
                <w:rFonts w:ascii="Times New Roman" w:hAnsi="Times New Roman"/>
                <w:b/>
              </w:rPr>
            </w:pPr>
            <w:r w:rsidRPr="009D5CE9">
              <w:rPr>
                <w:rFonts w:ascii="Times New Roman" w:hAnsi="Times New Roman"/>
                <w:b/>
              </w:rPr>
              <w:t>Khoảng thời gian tối thiểu của dữ liệu khi nộp hồ sơ đăng ký</w:t>
            </w:r>
          </w:p>
        </w:tc>
      </w:tr>
      <w:tr w:rsidR="00807B87" w:rsidRPr="0037082D" w14:paraId="4EACC643" w14:textId="77777777" w:rsidTr="00694C4B">
        <w:trPr>
          <w:trHeight w:val="287"/>
          <w:jc w:val="right"/>
        </w:trPr>
        <w:tc>
          <w:tcPr>
            <w:tcW w:w="1701" w:type="dxa"/>
            <w:vAlign w:val="center"/>
          </w:tcPr>
          <w:p w14:paraId="5B59AE32" w14:textId="77777777" w:rsidR="00807B87" w:rsidRPr="009C3BF7" w:rsidRDefault="00807B87" w:rsidP="009D5CE9">
            <w:pPr>
              <w:pStyle w:val="BodyTextIndent"/>
              <w:spacing w:before="20" w:after="20"/>
              <w:ind w:left="0" w:firstLine="0"/>
              <w:jc w:val="center"/>
              <w:rPr>
                <w:rFonts w:ascii="Times New Roman" w:hAnsi="Times New Roman"/>
              </w:rPr>
            </w:pPr>
            <w:r>
              <w:rPr>
                <w:rFonts w:ascii="Times New Roman" w:hAnsi="Times New Roman"/>
              </w:rPr>
              <w:t>D</w:t>
            </w:r>
            <w:r w:rsidRPr="009C3BF7">
              <w:rPr>
                <w:rFonts w:ascii="Times New Roman" w:hAnsi="Times New Roman"/>
              </w:rPr>
              <w:t>ài hạn</w:t>
            </w:r>
          </w:p>
        </w:tc>
        <w:tc>
          <w:tcPr>
            <w:tcW w:w="3335" w:type="dxa"/>
            <w:vAlign w:val="center"/>
          </w:tcPr>
          <w:p w14:paraId="1A7CA2D6" w14:textId="6D797CA5" w:rsidR="00807B87" w:rsidRPr="009C3BF7" w:rsidRDefault="00807B87" w:rsidP="009D5CE9">
            <w:pPr>
              <w:pStyle w:val="BodyTextIndent"/>
              <w:spacing w:before="20" w:after="20"/>
              <w:ind w:left="0" w:firstLine="0"/>
              <w:jc w:val="center"/>
              <w:rPr>
                <w:rFonts w:ascii="Times New Roman" w:hAnsi="Times New Roman"/>
              </w:rPr>
            </w:pPr>
            <w:r w:rsidRPr="009C3BF7">
              <w:rPr>
                <w:rFonts w:ascii="Times New Roman" w:hAnsi="Times New Roman"/>
              </w:rPr>
              <w:t>-20</w:t>
            </w:r>
            <w:ins w:id="25" w:author="Nguyen Tran. Linh" w:date="2022-06-21T14:39:00Z">
              <w:r w:rsidR="00A21AD4">
                <w:rPr>
                  <w:rFonts w:ascii="Times New Roman" w:hAnsi="Times New Roman"/>
                </w:rPr>
                <w:t xml:space="preserve"> </w:t>
              </w:r>
            </w:ins>
            <w:r w:rsidR="00557884">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sidRPr="009C3BF7">
              <w:rPr>
                <w:rFonts w:ascii="Times New Roman" w:hAnsi="Times New Roman"/>
              </w:rPr>
              <w:t xml:space="preserve"> 5</w:t>
            </w:r>
            <w:ins w:id="26" w:author="Nguyen Tran. Linh" w:date="2022-06-21T14:39:00Z">
              <w:r w:rsidR="00A21AD4">
                <w:rPr>
                  <w:rFonts w:ascii="Times New Roman" w:hAnsi="Times New Roman"/>
                </w:rPr>
                <w:t xml:space="preserve"> </w:t>
              </w:r>
            </w:ins>
            <w:r w:rsidR="00557884">
              <w:rPr>
                <w:rFonts w:ascii="Times New Roman" w:hAnsi="Times New Roman"/>
                <w:vertAlign w:val="superscript"/>
              </w:rPr>
              <w:t>o</w:t>
            </w:r>
            <w:r w:rsidRPr="009C3BF7">
              <w:rPr>
                <w:rFonts w:ascii="Times New Roman" w:hAnsi="Times New Roman"/>
              </w:rPr>
              <w:t>C</w:t>
            </w:r>
          </w:p>
        </w:tc>
        <w:tc>
          <w:tcPr>
            <w:tcW w:w="4002" w:type="dxa"/>
            <w:vAlign w:val="center"/>
          </w:tcPr>
          <w:p w14:paraId="3A7FAA15" w14:textId="77777777" w:rsidR="00807B87" w:rsidRPr="009C3BF7" w:rsidRDefault="00807B87" w:rsidP="009D5CE9">
            <w:pPr>
              <w:pStyle w:val="BodyTextIndent"/>
              <w:spacing w:before="20" w:after="20"/>
              <w:ind w:left="0" w:firstLine="0"/>
              <w:jc w:val="center"/>
              <w:rPr>
                <w:rFonts w:ascii="Times New Roman" w:hAnsi="Times New Roman"/>
              </w:rPr>
            </w:pPr>
            <w:r w:rsidRPr="009C3BF7">
              <w:rPr>
                <w:rFonts w:ascii="Times New Roman" w:hAnsi="Times New Roman"/>
              </w:rPr>
              <w:t>12 tháng</w:t>
            </w:r>
          </w:p>
        </w:tc>
      </w:tr>
    </w:tbl>
    <w:p w14:paraId="553EE1FD" w14:textId="77777777" w:rsidR="00807B87" w:rsidRPr="009C3BF7" w:rsidRDefault="00807B87" w:rsidP="00807B87">
      <w:pPr>
        <w:pStyle w:val="BodyTextIndent"/>
        <w:ind w:left="0" w:firstLine="0"/>
        <w:rPr>
          <w:rFonts w:ascii="Times New Roman" w:hAnsi="Times New Roman"/>
        </w:rPr>
      </w:pPr>
    </w:p>
    <w:p w14:paraId="68708518" w14:textId="3A068E8D" w:rsidR="00807B87" w:rsidRPr="009C3BF7" w:rsidRDefault="00807B87" w:rsidP="009D5CE9">
      <w:pPr>
        <w:pStyle w:val="BodyTextIndent"/>
        <w:spacing w:before="120" w:afterLines="60" w:after="144"/>
        <w:ind w:left="720" w:firstLine="0"/>
        <w:rPr>
          <w:rFonts w:ascii="Times New Roman" w:hAnsi="Times New Roman"/>
        </w:rPr>
      </w:pPr>
      <w:r w:rsidRPr="009C3BF7">
        <w:rPr>
          <w:rFonts w:ascii="Times New Roman" w:hAnsi="Times New Roman"/>
        </w:rPr>
        <w:t>Đối với các thành phẩm thuốc dự k</w:t>
      </w:r>
      <w:r w:rsidR="004E26F7">
        <w:rPr>
          <w:rFonts w:ascii="Times New Roman" w:hAnsi="Times New Roman"/>
        </w:rPr>
        <w:t>iến bảo quản đông lạnh,</w:t>
      </w:r>
      <w:r w:rsidRPr="009C3BF7">
        <w:rPr>
          <w:rFonts w:ascii="Times New Roman" w:hAnsi="Times New Roman"/>
        </w:rPr>
        <w:t xml:space="preserve"> nên dựa trên các dữ liệu ở điều kiện thực và bảo quản dài hạn</w:t>
      </w:r>
      <w:r w:rsidR="004E26F7">
        <w:rPr>
          <w:rFonts w:ascii="Times New Roman" w:hAnsi="Times New Roman"/>
        </w:rPr>
        <w:t xml:space="preserve"> để xác định tuổi thọ</w:t>
      </w:r>
      <w:r w:rsidRPr="009C3BF7">
        <w:rPr>
          <w:rFonts w:ascii="Times New Roman" w:hAnsi="Times New Roman"/>
        </w:rPr>
        <w:t xml:space="preserve">. Do không có số liệu ở điều kiện bảo quản </w:t>
      </w:r>
      <w:r w:rsidR="001A40F8">
        <w:rPr>
          <w:rFonts w:ascii="Times New Roman" w:hAnsi="Times New Roman"/>
        </w:rPr>
        <w:t>cấp tốc</w:t>
      </w:r>
      <w:r w:rsidRPr="009C3BF7">
        <w:rPr>
          <w:rFonts w:ascii="Times New Roman" w:hAnsi="Times New Roman"/>
        </w:rPr>
        <w:t xml:space="preserve"> đối với các thành phẩm thuốc dự định bảo quản đông lạnh, thử nghiệm trên một lô ở một nhiệt độ nâng cao (ví dụ 5</w:t>
      </w:r>
      <w:r w:rsidR="00557884">
        <w:rPr>
          <w:rFonts w:ascii="Times New Roman" w:hAnsi="Times New Roman"/>
          <w:vertAlign w:val="superscript"/>
        </w:rPr>
        <w:t>o</w:t>
      </w:r>
      <w:r w:rsidRPr="009C3BF7">
        <w:rPr>
          <w:rFonts w:ascii="Times New Roman" w:hAnsi="Times New Roman"/>
        </w:rPr>
        <w:t>C</w:t>
      </w:r>
      <w:r>
        <w:rPr>
          <w:rFonts w:ascii="Times New Roman" w:hAnsi="Times New Roman"/>
        </w:rPr>
        <w:t xml:space="preserve"> </w:t>
      </w:r>
      <w:r w:rsidRPr="00807B87">
        <w:rPr>
          <w:rFonts w:ascii="Times New Roman" w:hAnsi="Times New Roman"/>
        </w:rPr>
        <w:t>±</w:t>
      </w:r>
      <w:r>
        <w:rPr>
          <w:rFonts w:ascii="Times New Roman" w:hAnsi="Times New Roman"/>
        </w:rPr>
        <w:t xml:space="preserve"> </w:t>
      </w:r>
      <w:r w:rsidRPr="009C3BF7">
        <w:rPr>
          <w:rFonts w:ascii="Times New Roman" w:hAnsi="Times New Roman"/>
        </w:rPr>
        <w:t>3</w:t>
      </w:r>
      <w:r w:rsidR="00557884">
        <w:rPr>
          <w:rFonts w:ascii="Times New Roman" w:hAnsi="Times New Roman"/>
          <w:vertAlign w:val="superscript"/>
        </w:rPr>
        <w:t>o</w:t>
      </w:r>
      <w:r w:rsidRPr="009C3BF7">
        <w:rPr>
          <w:rFonts w:ascii="Times New Roman" w:hAnsi="Times New Roman"/>
        </w:rPr>
        <w:t>C hoặc 25</w:t>
      </w:r>
      <w:ins w:id="27" w:author="Nguyen Tran. Linh" w:date="2022-06-21T14:39:00Z">
        <w:r w:rsidR="00A21AD4">
          <w:rPr>
            <w:rFonts w:ascii="Times New Roman" w:hAnsi="Times New Roman"/>
          </w:rPr>
          <w:t xml:space="preserve"> </w:t>
        </w:r>
      </w:ins>
      <w:r w:rsidR="00557884">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Pr>
          <w:rFonts w:ascii="Times New Roman" w:hAnsi="Times New Roman"/>
        </w:rPr>
        <w:t xml:space="preserve"> </w:t>
      </w:r>
      <w:r w:rsidRPr="009C3BF7">
        <w:rPr>
          <w:rFonts w:ascii="Times New Roman" w:hAnsi="Times New Roman"/>
        </w:rPr>
        <w:t>2</w:t>
      </w:r>
      <w:ins w:id="28" w:author="Nguyen Tran. Linh" w:date="2022-06-21T14:39:00Z">
        <w:r w:rsidR="00A21AD4">
          <w:rPr>
            <w:rFonts w:ascii="Times New Roman" w:hAnsi="Times New Roman"/>
          </w:rPr>
          <w:t xml:space="preserve"> </w:t>
        </w:r>
      </w:ins>
      <w:r w:rsidR="00557884">
        <w:rPr>
          <w:rFonts w:ascii="Times New Roman" w:hAnsi="Times New Roman"/>
          <w:vertAlign w:val="superscript"/>
        </w:rPr>
        <w:t>o</w:t>
      </w:r>
      <w:r w:rsidRPr="009C3BF7">
        <w:rPr>
          <w:rFonts w:ascii="Times New Roman" w:hAnsi="Times New Roman"/>
        </w:rPr>
        <w:t xml:space="preserve">C) trong một khoảng thời gian thích hợp cần được thực hiện để chỉ rõ ảnh hưởng của việc chuyên chở ngắn </w:t>
      </w:r>
      <w:r>
        <w:rPr>
          <w:rFonts w:ascii="Times New Roman" w:hAnsi="Times New Roman"/>
        </w:rPr>
        <w:t>hạn</w:t>
      </w:r>
      <w:r w:rsidRPr="009C3BF7">
        <w:rPr>
          <w:rFonts w:ascii="Times New Roman" w:hAnsi="Times New Roman"/>
        </w:rPr>
        <w:t xml:space="preserve"> trong những điều kiện vượt ra ngoài điều kiện bảo quản đã ghi trên nhãn.</w:t>
      </w:r>
    </w:p>
    <w:p w14:paraId="3FAECFEC" w14:textId="28978FA4" w:rsidR="00807B87" w:rsidRPr="00807B87" w:rsidRDefault="00807B87" w:rsidP="009D5CE9">
      <w:pPr>
        <w:pStyle w:val="BodyTextIndent"/>
        <w:tabs>
          <w:tab w:val="left" w:pos="720"/>
        </w:tabs>
        <w:spacing w:before="120" w:afterLines="60" w:after="144"/>
        <w:ind w:left="720" w:hanging="720"/>
        <w:rPr>
          <w:rFonts w:ascii="Times New Roman" w:hAnsi="Times New Roman"/>
          <w:b/>
        </w:rPr>
      </w:pPr>
      <w:r w:rsidRPr="00807B87">
        <w:rPr>
          <w:rFonts w:ascii="Times New Roman" w:hAnsi="Times New Roman"/>
          <w:b/>
        </w:rPr>
        <w:t>4.7.6</w:t>
      </w:r>
      <w:r w:rsidRPr="00807B87">
        <w:rPr>
          <w:rFonts w:ascii="Times New Roman" w:hAnsi="Times New Roman"/>
          <w:b/>
        </w:rPr>
        <w:tab/>
        <w:t xml:space="preserve">Các thành phẩm thuốc dự kiến bảo quản dưới </w:t>
      </w:r>
      <w:r w:rsidR="009D5CE9">
        <w:rPr>
          <w:rFonts w:ascii="Times New Roman" w:hAnsi="Times New Roman"/>
          <w:b/>
        </w:rPr>
        <w:t>-</w:t>
      </w:r>
      <w:r w:rsidRPr="00807B87">
        <w:rPr>
          <w:rFonts w:ascii="Times New Roman" w:hAnsi="Times New Roman"/>
          <w:b/>
        </w:rPr>
        <w:t>20</w:t>
      </w:r>
      <w:ins w:id="29" w:author="Nguyen Tran. Linh" w:date="2022-06-21T14:39:00Z">
        <w:r w:rsidR="00A21AD4">
          <w:rPr>
            <w:rFonts w:ascii="Times New Roman" w:hAnsi="Times New Roman"/>
            <w:b/>
          </w:rPr>
          <w:t xml:space="preserve"> </w:t>
        </w:r>
      </w:ins>
      <w:r w:rsidR="00557884">
        <w:rPr>
          <w:rFonts w:ascii="Times New Roman" w:hAnsi="Times New Roman"/>
          <w:b/>
          <w:vertAlign w:val="superscript"/>
        </w:rPr>
        <w:t>o</w:t>
      </w:r>
      <w:r w:rsidRPr="00807B87">
        <w:rPr>
          <w:rFonts w:ascii="Times New Roman" w:hAnsi="Times New Roman"/>
          <w:b/>
        </w:rPr>
        <w:t>C</w:t>
      </w:r>
    </w:p>
    <w:p w14:paraId="306B6149" w14:textId="596E46F1" w:rsidR="00807B87" w:rsidRPr="009C3BF7" w:rsidRDefault="00807B87" w:rsidP="009D5CE9">
      <w:pPr>
        <w:pStyle w:val="BodyTextIndent"/>
        <w:spacing w:before="120" w:afterLines="60" w:after="144"/>
        <w:ind w:left="720" w:firstLine="0"/>
        <w:rPr>
          <w:rFonts w:ascii="Times New Roman" w:hAnsi="Times New Roman"/>
        </w:rPr>
      </w:pPr>
      <w:r w:rsidRPr="009C3BF7">
        <w:rPr>
          <w:rFonts w:ascii="Times New Roman" w:hAnsi="Times New Roman"/>
        </w:rPr>
        <w:t xml:space="preserve">Các </w:t>
      </w:r>
      <w:r>
        <w:rPr>
          <w:rFonts w:ascii="Times New Roman" w:hAnsi="Times New Roman"/>
        </w:rPr>
        <w:t>thành phẩm</w:t>
      </w:r>
      <w:r w:rsidRPr="009C3BF7">
        <w:rPr>
          <w:rFonts w:ascii="Times New Roman" w:hAnsi="Times New Roman"/>
        </w:rPr>
        <w:t xml:space="preserve"> thuốc dự kiến bảo quản dưới </w:t>
      </w:r>
      <w:r w:rsidR="009D5CE9">
        <w:rPr>
          <w:rFonts w:ascii="Times New Roman" w:hAnsi="Times New Roman"/>
        </w:rPr>
        <w:t>-</w:t>
      </w:r>
      <w:r w:rsidRPr="009C3BF7">
        <w:rPr>
          <w:rFonts w:ascii="Times New Roman" w:hAnsi="Times New Roman"/>
        </w:rPr>
        <w:t>20</w:t>
      </w:r>
      <w:ins w:id="30"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cần được </w:t>
      </w:r>
      <w:r>
        <w:rPr>
          <w:rFonts w:ascii="Times New Roman" w:hAnsi="Times New Roman"/>
        </w:rPr>
        <w:t>xem xét theo từng trường hợp cụ thể</w:t>
      </w:r>
      <w:r w:rsidRPr="009C3BF7">
        <w:rPr>
          <w:rFonts w:ascii="Times New Roman" w:hAnsi="Times New Roman"/>
        </w:rPr>
        <w:t>.</w:t>
      </w:r>
    </w:p>
    <w:p w14:paraId="227FEB1D" w14:textId="77777777" w:rsidR="008A4C27" w:rsidRDefault="00550130" w:rsidP="009D5CE9">
      <w:pPr>
        <w:pStyle w:val="BodyTextIndent"/>
        <w:tabs>
          <w:tab w:val="left" w:pos="720"/>
        </w:tabs>
        <w:spacing w:before="120" w:afterLines="60" w:after="144"/>
        <w:ind w:left="720" w:hanging="720"/>
        <w:rPr>
          <w:rFonts w:ascii="Times New Roman" w:hAnsi="Times New Roman"/>
          <w:b/>
        </w:rPr>
      </w:pPr>
      <w:r>
        <w:rPr>
          <w:rFonts w:ascii="Times New Roman" w:hAnsi="Times New Roman"/>
          <w:b/>
        </w:rPr>
        <w:t>4.7.7</w:t>
      </w:r>
      <w:r w:rsidR="008A4C27" w:rsidRPr="00C12C07">
        <w:rPr>
          <w:rFonts w:ascii="Times New Roman" w:hAnsi="Times New Roman"/>
          <w:b/>
        </w:rPr>
        <w:t>.</w:t>
      </w:r>
      <w:r w:rsidR="008A4C27" w:rsidRPr="00C12C07">
        <w:rPr>
          <w:rFonts w:ascii="Times New Roman" w:hAnsi="Times New Roman"/>
          <w:b/>
        </w:rPr>
        <w:tab/>
      </w:r>
      <w:r w:rsidR="00934BFB">
        <w:rPr>
          <w:rFonts w:ascii="Times New Roman" w:hAnsi="Times New Roman"/>
          <w:b/>
        </w:rPr>
        <w:t>T</w:t>
      </w:r>
      <w:r w:rsidR="008A4C27" w:rsidRPr="00C12C07">
        <w:rPr>
          <w:rFonts w:ascii="Times New Roman" w:hAnsi="Times New Roman"/>
          <w:b/>
        </w:rPr>
        <w:t xml:space="preserve">huốc </w:t>
      </w:r>
      <w:r>
        <w:rPr>
          <w:rFonts w:ascii="Times New Roman" w:hAnsi="Times New Roman"/>
          <w:b/>
        </w:rPr>
        <w:t>hóa dược mới (NCE)</w:t>
      </w:r>
    </w:p>
    <w:tbl>
      <w:tblPr>
        <w:tblW w:w="90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4"/>
        <w:gridCol w:w="3402"/>
        <w:gridCol w:w="2693"/>
        <w:gridCol w:w="1459"/>
      </w:tblGrid>
      <w:tr w:rsidR="00EC0747" w:rsidRPr="0037082D" w14:paraId="1139CD74" w14:textId="77777777" w:rsidTr="00936D0B">
        <w:trPr>
          <w:jc w:val="right"/>
        </w:trPr>
        <w:tc>
          <w:tcPr>
            <w:tcW w:w="1484" w:type="dxa"/>
            <w:vAlign w:val="center"/>
          </w:tcPr>
          <w:p w14:paraId="206B76DA" w14:textId="77777777" w:rsidR="00EC0747" w:rsidRPr="009D5CE9" w:rsidRDefault="005E3976" w:rsidP="00EA1980">
            <w:pPr>
              <w:pStyle w:val="BodyTextIndent"/>
              <w:ind w:left="0" w:firstLine="0"/>
              <w:jc w:val="center"/>
              <w:rPr>
                <w:rFonts w:ascii="Times New Roman" w:hAnsi="Times New Roman"/>
                <w:b/>
              </w:rPr>
            </w:pPr>
            <w:r w:rsidRPr="009D5CE9">
              <w:rPr>
                <w:rFonts w:ascii="Times New Roman" w:hAnsi="Times New Roman"/>
                <w:b/>
              </w:rPr>
              <w:t>Nghiên</w:t>
            </w:r>
            <w:r w:rsidR="00EC0747" w:rsidRPr="009D5CE9">
              <w:rPr>
                <w:rFonts w:ascii="Times New Roman" w:hAnsi="Times New Roman"/>
                <w:b/>
              </w:rPr>
              <w:t xml:space="preserve"> </w:t>
            </w:r>
            <w:r w:rsidRPr="009D5CE9">
              <w:rPr>
                <w:rFonts w:ascii="Times New Roman" w:hAnsi="Times New Roman"/>
                <w:b/>
              </w:rPr>
              <w:t>cứu</w:t>
            </w:r>
          </w:p>
        </w:tc>
        <w:tc>
          <w:tcPr>
            <w:tcW w:w="3402" w:type="dxa"/>
            <w:vAlign w:val="center"/>
          </w:tcPr>
          <w:p w14:paraId="55BB4F54" w14:textId="77777777" w:rsidR="00EC0747" w:rsidRPr="009D5CE9" w:rsidRDefault="005E3976" w:rsidP="00EA1980">
            <w:pPr>
              <w:pStyle w:val="BodyTextIndent"/>
              <w:ind w:left="0" w:firstLine="0"/>
              <w:jc w:val="center"/>
              <w:rPr>
                <w:rFonts w:ascii="Times New Roman" w:hAnsi="Times New Roman"/>
                <w:b/>
              </w:rPr>
            </w:pPr>
            <w:r w:rsidRPr="009D5CE9">
              <w:rPr>
                <w:rFonts w:ascii="Times New Roman" w:hAnsi="Times New Roman"/>
                <w:b/>
              </w:rPr>
              <w:t>Điều</w:t>
            </w:r>
            <w:r w:rsidR="00EC0747" w:rsidRPr="009D5CE9">
              <w:rPr>
                <w:rFonts w:ascii="Times New Roman" w:hAnsi="Times New Roman"/>
                <w:b/>
              </w:rPr>
              <w:t xml:space="preserve"> </w:t>
            </w:r>
            <w:r w:rsidRPr="009D5CE9">
              <w:rPr>
                <w:rFonts w:ascii="Times New Roman" w:hAnsi="Times New Roman"/>
                <w:b/>
              </w:rPr>
              <w:t>kiện</w:t>
            </w:r>
            <w:r w:rsidR="00EC0747" w:rsidRPr="009D5CE9">
              <w:rPr>
                <w:rFonts w:ascii="Times New Roman" w:hAnsi="Times New Roman"/>
                <w:b/>
              </w:rPr>
              <w:t xml:space="preserve"> </w:t>
            </w:r>
            <w:r w:rsidRPr="009D5CE9">
              <w:rPr>
                <w:rFonts w:ascii="Times New Roman" w:hAnsi="Times New Roman"/>
                <w:b/>
              </w:rPr>
              <w:t>bảo</w:t>
            </w:r>
            <w:r w:rsidR="00EC0747" w:rsidRPr="009D5CE9">
              <w:rPr>
                <w:rFonts w:ascii="Times New Roman" w:hAnsi="Times New Roman"/>
                <w:b/>
              </w:rPr>
              <w:t xml:space="preserve"> </w:t>
            </w:r>
            <w:r w:rsidRPr="009D5CE9">
              <w:rPr>
                <w:rFonts w:ascii="Times New Roman" w:hAnsi="Times New Roman"/>
                <w:b/>
              </w:rPr>
              <w:t>quản</w:t>
            </w:r>
          </w:p>
        </w:tc>
        <w:tc>
          <w:tcPr>
            <w:tcW w:w="2693" w:type="dxa"/>
            <w:vAlign w:val="center"/>
          </w:tcPr>
          <w:p w14:paraId="0DDF23F5" w14:textId="77777777" w:rsidR="00EC0747" w:rsidRPr="009D5CE9" w:rsidRDefault="005E3976" w:rsidP="00EA1980">
            <w:pPr>
              <w:pStyle w:val="BodyTextIndent"/>
              <w:ind w:left="0" w:firstLine="0"/>
              <w:jc w:val="center"/>
              <w:rPr>
                <w:rFonts w:ascii="Times New Roman" w:hAnsi="Times New Roman"/>
                <w:b/>
              </w:rPr>
            </w:pPr>
            <w:r w:rsidRPr="009D5CE9">
              <w:rPr>
                <w:rFonts w:ascii="Times New Roman" w:hAnsi="Times New Roman"/>
                <w:b/>
              </w:rPr>
              <w:t>Khoảng</w:t>
            </w:r>
            <w:r w:rsidR="00EC0747" w:rsidRPr="009D5CE9">
              <w:rPr>
                <w:rFonts w:ascii="Times New Roman" w:hAnsi="Times New Roman"/>
                <w:b/>
              </w:rPr>
              <w:t xml:space="preserve"> </w:t>
            </w:r>
            <w:r w:rsidRPr="009D5CE9">
              <w:rPr>
                <w:rFonts w:ascii="Times New Roman" w:hAnsi="Times New Roman"/>
                <w:b/>
              </w:rPr>
              <w:t>thời</w:t>
            </w:r>
            <w:r w:rsidR="00EC0747" w:rsidRPr="009D5CE9">
              <w:rPr>
                <w:rFonts w:ascii="Times New Roman" w:hAnsi="Times New Roman"/>
                <w:b/>
              </w:rPr>
              <w:t xml:space="preserve"> </w:t>
            </w:r>
            <w:r w:rsidRPr="009D5CE9">
              <w:rPr>
                <w:rFonts w:ascii="Times New Roman" w:hAnsi="Times New Roman"/>
                <w:b/>
              </w:rPr>
              <w:t>gian</w:t>
            </w:r>
            <w:r w:rsidR="00EC0747" w:rsidRPr="009D5CE9">
              <w:rPr>
                <w:rFonts w:ascii="Times New Roman" w:hAnsi="Times New Roman"/>
                <w:b/>
              </w:rPr>
              <w:t xml:space="preserve"> </w:t>
            </w:r>
            <w:r w:rsidRPr="009D5CE9">
              <w:rPr>
                <w:rFonts w:ascii="Times New Roman" w:hAnsi="Times New Roman"/>
                <w:b/>
              </w:rPr>
              <w:t>tối</w:t>
            </w:r>
            <w:r w:rsidR="00EC0747" w:rsidRPr="009D5CE9">
              <w:rPr>
                <w:rFonts w:ascii="Times New Roman" w:hAnsi="Times New Roman"/>
                <w:b/>
              </w:rPr>
              <w:t xml:space="preserve"> </w:t>
            </w:r>
            <w:r w:rsidRPr="009D5CE9">
              <w:rPr>
                <w:rFonts w:ascii="Times New Roman" w:hAnsi="Times New Roman"/>
                <w:b/>
              </w:rPr>
              <w:t>thiểu</w:t>
            </w:r>
            <w:r w:rsidR="00245A99" w:rsidRPr="009D5CE9">
              <w:rPr>
                <w:rFonts w:ascii="Times New Roman" w:hAnsi="Times New Roman"/>
                <w:b/>
              </w:rPr>
              <w:t xml:space="preserve"> </w:t>
            </w:r>
            <w:r w:rsidR="00185648" w:rsidRPr="009D5CE9">
              <w:rPr>
                <w:rFonts w:ascii="Times New Roman" w:hAnsi="Times New Roman"/>
                <w:b/>
              </w:rPr>
              <w:t>của dữ</w:t>
            </w:r>
            <w:r w:rsidR="00245A99" w:rsidRPr="009D5CE9">
              <w:rPr>
                <w:rFonts w:ascii="Times New Roman" w:hAnsi="Times New Roman"/>
                <w:b/>
              </w:rPr>
              <w:t xml:space="preserve"> liệu khi </w:t>
            </w:r>
            <w:r w:rsidR="00EA1980" w:rsidRPr="009D5CE9">
              <w:rPr>
                <w:rFonts w:ascii="Times New Roman" w:hAnsi="Times New Roman"/>
                <w:b/>
              </w:rPr>
              <w:t>nộp hồ sơ đăng ký</w:t>
            </w:r>
          </w:p>
        </w:tc>
        <w:tc>
          <w:tcPr>
            <w:tcW w:w="1459" w:type="dxa"/>
            <w:vAlign w:val="center"/>
          </w:tcPr>
          <w:p w14:paraId="44732AB2" w14:textId="77777777" w:rsidR="00EC0747" w:rsidRPr="009D5CE9" w:rsidRDefault="005E3976" w:rsidP="00550130">
            <w:pPr>
              <w:pStyle w:val="BodyTextIndent"/>
              <w:ind w:left="0" w:firstLine="0"/>
              <w:jc w:val="center"/>
              <w:rPr>
                <w:rFonts w:ascii="Times New Roman" w:hAnsi="Times New Roman"/>
                <w:b/>
              </w:rPr>
            </w:pPr>
            <w:r w:rsidRPr="009D5CE9">
              <w:rPr>
                <w:rFonts w:ascii="Times New Roman" w:hAnsi="Times New Roman"/>
                <w:b/>
              </w:rPr>
              <w:t>Số</w:t>
            </w:r>
            <w:r w:rsidR="00EC0747" w:rsidRPr="009D5CE9">
              <w:rPr>
                <w:rFonts w:ascii="Times New Roman" w:hAnsi="Times New Roman"/>
                <w:b/>
              </w:rPr>
              <w:t xml:space="preserve"> </w:t>
            </w:r>
            <w:r w:rsidRPr="009D5CE9">
              <w:rPr>
                <w:rFonts w:ascii="Times New Roman" w:hAnsi="Times New Roman"/>
                <w:b/>
              </w:rPr>
              <w:t>lô</w:t>
            </w:r>
            <w:r w:rsidR="00EC0747" w:rsidRPr="009D5CE9">
              <w:rPr>
                <w:rFonts w:ascii="Times New Roman" w:hAnsi="Times New Roman"/>
                <w:b/>
              </w:rPr>
              <w:t xml:space="preserve"> </w:t>
            </w:r>
            <w:r w:rsidRPr="009D5CE9">
              <w:rPr>
                <w:rFonts w:ascii="Times New Roman" w:hAnsi="Times New Roman"/>
                <w:b/>
              </w:rPr>
              <w:t>thử</w:t>
            </w:r>
          </w:p>
        </w:tc>
      </w:tr>
      <w:tr w:rsidR="00EC0747" w:rsidRPr="0037082D" w14:paraId="031106FC" w14:textId="77777777" w:rsidTr="00936D0B">
        <w:trPr>
          <w:jc w:val="right"/>
        </w:trPr>
        <w:tc>
          <w:tcPr>
            <w:tcW w:w="1484" w:type="dxa"/>
            <w:vAlign w:val="center"/>
          </w:tcPr>
          <w:p w14:paraId="718B85FF" w14:textId="77777777" w:rsidR="00EC0747" w:rsidRPr="009C3BF7" w:rsidRDefault="00550130" w:rsidP="00934BFB">
            <w:pPr>
              <w:pStyle w:val="BodyTextIndent"/>
              <w:ind w:left="0" w:firstLine="0"/>
              <w:jc w:val="center"/>
              <w:rPr>
                <w:rFonts w:ascii="Times New Roman" w:hAnsi="Times New Roman"/>
              </w:rPr>
            </w:pPr>
            <w:r>
              <w:rPr>
                <w:rFonts w:ascii="Times New Roman" w:hAnsi="Times New Roman"/>
              </w:rPr>
              <w:t>D</w:t>
            </w:r>
            <w:r w:rsidR="00E550DA" w:rsidRPr="009C3BF7">
              <w:rPr>
                <w:rFonts w:ascii="Times New Roman" w:hAnsi="Times New Roman"/>
              </w:rPr>
              <w:t>ài hạn</w:t>
            </w:r>
          </w:p>
        </w:tc>
        <w:tc>
          <w:tcPr>
            <w:tcW w:w="3402" w:type="dxa"/>
            <w:vAlign w:val="center"/>
          </w:tcPr>
          <w:p w14:paraId="10A083F2" w14:textId="1BFD9D10" w:rsidR="00EC0747" w:rsidRPr="009C3BF7" w:rsidRDefault="005E3976" w:rsidP="00610E17">
            <w:pPr>
              <w:pStyle w:val="BodyTextIndent"/>
              <w:ind w:left="0" w:firstLine="0"/>
              <w:jc w:val="left"/>
              <w:rPr>
                <w:rFonts w:ascii="Times New Roman" w:hAnsi="Times New Roman"/>
              </w:rPr>
            </w:pPr>
            <w:r w:rsidRPr="009C3BF7">
              <w:rPr>
                <w:rFonts w:ascii="Times New Roman" w:hAnsi="Times New Roman"/>
              </w:rPr>
              <w:t>Nhiệt</w:t>
            </w:r>
            <w:r w:rsidR="00EC0747" w:rsidRPr="009C3BF7">
              <w:rPr>
                <w:rFonts w:ascii="Times New Roman" w:hAnsi="Times New Roman"/>
              </w:rPr>
              <w:t xml:space="preserve"> </w:t>
            </w:r>
            <w:r w:rsidRPr="009C3BF7">
              <w:rPr>
                <w:rFonts w:ascii="Times New Roman" w:hAnsi="Times New Roman"/>
              </w:rPr>
              <w:t>độ</w:t>
            </w:r>
            <w:r w:rsidR="00EC0747" w:rsidRPr="009C3BF7">
              <w:rPr>
                <w:rFonts w:ascii="Times New Roman" w:hAnsi="Times New Roman"/>
              </w:rPr>
              <w:t xml:space="preserve"> 30</w:t>
            </w:r>
            <w:ins w:id="31"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r w:rsidR="00EC0747" w:rsidRPr="009C3BF7">
              <w:rPr>
                <w:rFonts w:ascii="Times New Roman" w:hAnsi="Times New Roman"/>
              </w:rPr>
              <w:t xml:space="preserve"> </w:t>
            </w:r>
            <w:r w:rsidR="00550130" w:rsidRPr="00807B87">
              <w:rPr>
                <w:rFonts w:ascii="Times New Roman" w:hAnsi="Times New Roman"/>
              </w:rPr>
              <w:t>±</w:t>
            </w:r>
            <w:r w:rsidR="00EC0747" w:rsidRPr="009C3BF7">
              <w:rPr>
                <w:rFonts w:ascii="Times New Roman" w:hAnsi="Times New Roman"/>
              </w:rPr>
              <w:t xml:space="preserve"> 2</w:t>
            </w:r>
            <w:ins w:id="32"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78F29B93" w14:textId="77777777" w:rsidR="00EC0747" w:rsidRPr="009C3BF7" w:rsidRDefault="005E3976" w:rsidP="00550130">
            <w:pPr>
              <w:pStyle w:val="BodyTextIndent"/>
              <w:ind w:left="0" w:firstLine="0"/>
              <w:jc w:val="left"/>
              <w:rPr>
                <w:rFonts w:ascii="Times New Roman" w:hAnsi="Times New Roman"/>
              </w:rPr>
            </w:pPr>
            <w:r w:rsidRPr="009C3BF7">
              <w:rPr>
                <w:rFonts w:ascii="Times New Roman" w:hAnsi="Times New Roman"/>
              </w:rPr>
              <w:t>Độ</w:t>
            </w:r>
            <w:r w:rsidR="00EC0747" w:rsidRPr="009C3BF7">
              <w:rPr>
                <w:rFonts w:ascii="Times New Roman" w:hAnsi="Times New Roman"/>
              </w:rPr>
              <w:t xml:space="preserve"> </w:t>
            </w:r>
            <w:r w:rsidRPr="009C3BF7">
              <w:rPr>
                <w:rFonts w:ascii="Times New Roman" w:hAnsi="Times New Roman"/>
              </w:rPr>
              <w:t>ẩm</w:t>
            </w:r>
            <w:r w:rsidR="00EC0747" w:rsidRPr="009C3BF7">
              <w:rPr>
                <w:rFonts w:ascii="Times New Roman" w:hAnsi="Times New Roman"/>
              </w:rPr>
              <w:t xml:space="preserve"> </w:t>
            </w:r>
            <w:r w:rsidRPr="009C3BF7">
              <w:rPr>
                <w:rFonts w:ascii="Times New Roman" w:hAnsi="Times New Roman"/>
              </w:rPr>
              <w:t>tương</w:t>
            </w:r>
            <w:r w:rsidR="00EC0747" w:rsidRPr="009C3BF7">
              <w:rPr>
                <w:rFonts w:ascii="Times New Roman" w:hAnsi="Times New Roman"/>
              </w:rPr>
              <w:t xml:space="preserve"> </w:t>
            </w:r>
            <w:r w:rsidRPr="009C3BF7">
              <w:rPr>
                <w:rFonts w:ascii="Times New Roman" w:hAnsi="Times New Roman"/>
              </w:rPr>
              <w:t>đối</w:t>
            </w:r>
            <w:r w:rsidR="00EC0747" w:rsidRPr="009C3BF7">
              <w:rPr>
                <w:rFonts w:ascii="Times New Roman" w:hAnsi="Times New Roman"/>
              </w:rPr>
              <w:t xml:space="preserve"> 7</w:t>
            </w:r>
            <w:r w:rsidR="00245A99" w:rsidRPr="009C3BF7">
              <w:rPr>
                <w:rFonts w:ascii="Times New Roman" w:hAnsi="Times New Roman"/>
              </w:rPr>
              <w:t>5</w:t>
            </w:r>
            <w:r w:rsidR="00EC0747" w:rsidRPr="009C3BF7">
              <w:rPr>
                <w:rFonts w:ascii="Times New Roman" w:hAnsi="Times New Roman"/>
              </w:rPr>
              <w:t xml:space="preserve">% </w:t>
            </w:r>
            <w:r w:rsidR="00550130" w:rsidRPr="00807B87">
              <w:rPr>
                <w:rFonts w:ascii="Times New Roman" w:hAnsi="Times New Roman"/>
              </w:rPr>
              <w:t>±</w:t>
            </w:r>
            <w:r w:rsidR="00EC0747" w:rsidRPr="009C3BF7">
              <w:rPr>
                <w:rFonts w:ascii="Times New Roman" w:hAnsi="Times New Roman"/>
              </w:rPr>
              <w:t xml:space="preserve"> 5%</w:t>
            </w:r>
          </w:p>
        </w:tc>
        <w:tc>
          <w:tcPr>
            <w:tcW w:w="2693" w:type="dxa"/>
            <w:vAlign w:val="center"/>
          </w:tcPr>
          <w:p w14:paraId="0E474D3E" w14:textId="77777777" w:rsidR="00EC0747" w:rsidRPr="009C3BF7" w:rsidRDefault="00EC0747" w:rsidP="00EA1980">
            <w:pPr>
              <w:pStyle w:val="BodyTextIndent"/>
              <w:ind w:left="0" w:firstLine="0"/>
              <w:jc w:val="center"/>
              <w:rPr>
                <w:rFonts w:ascii="Times New Roman" w:hAnsi="Times New Roman"/>
              </w:rPr>
            </w:pPr>
            <w:r w:rsidRPr="009C3BF7">
              <w:rPr>
                <w:rFonts w:ascii="Times New Roman" w:hAnsi="Times New Roman"/>
              </w:rPr>
              <w:t xml:space="preserve">12 </w:t>
            </w:r>
            <w:r w:rsidR="005E3976" w:rsidRPr="009C3BF7">
              <w:rPr>
                <w:rFonts w:ascii="Times New Roman" w:hAnsi="Times New Roman"/>
              </w:rPr>
              <w:t>tháng</w:t>
            </w:r>
          </w:p>
        </w:tc>
        <w:tc>
          <w:tcPr>
            <w:tcW w:w="1459" w:type="dxa"/>
            <w:vAlign w:val="center"/>
          </w:tcPr>
          <w:p w14:paraId="606AFA4B" w14:textId="77777777" w:rsidR="00EC0747" w:rsidRPr="009C3BF7" w:rsidRDefault="005E3976" w:rsidP="00EA1980">
            <w:pPr>
              <w:pStyle w:val="BodyTextIndent"/>
              <w:ind w:left="0" w:firstLine="0"/>
              <w:jc w:val="center"/>
              <w:rPr>
                <w:rFonts w:ascii="Times New Roman" w:hAnsi="Times New Roman"/>
              </w:rPr>
            </w:pPr>
            <w:r w:rsidRPr="009C3BF7">
              <w:rPr>
                <w:rFonts w:ascii="Times New Roman" w:hAnsi="Times New Roman"/>
              </w:rPr>
              <w:t>Tối</w:t>
            </w:r>
            <w:r w:rsidR="00EC0747" w:rsidRPr="009C3BF7">
              <w:rPr>
                <w:rFonts w:ascii="Times New Roman" w:hAnsi="Times New Roman"/>
              </w:rPr>
              <w:t xml:space="preserve"> </w:t>
            </w:r>
            <w:r w:rsidRPr="009C3BF7">
              <w:rPr>
                <w:rFonts w:ascii="Times New Roman" w:hAnsi="Times New Roman"/>
              </w:rPr>
              <w:t>thiểu</w:t>
            </w:r>
            <w:r w:rsidR="00EC0747" w:rsidRPr="009C3BF7">
              <w:rPr>
                <w:rFonts w:ascii="Times New Roman" w:hAnsi="Times New Roman"/>
              </w:rPr>
              <w:t xml:space="preserve"> 3</w:t>
            </w:r>
          </w:p>
        </w:tc>
      </w:tr>
      <w:tr w:rsidR="00EC0747" w:rsidRPr="0037082D" w14:paraId="7CB22B0D" w14:textId="77777777" w:rsidTr="00936D0B">
        <w:trPr>
          <w:jc w:val="right"/>
        </w:trPr>
        <w:tc>
          <w:tcPr>
            <w:tcW w:w="1484" w:type="dxa"/>
            <w:vAlign w:val="center"/>
          </w:tcPr>
          <w:p w14:paraId="3F45AF10" w14:textId="77777777" w:rsidR="00EC0747" w:rsidRPr="009C3BF7" w:rsidRDefault="00550130" w:rsidP="009C3BF7">
            <w:pPr>
              <w:pStyle w:val="BodyTextIndent"/>
              <w:ind w:left="0" w:firstLine="0"/>
              <w:jc w:val="center"/>
              <w:rPr>
                <w:rFonts w:ascii="Times New Roman" w:hAnsi="Times New Roman"/>
              </w:rPr>
            </w:pPr>
            <w:r>
              <w:rPr>
                <w:rFonts w:ascii="Times New Roman" w:hAnsi="Times New Roman"/>
              </w:rPr>
              <w:t>C</w:t>
            </w:r>
            <w:r w:rsidR="005E3976" w:rsidRPr="009C3BF7">
              <w:rPr>
                <w:rFonts w:ascii="Times New Roman" w:hAnsi="Times New Roman"/>
              </w:rPr>
              <w:t>ấp</w:t>
            </w:r>
            <w:r w:rsidR="00EC0747" w:rsidRPr="009C3BF7">
              <w:rPr>
                <w:rFonts w:ascii="Times New Roman" w:hAnsi="Times New Roman"/>
              </w:rPr>
              <w:t xml:space="preserve"> </w:t>
            </w:r>
            <w:r w:rsidR="005E3976" w:rsidRPr="009C3BF7">
              <w:rPr>
                <w:rFonts w:ascii="Times New Roman" w:hAnsi="Times New Roman"/>
              </w:rPr>
              <w:t>tốc</w:t>
            </w:r>
          </w:p>
        </w:tc>
        <w:tc>
          <w:tcPr>
            <w:tcW w:w="3402" w:type="dxa"/>
            <w:vAlign w:val="center"/>
          </w:tcPr>
          <w:p w14:paraId="6F59D786" w14:textId="0980E978" w:rsidR="00EC0747" w:rsidRPr="009C3BF7" w:rsidRDefault="005E3976" w:rsidP="00610E17">
            <w:pPr>
              <w:pStyle w:val="BodyTextIndent"/>
              <w:ind w:left="0" w:firstLine="0"/>
              <w:jc w:val="left"/>
              <w:rPr>
                <w:rFonts w:ascii="Times New Roman" w:hAnsi="Times New Roman"/>
              </w:rPr>
            </w:pPr>
            <w:r w:rsidRPr="009C3BF7">
              <w:rPr>
                <w:rFonts w:ascii="Times New Roman" w:hAnsi="Times New Roman"/>
              </w:rPr>
              <w:t>Nhiệt</w:t>
            </w:r>
            <w:r w:rsidR="00EC0747" w:rsidRPr="009C3BF7">
              <w:rPr>
                <w:rFonts w:ascii="Times New Roman" w:hAnsi="Times New Roman"/>
              </w:rPr>
              <w:t xml:space="preserve"> </w:t>
            </w:r>
            <w:r w:rsidRPr="009C3BF7">
              <w:rPr>
                <w:rFonts w:ascii="Times New Roman" w:hAnsi="Times New Roman"/>
              </w:rPr>
              <w:t>độ</w:t>
            </w:r>
            <w:r w:rsidR="00EC0747" w:rsidRPr="009C3BF7">
              <w:rPr>
                <w:rFonts w:ascii="Times New Roman" w:hAnsi="Times New Roman"/>
              </w:rPr>
              <w:t xml:space="preserve"> 40</w:t>
            </w:r>
            <w:ins w:id="33"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r w:rsidR="00EC0747" w:rsidRPr="009C3BF7">
              <w:rPr>
                <w:rFonts w:ascii="Times New Roman" w:hAnsi="Times New Roman"/>
              </w:rPr>
              <w:t xml:space="preserve"> </w:t>
            </w:r>
            <w:r w:rsidR="00550130" w:rsidRPr="00807B87">
              <w:rPr>
                <w:rFonts w:ascii="Times New Roman" w:hAnsi="Times New Roman"/>
              </w:rPr>
              <w:t>±</w:t>
            </w:r>
            <w:r w:rsidR="00EC0747" w:rsidRPr="009C3BF7">
              <w:rPr>
                <w:rFonts w:ascii="Times New Roman" w:hAnsi="Times New Roman"/>
              </w:rPr>
              <w:t xml:space="preserve"> 2</w:t>
            </w:r>
            <w:ins w:id="34"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64AE10EF" w14:textId="77777777" w:rsidR="00EC0747" w:rsidRPr="009C3BF7" w:rsidRDefault="005E3976" w:rsidP="00610E17">
            <w:pPr>
              <w:pStyle w:val="BodyTextIndent"/>
              <w:ind w:left="0" w:firstLine="0"/>
              <w:jc w:val="left"/>
              <w:rPr>
                <w:rFonts w:ascii="Times New Roman" w:hAnsi="Times New Roman"/>
              </w:rPr>
            </w:pPr>
            <w:r w:rsidRPr="009C3BF7">
              <w:rPr>
                <w:rFonts w:ascii="Times New Roman" w:hAnsi="Times New Roman"/>
              </w:rPr>
              <w:t>Độ</w:t>
            </w:r>
            <w:r w:rsidR="00EC0747" w:rsidRPr="009C3BF7">
              <w:rPr>
                <w:rFonts w:ascii="Times New Roman" w:hAnsi="Times New Roman"/>
              </w:rPr>
              <w:t xml:space="preserve"> </w:t>
            </w:r>
            <w:r w:rsidRPr="009C3BF7">
              <w:rPr>
                <w:rFonts w:ascii="Times New Roman" w:hAnsi="Times New Roman"/>
              </w:rPr>
              <w:t>ẩm</w:t>
            </w:r>
            <w:r w:rsidR="00EC0747" w:rsidRPr="009C3BF7">
              <w:rPr>
                <w:rFonts w:ascii="Times New Roman" w:hAnsi="Times New Roman"/>
              </w:rPr>
              <w:t xml:space="preserve"> </w:t>
            </w:r>
            <w:r w:rsidRPr="009C3BF7">
              <w:rPr>
                <w:rFonts w:ascii="Times New Roman" w:hAnsi="Times New Roman"/>
              </w:rPr>
              <w:t>tương</w:t>
            </w:r>
            <w:r w:rsidR="00EC0747" w:rsidRPr="009C3BF7">
              <w:rPr>
                <w:rFonts w:ascii="Times New Roman" w:hAnsi="Times New Roman"/>
              </w:rPr>
              <w:t xml:space="preserve"> </w:t>
            </w:r>
            <w:r w:rsidRPr="009C3BF7">
              <w:rPr>
                <w:rFonts w:ascii="Times New Roman" w:hAnsi="Times New Roman"/>
              </w:rPr>
              <w:t>đối</w:t>
            </w:r>
            <w:r w:rsidR="00EC0747" w:rsidRPr="009C3BF7">
              <w:rPr>
                <w:rFonts w:ascii="Times New Roman" w:hAnsi="Times New Roman"/>
              </w:rPr>
              <w:t xml:space="preserve"> 75% </w:t>
            </w:r>
            <w:r w:rsidR="00550130" w:rsidRPr="00807B87">
              <w:rPr>
                <w:rFonts w:ascii="Times New Roman" w:hAnsi="Times New Roman"/>
              </w:rPr>
              <w:t>±</w:t>
            </w:r>
            <w:r w:rsidR="00EC0747" w:rsidRPr="009C3BF7">
              <w:rPr>
                <w:rFonts w:ascii="Times New Roman" w:hAnsi="Times New Roman"/>
              </w:rPr>
              <w:t xml:space="preserve"> 5%</w:t>
            </w:r>
          </w:p>
        </w:tc>
        <w:tc>
          <w:tcPr>
            <w:tcW w:w="2693" w:type="dxa"/>
            <w:vAlign w:val="center"/>
          </w:tcPr>
          <w:p w14:paraId="04CC9857" w14:textId="77777777" w:rsidR="00EC0747" w:rsidRPr="009C3BF7" w:rsidRDefault="00EC0747" w:rsidP="00EA1980">
            <w:pPr>
              <w:pStyle w:val="BodyTextIndent"/>
              <w:ind w:left="0" w:firstLine="0"/>
              <w:jc w:val="center"/>
              <w:rPr>
                <w:rFonts w:ascii="Times New Roman" w:hAnsi="Times New Roman"/>
              </w:rPr>
            </w:pPr>
            <w:r w:rsidRPr="009C3BF7">
              <w:rPr>
                <w:rFonts w:ascii="Times New Roman" w:hAnsi="Times New Roman"/>
              </w:rPr>
              <w:t xml:space="preserve">6 </w:t>
            </w:r>
            <w:r w:rsidR="005E3976" w:rsidRPr="009C3BF7">
              <w:rPr>
                <w:rFonts w:ascii="Times New Roman" w:hAnsi="Times New Roman"/>
              </w:rPr>
              <w:t>tháng</w:t>
            </w:r>
          </w:p>
        </w:tc>
        <w:tc>
          <w:tcPr>
            <w:tcW w:w="1459" w:type="dxa"/>
            <w:vAlign w:val="center"/>
          </w:tcPr>
          <w:p w14:paraId="37FCEA38" w14:textId="77777777" w:rsidR="00EC0747" w:rsidRPr="009C3BF7" w:rsidRDefault="005E3976" w:rsidP="00EA1980">
            <w:pPr>
              <w:pStyle w:val="BodyTextIndent"/>
              <w:ind w:left="0" w:firstLine="0"/>
              <w:jc w:val="center"/>
              <w:rPr>
                <w:rFonts w:ascii="Times New Roman" w:hAnsi="Times New Roman"/>
              </w:rPr>
            </w:pPr>
            <w:r w:rsidRPr="009C3BF7">
              <w:rPr>
                <w:rFonts w:ascii="Times New Roman" w:hAnsi="Times New Roman"/>
              </w:rPr>
              <w:t>Tối</w:t>
            </w:r>
            <w:r w:rsidR="00EC0747" w:rsidRPr="009C3BF7">
              <w:rPr>
                <w:rFonts w:ascii="Times New Roman" w:hAnsi="Times New Roman"/>
              </w:rPr>
              <w:t xml:space="preserve"> </w:t>
            </w:r>
            <w:r w:rsidRPr="009C3BF7">
              <w:rPr>
                <w:rFonts w:ascii="Times New Roman" w:hAnsi="Times New Roman"/>
              </w:rPr>
              <w:t>thiểu</w:t>
            </w:r>
            <w:r w:rsidR="00EC0747" w:rsidRPr="009C3BF7">
              <w:rPr>
                <w:rFonts w:ascii="Times New Roman" w:hAnsi="Times New Roman"/>
              </w:rPr>
              <w:t xml:space="preserve"> 3</w:t>
            </w:r>
          </w:p>
        </w:tc>
      </w:tr>
    </w:tbl>
    <w:p w14:paraId="5A2A8137" w14:textId="77777777" w:rsidR="00EC0747" w:rsidRPr="009C3BF7" w:rsidRDefault="00EC0747" w:rsidP="00EC0747">
      <w:pPr>
        <w:pStyle w:val="BodyTextIndent"/>
        <w:rPr>
          <w:rFonts w:ascii="Times New Roman" w:hAnsi="Times New Roman"/>
        </w:rPr>
      </w:pPr>
    </w:p>
    <w:p w14:paraId="2BABFF9C" w14:textId="77777777" w:rsidR="00EC0747" w:rsidRPr="00934BFB" w:rsidRDefault="003716F7" w:rsidP="009C3BF7">
      <w:pPr>
        <w:pStyle w:val="BodyTextIndent"/>
        <w:tabs>
          <w:tab w:val="left" w:pos="720"/>
        </w:tabs>
        <w:spacing w:after="120"/>
        <w:ind w:left="720" w:hanging="720"/>
        <w:rPr>
          <w:rFonts w:ascii="Times New Roman" w:hAnsi="Times New Roman"/>
          <w:b/>
        </w:rPr>
      </w:pPr>
      <w:r w:rsidRPr="00934BFB">
        <w:rPr>
          <w:b/>
        </w:rPr>
        <w:t>4</w:t>
      </w:r>
      <w:r w:rsidR="00934BFB" w:rsidRPr="00934BFB">
        <w:rPr>
          <w:b/>
        </w:rPr>
        <w:t>.7.8</w:t>
      </w:r>
      <w:r w:rsidR="00934BFB">
        <w:rPr>
          <w:b/>
        </w:rPr>
        <w:t>.</w:t>
      </w:r>
      <w:r w:rsidRPr="00934BFB">
        <w:rPr>
          <w:b/>
        </w:rPr>
        <w:tab/>
      </w:r>
      <w:r w:rsidR="00934BFB" w:rsidRPr="00934BFB">
        <w:rPr>
          <w:rFonts w:ascii="Times New Roman" w:hAnsi="Times New Roman"/>
          <w:b/>
        </w:rPr>
        <w:t>T</w:t>
      </w:r>
      <w:r w:rsidR="00EA1980" w:rsidRPr="00934BFB">
        <w:rPr>
          <w:rFonts w:ascii="Times New Roman" w:hAnsi="Times New Roman"/>
          <w:b/>
        </w:rPr>
        <w:t xml:space="preserve">huốc </w:t>
      </w:r>
      <w:r w:rsidR="008D7F2B" w:rsidRPr="00934BFB">
        <w:rPr>
          <w:rFonts w:ascii="Times New Roman" w:hAnsi="Times New Roman"/>
          <w:b/>
        </w:rPr>
        <w:t>Generics</w:t>
      </w:r>
      <w:r w:rsidR="00EA1980" w:rsidRPr="00934BFB">
        <w:rPr>
          <w:rFonts w:ascii="Times New Roman" w:hAnsi="Times New Roman"/>
          <w:b/>
        </w:rPr>
        <w:t xml:space="preserve"> </w:t>
      </w:r>
    </w:p>
    <w:tbl>
      <w:tblPr>
        <w:tblW w:w="90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09"/>
        <w:gridCol w:w="2693"/>
        <w:gridCol w:w="3018"/>
      </w:tblGrid>
      <w:tr w:rsidR="00EC0747" w:rsidRPr="0037082D" w14:paraId="0751422A" w14:textId="77777777" w:rsidTr="00A56383">
        <w:trPr>
          <w:jc w:val="right"/>
        </w:trPr>
        <w:tc>
          <w:tcPr>
            <w:tcW w:w="1418" w:type="dxa"/>
            <w:vAlign w:val="center"/>
          </w:tcPr>
          <w:p w14:paraId="0079DB58" w14:textId="77777777" w:rsidR="00EC0747" w:rsidRPr="009D5CE9" w:rsidRDefault="005E3976" w:rsidP="009D5CE9">
            <w:pPr>
              <w:pStyle w:val="BodyTextIndent"/>
              <w:spacing w:before="60" w:after="60"/>
              <w:ind w:left="0" w:firstLine="0"/>
              <w:jc w:val="center"/>
              <w:rPr>
                <w:rFonts w:ascii="Times New Roman" w:hAnsi="Times New Roman"/>
                <w:b/>
              </w:rPr>
            </w:pPr>
            <w:r w:rsidRPr="009D5CE9">
              <w:rPr>
                <w:rFonts w:ascii="Times New Roman" w:hAnsi="Times New Roman"/>
                <w:b/>
              </w:rPr>
              <w:t>Nghiên</w:t>
            </w:r>
            <w:r w:rsidR="00EC0747" w:rsidRPr="009D5CE9">
              <w:rPr>
                <w:rFonts w:ascii="Times New Roman" w:hAnsi="Times New Roman"/>
                <w:b/>
              </w:rPr>
              <w:t xml:space="preserve"> </w:t>
            </w:r>
            <w:r w:rsidRPr="009D5CE9">
              <w:rPr>
                <w:rFonts w:ascii="Times New Roman" w:hAnsi="Times New Roman"/>
                <w:b/>
              </w:rPr>
              <w:t>cứu</w:t>
            </w:r>
          </w:p>
        </w:tc>
        <w:tc>
          <w:tcPr>
            <w:tcW w:w="1909" w:type="dxa"/>
            <w:vAlign w:val="center"/>
          </w:tcPr>
          <w:p w14:paraId="5DE06003" w14:textId="77777777" w:rsidR="00EC0747" w:rsidRPr="009D5CE9" w:rsidRDefault="005E3976" w:rsidP="009D5CE9">
            <w:pPr>
              <w:pStyle w:val="BodyTextIndent"/>
              <w:spacing w:before="60" w:after="60"/>
              <w:ind w:left="0" w:firstLine="0"/>
              <w:jc w:val="center"/>
              <w:rPr>
                <w:rFonts w:ascii="Times New Roman" w:hAnsi="Times New Roman"/>
                <w:b/>
              </w:rPr>
            </w:pPr>
            <w:r w:rsidRPr="009D5CE9">
              <w:rPr>
                <w:rFonts w:ascii="Times New Roman" w:hAnsi="Times New Roman"/>
                <w:b/>
              </w:rPr>
              <w:t>Điều</w:t>
            </w:r>
            <w:r w:rsidR="00EC0747" w:rsidRPr="009D5CE9">
              <w:rPr>
                <w:rFonts w:ascii="Times New Roman" w:hAnsi="Times New Roman"/>
                <w:b/>
              </w:rPr>
              <w:t xml:space="preserve"> </w:t>
            </w:r>
            <w:r w:rsidRPr="009D5CE9">
              <w:rPr>
                <w:rFonts w:ascii="Times New Roman" w:hAnsi="Times New Roman"/>
                <w:b/>
              </w:rPr>
              <w:t>kiện</w:t>
            </w:r>
            <w:r w:rsidR="00EC0747" w:rsidRPr="009D5CE9">
              <w:rPr>
                <w:rFonts w:ascii="Times New Roman" w:hAnsi="Times New Roman"/>
                <w:b/>
              </w:rPr>
              <w:t xml:space="preserve"> </w:t>
            </w:r>
            <w:r w:rsidRPr="009D5CE9">
              <w:rPr>
                <w:rFonts w:ascii="Times New Roman" w:hAnsi="Times New Roman"/>
                <w:b/>
              </w:rPr>
              <w:t>bảo</w:t>
            </w:r>
            <w:r w:rsidR="00EC0747" w:rsidRPr="009D5CE9">
              <w:rPr>
                <w:rFonts w:ascii="Times New Roman" w:hAnsi="Times New Roman"/>
                <w:b/>
              </w:rPr>
              <w:t xml:space="preserve"> </w:t>
            </w:r>
            <w:r w:rsidRPr="009D5CE9">
              <w:rPr>
                <w:rFonts w:ascii="Times New Roman" w:hAnsi="Times New Roman"/>
                <w:b/>
              </w:rPr>
              <w:t>quản</w:t>
            </w:r>
          </w:p>
        </w:tc>
        <w:tc>
          <w:tcPr>
            <w:tcW w:w="2693" w:type="dxa"/>
            <w:vAlign w:val="center"/>
          </w:tcPr>
          <w:p w14:paraId="03D030E8" w14:textId="77777777" w:rsidR="00EC0747" w:rsidRPr="009D5CE9" w:rsidRDefault="005E3976" w:rsidP="009D5CE9">
            <w:pPr>
              <w:pStyle w:val="BodyTextIndent"/>
              <w:spacing w:before="60" w:after="60"/>
              <w:ind w:left="0" w:firstLine="0"/>
              <w:jc w:val="center"/>
              <w:rPr>
                <w:rFonts w:ascii="Times New Roman" w:hAnsi="Times New Roman"/>
                <w:b/>
              </w:rPr>
            </w:pPr>
            <w:r w:rsidRPr="009D5CE9">
              <w:rPr>
                <w:rFonts w:ascii="Times New Roman" w:hAnsi="Times New Roman"/>
                <w:b/>
              </w:rPr>
              <w:t>Khoảng</w:t>
            </w:r>
            <w:r w:rsidR="00EC0747" w:rsidRPr="009D5CE9">
              <w:rPr>
                <w:rFonts w:ascii="Times New Roman" w:hAnsi="Times New Roman"/>
                <w:b/>
              </w:rPr>
              <w:t xml:space="preserve"> </w:t>
            </w:r>
            <w:r w:rsidRPr="009D5CE9">
              <w:rPr>
                <w:rFonts w:ascii="Times New Roman" w:hAnsi="Times New Roman"/>
                <w:b/>
              </w:rPr>
              <w:t>thời</w:t>
            </w:r>
            <w:r w:rsidR="00EC0747" w:rsidRPr="009D5CE9">
              <w:rPr>
                <w:rFonts w:ascii="Times New Roman" w:hAnsi="Times New Roman"/>
                <w:b/>
              </w:rPr>
              <w:t xml:space="preserve"> </w:t>
            </w:r>
            <w:r w:rsidRPr="009D5CE9">
              <w:rPr>
                <w:rFonts w:ascii="Times New Roman" w:hAnsi="Times New Roman"/>
                <w:b/>
              </w:rPr>
              <w:t>gian</w:t>
            </w:r>
            <w:r w:rsidR="00EC0747" w:rsidRPr="009D5CE9">
              <w:rPr>
                <w:rFonts w:ascii="Times New Roman" w:hAnsi="Times New Roman"/>
                <w:b/>
              </w:rPr>
              <w:t xml:space="preserve"> </w:t>
            </w:r>
            <w:r w:rsidRPr="009D5CE9">
              <w:rPr>
                <w:rFonts w:ascii="Times New Roman" w:hAnsi="Times New Roman"/>
                <w:b/>
              </w:rPr>
              <w:t>tối</w:t>
            </w:r>
            <w:r w:rsidR="00EC0747" w:rsidRPr="009D5CE9">
              <w:rPr>
                <w:rFonts w:ascii="Times New Roman" w:hAnsi="Times New Roman"/>
                <w:b/>
              </w:rPr>
              <w:t xml:space="preserve"> </w:t>
            </w:r>
            <w:r w:rsidRPr="009D5CE9">
              <w:rPr>
                <w:rFonts w:ascii="Times New Roman" w:hAnsi="Times New Roman"/>
                <w:b/>
              </w:rPr>
              <w:t>thiểu</w:t>
            </w:r>
            <w:r w:rsidR="00185648" w:rsidRPr="009D5CE9">
              <w:rPr>
                <w:rFonts w:ascii="Times New Roman" w:hAnsi="Times New Roman"/>
                <w:b/>
              </w:rPr>
              <w:t xml:space="preserve"> của dữ </w:t>
            </w:r>
            <w:r w:rsidR="00245A99" w:rsidRPr="009D5CE9">
              <w:rPr>
                <w:rFonts w:ascii="Times New Roman" w:hAnsi="Times New Roman"/>
                <w:b/>
              </w:rPr>
              <w:t>liệu khi</w:t>
            </w:r>
            <w:r w:rsidR="00185648" w:rsidRPr="009D5CE9">
              <w:rPr>
                <w:rFonts w:ascii="Times New Roman" w:hAnsi="Times New Roman"/>
                <w:b/>
              </w:rPr>
              <w:t xml:space="preserve"> nộp hồ sơ  đăng ký</w:t>
            </w:r>
          </w:p>
        </w:tc>
        <w:tc>
          <w:tcPr>
            <w:tcW w:w="3018" w:type="dxa"/>
            <w:vAlign w:val="center"/>
          </w:tcPr>
          <w:p w14:paraId="64F0DCBE" w14:textId="77777777" w:rsidR="00EC0747" w:rsidRPr="009D5CE9" w:rsidRDefault="005E3976" w:rsidP="009D5CE9">
            <w:pPr>
              <w:pStyle w:val="BodyTextIndent"/>
              <w:spacing w:before="60" w:after="60"/>
              <w:ind w:left="0" w:firstLine="0"/>
              <w:jc w:val="center"/>
              <w:rPr>
                <w:rFonts w:ascii="Times New Roman" w:hAnsi="Times New Roman"/>
                <w:b/>
              </w:rPr>
            </w:pPr>
            <w:r w:rsidRPr="009D5CE9">
              <w:rPr>
                <w:rFonts w:ascii="Times New Roman" w:hAnsi="Times New Roman"/>
                <w:b/>
              </w:rPr>
              <w:t>Số</w:t>
            </w:r>
            <w:r w:rsidR="00EC0747" w:rsidRPr="009D5CE9">
              <w:rPr>
                <w:rFonts w:ascii="Times New Roman" w:hAnsi="Times New Roman"/>
                <w:b/>
              </w:rPr>
              <w:t xml:space="preserve"> </w:t>
            </w:r>
            <w:r w:rsidRPr="009D5CE9">
              <w:rPr>
                <w:rFonts w:ascii="Times New Roman" w:hAnsi="Times New Roman"/>
                <w:b/>
              </w:rPr>
              <w:t>lô</w:t>
            </w:r>
            <w:r w:rsidR="00EC0747" w:rsidRPr="009D5CE9">
              <w:rPr>
                <w:rFonts w:ascii="Times New Roman" w:hAnsi="Times New Roman"/>
                <w:b/>
              </w:rPr>
              <w:t xml:space="preserve"> </w:t>
            </w:r>
            <w:r w:rsidRPr="009D5CE9">
              <w:rPr>
                <w:rFonts w:ascii="Times New Roman" w:hAnsi="Times New Roman"/>
                <w:b/>
              </w:rPr>
              <w:t>thử</w:t>
            </w:r>
          </w:p>
        </w:tc>
      </w:tr>
      <w:tr w:rsidR="00934BFB" w:rsidRPr="0037082D" w14:paraId="5237C2C6" w14:textId="77777777" w:rsidTr="00A56383">
        <w:trPr>
          <w:trHeight w:val="595"/>
          <w:jc w:val="right"/>
        </w:trPr>
        <w:tc>
          <w:tcPr>
            <w:tcW w:w="1418" w:type="dxa"/>
            <w:vMerge w:val="restart"/>
            <w:vAlign w:val="center"/>
          </w:tcPr>
          <w:p w14:paraId="5363F044" w14:textId="77777777" w:rsidR="00934BFB" w:rsidRPr="009C3BF7" w:rsidRDefault="00934BFB" w:rsidP="00955F06">
            <w:pPr>
              <w:pStyle w:val="BodyTextIndent"/>
              <w:spacing w:before="60" w:after="60"/>
              <w:ind w:left="0" w:firstLine="0"/>
              <w:jc w:val="left"/>
              <w:rPr>
                <w:rFonts w:ascii="Times New Roman" w:hAnsi="Times New Roman"/>
              </w:rPr>
            </w:pPr>
            <w:r>
              <w:rPr>
                <w:rFonts w:ascii="Times New Roman" w:hAnsi="Times New Roman"/>
              </w:rPr>
              <w:t>D</w:t>
            </w:r>
            <w:r w:rsidRPr="009C3BF7">
              <w:rPr>
                <w:rFonts w:ascii="Times New Roman" w:hAnsi="Times New Roman"/>
              </w:rPr>
              <w:t>ài hạn</w:t>
            </w:r>
          </w:p>
        </w:tc>
        <w:tc>
          <w:tcPr>
            <w:tcW w:w="1909" w:type="dxa"/>
            <w:vMerge w:val="restart"/>
            <w:vAlign w:val="center"/>
          </w:tcPr>
          <w:p w14:paraId="3C054495" w14:textId="7D457E61" w:rsidR="00934BFB" w:rsidRPr="009C3BF7" w:rsidRDefault="00934BFB" w:rsidP="00955F06">
            <w:pPr>
              <w:pStyle w:val="BodyTextIndent"/>
              <w:spacing w:before="60" w:after="60"/>
              <w:ind w:left="0" w:firstLine="0"/>
              <w:jc w:val="left"/>
              <w:rPr>
                <w:rFonts w:ascii="Times New Roman" w:hAnsi="Times New Roman"/>
              </w:rPr>
            </w:pPr>
            <w:r w:rsidRPr="009C3BF7">
              <w:rPr>
                <w:rFonts w:ascii="Times New Roman" w:hAnsi="Times New Roman"/>
              </w:rPr>
              <w:t>Nhiệt độ 30</w:t>
            </w:r>
            <w:ins w:id="35"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sidRPr="009C3BF7">
              <w:rPr>
                <w:rFonts w:ascii="Times New Roman" w:hAnsi="Times New Roman"/>
              </w:rPr>
              <w:t xml:space="preserve"> 2</w:t>
            </w:r>
            <w:ins w:id="36"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3124E6D7" w14:textId="77777777" w:rsidR="00934BFB" w:rsidRPr="009C3BF7" w:rsidRDefault="00934BFB" w:rsidP="00955F06">
            <w:pPr>
              <w:pStyle w:val="BodyTextIndent"/>
              <w:spacing w:before="60" w:after="60"/>
              <w:ind w:left="0" w:firstLine="0"/>
              <w:jc w:val="left"/>
              <w:rPr>
                <w:rFonts w:ascii="Times New Roman" w:hAnsi="Times New Roman"/>
              </w:rPr>
            </w:pPr>
            <w:r w:rsidRPr="009C3BF7">
              <w:rPr>
                <w:rFonts w:ascii="Times New Roman" w:hAnsi="Times New Roman"/>
              </w:rPr>
              <w:t xml:space="preserve">Độ ẩm tương đối 75% </w:t>
            </w:r>
            <w:r w:rsidRPr="00807B87">
              <w:rPr>
                <w:rFonts w:ascii="Times New Roman" w:hAnsi="Times New Roman"/>
              </w:rPr>
              <w:t>±</w:t>
            </w:r>
            <w:r w:rsidRPr="009C3BF7">
              <w:rPr>
                <w:rFonts w:ascii="Times New Roman" w:hAnsi="Times New Roman"/>
              </w:rPr>
              <w:t xml:space="preserve"> 5%</w:t>
            </w:r>
          </w:p>
        </w:tc>
        <w:tc>
          <w:tcPr>
            <w:tcW w:w="2693" w:type="dxa"/>
            <w:vAlign w:val="center"/>
          </w:tcPr>
          <w:p w14:paraId="6FB8905B" w14:textId="77777777" w:rsidR="00934BFB" w:rsidRPr="009C3BF7" w:rsidRDefault="00934BFB" w:rsidP="00F15836">
            <w:pPr>
              <w:pStyle w:val="BodyTextIndent"/>
              <w:ind w:left="0" w:firstLine="0"/>
              <w:jc w:val="center"/>
              <w:rPr>
                <w:rFonts w:ascii="Times New Roman" w:hAnsi="Times New Roman"/>
              </w:rPr>
            </w:pPr>
            <w:r>
              <w:rPr>
                <w:rFonts w:ascii="Times New Roman" w:hAnsi="Times New Roman"/>
              </w:rPr>
              <w:t>6</w:t>
            </w:r>
            <w:r w:rsidRPr="009C3BF7">
              <w:rPr>
                <w:rFonts w:ascii="Times New Roman" w:hAnsi="Times New Roman"/>
              </w:rPr>
              <w:t xml:space="preserve"> tháng</w:t>
            </w:r>
          </w:p>
        </w:tc>
        <w:tc>
          <w:tcPr>
            <w:tcW w:w="3018" w:type="dxa"/>
            <w:vAlign w:val="center"/>
          </w:tcPr>
          <w:p w14:paraId="1686F37D" w14:textId="77777777" w:rsidR="00934BFB" w:rsidRPr="009C3BF7" w:rsidRDefault="00934BFB" w:rsidP="00D32FA4">
            <w:pPr>
              <w:pStyle w:val="BodyTextIndent"/>
              <w:spacing w:before="60" w:after="60"/>
              <w:ind w:left="0" w:firstLine="0"/>
              <w:rPr>
                <w:rFonts w:ascii="Times New Roman" w:hAnsi="Times New Roman"/>
              </w:rPr>
            </w:pPr>
            <w:r w:rsidRPr="009C3BF7">
              <w:rPr>
                <w:rFonts w:ascii="Times New Roman" w:hAnsi="Times New Roman"/>
              </w:rPr>
              <w:t>Tối thiểu 2 lô đối với dạng bào chế qui ước và dược chất bền vững</w:t>
            </w:r>
          </w:p>
        </w:tc>
      </w:tr>
      <w:tr w:rsidR="00934BFB" w:rsidRPr="0037082D" w14:paraId="4C810010" w14:textId="77777777" w:rsidTr="00A56383">
        <w:trPr>
          <w:trHeight w:val="355"/>
          <w:jc w:val="right"/>
        </w:trPr>
        <w:tc>
          <w:tcPr>
            <w:tcW w:w="1418" w:type="dxa"/>
            <w:vMerge/>
            <w:vAlign w:val="center"/>
          </w:tcPr>
          <w:p w14:paraId="403800E5" w14:textId="77777777" w:rsidR="00934BFB" w:rsidRDefault="00934BFB" w:rsidP="00955F06">
            <w:pPr>
              <w:pStyle w:val="BodyTextIndent"/>
              <w:spacing w:before="60" w:after="60"/>
              <w:ind w:left="0" w:firstLine="0"/>
              <w:jc w:val="left"/>
              <w:rPr>
                <w:rFonts w:ascii="Times New Roman" w:hAnsi="Times New Roman"/>
              </w:rPr>
            </w:pPr>
          </w:p>
        </w:tc>
        <w:tc>
          <w:tcPr>
            <w:tcW w:w="1909" w:type="dxa"/>
            <w:vMerge/>
            <w:vAlign w:val="center"/>
          </w:tcPr>
          <w:p w14:paraId="3F87184C" w14:textId="77777777" w:rsidR="00934BFB" w:rsidRPr="009C3BF7" w:rsidRDefault="00934BFB" w:rsidP="00955F06">
            <w:pPr>
              <w:pStyle w:val="BodyTextIndent"/>
              <w:spacing w:before="60" w:after="60"/>
              <w:ind w:left="0" w:firstLine="0"/>
              <w:jc w:val="left"/>
              <w:rPr>
                <w:rFonts w:ascii="Times New Roman" w:hAnsi="Times New Roman"/>
              </w:rPr>
            </w:pPr>
          </w:p>
        </w:tc>
        <w:tc>
          <w:tcPr>
            <w:tcW w:w="2693" w:type="dxa"/>
            <w:vAlign w:val="center"/>
          </w:tcPr>
          <w:p w14:paraId="3CBC03E9" w14:textId="77777777" w:rsidR="00934BFB" w:rsidRPr="009C3BF7" w:rsidRDefault="00934BFB" w:rsidP="00F15836">
            <w:pPr>
              <w:pStyle w:val="BodyTextIndent"/>
              <w:spacing w:before="120"/>
              <w:ind w:left="0" w:firstLine="0"/>
              <w:jc w:val="center"/>
              <w:rPr>
                <w:rFonts w:ascii="Times New Roman" w:hAnsi="Times New Roman"/>
              </w:rPr>
            </w:pPr>
            <w:r w:rsidRPr="009C3BF7">
              <w:rPr>
                <w:rFonts w:ascii="Times New Roman" w:hAnsi="Times New Roman"/>
              </w:rPr>
              <w:t>12 tháng</w:t>
            </w:r>
          </w:p>
        </w:tc>
        <w:tc>
          <w:tcPr>
            <w:tcW w:w="3018" w:type="dxa"/>
            <w:vAlign w:val="center"/>
          </w:tcPr>
          <w:p w14:paraId="13EED57E" w14:textId="77777777" w:rsidR="00934BFB" w:rsidRPr="009C3BF7" w:rsidRDefault="00934BFB" w:rsidP="00D32FA4">
            <w:pPr>
              <w:pStyle w:val="BodyTextIndent"/>
              <w:spacing w:before="60" w:after="60"/>
              <w:ind w:left="0" w:firstLine="0"/>
              <w:rPr>
                <w:rFonts w:ascii="Times New Roman" w:hAnsi="Times New Roman"/>
              </w:rPr>
            </w:pPr>
            <w:r w:rsidRPr="009C3BF7">
              <w:rPr>
                <w:rFonts w:ascii="Times New Roman" w:hAnsi="Times New Roman"/>
              </w:rPr>
              <w:t>Tối thiểu 3 lô đối với dạng bào chế đặc biệt hoặc dược chất kém bền vững</w:t>
            </w:r>
          </w:p>
        </w:tc>
      </w:tr>
      <w:tr w:rsidR="00934BFB" w:rsidRPr="0037082D" w14:paraId="575D68BA" w14:textId="77777777" w:rsidTr="00A56383">
        <w:trPr>
          <w:trHeight w:val="589"/>
          <w:jc w:val="right"/>
        </w:trPr>
        <w:tc>
          <w:tcPr>
            <w:tcW w:w="1418" w:type="dxa"/>
            <w:vMerge w:val="restart"/>
            <w:vAlign w:val="center"/>
          </w:tcPr>
          <w:p w14:paraId="0BEC55FC" w14:textId="77777777" w:rsidR="00934BFB" w:rsidRPr="009C3BF7" w:rsidRDefault="00934BFB" w:rsidP="00934BFB">
            <w:pPr>
              <w:pStyle w:val="BodyTextIndent"/>
              <w:spacing w:before="60" w:after="60"/>
              <w:ind w:left="0" w:firstLine="0"/>
              <w:jc w:val="left"/>
              <w:rPr>
                <w:rFonts w:ascii="Times New Roman" w:hAnsi="Times New Roman"/>
              </w:rPr>
            </w:pPr>
            <w:r>
              <w:rPr>
                <w:rFonts w:ascii="Times New Roman" w:hAnsi="Times New Roman"/>
              </w:rPr>
              <w:t>C</w:t>
            </w:r>
            <w:r w:rsidRPr="009C3BF7">
              <w:rPr>
                <w:rFonts w:ascii="Times New Roman" w:hAnsi="Times New Roman"/>
              </w:rPr>
              <w:t>ấp tốc</w:t>
            </w:r>
          </w:p>
        </w:tc>
        <w:tc>
          <w:tcPr>
            <w:tcW w:w="1909" w:type="dxa"/>
            <w:vMerge w:val="restart"/>
            <w:vAlign w:val="center"/>
          </w:tcPr>
          <w:p w14:paraId="04AB54CE" w14:textId="08BA1E9D" w:rsidR="00934BFB" w:rsidRPr="009C3BF7" w:rsidRDefault="00934BFB" w:rsidP="00934BFB">
            <w:pPr>
              <w:pStyle w:val="BodyTextIndent"/>
              <w:spacing w:before="60" w:after="60"/>
              <w:ind w:left="0" w:firstLine="0"/>
              <w:jc w:val="left"/>
              <w:rPr>
                <w:rFonts w:ascii="Times New Roman" w:hAnsi="Times New Roman"/>
              </w:rPr>
            </w:pPr>
            <w:r w:rsidRPr="009C3BF7">
              <w:rPr>
                <w:rFonts w:ascii="Times New Roman" w:hAnsi="Times New Roman"/>
              </w:rPr>
              <w:t>Nhiệt độ 40</w:t>
            </w:r>
            <w:ins w:id="37"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sidRPr="009C3BF7">
              <w:rPr>
                <w:rFonts w:ascii="Times New Roman" w:hAnsi="Times New Roman"/>
              </w:rPr>
              <w:t xml:space="preserve"> 2</w:t>
            </w:r>
            <w:ins w:id="38"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3BE1156A" w14:textId="77777777" w:rsidR="00934BFB" w:rsidRPr="009C3BF7" w:rsidRDefault="00934BFB" w:rsidP="00934BFB">
            <w:pPr>
              <w:pStyle w:val="BodyTextIndent"/>
              <w:spacing w:before="60" w:after="60"/>
              <w:ind w:left="0" w:firstLine="0"/>
              <w:jc w:val="left"/>
              <w:rPr>
                <w:rFonts w:ascii="Times New Roman" w:hAnsi="Times New Roman"/>
              </w:rPr>
            </w:pPr>
            <w:r w:rsidRPr="009C3BF7">
              <w:rPr>
                <w:rFonts w:ascii="Times New Roman" w:hAnsi="Times New Roman"/>
              </w:rPr>
              <w:t xml:space="preserve">Độ ẩm tương đối 75% </w:t>
            </w:r>
            <w:r w:rsidRPr="00807B87">
              <w:rPr>
                <w:rFonts w:ascii="Times New Roman" w:hAnsi="Times New Roman"/>
              </w:rPr>
              <w:t>±</w:t>
            </w:r>
            <w:r w:rsidRPr="009C3BF7">
              <w:rPr>
                <w:rFonts w:ascii="Times New Roman" w:hAnsi="Times New Roman"/>
              </w:rPr>
              <w:t xml:space="preserve"> 5%</w:t>
            </w:r>
          </w:p>
        </w:tc>
        <w:tc>
          <w:tcPr>
            <w:tcW w:w="2693" w:type="dxa"/>
            <w:vMerge w:val="restart"/>
            <w:vAlign w:val="center"/>
          </w:tcPr>
          <w:p w14:paraId="44FF4E49" w14:textId="77777777" w:rsidR="00934BFB" w:rsidRPr="009C3BF7" w:rsidRDefault="00934BFB" w:rsidP="00934BFB">
            <w:pPr>
              <w:pStyle w:val="BodyTextIndent"/>
              <w:spacing w:before="60" w:after="60"/>
              <w:ind w:left="0" w:firstLine="0"/>
              <w:jc w:val="center"/>
              <w:rPr>
                <w:rFonts w:ascii="Times New Roman" w:hAnsi="Times New Roman"/>
              </w:rPr>
            </w:pPr>
            <w:r w:rsidRPr="009C3BF7">
              <w:rPr>
                <w:rFonts w:ascii="Times New Roman" w:hAnsi="Times New Roman"/>
              </w:rPr>
              <w:t>6 tháng</w:t>
            </w:r>
          </w:p>
        </w:tc>
        <w:tc>
          <w:tcPr>
            <w:tcW w:w="3018" w:type="dxa"/>
            <w:vAlign w:val="center"/>
          </w:tcPr>
          <w:p w14:paraId="116B2B00" w14:textId="77777777" w:rsidR="00934BFB" w:rsidRPr="009C3BF7" w:rsidRDefault="00934BFB" w:rsidP="00D32FA4">
            <w:pPr>
              <w:pStyle w:val="BodyTextIndent"/>
              <w:spacing w:before="60" w:after="60"/>
              <w:ind w:left="0" w:firstLine="0"/>
              <w:rPr>
                <w:rFonts w:ascii="Times New Roman" w:hAnsi="Times New Roman"/>
              </w:rPr>
            </w:pPr>
            <w:r w:rsidRPr="009C3BF7">
              <w:rPr>
                <w:rFonts w:ascii="Times New Roman" w:hAnsi="Times New Roman"/>
              </w:rPr>
              <w:t>Tối thiểu 2 lô đối với dạng bào chế qui ước và dược chất bền vững</w:t>
            </w:r>
          </w:p>
        </w:tc>
      </w:tr>
      <w:tr w:rsidR="00934BFB" w:rsidRPr="0037082D" w14:paraId="4EE2872A" w14:textId="77777777" w:rsidTr="00A56383">
        <w:trPr>
          <w:trHeight w:val="561"/>
          <w:jc w:val="right"/>
        </w:trPr>
        <w:tc>
          <w:tcPr>
            <w:tcW w:w="1418" w:type="dxa"/>
            <w:vMerge/>
            <w:vAlign w:val="center"/>
          </w:tcPr>
          <w:p w14:paraId="35879D95" w14:textId="77777777" w:rsidR="00934BFB" w:rsidRDefault="00934BFB" w:rsidP="00934BFB">
            <w:pPr>
              <w:pStyle w:val="BodyTextIndent"/>
              <w:spacing w:before="60" w:after="60"/>
              <w:ind w:left="0" w:firstLine="0"/>
              <w:jc w:val="left"/>
              <w:rPr>
                <w:rFonts w:ascii="Times New Roman" w:hAnsi="Times New Roman"/>
              </w:rPr>
            </w:pPr>
          </w:p>
        </w:tc>
        <w:tc>
          <w:tcPr>
            <w:tcW w:w="1909" w:type="dxa"/>
            <w:vMerge/>
            <w:vAlign w:val="center"/>
          </w:tcPr>
          <w:p w14:paraId="2EB53A31" w14:textId="77777777" w:rsidR="00934BFB" w:rsidRPr="009C3BF7" w:rsidRDefault="00934BFB" w:rsidP="00934BFB">
            <w:pPr>
              <w:pStyle w:val="BodyTextIndent"/>
              <w:spacing w:before="60" w:after="60"/>
              <w:ind w:left="0" w:firstLine="0"/>
              <w:jc w:val="left"/>
              <w:rPr>
                <w:rFonts w:ascii="Times New Roman" w:hAnsi="Times New Roman"/>
              </w:rPr>
            </w:pPr>
          </w:p>
        </w:tc>
        <w:tc>
          <w:tcPr>
            <w:tcW w:w="2693" w:type="dxa"/>
            <w:vMerge/>
            <w:vAlign w:val="center"/>
          </w:tcPr>
          <w:p w14:paraId="79863434" w14:textId="77777777" w:rsidR="00934BFB" w:rsidRPr="009C3BF7" w:rsidRDefault="00934BFB" w:rsidP="00934BFB">
            <w:pPr>
              <w:pStyle w:val="BodyTextIndent"/>
              <w:spacing w:before="60" w:after="60"/>
              <w:ind w:left="0" w:firstLine="0"/>
              <w:jc w:val="center"/>
              <w:rPr>
                <w:rFonts w:ascii="Times New Roman" w:hAnsi="Times New Roman"/>
              </w:rPr>
            </w:pPr>
          </w:p>
        </w:tc>
        <w:tc>
          <w:tcPr>
            <w:tcW w:w="3018" w:type="dxa"/>
            <w:vAlign w:val="center"/>
          </w:tcPr>
          <w:p w14:paraId="2C8D96E5" w14:textId="77777777" w:rsidR="00934BFB" w:rsidRPr="009C3BF7" w:rsidRDefault="00934BFB" w:rsidP="00D32FA4">
            <w:pPr>
              <w:pStyle w:val="BodyTextIndent"/>
              <w:spacing w:before="60" w:after="60"/>
              <w:ind w:left="0" w:firstLine="0"/>
              <w:rPr>
                <w:rFonts w:ascii="Times New Roman" w:hAnsi="Times New Roman"/>
              </w:rPr>
            </w:pPr>
            <w:r w:rsidRPr="009C3BF7">
              <w:rPr>
                <w:rFonts w:ascii="Times New Roman" w:hAnsi="Times New Roman"/>
              </w:rPr>
              <w:t>Tối thiểu 3 lô đối với dạng bào chế đặc biệt hoặc dược chất kém bền vững</w:t>
            </w:r>
          </w:p>
        </w:tc>
      </w:tr>
    </w:tbl>
    <w:p w14:paraId="63682408" w14:textId="77777777" w:rsidR="00245A99" w:rsidRDefault="00245A99" w:rsidP="00245A99">
      <w:pPr>
        <w:pStyle w:val="BodyTextIndent"/>
        <w:spacing w:before="120"/>
        <w:ind w:left="0" w:firstLine="0"/>
        <w:rPr>
          <w:rFonts w:ascii="Times New Roman" w:hAnsi="Times New Roman"/>
          <w:b/>
          <w:i/>
        </w:rPr>
      </w:pPr>
    </w:p>
    <w:p w14:paraId="2D3B3594" w14:textId="77777777" w:rsidR="00934BFB" w:rsidRPr="00934BFB" w:rsidRDefault="00934BFB" w:rsidP="00C02A3E">
      <w:pPr>
        <w:pStyle w:val="BodyTextIndent"/>
        <w:tabs>
          <w:tab w:val="left" w:pos="720"/>
        </w:tabs>
        <w:spacing w:before="120" w:after="60"/>
        <w:ind w:left="720" w:hanging="720"/>
        <w:rPr>
          <w:rFonts w:ascii="Times New Roman" w:hAnsi="Times New Roman"/>
          <w:b/>
        </w:rPr>
      </w:pPr>
      <w:r w:rsidRPr="00934BFB">
        <w:rPr>
          <w:b/>
        </w:rPr>
        <w:t>4</w:t>
      </w:r>
      <w:r>
        <w:rPr>
          <w:b/>
        </w:rPr>
        <w:t>.7.9.</w:t>
      </w:r>
      <w:r w:rsidRPr="00934BFB">
        <w:rPr>
          <w:b/>
        </w:rPr>
        <w:tab/>
      </w:r>
      <w:r>
        <w:rPr>
          <w:rFonts w:ascii="Times New Roman" w:hAnsi="Times New Roman"/>
          <w:b/>
        </w:rPr>
        <w:t>Thay đổi</w:t>
      </w:r>
      <w:r w:rsidRPr="00934BFB">
        <w:rPr>
          <w:rFonts w:ascii="Times New Roman" w:hAnsi="Times New Roman"/>
          <w:b/>
        </w:rPr>
        <w:t xml:space="preserve"> </w:t>
      </w:r>
      <w:r>
        <w:rPr>
          <w:rFonts w:ascii="Times New Roman" w:hAnsi="Times New Roman"/>
          <w:b/>
        </w:rPr>
        <w:t>(thay đổi lớn (MaV) và thay đổi nhỏ (MiV), nếu phù hợp)</w:t>
      </w:r>
    </w:p>
    <w:p w14:paraId="53832D1B" w14:textId="77777777" w:rsidR="00934BFB" w:rsidRDefault="00934BFB" w:rsidP="00C02A3E">
      <w:pPr>
        <w:pStyle w:val="BodyTextIndent"/>
        <w:spacing w:before="120" w:after="60"/>
        <w:ind w:left="709" w:firstLine="0"/>
        <w:rPr>
          <w:rFonts w:ascii="Times New Roman" w:hAnsi="Times New Roman"/>
        </w:rPr>
      </w:pPr>
      <w:r>
        <w:rPr>
          <w:rFonts w:ascii="Times New Roman" w:hAnsi="Times New Roman"/>
        </w:rPr>
        <w:t xml:space="preserve">Khi thành phẩm đã được cấp số đăng ký, cần tiến hành thêm các nghiên cứu độ ổn định </w:t>
      </w:r>
      <w:r w:rsidR="00D32FA4">
        <w:rPr>
          <w:rFonts w:ascii="Times New Roman" w:hAnsi="Times New Roman"/>
        </w:rPr>
        <w:t xml:space="preserve">mỗi khi có sự thay đổi mà có thể ảnh hưởng đến độ ổn định của thành phẩm (tham khảo </w:t>
      </w:r>
      <w:r w:rsidR="00D32FA4" w:rsidRPr="00D32FA4">
        <w:rPr>
          <w:rFonts w:ascii="Times New Roman" w:hAnsi="Times New Roman"/>
        </w:rPr>
        <w:t>ASEAN Variation Guideline</w:t>
      </w:r>
      <w:r w:rsidR="00D32FA4">
        <w:rPr>
          <w:rFonts w:ascii="Times New Roman" w:hAnsi="Times New Roman"/>
        </w:rPr>
        <w:t>).</w:t>
      </w:r>
    </w:p>
    <w:p w14:paraId="6A664371" w14:textId="77777777" w:rsidR="00D32FA4" w:rsidRDefault="00D32FA4" w:rsidP="00C02A3E">
      <w:pPr>
        <w:pStyle w:val="BodyTextIndent"/>
        <w:spacing w:before="120" w:after="60"/>
        <w:ind w:left="709" w:firstLine="0"/>
        <w:rPr>
          <w:rFonts w:ascii="Times New Roman" w:hAnsi="Times New Roman"/>
          <w:b/>
        </w:rPr>
      </w:pPr>
      <w:r w:rsidRPr="00D32FA4">
        <w:rPr>
          <w:rFonts w:ascii="Times New Roman" w:hAnsi="Times New Roman"/>
          <w:b/>
        </w:rPr>
        <w:t>Thay đổi lớn (MaV)</w:t>
      </w:r>
    </w:p>
    <w:tbl>
      <w:tblPr>
        <w:tblW w:w="90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9"/>
        <w:gridCol w:w="2693"/>
        <w:gridCol w:w="3008"/>
      </w:tblGrid>
      <w:tr w:rsidR="00934BFB" w:rsidRPr="0037082D" w14:paraId="36B10097" w14:textId="77777777" w:rsidTr="00A56383">
        <w:trPr>
          <w:jc w:val="right"/>
        </w:trPr>
        <w:tc>
          <w:tcPr>
            <w:tcW w:w="1418" w:type="dxa"/>
            <w:vAlign w:val="center"/>
          </w:tcPr>
          <w:p w14:paraId="70362FB2" w14:textId="77777777" w:rsidR="00934BFB" w:rsidRPr="00C02A3E" w:rsidRDefault="00934BFB" w:rsidP="00C02A3E">
            <w:pPr>
              <w:pStyle w:val="BodyTextIndent"/>
              <w:spacing w:beforeLines="20" w:before="48" w:afterLines="20" w:after="48"/>
              <w:ind w:left="0" w:firstLine="0"/>
              <w:jc w:val="center"/>
              <w:rPr>
                <w:rFonts w:ascii="Times New Roman" w:hAnsi="Times New Roman"/>
                <w:b/>
              </w:rPr>
            </w:pPr>
            <w:r w:rsidRPr="00C02A3E">
              <w:rPr>
                <w:rFonts w:ascii="Times New Roman" w:hAnsi="Times New Roman"/>
                <w:b/>
              </w:rPr>
              <w:t>Nghiên cứu</w:t>
            </w:r>
          </w:p>
        </w:tc>
        <w:tc>
          <w:tcPr>
            <w:tcW w:w="1919" w:type="dxa"/>
            <w:vAlign w:val="center"/>
          </w:tcPr>
          <w:p w14:paraId="69D0C436" w14:textId="77777777" w:rsidR="00934BFB" w:rsidRPr="00C02A3E" w:rsidRDefault="00934BFB" w:rsidP="00C02A3E">
            <w:pPr>
              <w:pStyle w:val="BodyTextIndent"/>
              <w:spacing w:beforeLines="20" w:before="48" w:afterLines="20" w:after="48"/>
              <w:ind w:left="0" w:firstLine="0"/>
              <w:jc w:val="center"/>
              <w:rPr>
                <w:rFonts w:ascii="Times New Roman" w:hAnsi="Times New Roman"/>
                <w:b/>
              </w:rPr>
            </w:pPr>
            <w:r w:rsidRPr="00C02A3E">
              <w:rPr>
                <w:rFonts w:ascii="Times New Roman" w:hAnsi="Times New Roman"/>
                <w:b/>
              </w:rPr>
              <w:t>Điều kiện bảo quản</w:t>
            </w:r>
          </w:p>
        </w:tc>
        <w:tc>
          <w:tcPr>
            <w:tcW w:w="2693" w:type="dxa"/>
            <w:vAlign w:val="center"/>
          </w:tcPr>
          <w:p w14:paraId="090431E6" w14:textId="77777777" w:rsidR="00934BFB" w:rsidRPr="00C02A3E" w:rsidRDefault="00934BFB" w:rsidP="00C02A3E">
            <w:pPr>
              <w:pStyle w:val="BodyTextIndent"/>
              <w:spacing w:beforeLines="20" w:before="48" w:afterLines="20" w:after="48"/>
              <w:ind w:left="0" w:firstLine="0"/>
              <w:jc w:val="center"/>
              <w:rPr>
                <w:rFonts w:ascii="Times New Roman" w:hAnsi="Times New Roman"/>
                <w:b/>
              </w:rPr>
            </w:pPr>
            <w:r w:rsidRPr="00C02A3E">
              <w:rPr>
                <w:rFonts w:ascii="Times New Roman" w:hAnsi="Times New Roman"/>
                <w:b/>
              </w:rPr>
              <w:t>Khoảng thời gian tối thiểu của dữ liệu khi nộp hồ sơ  đăng ký</w:t>
            </w:r>
          </w:p>
        </w:tc>
        <w:tc>
          <w:tcPr>
            <w:tcW w:w="3008" w:type="dxa"/>
            <w:vAlign w:val="center"/>
          </w:tcPr>
          <w:p w14:paraId="00FAF5B6" w14:textId="77777777" w:rsidR="00934BFB" w:rsidRPr="00C02A3E" w:rsidRDefault="00934BFB" w:rsidP="00C02A3E">
            <w:pPr>
              <w:pStyle w:val="BodyTextIndent"/>
              <w:spacing w:beforeLines="20" w:before="48" w:afterLines="20" w:after="48"/>
              <w:ind w:left="0" w:firstLine="0"/>
              <w:jc w:val="center"/>
              <w:rPr>
                <w:rFonts w:ascii="Times New Roman" w:hAnsi="Times New Roman"/>
                <w:b/>
              </w:rPr>
            </w:pPr>
            <w:r w:rsidRPr="00C02A3E">
              <w:rPr>
                <w:rFonts w:ascii="Times New Roman" w:hAnsi="Times New Roman"/>
                <w:b/>
              </w:rPr>
              <w:t>Số lô thử</w:t>
            </w:r>
          </w:p>
        </w:tc>
      </w:tr>
      <w:tr w:rsidR="00D32FA4" w:rsidRPr="0037082D" w14:paraId="0C4BC4E8" w14:textId="77777777" w:rsidTr="00A56383">
        <w:trPr>
          <w:trHeight w:val="185"/>
          <w:jc w:val="right"/>
        </w:trPr>
        <w:tc>
          <w:tcPr>
            <w:tcW w:w="1418" w:type="dxa"/>
            <w:vMerge w:val="restart"/>
            <w:vAlign w:val="center"/>
          </w:tcPr>
          <w:p w14:paraId="3F70608C" w14:textId="77777777" w:rsidR="00D32FA4" w:rsidRPr="009C3BF7" w:rsidRDefault="00D32FA4" w:rsidP="00C02A3E">
            <w:pPr>
              <w:pStyle w:val="BodyTextIndent"/>
              <w:spacing w:beforeLines="20" w:before="48" w:afterLines="20" w:after="48"/>
              <w:ind w:left="0" w:firstLine="0"/>
              <w:jc w:val="left"/>
              <w:rPr>
                <w:rFonts w:ascii="Times New Roman" w:hAnsi="Times New Roman"/>
              </w:rPr>
            </w:pPr>
            <w:r>
              <w:rPr>
                <w:rFonts w:ascii="Times New Roman" w:hAnsi="Times New Roman"/>
              </w:rPr>
              <w:t>D</w:t>
            </w:r>
            <w:r w:rsidRPr="009C3BF7">
              <w:rPr>
                <w:rFonts w:ascii="Times New Roman" w:hAnsi="Times New Roman"/>
              </w:rPr>
              <w:t>ài hạn</w:t>
            </w:r>
          </w:p>
        </w:tc>
        <w:tc>
          <w:tcPr>
            <w:tcW w:w="1919" w:type="dxa"/>
            <w:vMerge w:val="restart"/>
            <w:vAlign w:val="center"/>
          </w:tcPr>
          <w:p w14:paraId="5534A8EF" w14:textId="477FF5C6" w:rsidR="00D32FA4" w:rsidRPr="009C3BF7" w:rsidRDefault="00D32FA4" w:rsidP="00C02A3E">
            <w:pPr>
              <w:pStyle w:val="BodyTextIndent"/>
              <w:spacing w:beforeLines="20" w:before="48" w:afterLines="20" w:after="48"/>
              <w:ind w:left="0" w:firstLine="0"/>
              <w:jc w:val="left"/>
              <w:rPr>
                <w:rFonts w:ascii="Times New Roman" w:hAnsi="Times New Roman"/>
              </w:rPr>
            </w:pPr>
            <w:r w:rsidRPr="009C3BF7">
              <w:rPr>
                <w:rFonts w:ascii="Times New Roman" w:hAnsi="Times New Roman"/>
              </w:rPr>
              <w:t>Nhiệt độ 30</w:t>
            </w:r>
            <w:ins w:id="39"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sidRPr="009C3BF7">
              <w:rPr>
                <w:rFonts w:ascii="Times New Roman" w:hAnsi="Times New Roman"/>
              </w:rPr>
              <w:t xml:space="preserve"> 2</w:t>
            </w:r>
            <w:ins w:id="40"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6041BD00" w14:textId="77777777" w:rsidR="00D32FA4" w:rsidRPr="009C3BF7" w:rsidRDefault="00D32FA4" w:rsidP="00C02A3E">
            <w:pPr>
              <w:pStyle w:val="BodyTextIndent"/>
              <w:spacing w:beforeLines="20" w:before="48" w:afterLines="20" w:after="48"/>
              <w:ind w:left="0" w:firstLine="0"/>
              <w:jc w:val="left"/>
              <w:rPr>
                <w:rFonts w:ascii="Times New Roman" w:hAnsi="Times New Roman"/>
              </w:rPr>
            </w:pPr>
            <w:r w:rsidRPr="009C3BF7">
              <w:rPr>
                <w:rFonts w:ascii="Times New Roman" w:hAnsi="Times New Roman"/>
              </w:rPr>
              <w:t xml:space="preserve">Độ ẩm tương đối 75% </w:t>
            </w:r>
            <w:r w:rsidRPr="00807B87">
              <w:rPr>
                <w:rFonts w:ascii="Times New Roman" w:hAnsi="Times New Roman"/>
              </w:rPr>
              <w:t>±</w:t>
            </w:r>
            <w:r w:rsidRPr="009C3BF7">
              <w:rPr>
                <w:rFonts w:ascii="Times New Roman" w:hAnsi="Times New Roman"/>
              </w:rPr>
              <w:t xml:space="preserve"> 5%</w:t>
            </w:r>
          </w:p>
        </w:tc>
        <w:tc>
          <w:tcPr>
            <w:tcW w:w="2693" w:type="dxa"/>
            <w:vMerge w:val="restart"/>
            <w:vAlign w:val="center"/>
          </w:tcPr>
          <w:p w14:paraId="54FCA395" w14:textId="77777777" w:rsidR="00D32FA4" w:rsidRPr="009C3BF7" w:rsidRDefault="00D32FA4" w:rsidP="00C02A3E">
            <w:pPr>
              <w:pStyle w:val="BodyTextIndent"/>
              <w:spacing w:beforeLines="20" w:before="48" w:afterLines="20" w:after="48"/>
              <w:ind w:left="0" w:firstLine="0"/>
              <w:jc w:val="center"/>
              <w:rPr>
                <w:rFonts w:ascii="Times New Roman" w:hAnsi="Times New Roman"/>
              </w:rPr>
            </w:pPr>
            <w:r>
              <w:rPr>
                <w:rFonts w:ascii="Times New Roman" w:hAnsi="Times New Roman"/>
              </w:rPr>
              <w:t>6</w:t>
            </w:r>
            <w:r w:rsidRPr="009C3BF7">
              <w:rPr>
                <w:rFonts w:ascii="Times New Roman" w:hAnsi="Times New Roman"/>
              </w:rPr>
              <w:t xml:space="preserve"> tháng</w:t>
            </w:r>
          </w:p>
        </w:tc>
        <w:tc>
          <w:tcPr>
            <w:tcW w:w="3008" w:type="dxa"/>
            <w:vAlign w:val="center"/>
          </w:tcPr>
          <w:p w14:paraId="7B1C6B42" w14:textId="77777777" w:rsidR="00D32FA4" w:rsidRPr="009C3BF7" w:rsidRDefault="00D32FA4" w:rsidP="00C02A3E">
            <w:pPr>
              <w:pStyle w:val="BodyTextIndent"/>
              <w:spacing w:beforeLines="20" w:before="48" w:afterLines="20" w:after="48"/>
              <w:ind w:left="0" w:firstLine="0"/>
              <w:rPr>
                <w:rFonts w:ascii="Times New Roman" w:hAnsi="Times New Roman"/>
              </w:rPr>
            </w:pPr>
            <w:r w:rsidRPr="009C3BF7">
              <w:rPr>
                <w:rFonts w:ascii="Times New Roman" w:hAnsi="Times New Roman"/>
              </w:rPr>
              <w:t>Tối thiểu 2 lô đối với dạng bào chế qui ước và dược chất bền vững</w:t>
            </w:r>
          </w:p>
        </w:tc>
      </w:tr>
      <w:tr w:rsidR="00D32FA4" w:rsidRPr="0037082D" w14:paraId="488B202D" w14:textId="77777777" w:rsidTr="00A56383">
        <w:trPr>
          <w:trHeight w:val="664"/>
          <w:jc w:val="right"/>
        </w:trPr>
        <w:tc>
          <w:tcPr>
            <w:tcW w:w="1418" w:type="dxa"/>
            <w:vMerge/>
            <w:vAlign w:val="center"/>
          </w:tcPr>
          <w:p w14:paraId="51CDAA8F" w14:textId="77777777" w:rsidR="00D32FA4" w:rsidRDefault="00D32FA4" w:rsidP="00C02A3E">
            <w:pPr>
              <w:pStyle w:val="BodyTextIndent"/>
              <w:spacing w:beforeLines="20" w:before="48" w:afterLines="20" w:after="48"/>
              <w:ind w:left="0" w:firstLine="0"/>
              <w:jc w:val="left"/>
              <w:rPr>
                <w:rFonts w:ascii="Times New Roman" w:hAnsi="Times New Roman"/>
              </w:rPr>
            </w:pPr>
          </w:p>
        </w:tc>
        <w:tc>
          <w:tcPr>
            <w:tcW w:w="1919" w:type="dxa"/>
            <w:vMerge/>
            <w:vAlign w:val="center"/>
          </w:tcPr>
          <w:p w14:paraId="5A150537" w14:textId="77777777" w:rsidR="00D32FA4" w:rsidRPr="009C3BF7" w:rsidRDefault="00D32FA4" w:rsidP="00C02A3E">
            <w:pPr>
              <w:pStyle w:val="BodyTextIndent"/>
              <w:spacing w:beforeLines="20" w:before="48" w:afterLines="20" w:after="48"/>
              <w:ind w:left="0" w:firstLine="0"/>
              <w:jc w:val="left"/>
              <w:rPr>
                <w:rFonts w:ascii="Times New Roman" w:hAnsi="Times New Roman"/>
              </w:rPr>
            </w:pPr>
          </w:p>
        </w:tc>
        <w:tc>
          <w:tcPr>
            <w:tcW w:w="2693" w:type="dxa"/>
            <w:vMerge/>
            <w:vAlign w:val="center"/>
          </w:tcPr>
          <w:p w14:paraId="737603F1" w14:textId="77777777" w:rsidR="00D32FA4" w:rsidRPr="009C3BF7" w:rsidRDefault="00D32FA4" w:rsidP="00C02A3E">
            <w:pPr>
              <w:pStyle w:val="BodyTextIndent"/>
              <w:spacing w:beforeLines="20" w:before="48" w:afterLines="20" w:after="48"/>
              <w:ind w:left="0"/>
              <w:jc w:val="center"/>
              <w:rPr>
                <w:rFonts w:ascii="Times New Roman" w:hAnsi="Times New Roman"/>
              </w:rPr>
            </w:pPr>
          </w:p>
        </w:tc>
        <w:tc>
          <w:tcPr>
            <w:tcW w:w="3008" w:type="dxa"/>
            <w:vAlign w:val="center"/>
          </w:tcPr>
          <w:p w14:paraId="11822326" w14:textId="77777777" w:rsidR="00D32FA4" w:rsidRPr="009C3BF7" w:rsidRDefault="00D32FA4" w:rsidP="00C02A3E">
            <w:pPr>
              <w:pStyle w:val="BodyTextIndent"/>
              <w:spacing w:beforeLines="20" w:before="48" w:afterLines="20" w:after="48"/>
              <w:ind w:left="0" w:firstLine="0"/>
              <w:rPr>
                <w:rFonts w:ascii="Times New Roman" w:hAnsi="Times New Roman"/>
              </w:rPr>
            </w:pPr>
            <w:r w:rsidRPr="009C3BF7">
              <w:rPr>
                <w:rFonts w:ascii="Times New Roman" w:hAnsi="Times New Roman"/>
              </w:rPr>
              <w:t>Tối thiểu 3 lô đối với dạng bào chế đặc biệt hoặc dược chất kém bền vững</w:t>
            </w:r>
          </w:p>
        </w:tc>
      </w:tr>
      <w:tr w:rsidR="00934BFB" w:rsidRPr="0037082D" w14:paraId="5A02534F" w14:textId="77777777" w:rsidTr="00A56383">
        <w:trPr>
          <w:trHeight w:val="589"/>
          <w:jc w:val="right"/>
        </w:trPr>
        <w:tc>
          <w:tcPr>
            <w:tcW w:w="1418" w:type="dxa"/>
            <w:vMerge w:val="restart"/>
            <w:vAlign w:val="center"/>
          </w:tcPr>
          <w:p w14:paraId="1C5E411B" w14:textId="77777777" w:rsidR="00934BFB" w:rsidRPr="009C3BF7" w:rsidRDefault="00934BFB" w:rsidP="00C02A3E">
            <w:pPr>
              <w:pStyle w:val="BodyTextIndent"/>
              <w:spacing w:beforeLines="20" w:before="48" w:afterLines="20" w:after="48"/>
              <w:ind w:left="0" w:firstLine="0"/>
              <w:jc w:val="left"/>
              <w:rPr>
                <w:rFonts w:ascii="Times New Roman" w:hAnsi="Times New Roman"/>
              </w:rPr>
            </w:pPr>
            <w:r>
              <w:rPr>
                <w:rFonts w:ascii="Times New Roman" w:hAnsi="Times New Roman"/>
              </w:rPr>
              <w:t>C</w:t>
            </w:r>
            <w:r w:rsidRPr="009C3BF7">
              <w:rPr>
                <w:rFonts w:ascii="Times New Roman" w:hAnsi="Times New Roman"/>
              </w:rPr>
              <w:t>ấp tốc</w:t>
            </w:r>
          </w:p>
        </w:tc>
        <w:tc>
          <w:tcPr>
            <w:tcW w:w="1919" w:type="dxa"/>
            <w:vMerge w:val="restart"/>
            <w:vAlign w:val="center"/>
          </w:tcPr>
          <w:p w14:paraId="66F46BB8" w14:textId="308A9B8A" w:rsidR="00934BFB" w:rsidRPr="009C3BF7" w:rsidRDefault="00934BFB" w:rsidP="00C02A3E">
            <w:pPr>
              <w:pStyle w:val="BodyTextIndent"/>
              <w:spacing w:beforeLines="20" w:before="48" w:afterLines="20" w:after="48"/>
              <w:ind w:left="0" w:firstLine="0"/>
              <w:jc w:val="left"/>
              <w:rPr>
                <w:rFonts w:ascii="Times New Roman" w:hAnsi="Times New Roman"/>
              </w:rPr>
            </w:pPr>
            <w:r w:rsidRPr="009C3BF7">
              <w:rPr>
                <w:rFonts w:ascii="Times New Roman" w:hAnsi="Times New Roman"/>
              </w:rPr>
              <w:t>Nhiệt độ 40</w:t>
            </w:r>
            <w:ins w:id="41" w:author="Nguyen Tran. Linh" w:date="2022-06-21T14:39: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sidRPr="009C3BF7">
              <w:rPr>
                <w:rFonts w:ascii="Times New Roman" w:hAnsi="Times New Roman"/>
              </w:rPr>
              <w:t xml:space="preserve"> 2</w:t>
            </w:r>
            <w:ins w:id="42" w:author="Nguyen Tran. Linh" w:date="2022-06-21T14:40: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49D5538D" w14:textId="77777777" w:rsidR="00934BFB" w:rsidRPr="009C3BF7" w:rsidRDefault="00934BFB" w:rsidP="00C02A3E">
            <w:pPr>
              <w:pStyle w:val="BodyTextIndent"/>
              <w:spacing w:beforeLines="20" w:before="48" w:afterLines="20" w:after="48"/>
              <w:ind w:left="0" w:firstLine="0"/>
              <w:jc w:val="left"/>
              <w:rPr>
                <w:rFonts w:ascii="Times New Roman" w:hAnsi="Times New Roman"/>
              </w:rPr>
            </w:pPr>
            <w:r w:rsidRPr="009C3BF7">
              <w:rPr>
                <w:rFonts w:ascii="Times New Roman" w:hAnsi="Times New Roman"/>
              </w:rPr>
              <w:t xml:space="preserve">Độ ẩm tương đối 75% </w:t>
            </w:r>
            <w:r w:rsidRPr="00807B87">
              <w:rPr>
                <w:rFonts w:ascii="Times New Roman" w:hAnsi="Times New Roman"/>
              </w:rPr>
              <w:t>±</w:t>
            </w:r>
            <w:r w:rsidRPr="009C3BF7">
              <w:rPr>
                <w:rFonts w:ascii="Times New Roman" w:hAnsi="Times New Roman"/>
              </w:rPr>
              <w:t xml:space="preserve"> 5%</w:t>
            </w:r>
          </w:p>
        </w:tc>
        <w:tc>
          <w:tcPr>
            <w:tcW w:w="2693" w:type="dxa"/>
            <w:vMerge w:val="restart"/>
            <w:vAlign w:val="center"/>
          </w:tcPr>
          <w:p w14:paraId="17F31CAB" w14:textId="77777777" w:rsidR="00934BFB" w:rsidRPr="009C3BF7" w:rsidRDefault="00934BFB" w:rsidP="00C02A3E">
            <w:pPr>
              <w:pStyle w:val="BodyTextIndent"/>
              <w:spacing w:beforeLines="20" w:before="48" w:afterLines="20" w:after="48"/>
              <w:ind w:left="0" w:firstLine="0"/>
              <w:jc w:val="center"/>
              <w:rPr>
                <w:rFonts w:ascii="Times New Roman" w:hAnsi="Times New Roman"/>
              </w:rPr>
            </w:pPr>
            <w:r w:rsidRPr="009C3BF7">
              <w:rPr>
                <w:rFonts w:ascii="Times New Roman" w:hAnsi="Times New Roman"/>
              </w:rPr>
              <w:t>6 tháng</w:t>
            </w:r>
          </w:p>
        </w:tc>
        <w:tc>
          <w:tcPr>
            <w:tcW w:w="3008" w:type="dxa"/>
            <w:vAlign w:val="center"/>
          </w:tcPr>
          <w:p w14:paraId="649F9ACB" w14:textId="77777777" w:rsidR="00934BFB" w:rsidRPr="009C3BF7" w:rsidRDefault="00934BFB" w:rsidP="00C02A3E">
            <w:pPr>
              <w:pStyle w:val="BodyTextIndent"/>
              <w:spacing w:beforeLines="20" w:before="48" w:afterLines="20" w:after="48"/>
              <w:ind w:left="0" w:firstLine="0"/>
              <w:rPr>
                <w:rFonts w:ascii="Times New Roman" w:hAnsi="Times New Roman"/>
              </w:rPr>
            </w:pPr>
            <w:r w:rsidRPr="009C3BF7">
              <w:rPr>
                <w:rFonts w:ascii="Times New Roman" w:hAnsi="Times New Roman"/>
              </w:rPr>
              <w:t>Tối thiểu 2 lô đối với dạng bào chế qui ước và dược chất bền vững</w:t>
            </w:r>
          </w:p>
        </w:tc>
      </w:tr>
      <w:tr w:rsidR="00934BFB" w:rsidRPr="0037082D" w14:paraId="54020612" w14:textId="77777777" w:rsidTr="00A56383">
        <w:trPr>
          <w:trHeight w:val="561"/>
          <w:jc w:val="right"/>
        </w:trPr>
        <w:tc>
          <w:tcPr>
            <w:tcW w:w="1418" w:type="dxa"/>
            <w:vMerge/>
            <w:vAlign w:val="center"/>
          </w:tcPr>
          <w:p w14:paraId="2642D751" w14:textId="77777777" w:rsidR="00934BFB" w:rsidRDefault="00934BFB" w:rsidP="00C02A3E">
            <w:pPr>
              <w:pStyle w:val="BodyTextIndent"/>
              <w:spacing w:beforeLines="20" w:before="48" w:afterLines="20" w:after="48"/>
              <w:ind w:left="0" w:firstLine="0"/>
              <w:jc w:val="left"/>
              <w:rPr>
                <w:rFonts w:ascii="Times New Roman" w:hAnsi="Times New Roman"/>
              </w:rPr>
            </w:pPr>
          </w:p>
        </w:tc>
        <w:tc>
          <w:tcPr>
            <w:tcW w:w="1919" w:type="dxa"/>
            <w:vMerge/>
            <w:vAlign w:val="center"/>
          </w:tcPr>
          <w:p w14:paraId="6D4AFB31" w14:textId="77777777" w:rsidR="00934BFB" w:rsidRPr="009C3BF7" w:rsidRDefault="00934BFB" w:rsidP="00C02A3E">
            <w:pPr>
              <w:pStyle w:val="BodyTextIndent"/>
              <w:spacing w:beforeLines="20" w:before="48" w:afterLines="20" w:after="48"/>
              <w:ind w:left="0" w:firstLine="0"/>
              <w:jc w:val="left"/>
              <w:rPr>
                <w:rFonts w:ascii="Times New Roman" w:hAnsi="Times New Roman"/>
              </w:rPr>
            </w:pPr>
          </w:p>
        </w:tc>
        <w:tc>
          <w:tcPr>
            <w:tcW w:w="2693" w:type="dxa"/>
            <w:vMerge/>
            <w:vAlign w:val="center"/>
          </w:tcPr>
          <w:p w14:paraId="70936C8D" w14:textId="77777777" w:rsidR="00934BFB" w:rsidRPr="009C3BF7" w:rsidRDefault="00934BFB" w:rsidP="00C02A3E">
            <w:pPr>
              <w:pStyle w:val="BodyTextIndent"/>
              <w:spacing w:beforeLines="20" w:before="48" w:afterLines="20" w:after="48"/>
              <w:ind w:left="0" w:firstLine="0"/>
              <w:jc w:val="center"/>
              <w:rPr>
                <w:rFonts w:ascii="Times New Roman" w:hAnsi="Times New Roman"/>
              </w:rPr>
            </w:pPr>
          </w:p>
        </w:tc>
        <w:tc>
          <w:tcPr>
            <w:tcW w:w="3008" w:type="dxa"/>
            <w:vAlign w:val="center"/>
          </w:tcPr>
          <w:p w14:paraId="62B850D6" w14:textId="77777777" w:rsidR="00934BFB" w:rsidRPr="009C3BF7" w:rsidRDefault="00934BFB" w:rsidP="00C02A3E">
            <w:pPr>
              <w:pStyle w:val="BodyTextIndent"/>
              <w:spacing w:beforeLines="20" w:before="48" w:afterLines="20" w:after="48"/>
              <w:ind w:left="0" w:firstLine="0"/>
              <w:rPr>
                <w:rFonts w:ascii="Times New Roman" w:hAnsi="Times New Roman"/>
              </w:rPr>
            </w:pPr>
            <w:r w:rsidRPr="009C3BF7">
              <w:rPr>
                <w:rFonts w:ascii="Times New Roman" w:hAnsi="Times New Roman"/>
              </w:rPr>
              <w:t>Tối thiểu 3 lô đối với dạng bào chế đặc biệt hoặc dược chất kém bền vững</w:t>
            </w:r>
          </w:p>
        </w:tc>
      </w:tr>
    </w:tbl>
    <w:p w14:paraId="6CAFC2B1" w14:textId="77777777" w:rsidR="00934BFB" w:rsidRPr="009C3BF7" w:rsidRDefault="00934BFB" w:rsidP="00934BFB">
      <w:pPr>
        <w:pStyle w:val="BodyTextIndent"/>
        <w:spacing w:before="120"/>
        <w:ind w:left="0" w:firstLine="0"/>
        <w:rPr>
          <w:rFonts w:ascii="Times New Roman" w:hAnsi="Times New Roman"/>
          <w:b/>
          <w:i/>
        </w:rPr>
      </w:pPr>
    </w:p>
    <w:p w14:paraId="2DCCFE8E" w14:textId="77777777" w:rsidR="00D32FA4" w:rsidRDefault="00D32FA4" w:rsidP="00C02A3E">
      <w:pPr>
        <w:pStyle w:val="BodyTextIndent"/>
        <w:spacing w:before="120" w:after="60"/>
        <w:ind w:left="709" w:firstLine="0"/>
        <w:rPr>
          <w:rFonts w:ascii="Times New Roman" w:hAnsi="Times New Roman"/>
          <w:b/>
        </w:rPr>
      </w:pPr>
      <w:r w:rsidRPr="00D32FA4">
        <w:rPr>
          <w:rFonts w:ascii="Times New Roman" w:hAnsi="Times New Roman"/>
          <w:b/>
        </w:rPr>
        <w:t xml:space="preserve">Thay đổi </w:t>
      </w:r>
      <w:r>
        <w:rPr>
          <w:rFonts w:ascii="Times New Roman" w:hAnsi="Times New Roman"/>
          <w:b/>
        </w:rPr>
        <w:t>nhỏ (Mi</w:t>
      </w:r>
      <w:r w:rsidRPr="00D32FA4">
        <w:rPr>
          <w:rFonts w:ascii="Times New Roman" w:hAnsi="Times New Roman"/>
          <w:b/>
        </w:rPr>
        <w:t>V)</w:t>
      </w:r>
    </w:p>
    <w:tbl>
      <w:tblPr>
        <w:tblW w:w="90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75"/>
        <w:gridCol w:w="2693"/>
        <w:gridCol w:w="2952"/>
      </w:tblGrid>
      <w:tr w:rsidR="00D32FA4" w:rsidRPr="0037082D" w14:paraId="15703462" w14:textId="77777777" w:rsidTr="00A56383">
        <w:trPr>
          <w:jc w:val="right"/>
        </w:trPr>
        <w:tc>
          <w:tcPr>
            <w:tcW w:w="1418" w:type="dxa"/>
            <w:vAlign w:val="center"/>
          </w:tcPr>
          <w:p w14:paraId="2C4E69F9" w14:textId="77777777" w:rsidR="00D32FA4" w:rsidRPr="00C02A3E" w:rsidRDefault="00D32FA4" w:rsidP="00C02A3E">
            <w:pPr>
              <w:pStyle w:val="BodyTextIndent"/>
              <w:spacing w:before="60" w:after="60"/>
              <w:ind w:left="0" w:firstLine="0"/>
              <w:jc w:val="center"/>
              <w:rPr>
                <w:rFonts w:ascii="Times New Roman" w:hAnsi="Times New Roman"/>
                <w:b/>
              </w:rPr>
            </w:pPr>
            <w:r w:rsidRPr="00C02A3E">
              <w:rPr>
                <w:rFonts w:ascii="Times New Roman" w:hAnsi="Times New Roman"/>
                <w:b/>
              </w:rPr>
              <w:t>Nghiên cứu</w:t>
            </w:r>
          </w:p>
        </w:tc>
        <w:tc>
          <w:tcPr>
            <w:tcW w:w="1975" w:type="dxa"/>
            <w:vAlign w:val="center"/>
          </w:tcPr>
          <w:p w14:paraId="57444DDF" w14:textId="77777777" w:rsidR="00D32FA4" w:rsidRPr="00C02A3E" w:rsidRDefault="00D32FA4" w:rsidP="00C02A3E">
            <w:pPr>
              <w:pStyle w:val="BodyTextIndent"/>
              <w:spacing w:before="60" w:after="60"/>
              <w:ind w:left="0" w:firstLine="0"/>
              <w:jc w:val="center"/>
              <w:rPr>
                <w:rFonts w:ascii="Times New Roman" w:hAnsi="Times New Roman"/>
                <w:b/>
              </w:rPr>
            </w:pPr>
            <w:r w:rsidRPr="00C02A3E">
              <w:rPr>
                <w:rFonts w:ascii="Times New Roman" w:hAnsi="Times New Roman"/>
                <w:b/>
              </w:rPr>
              <w:t>Điều kiện bảo quản</w:t>
            </w:r>
          </w:p>
        </w:tc>
        <w:tc>
          <w:tcPr>
            <w:tcW w:w="2693" w:type="dxa"/>
            <w:vAlign w:val="center"/>
          </w:tcPr>
          <w:p w14:paraId="726C4ABC" w14:textId="77777777" w:rsidR="00D32FA4" w:rsidRPr="00C02A3E" w:rsidRDefault="00D32FA4" w:rsidP="00C02A3E">
            <w:pPr>
              <w:pStyle w:val="BodyTextIndent"/>
              <w:spacing w:before="60" w:after="60"/>
              <w:ind w:left="0" w:firstLine="0"/>
              <w:jc w:val="center"/>
              <w:rPr>
                <w:rFonts w:ascii="Times New Roman" w:hAnsi="Times New Roman"/>
                <w:b/>
              </w:rPr>
            </w:pPr>
            <w:r w:rsidRPr="00C02A3E">
              <w:rPr>
                <w:rFonts w:ascii="Times New Roman" w:hAnsi="Times New Roman"/>
                <w:b/>
              </w:rPr>
              <w:t>Khoảng thời gian tối thiểu của dữ liệu khi nộp hồ sơ  đăng ký</w:t>
            </w:r>
          </w:p>
        </w:tc>
        <w:tc>
          <w:tcPr>
            <w:tcW w:w="2952" w:type="dxa"/>
            <w:vAlign w:val="center"/>
          </w:tcPr>
          <w:p w14:paraId="3F7C0FA0" w14:textId="77777777" w:rsidR="00D32FA4" w:rsidRPr="00C02A3E" w:rsidRDefault="00D32FA4" w:rsidP="00C02A3E">
            <w:pPr>
              <w:pStyle w:val="BodyTextIndent"/>
              <w:spacing w:before="60" w:after="60"/>
              <w:ind w:left="0" w:firstLine="0"/>
              <w:jc w:val="center"/>
              <w:rPr>
                <w:rFonts w:ascii="Times New Roman" w:hAnsi="Times New Roman"/>
                <w:b/>
              </w:rPr>
            </w:pPr>
            <w:r w:rsidRPr="00C02A3E">
              <w:rPr>
                <w:rFonts w:ascii="Times New Roman" w:hAnsi="Times New Roman"/>
                <w:b/>
              </w:rPr>
              <w:t>Số lô thử</w:t>
            </w:r>
          </w:p>
        </w:tc>
      </w:tr>
      <w:tr w:rsidR="00D32FA4" w:rsidRPr="0037082D" w14:paraId="75634C46" w14:textId="77777777" w:rsidTr="00A56383">
        <w:trPr>
          <w:trHeight w:val="351"/>
          <w:jc w:val="right"/>
        </w:trPr>
        <w:tc>
          <w:tcPr>
            <w:tcW w:w="1418" w:type="dxa"/>
            <w:vMerge w:val="restart"/>
            <w:vAlign w:val="center"/>
          </w:tcPr>
          <w:p w14:paraId="0C96637B" w14:textId="77777777" w:rsidR="00D32FA4" w:rsidRPr="009C3BF7" w:rsidRDefault="00D32FA4" w:rsidP="001703AB">
            <w:pPr>
              <w:pStyle w:val="BodyTextIndent"/>
              <w:spacing w:before="60" w:after="60"/>
              <w:ind w:left="0" w:firstLine="0"/>
              <w:jc w:val="left"/>
              <w:rPr>
                <w:rFonts w:ascii="Times New Roman" w:hAnsi="Times New Roman"/>
              </w:rPr>
            </w:pPr>
            <w:r>
              <w:rPr>
                <w:rFonts w:ascii="Times New Roman" w:hAnsi="Times New Roman"/>
              </w:rPr>
              <w:t>D</w:t>
            </w:r>
            <w:r w:rsidRPr="009C3BF7">
              <w:rPr>
                <w:rFonts w:ascii="Times New Roman" w:hAnsi="Times New Roman"/>
              </w:rPr>
              <w:t>ài hạn</w:t>
            </w:r>
          </w:p>
        </w:tc>
        <w:tc>
          <w:tcPr>
            <w:tcW w:w="1975" w:type="dxa"/>
            <w:vMerge w:val="restart"/>
            <w:vAlign w:val="center"/>
          </w:tcPr>
          <w:p w14:paraId="00730AED" w14:textId="0D6796C4" w:rsidR="00D32FA4" w:rsidRPr="009C3BF7" w:rsidRDefault="00D32FA4" w:rsidP="001703AB">
            <w:pPr>
              <w:pStyle w:val="BodyTextIndent"/>
              <w:spacing w:before="60" w:after="60"/>
              <w:ind w:left="0" w:firstLine="0"/>
              <w:jc w:val="left"/>
              <w:rPr>
                <w:rFonts w:ascii="Times New Roman" w:hAnsi="Times New Roman"/>
              </w:rPr>
            </w:pPr>
            <w:r w:rsidRPr="009C3BF7">
              <w:rPr>
                <w:rFonts w:ascii="Times New Roman" w:hAnsi="Times New Roman"/>
              </w:rPr>
              <w:t>Nhiệt độ 30</w:t>
            </w:r>
            <w:ins w:id="43" w:author="Nguyen Tran. Linh" w:date="2022-06-21T14:40: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sidRPr="009C3BF7">
              <w:rPr>
                <w:rFonts w:ascii="Times New Roman" w:hAnsi="Times New Roman"/>
              </w:rPr>
              <w:t xml:space="preserve"> 2</w:t>
            </w:r>
            <w:ins w:id="44" w:author="Nguyen Tran. Linh" w:date="2022-06-21T14:40: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5876E423" w14:textId="77777777" w:rsidR="00D32FA4" w:rsidRPr="009C3BF7" w:rsidRDefault="00D32FA4" w:rsidP="001703AB">
            <w:pPr>
              <w:pStyle w:val="BodyTextIndent"/>
              <w:spacing w:before="60" w:after="60"/>
              <w:ind w:left="0" w:firstLine="0"/>
              <w:jc w:val="left"/>
              <w:rPr>
                <w:rFonts w:ascii="Times New Roman" w:hAnsi="Times New Roman"/>
              </w:rPr>
            </w:pPr>
            <w:r w:rsidRPr="009C3BF7">
              <w:rPr>
                <w:rFonts w:ascii="Times New Roman" w:hAnsi="Times New Roman"/>
              </w:rPr>
              <w:t xml:space="preserve">Độ ẩm tương đối 75% </w:t>
            </w:r>
            <w:r w:rsidRPr="00807B87">
              <w:rPr>
                <w:rFonts w:ascii="Times New Roman" w:hAnsi="Times New Roman"/>
              </w:rPr>
              <w:t>±</w:t>
            </w:r>
            <w:r w:rsidRPr="009C3BF7">
              <w:rPr>
                <w:rFonts w:ascii="Times New Roman" w:hAnsi="Times New Roman"/>
              </w:rPr>
              <w:t xml:space="preserve"> 5%</w:t>
            </w:r>
          </w:p>
        </w:tc>
        <w:tc>
          <w:tcPr>
            <w:tcW w:w="2693" w:type="dxa"/>
            <w:vAlign w:val="center"/>
          </w:tcPr>
          <w:p w14:paraId="641AFBD7" w14:textId="77777777" w:rsidR="00D32FA4" w:rsidRPr="009C3BF7" w:rsidRDefault="00D32FA4" w:rsidP="00C02A3E">
            <w:pPr>
              <w:pStyle w:val="BodyTextIndent"/>
              <w:ind w:left="0" w:firstLine="0"/>
              <w:jc w:val="center"/>
              <w:rPr>
                <w:rFonts w:ascii="Times New Roman" w:hAnsi="Times New Roman"/>
              </w:rPr>
            </w:pPr>
            <w:r>
              <w:rPr>
                <w:rFonts w:ascii="Times New Roman" w:hAnsi="Times New Roman"/>
              </w:rPr>
              <w:t>3</w:t>
            </w:r>
            <w:r w:rsidRPr="009C3BF7">
              <w:rPr>
                <w:rFonts w:ascii="Times New Roman" w:hAnsi="Times New Roman"/>
              </w:rPr>
              <w:t xml:space="preserve"> tháng</w:t>
            </w:r>
            <w:r>
              <w:rPr>
                <w:rFonts w:ascii="Times New Roman" w:hAnsi="Times New Roman"/>
              </w:rPr>
              <w:t>*</w:t>
            </w:r>
          </w:p>
        </w:tc>
        <w:tc>
          <w:tcPr>
            <w:tcW w:w="2952" w:type="dxa"/>
            <w:vAlign w:val="center"/>
          </w:tcPr>
          <w:p w14:paraId="7A3C4656" w14:textId="77777777" w:rsidR="00D32FA4" w:rsidRPr="009C3BF7" w:rsidRDefault="00D32FA4" w:rsidP="00D32FA4">
            <w:pPr>
              <w:pStyle w:val="BodyTextIndent"/>
              <w:spacing w:before="60" w:after="60"/>
              <w:ind w:left="0" w:firstLine="0"/>
              <w:rPr>
                <w:rFonts w:ascii="Times New Roman" w:hAnsi="Times New Roman"/>
              </w:rPr>
            </w:pPr>
            <w:r w:rsidRPr="009C3BF7">
              <w:rPr>
                <w:rFonts w:ascii="Times New Roman" w:hAnsi="Times New Roman"/>
              </w:rPr>
              <w:t>Tối thiểu 2 lô đối với dạng bào chế qui ước và dược chất bền vững</w:t>
            </w:r>
          </w:p>
        </w:tc>
      </w:tr>
      <w:tr w:rsidR="00D32FA4" w:rsidRPr="0037082D" w14:paraId="42DE73D5" w14:textId="77777777" w:rsidTr="00A56383">
        <w:trPr>
          <w:trHeight w:val="112"/>
          <w:jc w:val="right"/>
        </w:trPr>
        <w:tc>
          <w:tcPr>
            <w:tcW w:w="1418" w:type="dxa"/>
            <w:vMerge/>
            <w:vAlign w:val="center"/>
          </w:tcPr>
          <w:p w14:paraId="7D71FD28" w14:textId="77777777" w:rsidR="00D32FA4" w:rsidRDefault="00D32FA4" w:rsidP="001703AB">
            <w:pPr>
              <w:pStyle w:val="BodyTextIndent"/>
              <w:spacing w:before="60" w:after="60"/>
              <w:ind w:left="0" w:firstLine="0"/>
              <w:jc w:val="left"/>
              <w:rPr>
                <w:rFonts w:ascii="Times New Roman" w:hAnsi="Times New Roman"/>
              </w:rPr>
            </w:pPr>
          </w:p>
        </w:tc>
        <w:tc>
          <w:tcPr>
            <w:tcW w:w="1975" w:type="dxa"/>
            <w:vMerge/>
            <w:vAlign w:val="center"/>
          </w:tcPr>
          <w:p w14:paraId="1909DEBF" w14:textId="77777777" w:rsidR="00D32FA4" w:rsidRPr="009C3BF7" w:rsidRDefault="00D32FA4" w:rsidP="001703AB">
            <w:pPr>
              <w:pStyle w:val="BodyTextIndent"/>
              <w:spacing w:before="60" w:after="60"/>
              <w:ind w:left="0" w:firstLine="0"/>
              <w:jc w:val="left"/>
              <w:rPr>
                <w:rFonts w:ascii="Times New Roman" w:hAnsi="Times New Roman"/>
              </w:rPr>
            </w:pPr>
          </w:p>
        </w:tc>
        <w:tc>
          <w:tcPr>
            <w:tcW w:w="2693" w:type="dxa"/>
            <w:vAlign w:val="center"/>
          </w:tcPr>
          <w:p w14:paraId="2AB2F890" w14:textId="77777777" w:rsidR="00D32FA4" w:rsidRPr="009C3BF7" w:rsidRDefault="00D32FA4" w:rsidP="00C02A3E">
            <w:pPr>
              <w:pStyle w:val="BodyTextIndent"/>
              <w:ind w:left="0" w:firstLine="0"/>
              <w:jc w:val="center"/>
              <w:rPr>
                <w:rFonts w:ascii="Times New Roman" w:hAnsi="Times New Roman"/>
              </w:rPr>
            </w:pPr>
            <w:r>
              <w:rPr>
                <w:rFonts w:ascii="Times New Roman" w:hAnsi="Times New Roman"/>
              </w:rPr>
              <w:t>6</w:t>
            </w:r>
            <w:r w:rsidRPr="009C3BF7">
              <w:rPr>
                <w:rFonts w:ascii="Times New Roman" w:hAnsi="Times New Roman"/>
              </w:rPr>
              <w:t xml:space="preserve"> tháng</w:t>
            </w:r>
          </w:p>
        </w:tc>
        <w:tc>
          <w:tcPr>
            <w:tcW w:w="2952" w:type="dxa"/>
            <w:vAlign w:val="center"/>
          </w:tcPr>
          <w:p w14:paraId="2EF6887A" w14:textId="77777777" w:rsidR="00D32FA4" w:rsidRPr="009C3BF7" w:rsidRDefault="00D32FA4" w:rsidP="00D32FA4">
            <w:pPr>
              <w:pStyle w:val="BodyTextIndent"/>
              <w:spacing w:before="60" w:after="60"/>
              <w:ind w:left="0" w:firstLine="0"/>
              <w:rPr>
                <w:rFonts w:ascii="Times New Roman" w:hAnsi="Times New Roman"/>
              </w:rPr>
            </w:pPr>
            <w:r w:rsidRPr="009C3BF7">
              <w:rPr>
                <w:rFonts w:ascii="Times New Roman" w:hAnsi="Times New Roman"/>
              </w:rPr>
              <w:t>Tối thiểu 3 lô đối với dạng bào chế đặc biệt hoặc dược chất kém bền vững</w:t>
            </w:r>
          </w:p>
        </w:tc>
      </w:tr>
      <w:tr w:rsidR="00D32FA4" w:rsidRPr="0037082D" w14:paraId="3447382B" w14:textId="77777777" w:rsidTr="00A56383">
        <w:trPr>
          <w:trHeight w:val="589"/>
          <w:jc w:val="right"/>
        </w:trPr>
        <w:tc>
          <w:tcPr>
            <w:tcW w:w="1418" w:type="dxa"/>
            <w:vMerge w:val="restart"/>
            <w:vAlign w:val="center"/>
          </w:tcPr>
          <w:p w14:paraId="6B0E7F1A" w14:textId="77777777" w:rsidR="00D32FA4" w:rsidRPr="009C3BF7" w:rsidRDefault="00D32FA4" w:rsidP="001703AB">
            <w:pPr>
              <w:pStyle w:val="BodyTextIndent"/>
              <w:spacing w:before="60" w:after="60"/>
              <w:ind w:left="0" w:firstLine="0"/>
              <w:jc w:val="left"/>
              <w:rPr>
                <w:rFonts w:ascii="Times New Roman" w:hAnsi="Times New Roman"/>
              </w:rPr>
            </w:pPr>
            <w:r>
              <w:rPr>
                <w:rFonts w:ascii="Times New Roman" w:hAnsi="Times New Roman"/>
              </w:rPr>
              <w:t>C</w:t>
            </w:r>
            <w:r w:rsidRPr="009C3BF7">
              <w:rPr>
                <w:rFonts w:ascii="Times New Roman" w:hAnsi="Times New Roman"/>
              </w:rPr>
              <w:t>ấp tốc</w:t>
            </w:r>
          </w:p>
        </w:tc>
        <w:tc>
          <w:tcPr>
            <w:tcW w:w="1975" w:type="dxa"/>
            <w:vMerge w:val="restart"/>
            <w:vAlign w:val="center"/>
          </w:tcPr>
          <w:p w14:paraId="262F08A6" w14:textId="25A94CCB" w:rsidR="00D32FA4" w:rsidRPr="009C3BF7" w:rsidRDefault="00D32FA4" w:rsidP="001703AB">
            <w:pPr>
              <w:pStyle w:val="BodyTextIndent"/>
              <w:spacing w:before="60" w:after="60"/>
              <w:ind w:left="0" w:firstLine="0"/>
              <w:jc w:val="left"/>
              <w:rPr>
                <w:rFonts w:ascii="Times New Roman" w:hAnsi="Times New Roman"/>
              </w:rPr>
            </w:pPr>
            <w:r w:rsidRPr="009C3BF7">
              <w:rPr>
                <w:rFonts w:ascii="Times New Roman" w:hAnsi="Times New Roman"/>
              </w:rPr>
              <w:t>Nhiệt độ 40</w:t>
            </w:r>
            <w:ins w:id="45" w:author="Nguyen Tran. Linh" w:date="2022-06-21T14:40: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w:t>
            </w:r>
            <w:r w:rsidRPr="00807B87">
              <w:rPr>
                <w:rFonts w:ascii="Times New Roman" w:hAnsi="Times New Roman"/>
              </w:rPr>
              <w:t>±</w:t>
            </w:r>
            <w:r w:rsidRPr="009C3BF7">
              <w:rPr>
                <w:rFonts w:ascii="Times New Roman" w:hAnsi="Times New Roman"/>
              </w:rPr>
              <w:t xml:space="preserve"> 2</w:t>
            </w:r>
            <w:ins w:id="46" w:author="Nguyen Tran. Linh" w:date="2022-06-21T14:40: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756B9A0C" w14:textId="77777777" w:rsidR="00D32FA4" w:rsidRPr="009C3BF7" w:rsidRDefault="00D32FA4" w:rsidP="001703AB">
            <w:pPr>
              <w:pStyle w:val="BodyTextIndent"/>
              <w:spacing w:before="60" w:after="60"/>
              <w:ind w:left="0" w:firstLine="0"/>
              <w:jc w:val="left"/>
              <w:rPr>
                <w:rFonts w:ascii="Times New Roman" w:hAnsi="Times New Roman"/>
              </w:rPr>
            </w:pPr>
            <w:r w:rsidRPr="009C3BF7">
              <w:rPr>
                <w:rFonts w:ascii="Times New Roman" w:hAnsi="Times New Roman"/>
              </w:rPr>
              <w:t xml:space="preserve">Độ ẩm tương đối 75% </w:t>
            </w:r>
            <w:r w:rsidRPr="00807B87">
              <w:rPr>
                <w:rFonts w:ascii="Times New Roman" w:hAnsi="Times New Roman"/>
              </w:rPr>
              <w:t>±</w:t>
            </w:r>
            <w:r w:rsidRPr="009C3BF7">
              <w:rPr>
                <w:rFonts w:ascii="Times New Roman" w:hAnsi="Times New Roman"/>
              </w:rPr>
              <w:t xml:space="preserve"> 5%</w:t>
            </w:r>
          </w:p>
        </w:tc>
        <w:tc>
          <w:tcPr>
            <w:tcW w:w="2693" w:type="dxa"/>
            <w:vAlign w:val="center"/>
          </w:tcPr>
          <w:p w14:paraId="3C01C515" w14:textId="77777777" w:rsidR="00D32FA4" w:rsidRPr="009C3BF7" w:rsidRDefault="00D32FA4" w:rsidP="001703AB">
            <w:pPr>
              <w:pStyle w:val="BodyTextIndent"/>
              <w:spacing w:before="60" w:after="60"/>
              <w:ind w:left="0" w:firstLine="0"/>
              <w:jc w:val="center"/>
              <w:rPr>
                <w:rFonts w:ascii="Times New Roman" w:hAnsi="Times New Roman"/>
              </w:rPr>
            </w:pPr>
            <w:r>
              <w:rPr>
                <w:rFonts w:ascii="Times New Roman" w:hAnsi="Times New Roman"/>
              </w:rPr>
              <w:t>3</w:t>
            </w:r>
            <w:r w:rsidRPr="009C3BF7">
              <w:rPr>
                <w:rFonts w:ascii="Times New Roman" w:hAnsi="Times New Roman"/>
              </w:rPr>
              <w:t xml:space="preserve"> tháng</w:t>
            </w:r>
            <w:r>
              <w:rPr>
                <w:rFonts w:ascii="Times New Roman" w:hAnsi="Times New Roman"/>
              </w:rPr>
              <w:t>*</w:t>
            </w:r>
          </w:p>
        </w:tc>
        <w:tc>
          <w:tcPr>
            <w:tcW w:w="2952" w:type="dxa"/>
            <w:vAlign w:val="center"/>
          </w:tcPr>
          <w:p w14:paraId="2AF280E2" w14:textId="77777777" w:rsidR="00D32FA4" w:rsidRPr="009C3BF7" w:rsidRDefault="00D32FA4" w:rsidP="00D32FA4">
            <w:pPr>
              <w:pStyle w:val="BodyTextIndent"/>
              <w:spacing w:before="60" w:after="60"/>
              <w:ind w:left="0" w:firstLine="0"/>
              <w:rPr>
                <w:rFonts w:ascii="Times New Roman" w:hAnsi="Times New Roman"/>
              </w:rPr>
            </w:pPr>
            <w:r w:rsidRPr="009C3BF7">
              <w:rPr>
                <w:rFonts w:ascii="Times New Roman" w:hAnsi="Times New Roman"/>
              </w:rPr>
              <w:t>Tối thiểu 2 lô đối với dạng bào chế qui ước và dược chất bền vững</w:t>
            </w:r>
          </w:p>
        </w:tc>
      </w:tr>
      <w:tr w:rsidR="00D32FA4" w:rsidRPr="0037082D" w14:paraId="6D46FDB9" w14:textId="77777777" w:rsidTr="00A56383">
        <w:trPr>
          <w:trHeight w:val="561"/>
          <w:jc w:val="right"/>
        </w:trPr>
        <w:tc>
          <w:tcPr>
            <w:tcW w:w="1418" w:type="dxa"/>
            <w:vMerge/>
            <w:vAlign w:val="center"/>
          </w:tcPr>
          <w:p w14:paraId="2B4289D6" w14:textId="77777777" w:rsidR="00D32FA4" w:rsidRDefault="00D32FA4" w:rsidP="001703AB">
            <w:pPr>
              <w:pStyle w:val="BodyTextIndent"/>
              <w:spacing w:before="60" w:after="60"/>
              <w:ind w:left="0" w:firstLine="0"/>
              <w:jc w:val="left"/>
              <w:rPr>
                <w:rFonts w:ascii="Times New Roman" w:hAnsi="Times New Roman"/>
              </w:rPr>
            </w:pPr>
          </w:p>
        </w:tc>
        <w:tc>
          <w:tcPr>
            <w:tcW w:w="1975" w:type="dxa"/>
            <w:vMerge/>
            <w:vAlign w:val="center"/>
          </w:tcPr>
          <w:p w14:paraId="32AEA3C5" w14:textId="77777777" w:rsidR="00D32FA4" w:rsidRPr="009C3BF7" w:rsidRDefault="00D32FA4" w:rsidP="001703AB">
            <w:pPr>
              <w:pStyle w:val="BodyTextIndent"/>
              <w:spacing w:before="60" w:after="60"/>
              <w:ind w:left="0" w:firstLine="0"/>
              <w:jc w:val="left"/>
              <w:rPr>
                <w:rFonts w:ascii="Times New Roman" w:hAnsi="Times New Roman"/>
              </w:rPr>
            </w:pPr>
          </w:p>
        </w:tc>
        <w:tc>
          <w:tcPr>
            <w:tcW w:w="2693" w:type="dxa"/>
            <w:vAlign w:val="center"/>
          </w:tcPr>
          <w:p w14:paraId="70CD8BEA" w14:textId="77777777" w:rsidR="00D32FA4" w:rsidRPr="009C3BF7" w:rsidRDefault="00D32FA4" w:rsidP="00D32FA4">
            <w:pPr>
              <w:pStyle w:val="BodyTextIndent"/>
              <w:ind w:left="0" w:firstLine="0"/>
              <w:jc w:val="center"/>
              <w:rPr>
                <w:rFonts w:ascii="Times New Roman" w:hAnsi="Times New Roman"/>
              </w:rPr>
            </w:pPr>
            <w:r>
              <w:rPr>
                <w:rFonts w:ascii="Times New Roman" w:hAnsi="Times New Roman"/>
              </w:rPr>
              <w:t>6</w:t>
            </w:r>
            <w:r w:rsidRPr="009C3BF7">
              <w:rPr>
                <w:rFonts w:ascii="Times New Roman" w:hAnsi="Times New Roman"/>
              </w:rPr>
              <w:t xml:space="preserve"> tháng</w:t>
            </w:r>
          </w:p>
          <w:p w14:paraId="187D7790" w14:textId="77777777" w:rsidR="00D32FA4" w:rsidRPr="009C3BF7" w:rsidRDefault="00D32FA4" w:rsidP="00D32FA4">
            <w:pPr>
              <w:pStyle w:val="BodyTextIndent"/>
              <w:ind w:left="0" w:firstLine="0"/>
              <w:jc w:val="center"/>
              <w:rPr>
                <w:rFonts w:ascii="Times New Roman" w:hAnsi="Times New Roman"/>
              </w:rPr>
            </w:pPr>
          </w:p>
          <w:p w14:paraId="206083FD" w14:textId="77777777" w:rsidR="00D32FA4" w:rsidRPr="009C3BF7" w:rsidRDefault="00D32FA4" w:rsidP="001703AB">
            <w:pPr>
              <w:pStyle w:val="BodyTextIndent"/>
              <w:spacing w:before="60" w:after="60"/>
              <w:ind w:left="0"/>
              <w:jc w:val="center"/>
              <w:rPr>
                <w:rFonts w:ascii="Times New Roman" w:hAnsi="Times New Roman"/>
              </w:rPr>
            </w:pPr>
          </w:p>
        </w:tc>
        <w:tc>
          <w:tcPr>
            <w:tcW w:w="2952" w:type="dxa"/>
            <w:vAlign w:val="center"/>
          </w:tcPr>
          <w:p w14:paraId="31B44EFD" w14:textId="77777777" w:rsidR="00D32FA4" w:rsidRPr="009C3BF7" w:rsidRDefault="00D32FA4" w:rsidP="00D32FA4">
            <w:pPr>
              <w:pStyle w:val="BodyTextIndent"/>
              <w:spacing w:before="60" w:after="60"/>
              <w:ind w:left="0" w:firstLine="0"/>
              <w:rPr>
                <w:rFonts w:ascii="Times New Roman" w:hAnsi="Times New Roman"/>
              </w:rPr>
            </w:pPr>
            <w:r w:rsidRPr="009C3BF7">
              <w:rPr>
                <w:rFonts w:ascii="Times New Roman" w:hAnsi="Times New Roman"/>
              </w:rPr>
              <w:t>Tối thiểu 3 lô đối với dạng bào chế đặc biệt hoặc dược chất kém bền vững</w:t>
            </w:r>
          </w:p>
        </w:tc>
      </w:tr>
    </w:tbl>
    <w:p w14:paraId="57809CCA" w14:textId="77777777" w:rsidR="00D32FA4" w:rsidRPr="00C02A3E" w:rsidRDefault="00D32FA4"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Ví dụ: thay một tá dược bằng một tá dược tương đương, thay đổi thành phần (về lượng hay loại) nguyên liệu bao bì sơ cấp, thay đổi cỡ lô thành phẩm, thay đổi nhỏ trong quy trình sản xuất thành phẩm, thay đổi tá dược màu hoặc mùi trong thành phẩm, thay đổi khối lượng màng bao viên nén</w:t>
      </w:r>
      <w:r w:rsidR="00B44D77" w:rsidRPr="00C02A3E">
        <w:rPr>
          <w:rFonts w:ascii="Times New Roman" w:hAnsi="Times New Roman"/>
        </w:rPr>
        <w:t xml:space="preserve"> hoặc thay đổi khối lượng vỏ nang và bất kỳ thay đổi nhỏ khác được đề cập trong ASEAN Variation Guideline.</w:t>
      </w:r>
    </w:p>
    <w:p w14:paraId="7C0BD183" w14:textId="77777777" w:rsidR="00B44D77" w:rsidRPr="00C02A3E" w:rsidRDefault="00B44D77" w:rsidP="00C02A3E">
      <w:pPr>
        <w:pStyle w:val="BodyTextIndent"/>
        <w:spacing w:beforeLines="120" w:before="288" w:afterLines="60" w:after="144"/>
        <w:ind w:left="709" w:firstLine="0"/>
        <w:rPr>
          <w:rFonts w:ascii="Times New Roman" w:hAnsi="Times New Roman"/>
          <w:i/>
        </w:rPr>
      </w:pPr>
      <w:r w:rsidRPr="00C02A3E">
        <w:rPr>
          <w:rFonts w:ascii="Times New Roman" w:hAnsi="Times New Roman"/>
          <w:i/>
        </w:rPr>
        <w:t>(WHO Expert Committee on Specifications forPharmaceutical Preparations, Annex 6: Guidance on Variations to a Prequalified Product Dossier, WHO Technical Report Series No. 943, 2007)</w:t>
      </w:r>
    </w:p>
    <w:p w14:paraId="6C719083" w14:textId="77777777" w:rsidR="00934BFB" w:rsidRPr="00C02A3E" w:rsidRDefault="00B44D77"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 xml:space="preserve">4.8. </w:t>
      </w:r>
      <w:r w:rsidR="00C02A3E">
        <w:rPr>
          <w:rFonts w:ascii="Times New Roman" w:hAnsi="Times New Roman"/>
          <w:b/>
        </w:rPr>
        <w:tab/>
      </w:r>
      <w:r w:rsidRPr="00C02A3E">
        <w:rPr>
          <w:rFonts w:ascii="Times New Roman" w:hAnsi="Times New Roman"/>
          <w:b/>
        </w:rPr>
        <w:t>Độ ổn định trong khi sử dụng thuốc</w:t>
      </w:r>
    </w:p>
    <w:p w14:paraId="5BC1F098" w14:textId="77777777" w:rsidR="00B44D77" w:rsidRPr="00C02A3E" w:rsidRDefault="00B44D77"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i.</w:t>
      </w:r>
      <w:r w:rsidRPr="00C02A3E">
        <w:rPr>
          <w:rFonts w:ascii="Times New Roman" w:hAnsi="Times New Roman"/>
        </w:rPr>
        <w:tab/>
        <w:t>Mục đích của việc nghiên cứu độ ổn định trong khi sử dụng thuốc là nhằm cung cấp thông tin cho việc ghi nhãn, điều kiện bảo quản và thời gian sử dụng của các thành phẩm đa liều sau khi mở, pha lại hoặc pha loãng dung dịch, ví dụ như thuốc tiêm kháng sinh được cung cấp dưới dạng bột để pha lại.</w:t>
      </w:r>
    </w:p>
    <w:p w14:paraId="3A37CC90" w14:textId="77777777" w:rsidR="00B44D77" w:rsidRPr="00C02A3E" w:rsidRDefault="00B44D77"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ii.</w:t>
      </w:r>
      <w:r w:rsidRPr="00C02A3E">
        <w:rPr>
          <w:rFonts w:ascii="Times New Roman" w:hAnsi="Times New Roman"/>
        </w:rPr>
        <w:tab/>
        <w:t>Nghiên cứu nên được thiết kế sao cho mô phỏng chính xác nhất cách sử dụng của thành phẩm thuốc trong thực tế, chú ý đến thể tích đóng của bao bì</w:t>
      </w:r>
      <w:r w:rsidR="005A4C0A" w:rsidRPr="00C02A3E">
        <w:rPr>
          <w:rFonts w:ascii="Times New Roman" w:hAnsi="Times New Roman"/>
        </w:rPr>
        <w:t xml:space="preserve"> và bất kỳ sự pha loãng hoặc pha lại nào trước khi sử dụng. Tại những thời điểm tương đương với thời điểm sử dụng thuốc trong thực tế, một lượng thuốc thích hợp nên được lấy ra khỏi thành phẩm bằng phương pháp thường được sử dụng và mô tả trong tờ hướng dẫn sử dụng thuốc.</w:t>
      </w:r>
    </w:p>
    <w:p w14:paraId="09AF85E2" w14:textId="77777777" w:rsidR="00A301EF" w:rsidRPr="00C02A3E" w:rsidRDefault="00A301EF"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iii.</w:t>
      </w:r>
      <w:r w:rsidRPr="00C02A3E">
        <w:rPr>
          <w:rFonts w:ascii="Times New Roman" w:hAnsi="Times New Roman"/>
        </w:rPr>
        <w:tab/>
        <w:t>Đặc tính vật lý, hóa học và vi sinh của thành phẩm thuốc nhạy cảm với sự thay đổi trong quá trình bảo quản nên được kiểm soát cho đến hết hạn dùng trong khi sử dụng thuốc. Nếu có thể, các phép thử nên được thực hiện tại thời điểm giữa và cuối của hạn dùng trong khi sử dụng thuốc</w:t>
      </w:r>
      <w:r w:rsidR="00E50646" w:rsidRPr="00C02A3E">
        <w:rPr>
          <w:rFonts w:ascii="Times New Roman" w:hAnsi="Times New Roman"/>
        </w:rPr>
        <w:t xml:space="preserve"> (khi lượng thuốc cuối cùng còn trong đồ bao gói). Các chỉ tiêu đặc biệt, ví dụ như chất bảo quản (cả hàm lượng và hiệu lực) đối với dạng thuốc lỏng và bán rắn, cũng cần được nghiên cứu.</w:t>
      </w:r>
    </w:p>
    <w:p w14:paraId="2DAFF336" w14:textId="77777777" w:rsidR="00E50646" w:rsidRPr="00C02A3E" w:rsidRDefault="00E50646"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iv.</w:t>
      </w:r>
      <w:r w:rsidRPr="00C02A3E">
        <w:rPr>
          <w:rFonts w:ascii="Times New Roman" w:hAnsi="Times New Roman"/>
        </w:rPr>
        <w:tab/>
        <w:t xml:space="preserve">Nghiên cứu nên được thực hiên trên tối thiểu 2 lô, với cỡ lô tối thiểu là pilot. Ít nhất một trong các lô này nên được lựa chọn tại thời điểm cuối hạn dùng của nó. </w:t>
      </w:r>
      <w:r w:rsidR="00F07D90" w:rsidRPr="00C02A3E">
        <w:rPr>
          <w:rFonts w:ascii="Times New Roman" w:hAnsi="Times New Roman"/>
        </w:rPr>
        <w:t>Nếu kết quả chưa có sẵn, một lô nên thử tại thời điểm cuối trước khi nộp dữ liệu nghiên cứu độ ổn định.</w:t>
      </w:r>
    </w:p>
    <w:p w14:paraId="52123CBA" w14:textId="77777777" w:rsidR="00F07D90" w:rsidRPr="00C02A3E" w:rsidRDefault="00F07D90"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 xml:space="preserve">v. </w:t>
      </w:r>
      <w:r w:rsidRPr="00C02A3E">
        <w:rPr>
          <w:rFonts w:ascii="Times New Roman" w:hAnsi="Times New Roman"/>
        </w:rPr>
        <w:tab/>
        <w:t>Nghiên cứu này nên được thực hiện trên thành phẩm pha loãng hoặc pha lại của lô đầu tiên trong suốt thời hạn sử dụng đề xuất như là một phần của các nghiên cứu độ ổn định tại thời điểm đầu và thời điểm cuối của hạn dùng hoặc thời điểm cuối trước khi nộp dữ liệu nghiên cứu độ ổn định (khi dữ liệu nghiên cứu dài hạn chưa có sẵn).</w:t>
      </w:r>
    </w:p>
    <w:p w14:paraId="20B08ACE" w14:textId="4C044A51" w:rsidR="00F07D90" w:rsidRPr="00C02A3E" w:rsidRDefault="00F07D90"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vi.</w:t>
      </w:r>
      <w:r w:rsidRPr="00C02A3E">
        <w:rPr>
          <w:rFonts w:ascii="Times New Roman" w:hAnsi="Times New Roman"/>
        </w:rPr>
        <w:tab/>
        <w:t>Nói chung, nghiên cứu này không cần lặp lại trên các lô cam kết</w:t>
      </w:r>
      <w:r w:rsidR="00C131F0">
        <w:rPr>
          <w:rFonts w:ascii="Times New Roman" w:hAnsi="Times New Roman"/>
        </w:rPr>
        <w:t>.</w:t>
      </w:r>
      <w:r w:rsidRPr="00C02A3E">
        <w:rPr>
          <w:rFonts w:ascii="Times New Roman" w:hAnsi="Times New Roman"/>
        </w:rPr>
        <w:t xml:space="preserve"> (WHO 2009, p. 105 – 106)</w:t>
      </w:r>
    </w:p>
    <w:p w14:paraId="2FC9D582" w14:textId="77777777" w:rsidR="00F07D90" w:rsidRPr="00C02A3E" w:rsidRDefault="00F07D90" w:rsidP="00C02A3E">
      <w:pPr>
        <w:pStyle w:val="BodyTextIndent"/>
        <w:tabs>
          <w:tab w:val="left" w:pos="720"/>
        </w:tabs>
        <w:spacing w:beforeLines="120" w:before="288" w:afterLines="60" w:after="144"/>
        <w:ind w:left="709" w:hanging="709"/>
        <w:rPr>
          <w:rFonts w:ascii="Times New Roman" w:hAnsi="Times New Roman"/>
          <w:b/>
        </w:rPr>
      </w:pPr>
      <w:r w:rsidRPr="00C02A3E">
        <w:rPr>
          <w:rFonts w:ascii="Times New Roman" w:hAnsi="Times New Roman"/>
          <w:b/>
        </w:rPr>
        <w:t xml:space="preserve">4.9. </w:t>
      </w:r>
      <w:r w:rsidRPr="00C02A3E">
        <w:rPr>
          <w:rFonts w:ascii="Times New Roman" w:hAnsi="Times New Roman"/>
          <w:b/>
        </w:rPr>
        <w:tab/>
        <w:t>Hệ thống bao bì đóng gói</w:t>
      </w:r>
    </w:p>
    <w:p w14:paraId="6D109971" w14:textId="77777777" w:rsidR="00F07D90" w:rsidRPr="00C02A3E" w:rsidRDefault="00F07D90" w:rsidP="00C02A3E">
      <w:pPr>
        <w:pStyle w:val="BodyTextIndent"/>
        <w:spacing w:beforeLines="120" w:before="288" w:afterLines="60" w:after="144"/>
        <w:ind w:left="709" w:hanging="709"/>
        <w:rPr>
          <w:rFonts w:ascii="Times New Roman" w:hAnsi="Times New Roman"/>
        </w:rPr>
      </w:pPr>
      <w:r w:rsidRPr="00C02A3E">
        <w:rPr>
          <w:rFonts w:ascii="Times New Roman" w:hAnsi="Times New Roman"/>
        </w:rPr>
        <w:t>i.</w:t>
      </w:r>
      <w:r w:rsidRPr="00C02A3E">
        <w:rPr>
          <w:rFonts w:ascii="Times New Roman" w:hAnsi="Times New Roman"/>
        </w:rPr>
        <w:tab/>
        <w:t xml:space="preserve">Thử nghiệm độ ổn định phải tiến hành đối với dạng bào chế đã đóng gói trong bao bì dự kiến </w:t>
      </w:r>
      <w:r w:rsidR="001703AB" w:rsidRPr="00C02A3E">
        <w:rPr>
          <w:rFonts w:ascii="Times New Roman" w:hAnsi="Times New Roman"/>
        </w:rPr>
        <w:t>sẽ lưu hành trên</w:t>
      </w:r>
      <w:r w:rsidRPr="00C02A3E">
        <w:rPr>
          <w:rFonts w:ascii="Times New Roman" w:hAnsi="Times New Roman"/>
        </w:rPr>
        <w:t xml:space="preserve"> thị trường (bao gồm cả bao bì thứ cấp và nhãn bao bì). Bất kỳ các </w:t>
      </w:r>
      <w:r w:rsidR="001703AB" w:rsidRPr="00C02A3E">
        <w:rPr>
          <w:rFonts w:ascii="Times New Roman" w:hAnsi="Times New Roman"/>
        </w:rPr>
        <w:t>nghiên cứu</w:t>
      </w:r>
      <w:r w:rsidRPr="00C02A3E">
        <w:rPr>
          <w:rFonts w:ascii="Times New Roman" w:hAnsi="Times New Roman"/>
        </w:rPr>
        <w:t xml:space="preserve"> nào đã tiến hành trên sản phẩm không đóng trong bao bì trực tiếp hoặc trong các vật liệu bao bì khác </w:t>
      </w:r>
      <w:r w:rsidR="001703AB" w:rsidRPr="00C02A3E">
        <w:rPr>
          <w:rFonts w:ascii="Times New Roman" w:hAnsi="Times New Roman"/>
        </w:rPr>
        <w:t>lần lượt được xem là</w:t>
      </w:r>
      <w:r w:rsidRPr="00C02A3E">
        <w:rPr>
          <w:rFonts w:ascii="Times New Roman" w:hAnsi="Times New Roman"/>
        </w:rPr>
        <w:t xml:space="preserve"> một phần của thử nghiệm khắc nghiệt của dạng bào chế hoặc như là các thông tin hỗ trợ.</w:t>
      </w:r>
    </w:p>
    <w:p w14:paraId="30DB6D40" w14:textId="77777777" w:rsidR="001703AB" w:rsidRPr="00C02A3E" w:rsidRDefault="001703AB"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ii.</w:t>
      </w:r>
      <w:r w:rsidRPr="00C02A3E">
        <w:rPr>
          <w:rFonts w:ascii="Times New Roman" w:hAnsi="Times New Roman"/>
        </w:rPr>
        <w:tab/>
        <w:t xml:space="preserve">Các thông số yêu cầu để phân loại nguyên liệu bao bì là </w:t>
      </w:r>
      <w:r w:rsidR="0038181B" w:rsidRPr="00C02A3E">
        <w:rPr>
          <w:rFonts w:ascii="Times New Roman" w:hAnsi="Times New Roman"/>
        </w:rPr>
        <w:t xml:space="preserve">bán </w:t>
      </w:r>
      <w:r w:rsidRPr="00C02A3E">
        <w:rPr>
          <w:rFonts w:ascii="Times New Roman" w:hAnsi="Times New Roman"/>
        </w:rPr>
        <w:t>thấm hay không thấm phụ thuộc vào tính chất nguyê</w:t>
      </w:r>
      <w:r w:rsidR="0038181B" w:rsidRPr="00C02A3E">
        <w:rPr>
          <w:rFonts w:ascii="Times New Roman" w:hAnsi="Times New Roman"/>
        </w:rPr>
        <w:t xml:space="preserve">n liệu làm bao bì như độ dày, </w:t>
      </w:r>
      <w:r w:rsidRPr="00C02A3E">
        <w:rPr>
          <w:rFonts w:ascii="Times New Roman" w:hAnsi="Times New Roman"/>
        </w:rPr>
        <w:t>hệ số thấm</w:t>
      </w:r>
      <w:r w:rsidR="0038181B" w:rsidRPr="00C02A3E">
        <w:rPr>
          <w:rFonts w:ascii="Times New Roman" w:hAnsi="Times New Roman"/>
        </w:rPr>
        <w:t xml:space="preserve"> và các thông số liên quan khác</w:t>
      </w:r>
      <w:r w:rsidRPr="00C02A3E">
        <w:rPr>
          <w:rFonts w:ascii="Times New Roman" w:hAnsi="Times New Roman"/>
        </w:rPr>
        <w:t>. Sự thích hợp của nguyên liệu làm bao bì cho một sản phẩm đặc biệt được xác định bởi tính chất của sản phẩm. Một ví dụ về loại, độ dày và hệ số thấm của nguyên liệu l</w:t>
      </w:r>
      <w:r w:rsidR="0038181B" w:rsidRPr="00C02A3E">
        <w:rPr>
          <w:rFonts w:ascii="Times New Roman" w:hAnsi="Times New Roman"/>
        </w:rPr>
        <w:t>àm bao bì được trình bày trong Phụ lục 5.4</w:t>
      </w:r>
      <w:r w:rsidRPr="00C02A3E">
        <w:rPr>
          <w:rFonts w:ascii="Times New Roman" w:hAnsi="Times New Roman"/>
        </w:rPr>
        <w:t>.</w:t>
      </w:r>
    </w:p>
    <w:p w14:paraId="6CFB0AFC" w14:textId="77777777" w:rsidR="0038181B" w:rsidRPr="00C02A3E" w:rsidRDefault="00D37B47"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iii</w:t>
      </w:r>
      <w:r w:rsidR="0038181B" w:rsidRPr="00C02A3E">
        <w:rPr>
          <w:rFonts w:ascii="Times New Roman" w:hAnsi="Times New Roman"/>
        </w:rPr>
        <w:t>.</w:t>
      </w:r>
      <w:r w:rsidR="0038181B" w:rsidRPr="00C02A3E">
        <w:rPr>
          <w:rFonts w:ascii="Times New Roman" w:hAnsi="Times New Roman"/>
        </w:rPr>
        <w:tab/>
      </w:r>
      <w:r w:rsidR="00F07D90" w:rsidRPr="00C02A3E">
        <w:rPr>
          <w:rFonts w:ascii="Times New Roman" w:hAnsi="Times New Roman"/>
        </w:rPr>
        <w:t xml:space="preserve">Khi sử dụng bao bì </w:t>
      </w:r>
      <w:r w:rsidR="0038181B" w:rsidRPr="00C02A3E">
        <w:rPr>
          <w:rFonts w:ascii="Times New Roman" w:hAnsi="Times New Roman"/>
        </w:rPr>
        <w:t>thấm</w:t>
      </w:r>
      <w:r w:rsidR="00F07D90" w:rsidRPr="00C02A3E">
        <w:rPr>
          <w:rFonts w:ascii="Times New Roman" w:hAnsi="Times New Roman"/>
        </w:rPr>
        <w:t xml:space="preserve"> ẩm để đóng gói, cần phải cân nhắc độ ổn định của chất đựng bên trong dưới điều kiện độ ẩm cao. </w:t>
      </w:r>
    </w:p>
    <w:p w14:paraId="75E16479" w14:textId="77777777" w:rsidR="00D37B47" w:rsidRPr="00C02A3E" w:rsidRDefault="00D37B47"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i</w:t>
      </w:r>
      <w:r w:rsidR="0038181B" w:rsidRPr="00C02A3E">
        <w:rPr>
          <w:rFonts w:ascii="Times New Roman" w:hAnsi="Times New Roman"/>
        </w:rPr>
        <w:t>v.</w:t>
      </w:r>
      <w:r w:rsidR="0038181B" w:rsidRPr="00C02A3E">
        <w:rPr>
          <w:rFonts w:ascii="Times New Roman" w:hAnsi="Times New Roman"/>
        </w:rPr>
        <w:tab/>
      </w:r>
      <w:r w:rsidR="00F07D90" w:rsidRPr="00C02A3E">
        <w:rPr>
          <w:rFonts w:ascii="Times New Roman" w:hAnsi="Times New Roman"/>
        </w:rPr>
        <w:t>Độ ẩm có thể có các ảnh hưởng không mong muốn đến độ ổn định hoá học (ví dụ một số kháng sinh có thể bị thuỷ phân) và độ ổn định vật lý (ví dụ tốc độ hoà tan có thể thay đổi).</w:t>
      </w:r>
    </w:p>
    <w:p w14:paraId="62D86AC5" w14:textId="77777777" w:rsidR="00F07D90" w:rsidRPr="00C02A3E" w:rsidRDefault="00D37B47"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v.</w:t>
      </w:r>
      <w:r w:rsidRPr="00C02A3E">
        <w:rPr>
          <w:rFonts w:ascii="Times New Roman" w:hAnsi="Times New Roman"/>
        </w:rPr>
        <w:tab/>
      </w:r>
      <w:r w:rsidR="00F07D90" w:rsidRPr="00C02A3E">
        <w:rPr>
          <w:rFonts w:ascii="Times New Roman" w:hAnsi="Times New Roman"/>
        </w:rPr>
        <w:t xml:space="preserve">Cần chú ý đến khả năng thấm khác nhau của các loại nguyên liệu bao bì khác nhau, từ đó cần phải cụ thể hoá các thông số như độ dày của </w:t>
      </w:r>
      <w:r w:rsidR="0038181B" w:rsidRPr="00C02A3E">
        <w:rPr>
          <w:rFonts w:ascii="Times New Roman" w:hAnsi="Times New Roman"/>
        </w:rPr>
        <w:t>vật</w:t>
      </w:r>
      <w:r w:rsidR="00F07D90" w:rsidRPr="00C02A3E">
        <w:rPr>
          <w:rFonts w:ascii="Times New Roman" w:hAnsi="Times New Roman"/>
        </w:rPr>
        <w:t xml:space="preserve"> liệu và hệ số thấm.</w:t>
      </w:r>
      <w:r w:rsidRPr="00C02A3E">
        <w:rPr>
          <w:rFonts w:ascii="Times New Roman" w:hAnsi="Times New Roman"/>
        </w:rPr>
        <w:t xml:space="preserve"> Nên có bàn luận thích hợp ở mục P2 Phát triển dược phẩm và P7 Hệ thống bao bì trong Hồ sơ ACTD.</w:t>
      </w:r>
    </w:p>
    <w:p w14:paraId="2384E84D" w14:textId="77777777" w:rsidR="00D37B47" w:rsidRPr="00C02A3E" w:rsidRDefault="00D37B47"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 xml:space="preserve">vi. </w:t>
      </w:r>
      <w:r w:rsidRPr="00C02A3E">
        <w:rPr>
          <w:rFonts w:ascii="Times New Roman" w:hAnsi="Times New Roman"/>
        </w:rPr>
        <w:tab/>
        <w:t>Ảnh hưởng của độ ẩm cao lên dạng bào chế rắn đóng gói trong bao bì có khả năng thấm ẩm phải được chứng minh bằng số liệu.</w:t>
      </w:r>
    </w:p>
    <w:p w14:paraId="3CD0988E" w14:textId="77777777" w:rsidR="00AC53EF" w:rsidRPr="00C02A3E" w:rsidRDefault="00AC53EF" w:rsidP="00C02A3E">
      <w:pPr>
        <w:pStyle w:val="BodyTextIndent"/>
        <w:tabs>
          <w:tab w:val="left" w:pos="720"/>
        </w:tabs>
        <w:spacing w:beforeLines="120" w:before="288" w:afterLines="60" w:after="144"/>
        <w:ind w:left="709" w:hanging="709"/>
        <w:rPr>
          <w:rFonts w:ascii="Times New Roman" w:hAnsi="Times New Roman"/>
          <w:b/>
        </w:rPr>
      </w:pPr>
      <w:r w:rsidRPr="00C02A3E">
        <w:rPr>
          <w:rFonts w:ascii="Times New Roman" w:hAnsi="Times New Roman"/>
          <w:b/>
        </w:rPr>
        <w:t xml:space="preserve">4.10. </w:t>
      </w:r>
      <w:r w:rsidRPr="00C02A3E">
        <w:rPr>
          <w:rFonts w:ascii="Times New Roman" w:hAnsi="Times New Roman"/>
          <w:b/>
        </w:rPr>
        <w:tab/>
        <w:t>Đánh giá</w:t>
      </w:r>
    </w:p>
    <w:p w14:paraId="29795D79" w14:textId="770FABA2" w:rsidR="00AC53EF" w:rsidRPr="00C02A3E" w:rsidRDefault="00AC53EF"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Cần có một phương pháp hệ thống trong việc trình bày và đánh giá thông tin về độ ổn định, các thông tin cần có là kết quả từ các thử nghiệm vật lý, hoá học và vi sinh, bao gồm cả các chỉ tiêu đặc </w:t>
      </w:r>
      <w:r w:rsidR="00B22DC6">
        <w:rPr>
          <w:rFonts w:ascii="Times New Roman" w:hAnsi="Times New Roman"/>
        </w:rPr>
        <w:t>thù</w:t>
      </w:r>
      <w:r w:rsidRPr="00C02A3E">
        <w:rPr>
          <w:rFonts w:ascii="Times New Roman" w:hAnsi="Times New Roman"/>
        </w:rPr>
        <w:t xml:space="preserve"> của từng dạng bào chế (ví dụ tốc độ hoà tan đối với các dạng thuốc rắn dùng đường uống).</w:t>
      </w:r>
    </w:p>
    <w:p w14:paraId="3003B54A" w14:textId="22CF6BE7" w:rsidR="00AC53EF" w:rsidRPr="00C02A3E" w:rsidRDefault="00AC53EF"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Mục đích của nghiên cứu độ ổn định là dựa trên thử nghiệm tối thiểu với 2 hoặc 3 lô thành phẩm thuốc (xem mục 4.7. Điều kiện bảo quản) để xác lập tuổi thọ và ghi hướng dẫn bảo quản trên nhãn áp dụng cho tất cả các lô thành phẩm thuốc sau này được sản xuất và đóng gói dưới những điều kiện tương tự như các lô thử. Mức độ sai khác giữa các lô có ảnh hưởng đến </w:t>
      </w:r>
      <w:r w:rsidR="00A745F5" w:rsidRPr="00C02A3E">
        <w:rPr>
          <w:rFonts w:ascii="Times New Roman" w:hAnsi="Times New Roman"/>
        </w:rPr>
        <w:t xml:space="preserve">mức </w:t>
      </w:r>
      <w:r w:rsidRPr="00C02A3E">
        <w:rPr>
          <w:rFonts w:ascii="Times New Roman" w:hAnsi="Times New Roman"/>
        </w:rPr>
        <w:t xml:space="preserve">độ tin </w:t>
      </w:r>
      <w:r w:rsidR="00B22DC6">
        <w:rPr>
          <w:rFonts w:ascii="Times New Roman" w:hAnsi="Times New Roman"/>
        </w:rPr>
        <w:t>cậy</w:t>
      </w:r>
      <w:r w:rsidRPr="00C02A3E">
        <w:rPr>
          <w:rFonts w:ascii="Times New Roman" w:hAnsi="Times New Roman"/>
        </w:rPr>
        <w:t xml:space="preserve"> rằng một lô sản phẩm tương lai sẽ vẫn đạt các tiêu chuẩn chất lượng trong suốt </w:t>
      </w:r>
      <w:r w:rsidR="00A745F5" w:rsidRPr="00C02A3E">
        <w:rPr>
          <w:rFonts w:ascii="Times New Roman" w:hAnsi="Times New Roman"/>
        </w:rPr>
        <w:t>hạn dùng</w:t>
      </w:r>
      <w:r w:rsidRPr="00C02A3E">
        <w:rPr>
          <w:rFonts w:ascii="Times New Roman" w:hAnsi="Times New Roman"/>
        </w:rPr>
        <w:t xml:space="preserve"> của sản phẩm.</w:t>
      </w:r>
    </w:p>
    <w:p w14:paraId="194E928E" w14:textId="2507B1F8" w:rsidR="00AC53EF" w:rsidRPr="00C02A3E" w:rsidRDefault="00AC53EF"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Các nghiên cứu đơn yếu tố so với đa yếu tố và nghiên cứu thiết kế đầy đủ so với thiết kế rút gọn có cùng khái niệm cơ bản trong việc đánh giá số liệu độ ổn định. Đánh giá số liệu từ các nghiên cứu độ ổn định và sử dụng các số liệu hỗ trợ </w:t>
      </w:r>
      <w:r w:rsidR="00B22DC6">
        <w:rPr>
          <w:rFonts w:ascii="Times New Roman" w:hAnsi="Times New Roman"/>
        </w:rPr>
        <w:t xml:space="preserve">nếu cần </w:t>
      </w:r>
      <w:r w:rsidRPr="00C02A3E">
        <w:rPr>
          <w:rFonts w:ascii="Times New Roman" w:hAnsi="Times New Roman"/>
        </w:rPr>
        <w:t xml:space="preserve">để xác định các chỉ tiêu chất lượng </w:t>
      </w:r>
      <w:r w:rsidR="00A745F5" w:rsidRPr="00C02A3E">
        <w:rPr>
          <w:rFonts w:ascii="Times New Roman" w:hAnsi="Times New Roman"/>
        </w:rPr>
        <w:t>trọng yếu</w:t>
      </w:r>
      <w:r w:rsidRPr="00C02A3E">
        <w:rPr>
          <w:rFonts w:ascii="Times New Roman" w:hAnsi="Times New Roman"/>
        </w:rPr>
        <w:t xml:space="preserve"> có thể ảnh hưởng tới chất lượng và hiệu quả của thành phẩm thuốc. Mỗi một chỉ tiêu cần đánh giá </w:t>
      </w:r>
      <w:r w:rsidR="00B22DC6">
        <w:rPr>
          <w:rFonts w:ascii="Times New Roman" w:hAnsi="Times New Roman"/>
        </w:rPr>
        <w:t xml:space="preserve">một cách </w:t>
      </w:r>
      <w:r w:rsidR="00A745F5" w:rsidRPr="00C02A3E">
        <w:rPr>
          <w:rFonts w:ascii="Times New Roman" w:hAnsi="Times New Roman"/>
        </w:rPr>
        <w:t xml:space="preserve">vừa </w:t>
      </w:r>
      <w:r w:rsidRPr="00C02A3E">
        <w:rPr>
          <w:rFonts w:ascii="Times New Roman" w:hAnsi="Times New Roman"/>
        </w:rPr>
        <w:t xml:space="preserve">riêng biệt </w:t>
      </w:r>
      <w:r w:rsidR="00A745F5" w:rsidRPr="00C02A3E">
        <w:rPr>
          <w:rFonts w:ascii="Times New Roman" w:hAnsi="Times New Roman"/>
        </w:rPr>
        <w:t xml:space="preserve">vừa </w:t>
      </w:r>
      <w:r w:rsidRPr="00C02A3E">
        <w:rPr>
          <w:rFonts w:ascii="Times New Roman" w:hAnsi="Times New Roman"/>
        </w:rPr>
        <w:t xml:space="preserve">tổng thể để </w:t>
      </w:r>
      <w:r w:rsidR="004E26F7">
        <w:rPr>
          <w:rFonts w:ascii="Times New Roman" w:hAnsi="Times New Roman"/>
        </w:rPr>
        <w:t>ước lượng</w:t>
      </w:r>
      <w:r w:rsidRPr="00C02A3E">
        <w:rPr>
          <w:rFonts w:ascii="Times New Roman" w:hAnsi="Times New Roman"/>
        </w:rPr>
        <w:t xml:space="preserve"> tuổi thọ. </w:t>
      </w:r>
      <w:r w:rsidR="004E26F7">
        <w:rPr>
          <w:rFonts w:ascii="Times New Roman" w:hAnsi="Times New Roman"/>
        </w:rPr>
        <w:t>Tuổi thọ đề xuất</w:t>
      </w:r>
      <w:r w:rsidRPr="00C02A3E">
        <w:rPr>
          <w:rFonts w:ascii="Times New Roman" w:hAnsi="Times New Roman"/>
        </w:rPr>
        <w:t xml:space="preserve"> của thành phẩm không được vượt quá tuổi thọ </w:t>
      </w:r>
      <w:r w:rsidR="004E26F7">
        <w:rPr>
          <w:rFonts w:ascii="Times New Roman" w:hAnsi="Times New Roman"/>
        </w:rPr>
        <w:t>ước lượng</w:t>
      </w:r>
      <w:r w:rsidRPr="00C02A3E">
        <w:rPr>
          <w:rFonts w:ascii="Times New Roman" w:hAnsi="Times New Roman"/>
        </w:rPr>
        <w:t xml:space="preserve"> tính theo từng chỉ tiêu đơn lẻ.</w:t>
      </w:r>
    </w:p>
    <w:p w14:paraId="76590DAD" w14:textId="43145736" w:rsidR="00A745F5" w:rsidRPr="00C02A3E" w:rsidRDefault="00A745F5"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Cây quyết định ở Phụ lục 5.5 phác họa các bước đánh giá dữ liệu độ ổn định, khi nào thì thực hiện ngoại suy và mức độ ngoại suy là bao nhiêu có thể được xem xét cho tuổi thọ đề xuất. Phụ lục 5.6 cung cấp (1) thông tin làm thế nào để phân tích dữ liệu nghiên cứu dài hạn cho các chỉ tiêu định lượng thích hợp</w:t>
      </w:r>
      <w:r w:rsidR="00D875A9" w:rsidRPr="00C02A3E">
        <w:rPr>
          <w:rFonts w:ascii="Times New Roman" w:hAnsi="Times New Roman"/>
        </w:rPr>
        <w:t xml:space="preserve"> từ một thiết kế nghiên cứu đa yếu tố, đầy đủ hay rút gọn, (2) thông tin làm thế nào để sử dụng phân tích hồi quy để </w:t>
      </w:r>
      <w:r w:rsidR="004E26F7">
        <w:rPr>
          <w:rFonts w:ascii="Times New Roman" w:hAnsi="Times New Roman"/>
        </w:rPr>
        <w:t>ước lượng</w:t>
      </w:r>
      <w:r w:rsidR="00D875A9" w:rsidRPr="00C02A3E">
        <w:rPr>
          <w:rFonts w:ascii="Times New Roman" w:hAnsi="Times New Roman"/>
        </w:rPr>
        <w:t xml:space="preserve"> tuổi thọ và (3) ví dụ các phân tích thống kê để kiểm định tính hợp nhất của dữ liệu từ các lô khác nhau hoặc các yếu tố khác nhau. Hướng dẫn bổ sung có thể được tìm thấy trong các tài liệu tham khảo được liệt kê</w:t>
      </w:r>
      <w:r w:rsidR="00D1089A">
        <w:rPr>
          <w:rFonts w:ascii="Times New Roman" w:hAnsi="Times New Roman"/>
        </w:rPr>
        <w:t>. (ICH Q1E 6 Feb 03, p.2)</w:t>
      </w:r>
    </w:p>
    <w:p w14:paraId="516E999C" w14:textId="35F3C6EC" w:rsidR="00AC53EF" w:rsidRPr="00C02A3E" w:rsidRDefault="00AC53EF"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Nói chung, các chỉ tiêu hoá học định lượng được (ví dụ như hàm lượng, các sản phẩm phân huỷ, hàm lượng chất bảo quản) đối với một thành phẩm thuốc có thể được giả định là </w:t>
      </w:r>
      <w:r w:rsidR="00B22DC6">
        <w:rPr>
          <w:rFonts w:ascii="Times New Roman" w:hAnsi="Times New Roman"/>
        </w:rPr>
        <w:t>biến đổi</w:t>
      </w:r>
      <w:r w:rsidRPr="00C02A3E">
        <w:rPr>
          <w:rFonts w:ascii="Times New Roman" w:hAnsi="Times New Roman"/>
        </w:rPr>
        <w:t xml:space="preserve"> theo phương trình động học bậc 0 trong suốt thời gian bảo quản dài hạn. Vì vậy, các </w:t>
      </w:r>
      <w:r w:rsidR="008D7E9C" w:rsidRPr="00C02A3E">
        <w:rPr>
          <w:rFonts w:ascii="Times New Roman" w:hAnsi="Times New Roman"/>
        </w:rPr>
        <w:t>dữ liệu</w:t>
      </w:r>
      <w:r w:rsidRPr="00C02A3E">
        <w:rPr>
          <w:rFonts w:ascii="Times New Roman" w:hAnsi="Times New Roman"/>
        </w:rPr>
        <w:t xml:space="preserve"> này tuân theo hồi quy tuyến tính. Mặc dù động học của một số chỉ tiêu định lượng khác (ví dụ: pH, độ hoà tan) nói chung không được </w:t>
      </w:r>
      <w:r w:rsidR="008D7E9C" w:rsidRPr="00C02A3E">
        <w:rPr>
          <w:rFonts w:ascii="Times New Roman" w:hAnsi="Times New Roman"/>
        </w:rPr>
        <w:t>rõ</w:t>
      </w:r>
      <w:r w:rsidRPr="00C02A3E">
        <w:rPr>
          <w:rFonts w:ascii="Times New Roman" w:hAnsi="Times New Roman"/>
        </w:rPr>
        <w:t xml:space="preserve"> nhưng vẫn có thể áp dụng cùng loại phân tích thống kê</w:t>
      </w:r>
      <w:r w:rsidR="008D7E9C" w:rsidRPr="00C02A3E">
        <w:rPr>
          <w:rFonts w:ascii="Times New Roman" w:hAnsi="Times New Roman"/>
        </w:rPr>
        <w:t>, nếu phù hợp</w:t>
      </w:r>
      <w:r w:rsidRPr="00C02A3E">
        <w:rPr>
          <w:rFonts w:ascii="Times New Roman" w:hAnsi="Times New Roman"/>
        </w:rPr>
        <w:t xml:space="preserve">.  </w:t>
      </w:r>
      <w:r w:rsidR="008D7E9C" w:rsidRPr="00C02A3E">
        <w:rPr>
          <w:rFonts w:ascii="Times New Roman" w:hAnsi="Times New Roman"/>
        </w:rPr>
        <w:t>Dữ liệu của</w:t>
      </w:r>
      <w:r w:rsidRPr="00C02A3E">
        <w:rPr>
          <w:rFonts w:ascii="Times New Roman" w:hAnsi="Times New Roman"/>
        </w:rPr>
        <w:t xml:space="preserve"> các chỉ tiêu định tính và vi sinh không </w:t>
      </w:r>
      <w:r w:rsidR="008D7E9C" w:rsidRPr="00C02A3E">
        <w:rPr>
          <w:rFonts w:ascii="Times New Roman" w:hAnsi="Times New Roman"/>
        </w:rPr>
        <w:t>phù hợp với</w:t>
      </w:r>
      <w:r w:rsidRPr="00C02A3E">
        <w:rPr>
          <w:rFonts w:ascii="Times New Roman" w:hAnsi="Times New Roman"/>
        </w:rPr>
        <w:t xml:space="preserve"> </w:t>
      </w:r>
      <w:r w:rsidR="008D7E9C" w:rsidRPr="00C02A3E">
        <w:rPr>
          <w:rFonts w:ascii="Times New Roman" w:hAnsi="Times New Roman"/>
        </w:rPr>
        <w:t>phép</w:t>
      </w:r>
      <w:r w:rsidRPr="00C02A3E">
        <w:rPr>
          <w:rFonts w:ascii="Times New Roman" w:hAnsi="Times New Roman"/>
        </w:rPr>
        <w:t xml:space="preserve"> phân tích thống kê này. </w:t>
      </w:r>
    </w:p>
    <w:p w14:paraId="1B07E7F1" w14:textId="556438A5" w:rsidR="008D7E9C" w:rsidRPr="00C02A3E" w:rsidRDefault="008D7E9C"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Các </w:t>
      </w:r>
      <w:r w:rsidR="00B22DC6">
        <w:rPr>
          <w:rFonts w:ascii="Times New Roman" w:hAnsi="Times New Roman"/>
        </w:rPr>
        <w:t>gợi ý</w:t>
      </w:r>
      <w:r w:rsidRPr="00C02A3E">
        <w:rPr>
          <w:rFonts w:ascii="Times New Roman" w:hAnsi="Times New Roman"/>
        </w:rPr>
        <w:t xml:space="preserve"> về phân tích thống kê trong hướng dẫn này </w:t>
      </w:r>
      <w:r w:rsidR="00D31778" w:rsidRPr="00C02A3E">
        <w:rPr>
          <w:rFonts w:ascii="Times New Roman" w:hAnsi="Times New Roman"/>
        </w:rPr>
        <w:t xml:space="preserve">không ngụ ý rằng sử dụng đánh giá thống kê là bắt buộc </w:t>
      </w:r>
      <w:r w:rsidR="00B22DC6">
        <w:rPr>
          <w:rFonts w:ascii="Times New Roman" w:hAnsi="Times New Roman"/>
        </w:rPr>
        <w:t xml:space="preserve">trong </w:t>
      </w:r>
      <w:r w:rsidR="00D31778" w:rsidRPr="00C02A3E">
        <w:rPr>
          <w:rFonts w:ascii="Times New Roman" w:hAnsi="Times New Roman"/>
        </w:rPr>
        <w:t>khi nó có thể được biện luận là không cần thiết. Tuy nhiên, phân tích thống kê có thể hữu ích trong hỗ trợ tính toán ngoại suy tuổi thọ trong một vài trường hợp và có thể được yêu cầu để thẩm tra tuổi thọ đề xuất trong các trường hợp khác</w:t>
      </w:r>
      <w:r w:rsidR="00D1089A">
        <w:rPr>
          <w:rFonts w:ascii="Times New Roman" w:hAnsi="Times New Roman"/>
        </w:rPr>
        <w:t>. (ICH Q1E 6 Feb 03, p.2)</w:t>
      </w:r>
    </w:p>
    <w:p w14:paraId="1959BC1B" w14:textId="77777777" w:rsidR="007D4DAC" w:rsidRPr="00C02A3E" w:rsidRDefault="007D4DAC"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4.10.1.</w:t>
      </w:r>
      <w:r w:rsidR="00C02A3E">
        <w:rPr>
          <w:rFonts w:ascii="Times New Roman" w:hAnsi="Times New Roman"/>
          <w:b/>
        </w:rPr>
        <w:t xml:space="preserve"> </w:t>
      </w:r>
      <w:r w:rsidRPr="00C02A3E">
        <w:rPr>
          <w:rFonts w:ascii="Times New Roman" w:hAnsi="Times New Roman"/>
          <w:b/>
        </w:rPr>
        <w:t>Trình bày dữ liệu</w:t>
      </w:r>
    </w:p>
    <w:p w14:paraId="22920A16" w14:textId="12BB113B" w:rsidR="00D00B3F" w:rsidRPr="00C02A3E" w:rsidRDefault="00D00B3F"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Dữ  liệu cho tất cả các chỉ tiêu nên được trình bày dưới định dạng phù hợp (ví dụ như bảng, biểu đồ, mô tả) và việc đánh giá dữ liệu này</w:t>
      </w:r>
      <w:r w:rsidR="00E7204A" w:rsidRPr="00C02A3E">
        <w:rPr>
          <w:rFonts w:ascii="Times New Roman" w:hAnsi="Times New Roman"/>
        </w:rPr>
        <w:t xml:space="preserve"> nên được gắn kèm trong hồ sơ đăng ký</w:t>
      </w:r>
      <w:r w:rsidRPr="00C02A3E">
        <w:rPr>
          <w:rFonts w:ascii="Times New Roman" w:hAnsi="Times New Roman"/>
        </w:rPr>
        <w:t>. Giá trị của các chỉ tiêu định lượng tại tất cả các thời điểm nên được báo cáo dưới dạng số liệu đo đếm được (ví dụ như hàm lượng tính theo phần trăm so với hàm lượng trên nhãn). Nếu một phân tích thống kê được thực hiện, phương pháp sử dụng và các giả thiết của mô hình nên được chỉ rõ và bàn luận. Bảng tóm tắt các kết quả phân tích thống kê</w:t>
      </w:r>
      <w:r w:rsidR="00E7204A" w:rsidRPr="00C02A3E">
        <w:rPr>
          <w:rFonts w:ascii="Times New Roman" w:hAnsi="Times New Roman"/>
        </w:rPr>
        <w:t xml:space="preserve"> và/hoặc biểu đồ biểu diễn dữ liệu nghiên cứu dài hạn nên được gắn kèm</w:t>
      </w:r>
      <w:r w:rsidR="00D1089A">
        <w:rPr>
          <w:rFonts w:ascii="Times New Roman" w:hAnsi="Times New Roman"/>
        </w:rPr>
        <w:t>. (ICH Q1E 6 Feb 03, p.3)</w:t>
      </w:r>
    </w:p>
    <w:p w14:paraId="5799C342" w14:textId="77777777" w:rsidR="00D00B3F" w:rsidRPr="00C02A3E" w:rsidRDefault="00E7204A"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4.10.2. Ngoại suy dữ liệu</w:t>
      </w:r>
    </w:p>
    <w:p w14:paraId="40E4AFF1" w14:textId="13962463" w:rsidR="00E7204A" w:rsidRPr="00C02A3E" w:rsidRDefault="00E7204A"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Thực tế của việc ngoại suy là sử dụng một tập dữ liệu đã biết để suy ra thông tin về tập dữ liệu tương lai. </w:t>
      </w:r>
      <w:r w:rsidR="00E01FFF">
        <w:rPr>
          <w:rFonts w:ascii="Times New Roman" w:hAnsi="Times New Roman"/>
        </w:rPr>
        <w:t>Phương pháp n</w:t>
      </w:r>
      <w:r w:rsidRPr="00C02A3E">
        <w:rPr>
          <w:rFonts w:ascii="Times New Roman" w:hAnsi="Times New Roman"/>
        </w:rPr>
        <w:t xml:space="preserve">goại suy giới hạn </w:t>
      </w:r>
      <w:r w:rsidR="00E01FFF">
        <w:rPr>
          <w:rFonts w:ascii="Times New Roman" w:hAnsi="Times New Roman"/>
        </w:rPr>
        <w:t>được sử dụng</w:t>
      </w:r>
      <w:r w:rsidRPr="00C02A3E">
        <w:rPr>
          <w:rFonts w:ascii="Times New Roman" w:hAnsi="Times New Roman"/>
        </w:rPr>
        <w:t xml:space="preserve"> để suy rộng chu kỳ tái kiểm hay tuổi thọ có thể được đề xuất trong hồ sơ đăng ký vượt quá phạm vi quan sát của dữ liệu nghiên cứu dài hạn có sẵn, đặc biệt </w:t>
      </w:r>
      <w:r w:rsidR="00DD5BE9">
        <w:rPr>
          <w:rFonts w:ascii="Times New Roman" w:hAnsi="Times New Roman"/>
        </w:rPr>
        <w:t>khi</w:t>
      </w:r>
      <w:r w:rsidRPr="00C02A3E">
        <w:rPr>
          <w:rFonts w:ascii="Times New Roman" w:hAnsi="Times New Roman"/>
        </w:rPr>
        <w:t xml:space="preserve"> không có sự biến đổi có ý nghĩa quan sát được ở điều kiện cấp tốc. </w:t>
      </w:r>
      <w:r w:rsidR="00605D00" w:rsidRPr="00C02A3E">
        <w:rPr>
          <w:rFonts w:ascii="Times New Roman" w:hAnsi="Times New Roman"/>
        </w:rPr>
        <w:t>Khi ngoại suy phải luôn xem xét đến tình huống xấu nhất có thể xảy ra tại thời điểm xuất xưởng.</w:t>
      </w:r>
    </w:p>
    <w:p w14:paraId="203E78C9" w14:textId="2337E3B4" w:rsidR="00605D00" w:rsidRPr="00C02A3E" w:rsidRDefault="00605D00"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Việc ngoại suy dữ liệu độ ổn định </w:t>
      </w:r>
      <w:r w:rsidR="00DD5BE9">
        <w:rPr>
          <w:rFonts w:ascii="Times New Roman" w:hAnsi="Times New Roman"/>
        </w:rPr>
        <w:t xml:space="preserve">sử dụng </w:t>
      </w:r>
      <w:r w:rsidRPr="00C02A3E">
        <w:rPr>
          <w:rFonts w:ascii="Times New Roman" w:hAnsi="Times New Roman"/>
        </w:rPr>
        <w:t>giả thiết rằng mô hình biến đổi tương tự sẽ tiếp tục được áp dụng</w:t>
      </w:r>
      <w:r w:rsidR="00246967" w:rsidRPr="00C02A3E">
        <w:rPr>
          <w:rFonts w:ascii="Times New Roman" w:hAnsi="Times New Roman"/>
        </w:rPr>
        <w:t xml:space="preserve"> tại các thời điểm sau khoảng thời gian của dữ</w:t>
      </w:r>
      <w:r w:rsidRPr="00C02A3E">
        <w:rPr>
          <w:rFonts w:ascii="Times New Roman" w:hAnsi="Times New Roman"/>
        </w:rPr>
        <w:t xml:space="preserve"> </w:t>
      </w:r>
      <w:r w:rsidR="00246967" w:rsidRPr="00C02A3E">
        <w:rPr>
          <w:rFonts w:ascii="Times New Roman" w:hAnsi="Times New Roman"/>
        </w:rPr>
        <w:t>liệu dài hạn có sẵn. Sau đó, việc sử dụng ngoại suy sẽ được bàn luận ở các khía cạnh, ví dụ, cơ chế của quá trình phân hủy là gì, mức độ phù hợp của các mô hình toán học và sự tồn tại của các dữ liệu hỗ trợ có liên quan.</w:t>
      </w:r>
    </w:p>
    <w:p w14:paraId="17AC6E65" w14:textId="7A8940EC" w:rsidR="00246967" w:rsidRPr="00C02A3E" w:rsidRDefault="00C761D7"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Tính đúng của giả thiết mô hình biến đổi sẽ quyết định rằng việc ngoại suy dựa trên dữ liệu dài hạn có sẵn có đáng tin cậy hay không. Ví dụ, khi ước lượng một đường thẳng hay đường cong hồi quy với dữ liệu có sẵn, dữ liệu tự nó cung cấp một kiểm định tính đúng</w:t>
      </w:r>
      <w:r w:rsidR="00EB1F47" w:rsidRPr="00C02A3E">
        <w:rPr>
          <w:rFonts w:ascii="Times New Roman" w:hAnsi="Times New Roman"/>
        </w:rPr>
        <w:t xml:space="preserve"> của giả thiết mô hình biến đổi, và phương pháp thống kê có thể được sử dụng để kiểm định mức độ phù hợp của dữ liệu với đường thẳng hay đường cong giả thiết. Không có một kiểm định nội tại có sẵn nằm ngoài phạm vi dữ liệu quan sát được. Vì vậy, tuổi thọ được tính trên cơ sở ngoại suy luôn luôn </w:t>
      </w:r>
      <w:r w:rsidR="004E26F7">
        <w:rPr>
          <w:rFonts w:ascii="Times New Roman" w:hAnsi="Times New Roman"/>
        </w:rPr>
        <w:t xml:space="preserve">cần </w:t>
      </w:r>
      <w:r w:rsidR="00EB1F47" w:rsidRPr="00C02A3E">
        <w:rPr>
          <w:rFonts w:ascii="Times New Roman" w:hAnsi="Times New Roman"/>
        </w:rPr>
        <w:t>được thẩm tra bằng dữ liệu độ ổn định dài hạn bổ sung ngay khi dữ liệu có sẵn. Cần chú ý đưa vào trong đề cương nghiên cứu thời điểm tương ứng với tuổi thọ ngoại suy của lô cam kết.</w:t>
      </w:r>
    </w:p>
    <w:p w14:paraId="4D13D515" w14:textId="77777777" w:rsidR="00EB1F47" w:rsidRPr="00C02A3E" w:rsidRDefault="00EB1F47"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Nếu dữ liệu dài hạn được hỗ trợ bởi những kết quả từ những nghiên cứu cấp tốc, tuổi thọ có thể được suy rộng vượt quá thời điểm cuối cùng của nghiên cứu dài hạn. Tuổi thọ ngoại suy có thể tới gấp đôi, nhưng không vượt quá 12 tháng</w:t>
      </w:r>
      <w:r w:rsidR="001F4F09" w:rsidRPr="00C02A3E">
        <w:rPr>
          <w:rFonts w:ascii="Times New Roman" w:hAnsi="Times New Roman"/>
        </w:rPr>
        <w:t xml:space="preserve"> so với khoảng thời gian nghiên cứu dài hạn, phụ thuộc vào sự biến đổi theo thời gian, mức độ dao động của dữ liệu quan sát được, điều kiện bảo quản đề xuất và mức độ phân tích thống kê đã thực hiện.</w:t>
      </w:r>
    </w:p>
    <w:p w14:paraId="0CE26FE8" w14:textId="77777777" w:rsidR="001F4F09" w:rsidRPr="00C02A3E" w:rsidRDefault="0027454E"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4.10.3. Đánh giá dữ liệu cho việc ước lượng tuổi thọ của thành phẩm thuốc dự định bảo quản ở nhiệt độ phòng</w:t>
      </w:r>
    </w:p>
    <w:p w14:paraId="65EBD29F" w14:textId="77777777" w:rsidR="0027454E" w:rsidRPr="00C02A3E" w:rsidRDefault="0027454E" w:rsidP="00C02A3E">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Với thành phẩm thuốc dự định bảo quản ở nhiệt độ phòng, việc đánh giá nên bắt đầu khi có bất kỳ sự biến đổi có ý nghĩa ở điều kiện cấp tốc và tiếp tục theo xu hướng và sự dao động của dữ liệu dài hạn. </w:t>
      </w:r>
      <w:r w:rsidR="006A1FA2" w:rsidRPr="00C02A3E">
        <w:rPr>
          <w:rFonts w:ascii="Times New Roman" w:hAnsi="Times New Roman"/>
        </w:rPr>
        <w:t>Nên phác họa c</w:t>
      </w:r>
      <w:r w:rsidRPr="00C02A3E">
        <w:rPr>
          <w:rFonts w:ascii="Times New Roman" w:hAnsi="Times New Roman"/>
        </w:rPr>
        <w:t>ác trường hợp</w:t>
      </w:r>
      <w:r w:rsidR="006A1FA2" w:rsidRPr="00C02A3E">
        <w:rPr>
          <w:rFonts w:ascii="Times New Roman" w:hAnsi="Times New Roman"/>
        </w:rPr>
        <w:t xml:space="preserve"> phù hợp cho </w:t>
      </w:r>
      <w:r w:rsidRPr="00C02A3E">
        <w:rPr>
          <w:rFonts w:ascii="Times New Roman" w:hAnsi="Times New Roman"/>
        </w:rPr>
        <w:t>việc ngoại suy tuổi thọ vượt quá khoảng thời gian của dữ liệu nghiên cứu dài hạn</w:t>
      </w:r>
      <w:r w:rsidR="006A1FA2" w:rsidRPr="00C02A3E">
        <w:rPr>
          <w:rFonts w:ascii="Times New Roman" w:hAnsi="Times New Roman"/>
        </w:rPr>
        <w:t>. Cây quyết định ở Phụ lục 5.5 có thể được sử dụng như công cụ hỗ trợ.</w:t>
      </w:r>
    </w:p>
    <w:p w14:paraId="22FC1892" w14:textId="77777777" w:rsidR="006A1FA2" w:rsidRPr="00C02A3E" w:rsidRDefault="006A1FA2" w:rsidP="00C02A3E">
      <w:pPr>
        <w:pStyle w:val="BodyTextIndent"/>
        <w:spacing w:beforeLines="120" w:before="288" w:afterLines="60" w:after="144"/>
        <w:ind w:left="709" w:hanging="709"/>
        <w:rPr>
          <w:rFonts w:ascii="Times New Roman" w:hAnsi="Times New Roman"/>
        </w:rPr>
      </w:pPr>
      <w:r w:rsidRPr="00C02A3E">
        <w:rPr>
          <w:rFonts w:ascii="Times New Roman" w:hAnsi="Times New Roman"/>
        </w:rPr>
        <w:t>4.10.3.1. Không có sự biến đổi có ý nghĩa ở điều kiện cấp tốc</w:t>
      </w:r>
    </w:p>
    <w:p w14:paraId="3C4767B7" w14:textId="2BCFD3AF" w:rsidR="006A1FA2" w:rsidRPr="00C02A3E" w:rsidRDefault="006A1FA2" w:rsidP="001B10B1">
      <w:pPr>
        <w:pStyle w:val="BodyTextIndent"/>
        <w:spacing w:beforeLines="120" w:before="288" w:afterLines="60" w:after="144"/>
        <w:ind w:left="709" w:firstLine="0"/>
        <w:rPr>
          <w:rFonts w:ascii="Times New Roman" w:hAnsi="Times New Roman"/>
        </w:rPr>
      </w:pPr>
      <w:r w:rsidRPr="00C02A3E">
        <w:rPr>
          <w:rFonts w:ascii="Times New Roman" w:hAnsi="Times New Roman"/>
        </w:rPr>
        <w:t>Khi không có sự biến đổi có ý nghĩa ở điều kiện cấp tốc, tuổi thọ phụ thuộc vào bản chất của dữ liệu dài hạn và cấp tốc</w:t>
      </w:r>
      <w:r w:rsidR="00D1089A">
        <w:rPr>
          <w:rFonts w:ascii="Times New Roman" w:hAnsi="Times New Roman"/>
        </w:rPr>
        <w:t>. (ICH Q1E 6 Feb 03, p.3)</w:t>
      </w:r>
    </w:p>
    <w:p w14:paraId="1A62A6AF" w14:textId="77777777" w:rsidR="006A1FA2" w:rsidRPr="00C02A3E" w:rsidRDefault="006A1FA2" w:rsidP="001B10B1">
      <w:pPr>
        <w:pStyle w:val="BodyTextIndent"/>
        <w:spacing w:beforeLines="120" w:before="288" w:afterLines="60" w:after="144"/>
        <w:ind w:left="709" w:hanging="425"/>
        <w:rPr>
          <w:rFonts w:ascii="Times New Roman" w:hAnsi="Times New Roman"/>
        </w:rPr>
      </w:pPr>
      <w:r w:rsidRPr="00C02A3E">
        <w:rPr>
          <w:rFonts w:ascii="Times New Roman" w:hAnsi="Times New Roman"/>
        </w:rPr>
        <w:t xml:space="preserve">a. </w:t>
      </w:r>
      <w:r w:rsidR="001B10B1">
        <w:rPr>
          <w:rFonts w:ascii="Times New Roman" w:hAnsi="Times New Roman"/>
        </w:rPr>
        <w:tab/>
      </w:r>
      <w:r w:rsidRPr="00C02A3E">
        <w:rPr>
          <w:rFonts w:ascii="Times New Roman" w:hAnsi="Times New Roman"/>
        </w:rPr>
        <w:t>Dữ liệu dài hạn và cấp tốc ít biến đổi hoặc không biến đổi theo thời gian và</w:t>
      </w:r>
      <w:r w:rsidR="00E95C75" w:rsidRPr="00C02A3E">
        <w:rPr>
          <w:rFonts w:ascii="Times New Roman" w:hAnsi="Times New Roman"/>
        </w:rPr>
        <w:t xml:space="preserve"> ít hoặc không dao động</w:t>
      </w:r>
    </w:p>
    <w:p w14:paraId="55A13AD3" w14:textId="1B2C3329" w:rsidR="00E95C75" w:rsidRPr="00C02A3E" w:rsidRDefault="00E95C75" w:rsidP="001B10B1">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Khi dữ liệu dài hạn và cấp tốc </w:t>
      </w:r>
      <w:r w:rsidR="00E01FFF">
        <w:rPr>
          <w:rFonts w:ascii="Times New Roman" w:hAnsi="Times New Roman"/>
        </w:rPr>
        <w:t>của</w:t>
      </w:r>
      <w:r w:rsidRPr="00C02A3E">
        <w:rPr>
          <w:rFonts w:ascii="Times New Roman" w:hAnsi="Times New Roman"/>
        </w:rPr>
        <w:t xml:space="preserve"> một chỉ tiêu chất lượng ít biến đổi hoặc không biến đổi theo thời gian và ít hoặc không dao động, thì có thể rõ ràng rằng thành phẩm thuốc giữ được các chỉ tiêu chất lượng nằm trong mức chất lượng trong suốt </w:t>
      </w:r>
      <w:r w:rsidR="00E01FFF">
        <w:rPr>
          <w:rFonts w:ascii="Times New Roman" w:hAnsi="Times New Roman"/>
        </w:rPr>
        <w:t>tuổi thọ</w:t>
      </w:r>
      <w:r w:rsidRPr="00C02A3E">
        <w:rPr>
          <w:rFonts w:ascii="Times New Roman" w:hAnsi="Times New Roman"/>
        </w:rPr>
        <w:t xml:space="preserve"> đề xuất. Trong trường hợp này, thường không cần thiết phải thực hiện phân tích thống kê mà nên có những bàn luận cho việc bỏ qua. Bàn luận có thể bao gồm cơ chế của sự phân hủy hoặc </w:t>
      </w:r>
      <w:r w:rsidR="006C6A65" w:rsidRPr="00C02A3E">
        <w:rPr>
          <w:rFonts w:ascii="Times New Roman" w:hAnsi="Times New Roman"/>
        </w:rPr>
        <w:t>không có sự phân hủy, sự liên quan của dữ liệu cấp tốc, cân bằng khối, và/hoặc dữ liệu hỗ trợ khác.</w:t>
      </w:r>
    </w:p>
    <w:p w14:paraId="255A93C9" w14:textId="77777777" w:rsidR="00DC66FB" w:rsidRPr="00C02A3E" w:rsidRDefault="00DC66FB" w:rsidP="001B10B1">
      <w:pPr>
        <w:pStyle w:val="BodyTextIndent"/>
        <w:spacing w:beforeLines="120" w:before="288" w:afterLines="60" w:after="144"/>
        <w:ind w:left="709" w:hanging="425"/>
        <w:rPr>
          <w:rFonts w:ascii="Times New Roman" w:hAnsi="Times New Roman"/>
        </w:rPr>
      </w:pPr>
      <w:r w:rsidRPr="00C02A3E">
        <w:rPr>
          <w:rFonts w:ascii="Times New Roman" w:hAnsi="Times New Roman"/>
        </w:rPr>
        <w:t xml:space="preserve">b. </w:t>
      </w:r>
      <w:r w:rsidR="001B10B1">
        <w:rPr>
          <w:rFonts w:ascii="Times New Roman" w:hAnsi="Times New Roman"/>
        </w:rPr>
        <w:tab/>
      </w:r>
      <w:r w:rsidRPr="00C02A3E">
        <w:rPr>
          <w:rFonts w:ascii="Times New Roman" w:hAnsi="Times New Roman"/>
        </w:rPr>
        <w:t>Dữ liệu dài hạn hoặc cấp tốc biến đổi theo thời gian và/hoặc có dao động</w:t>
      </w:r>
    </w:p>
    <w:p w14:paraId="1EE44569" w14:textId="4962858B" w:rsidR="00FE5022" w:rsidRPr="00C02A3E" w:rsidRDefault="00FE5022" w:rsidP="001B10B1">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Nếu dữ liệu dài hạn hoặc cấp tốc của một chỉ tiêu chất lượng biến đổi theo thời gian và/hoặc dao động theo một yếu tố hoặc giữa các yếu tố, phân tích thống kê dữ liệu dài hạn có thể hữu ích để thiết lập tuổi thọ. Khi có sự khác nhau ở độ ổn định quan sát được giữa các lô hoặc giữa các yếu tố khác (ví dụ như hàm lượng, kích cỡ bao bì và/hoặc lượng thuốc đóng gói) hoặc sự kết của các yếu tố (ví dụ như hàm lượng theo kích cỡ bao bì và/hoặc lượng thuốc đóng gói) mà ngăn cản sự </w:t>
      </w:r>
      <w:r w:rsidR="00DD5BE9">
        <w:rPr>
          <w:rFonts w:ascii="Times New Roman" w:hAnsi="Times New Roman"/>
        </w:rPr>
        <w:t>hợp nhất</w:t>
      </w:r>
      <w:r w:rsidRPr="00C02A3E">
        <w:rPr>
          <w:rFonts w:ascii="Times New Roman" w:hAnsi="Times New Roman"/>
        </w:rPr>
        <w:t xml:space="preserve"> dữ liệu, tuổi thọ đề xuất không nên vượt quá thời hạn ngắn nhất được rút ra từ bất kỳ lô, </w:t>
      </w:r>
      <w:r w:rsidR="00DD034C" w:rsidRPr="00C02A3E">
        <w:rPr>
          <w:rFonts w:ascii="Times New Roman" w:hAnsi="Times New Roman"/>
        </w:rPr>
        <w:t xml:space="preserve">yếu tố khác hoặc sự kết hợp các yếu tố nào. Nói một cách khác, khi sự khác nhau chắc chắn là do một yếu tố cụ thể (như hàm lượng), tuổi thọ khác nhau có thể xuất hiện ở các mức khác nhau của yếu tố đó (như hàm lượng khác nhau). Nên có các bàn luận để chỉ ra nguyên nhân của sự khác nhau và ý nghĩa chung của sự khác nhau đó đối với thành phẩm thuốc. Sự ngoại suy vượt quá </w:t>
      </w:r>
      <w:r w:rsidR="00DD5BE9">
        <w:rPr>
          <w:rFonts w:ascii="Times New Roman" w:hAnsi="Times New Roman"/>
        </w:rPr>
        <w:t xml:space="preserve">khoảng </w:t>
      </w:r>
      <w:r w:rsidR="00DD034C" w:rsidRPr="00C02A3E">
        <w:rPr>
          <w:rFonts w:ascii="Times New Roman" w:hAnsi="Times New Roman"/>
        </w:rPr>
        <w:t>thời gian nghiên cứu dài hạn có thể được đề xuất; tuy nhiên, mức độ ngoại suy sẽ phụ thuộc vào dữ liệu nghiên cứu dài hạn của chỉ tiêu chất lượng có thể đem phân tích thống kê được hay không.</w:t>
      </w:r>
    </w:p>
    <w:p w14:paraId="36479A3F" w14:textId="77777777" w:rsidR="00E7204A" w:rsidRPr="00C02A3E" w:rsidRDefault="00DD034C" w:rsidP="00BD3599">
      <w:pPr>
        <w:pStyle w:val="BodyTextIndent"/>
        <w:numPr>
          <w:ilvl w:val="0"/>
          <w:numId w:val="1"/>
        </w:numPr>
        <w:spacing w:beforeLines="120" w:before="288" w:afterLines="60" w:after="144"/>
        <w:ind w:left="993" w:hanging="284"/>
        <w:rPr>
          <w:rFonts w:ascii="Times New Roman" w:hAnsi="Times New Roman"/>
        </w:rPr>
      </w:pPr>
      <w:r w:rsidRPr="00C02A3E">
        <w:rPr>
          <w:rFonts w:ascii="Times New Roman" w:hAnsi="Times New Roman"/>
        </w:rPr>
        <w:t>Dữ liệu không thể đem phân tích thống kê</w:t>
      </w:r>
    </w:p>
    <w:p w14:paraId="73F53934" w14:textId="2860B862" w:rsidR="007E52C7" w:rsidRPr="00C02A3E" w:rsidRDefault="00DD034C" w:rsidP="009F0B7B">
      <w:pPr>
        <w:pStyle w:val="BodyTextIndent"/>
        <w:spacing w:beforeLines="120" w:before="288" w:afterLines="60" w:after="144"/>
        <w:ind w:left="993" w:firstLine="0"/>
        <w:rPr>
          <w:rFonts w:ascii="Times New Roman" w:hAnsi="Times New Roman"/>
        </w:rPr>
      </w:pPr>
      <w:r w:rsidRPr="00C02A3E">
        <w:rPr>
          <w:rFonts w:ascii="Times New Roman" w:hAnsi="Times New Roman"/>
        </w:rPr>
        <w:t xml:space="preserve">Khi dữ liệu nghiên cứu dài hạn không thể đem phân tích thống kê, </w:t>
      </w:r>
      <w:r w:rsidR="007E52C7" w:rsidRPr="00C02A3E">
        <w:rPr>
          <w:rFonts w:ascii="Times New Roman" w:hAnsi="Times New Roman"/>
        </w:rPr>
        <w:t xml:space="preserve">nhưng các dữ liệu hỗ trợ liên quan được cung cấp, tuổi thọ đề xuất có thể gấp tới 1,5 lần, nhưng không vượt quá 6 tháng, so với khoảng thời gian nghiên cứu dài hạn. Dữ liệu có liên quan hỗ trợ dữ liệu nghiên cứ dài hạn thu được từ các lô dùng để phát triển thành phẩm gồm (1) dữ liệu từ công thức bào chế có liên quan chặt chẽ, (2) dữ liệu từ lô có quy mô sản xuất nhỏ hơn, hoặc (3) dữ liệu từ lô được đóng gói trong hệ thống bao bì tương tự với lô </w:t>
      </w:r>
      <w:r w:rsidR="00DD5BE9">
        <w:rPr>
          <w:rFonts w:ascii="Times New Roman" w:hAnsi="Times New Roman"/>
        </w:rPr>
        <w:t xml:space="preserve">đầu tiên dùng để </w:t>
      </w:r>
      <w:r w:rsidR="007E52C7" w:rsidRPr="00C02A3E">
        <w:rPr>
          <w:rFonts w:ascii="Times New Roman" w:hAnsi="Times New Roman"/>
        </w:rPr>
        <w:t>nghiên cứu độ ổn định.</w:t>
      </w:r>
    </w:p>
    <w:p w14:paraId="21A06353" w14:textId="77777777" w:rsidR="007E52C7" w:rsidRPr="00C02A3E" w:rsidRDefault="007E52C7" w:rsidP="00BD3599">
      <w:pPr>
        <w:pStyle w:val="BodyTextIndent"/>
        <w:numPr>
          <w:ilvl w:val="0"/>
          <w:numId w:val="1"/>
        </w:numPr>
        <w:spacing w:beforeLines="120" w:before="288" w:afterLines="60" w:after="144"/>
        <w:ind w:left="993" w:hanging="284"/>
        <w:rPr>
          <w:rFonts w:ascii="Times New Roman" w:hAnsi="Times New Roman"/>
        </w:rPr>
      </w:pPr>
      <w:r w:rsidRPr="00C02A3E">
        <w:rPr>
          <w:rFonts w:ascii="Times New Roman" w:hAnsi="Times New Roman"/>
        </w:rPr>
        <w:t>Dữ liệu có thể đem phân tích thống kê</w:t>
      </w:r>
    </w:p>
    <w:p w14:paraId="210F1C21" w14:textId="77777777" w:rsidR="007E52C7" w:rsidRPr="00C02A3E" w:rsidRDefault="007E52C7" w:rsidP="009F0B7B">
      <w:pPr>
        <w:pStyle w:val="BodyTextIndent"/>
        <w:spacing w:beforeLines="120" w:before="288" w:afterLines="60" w:after="144"/>
        <w:ind w:left="993" w:firstLine="0"/>
        <w:rPr>
          <w:rFonts w:ascii="Times New Roman" w:hAnsi="Times New Roman"/>
        </w:rPr>
      </w:pPr>
      <w:r w:rsidRPr="00C02A3E">
        <w:rPr>
          <w:rFonts w:ascii="Times New Roman" w:hAnsi="Times New Roman"/>
        </w:rPr>
        <w:t xml:space="preserve">Khi dữ liệu nghiên cứu dài hạn có thể đem phân tích thống kê nhưng phân tích thống kê không được thực hiện, mức độ ngoại suy sẽ tương tự như khi dữ liệu không thể đem phân tích thống kê. Tuy nhiên, nếu phân tích thống kê được thực hiện, có thể hợp lý </w:t>
      </w:r>
      <w:r w:rsidR="009A1D57" w:rsidRPr="00C02A3E">
        <w:rPr>
          <w:rFonts w:ascii="Times New Roman" w:hAnsi="Times New Roman"/>
        </w:rPr>
        <w:t>nếu</w:t>
      </w:r>
      <w:r w:rsidRPr="00C02A3E">
        <w:rPr>
          <w:rFonts w:ascii="Times New Roman" w:hAnsi="Times New Roman"/>
        </w:rPr>
        <w:t xml:space="preserve"> đề xuất tuổi thọ tới gấp đôi, </w:t>
      </w:r>
      <w:r w:rsidR="009A1D57" w:rsidRPr="00C02A3E">
        <w:rPr>
          <w:rFonts w:ascii="Times New Roman" w:hAnsi="Times New Roman"/>
        </w:rPr>
        <w:t>nhưng không vượt quá 12</w:t>
      </w:r>
      <w:r w:rsidRPr="00C02A3E">
        <w:rPr>
          <w:rFonts w:ascii="Times New Roman" w:hAnsi="Times New Roman"/>
        </w:rPr>
        <w:t xml:space="preserve"> tháng, so với khoả</w:t>
      </w:r>
      <w:r w:rsidR="009A1D57" w:rsidRPr="00C02A3E">
        <w:rPr>
          <w:rFonts w:ascii="Times New Roman" w:hAnsi="Times New Roman"/>
        </w:rPr>
        <w:t>ng thời gian nghiên cứu dài hạn, khi đề xuất được củng cố bằng kết quả phân tích và dữ liệu hỗ trợ có liên quan.</w:t>
      </w:r>
    </w:p>
    <w:p w14:paraId="5BB6E192" w14:textId="77777777" w:rsidR="009A1D57" w:rsidRPr="00C02A3E" w:rsidRDefault="009A1D57" w:rsidP="00C02A3E">
      <w:pPr>
        <w:pStyle w:val="BodyTextIndent"/>
        <w:spacing w:beforeLines="120" w:before="288" w:afterLines="60" w:after="144"/>
        <w:ind w:left="709" w:hanging="709"/>
        <w:rPr>
          <w:rFonts w:ascii="Times New Roman" w:hAnsi="Times New Roman"/>
        </w:rPr>
      </w:pPr>
      <w:r w:rsidRPr="00C02A3E">
        <w:rPr>
          <w:rFonts w:ascii="Times New Roman" w:hAnsi="Times New Roman"/>
        </w:rPr>
        <w:t>4.10.3.2. Biến đổi có ý nghĩa ở điều kiện cấp tốc</w:t>
      </w:r>
    </w:p>
    <w:p w14:paraId="11F8981A" w14:textId="69443A2A" w:rsidR="009A1D57" w:rsidRPr="00C02A3E" w:rsidRDefault="009A1D57"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Nếu có "biến đổi có ý nghĩa" xảy ra trong trong vòng 3 đến 6 tháng khi thử nghiệm ở điều kiện </w:t>
      </w:r>
      <w:r w:rsidR="001A40F8" w:rsidRPr="00C02A3E">
        <w:rPr>
          <w:rFonts w:ascii="Times New Roman" w:hAnsi="Times New Roman"/>
        </w:rPr>
        <w:t>cấp tốc</w:t>
      </w:r>
      <w:r w:rsidRPr="00C02A3E">
        <w:rPr>
          <w:rFonts w:ascii="Times New Roman" w:hAnsi="Times New Roman"/>
        </w:rPr>
        <w:t xml:space="preserve">, thì tuổi thọ </w:t>
      </w:r>
      <w:r w:rsidR="004E26F7">
        <w:rPr>
          <w:rFonts w:ascii="Times New Roman" w:hAnsi="Times New Roman"/>
        </w:rPr>
        <w:t>đề xuất</w:t>
      </w:r>
      <w:r w:rsidRPr="00C02A3E">
        <w:rPr>
          <w:rFonts w:ascii="Times New Roman" w:hAnsi="Times New Roman"/>
        </w:rPr>
        <w:t xml:space="preserve"> nên dựa trên các số liệu thu được khi bảo quản ở điều kiện dài hạn.</w:t>
      </w:r>
    </w:p>
    <w:p w14:paraId="08EFCCCE" w14:textId="77777777" w:rsidR="009A1D57" w:rsidRPr="00C02A3E" w:rsidRDefault="009A1D57" w:rsidP="009F0B7B">
      <w:pPr>
        <w:pStyle w:val="BodyTextIndent"/>
        <w:spacing w:beforeLines="120" w:before="288" w:afterLines="60" w:after="144"/>
        <w:ind w:left="709" w:firstLine="0"/>
        <w:rPr>
          <w:rFonts w:ascii="Times New Roman" w:hAnsi="Times New Roman"/>
          <w:b/>
        </w:rPr>
      </w:pPr>
      <w:r w:rsidRPr="00C02A3E">
        <w:rPr>
          <w:rFonts w:ascii="Times New Roman" w:hAnsi="Times New Roman"/>
          <w:b/>
        </w:rPr>
        <w:t>Biến đổi có ý nghĩa</w:t>
      </w:r>
    </w:p>
    <w:p w14:paraId="7290A684" w14:textId="77777777" w:rsidR="009A1D57" w:rsidRPr="00C02A3E" w:rsidRDefault="009A1D57"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Nói chung, “biến đổi có ý nghĩa” đối với một thành phẩm thuốc được định nghĩa như sau:</w:t>
      </w:r>
    </w:p>
    <w:p w14:paraId="3251122F" w14:textId="77777777" w:rsidR="009A1D57" w:rsidRPr="00C02A3E" w:rsidRDefault="009A1D57" w:rsidP="00BD3599">
      <w:pPr>
        <w:pStyle w:val="BodyTextIndent"/>
        <w:numPr>
          <w:ilvl w:val="0"/>
          <w:numId w:val="2"/>
        </w:numPr>
        <w:tabs>
          <w:tab w:val="clear" w:pos="360"/>
          <w:tab w:val="left" w:pos="1134"/>
        </w:tabs>
        <w:spacing w:beforeLines="120" w:before="288" w:afterLines="60" w:after="144"/>
        <w:ind w:left="1134" w:hanging="425"/>
        <w:rPr>
          <w:rFonts w:ascii="Times New Roman" w:hAnsi="Times New Roman"/>
        </w:rPr>
      </w:pPr>
      <w:r w:rsidRPr="00C02A3E">
        <w:rPr>
          <w:rFonts w:ascii="Times New Roman" w:hAnsi="Times New Roman"/>
        </w:rPr>
        <w:t>Hàm lượng giảm 5% so với giá trị ban đầu hoặc vượt quá mức chất lượng;</w:t>
      </w:r>
    </w:p>
    <w:p w14:paraId="6B337534" w14:textId="77777777" w:rsidR="009A1D57" w:rsidRPr="00C02A3E" w:rsidRDefault="009A1D57" w:rsidP="00BD3599">
      <w:pPr>
        <w:pStyle w:val="BodyTextIndent"/>
        <w:numPr>
          <w:ilvl w:val="0"/>
          <w:numId w:val="2"/>
        </w:numPr>
        <w:tabs>
          <w:tab w:val="clear" w:pos="360"/>
          <w:tab w:val="left" w:pos="1134"/>
        </w:tabs>
        <w:spacing w:beforeLines="120" w:before="288" w:afterLines="60" w:after="144"/>
        <w:ind w:left="1134" w:hanging="425"/>
        <w:rPr>
          <w:rFonts w:ascii="Times New Roman" w:hAnsi="Times New Roman"/>
        </w:rPr>
      </w:pPr>
      <w:r w:rsidRPr="00C02A3E">
        <w:rPr>
          <w:rFonts w:ascii="Times New Roman" w:hAnsi="Times New Roman"/>
        </w:rPr>
        <w:t>Có bất kỳ sản phẩm phân huỷ nào đó vượt quá mức chất lượng;</w:t>
      </w:r>
    </w:p>
    <w:p w14:paraId="30244DD1" w14:textId="6331E65B" w:rsidR="009A1D57" w:rsidRPr="00C02A3E" w:rsidRDefault="009A1D57" w:rsidP="00BD3599">
      <w:pPr>
        <w:pStyle w:val="BodyTextIndent"/>
        <w:numPr>
          <w:ilvl w:val="0"/>
          <w:numId w:val="2"/>
        </w:numPr>
        <w:tabs>
          <w:tab w:val="clear" w:pos="360"/>
          <w:tab w:val="left" w:pos="1134"/>
        </w:tabs>
        <w:spacing w:beforeLines="120" w:before="288" w:afterLines="60" w:after="144"/>
        <w:ind w:left="1134" w:hanging="425"/>
        <w:rPr>
          <w:rFonts w:ascii="Times New Roman" w:hAnsi="Times New Roman"/>
        </w:rPr>
      </w:pPr>
      <w:r w:rsidRPr="00C02A3E">
        <w:rPr>
          <w:rFonts w:ascii="Times New Roman" w:hAnsi="Times New Roman"/>
        </w:rPr>
        <w:t xml:space="preserve">Không đạt các chỉ tiêu về hình thức, tính chất vật lý và các thử nghiệm chức năng (ví dụ như màu sắc, tách pha, khả năng tái phân tán, đóng bánh, độ cứng, phân phối liều mỗi lần xịt), tuy nhiên, một vài biến đổi về tính chất vật lý (ví dụ như thuốc đặt bị mềm, kem bị chảy) có thể gặp ở điều kiện </w:t>
      </w:r>
      <w:r w:rsidR="001A40F8" w:rsidRPr="00C02A3E">
        <w:rPr>
          <w:rFonts w:ascii="Times New Roman" w:hAnsi="Times New Roman"/>
        </w:rPr>
        <w:t>cấp tốc</w:t>
      </w:r>
      <w:r w:rsidRPr="00C02A3E">
        <w:rPr>
          <w:rFonts w:ascii="Times New Roman" w:hAnsi="Times New Roman"/>
        </w:rPr>
        <w:t xml:space="preserve"> thì được xem như là bình thườ</w:t>
      </w:r>
      <w:r w:rsidR="00936D0B">
        <w:rPr>
          <w:rFonts w:ascii="Times New Roman" w:hAnsi="Times New Roman"/>
        </w:rPr>
        <w:t>ng đối với các dạng bào chế này;</w:t>
      </w:r>
    </w:p>
    <w:p w14:paraId="7BCA2390" w14:textId="77777777" w:rsidR="009A1D57" w:rsidRPr="00C02A3E" w:rsidRDefault="009A1D57" w:rsidP="00BD3599">
      <w:pPr>
        <w:pStyle w:val="BodyTextIndent"/>
        <w:numPr>
          <w:ilvl w:val="0"/>
          <w:numId w:val="2"/>
        </w:numPr>
        <w:tabs>
          <w:tab w:val="clear" w:pos="360"/>
          <w:tab w:val="left" w:pos="1134"/>
        </w:tabs>
        <w:spacing w:beforeLines="120" w:before="288" w:afterLines="60" w:after="144"/>
        <w:ind w:left="1134" w:hanging="425"/>
        <w:rPr>
          <w:rFonts w:ascii="Times New Roman" w:hAnsi="Times New Roman"/>
        </w:rPr>
      </w:pPr>
      <w:r w:rsidRPr="00C02A3E">
        <w:rPr>
          <w:rFonts w:ascii="Times New Roman" w:hAnsi="Times New Roman"/>
        </w:rPr>
        <w:t>Không đạt mức chất lượng pH;</w:t>
      </w:r>
    </w:p>
    <w:p w14:paraId="14C346F2" w14:textId="0C5F1DA2" w:rsidR="009A1D57" w:rsidRPr="00C02A3E" w:rsidRDefault="009A1D57" w:rsidP="00BD3599">
      <w:pPr>
        <w:pStyle w:val="BodyTextIndent"/>
        <w:numPr>
          <w:ilvl w:val="0"/>
          <w:numId w:val="2"/>
        </w:numPr>
        <w:tabs>
          <w:tab w:val="clear" w:pos="360"/>
          <w:tab w:val="left" w:pos="1134"/>
        </w:tabs>
        <w:spacing w:beforeLines="120" w:before="288" w:afterLines="60" w:after="144"/>
        <w:ind w:left="1134" w:hanging="425"/>
        <w:rPr>
          <w:rFonts w:ascii="Times New Roman" w:hAnsi="Times New Roman"/>
        </w:rPr>
      </w:pPr>
      <w:r w:rsidRPr="00C02A3E">
        <w:rPr>
          <w:rFonts w:ascii="Times New Roman" w:hAnsi="Times New Roman"/>
        </w:rPr>
        <w:t>Không đạt giới hạn về độ hoà tan đối với 12 đơn vị phân liều (nang cứng hoặc viên nén)</w:t>
      </w:r>
      <w:r w:rsidR="00936D0B">
        <w:rPr>
          <w:rFonts w:ascii="Times New Roman" w:hAnsi="Times New Roman"/>
        </w:rPr>
        <w:t>.</w:t>
      </w:r>
    </w:p>
    <w:p w14:paraId="228580AA" w14:textId="099B369B" w:rsidR="009A1D57" w:rsidRPr="00C02A3E" w:rsidRDefault="009A1D57"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Nếu “biến đổi đáng kể” xảy ra trong vòng 3 tháng đầu của thử nghiệm ở điều kiện bảo quản </w:t>
      </w:r>
      <w:r w:rsidR="001A40F8" w:rsidRPr="00C02A3E">
        <w:rPr>
          <w:rFonts w:ascii="Times New Roman" w:hAnsi="Times New Roman"/>
        </w:rPr>
        <w:t>cấp tốc</w:t>
      </w:r>
      <w:r w:rsidRPr="00C02A3E">
        <w:rPr>
          <w:rFonts w:ascii="Times New Roman" w:hAnsi="Times New Roman"/>
        </w:rPr>
        <w:t xml:space="preserve">, thì cần có sự bàn luận để chỉ rõ ảnh hưởng của việc </w:t>
      </w:r>
      <w:r w:rsidR="00FB3A6E">
        <w:rPr>
          <w:rFonts w:ascii="Times New Roman" w:hAnsi="Times New Roman"/>
        </w:rPr>
        <w:t>tiếp xúc</w:t>
      </w:r>
      <w:r w:rsidRPr="00C02A3E">
        <w:rPr>
          <w:rFonts w:ascii="Times New Roman" w:hAnsi="Times New Roman"/>
        </w:rPr>
        <w:t xml:space="preserve"> ngắn </w:t>
      </w:r>
      <w:r w:rsidR="00FB3A6E">
        <w:rPr>
          <w:rFonts w:ascii="Times New Roman" w:hAnsi="Times New Roman"/>
        </w:rPr>
        <w:t>hạn</w:t>
      </w:r>
      <w:r w:rsidRPr="00C02A3E">
        <w:rPr>
          <w:rFonts w:ascii="Times New Roman" w:hAnsi="Times New Roman"/>
        </w:rPr>
        <w:t xml:space="preserve"> </w:t>
      </w:r>
      <w:r w:rsidR="00FB3A6E">
        <w:rPr>
          <w:rFonts w:ascii="Times New Roman" w:hAnsi="Times New Roman"/>
        </w:rPr>
        <w:t>với nhữ</w:t>
      </w:r>
      <w:r w:rsidRPr="00C02A3E">
        <w:rPr>
          <w:rFonts w:ascii="Times New Roman" w:hAnsi="Times New Roman"/>
        </w:rPr>
        <w:t>ng điều kiện vượt ra ngoài điều kiện bảo quản đã ghi trên nhãn, ví dụ như trong khi chuy</w:t>
      </w:r>
      <w:r w:rsidR="00FB3A6E">
        <w:rPr>
          <w:rFonts w:ascii="Times New Roman" w:hAnsi="Times New Roman"/>
        </w:rPr>
        <w:t xml:space="preserve">ên chở bằng </w:t>
      </w:r>
      <w:r w:rsidRPr="00C02A3E">
        <w:rPr>
          <w:rFonts w:ascii="Times New Roman" w:hAnsi="Times New Roman"/>
        </w:rPr>
        <w:t xml:space="preserve">hoặc bốc dỡ. Nếu phù hợp, thì việc bàn luận này có thể được làm rõ hơn bằng cách thử nghiệm thêm trên một lô thành phẩm trong khoảng thời gian dưới 3 tháng nhưng với tần số thử nghiệm </w:t>
      </w:r>
      <w:r w:rsidR="000936ED">
        <w:rPr>
          <w:rFonts w:ascii="Times New Roman" w:hAnsi="Times New Roman"/>
        </w:rPr>
        <w:t>lớn</w:t>
      </w:r>
      <w:r w:rsidRPr="00C02A3E">
        <w:rPr>
          <w:rFonts w:ascii="Times New Roman" w:hAnsi="Times New Roman"/>
        </w:rPr>
        <w:t xml:space="preserve"> hơn bình thường. Không cần tiếp tục thử nghiệm thành phẩm thuốc </w:t>
      </w:r>
      <w:r w:rsidR="000936ED">
        <w:rPr>
          <w:rFonts w:ascii="Times New Roman" w:hAnsi="Times New Roman"/>
        </w:rPr>
        <w:t>đến hết</w:t>
      </w:r>
      <w:r w:rsidRPr="00C02A3E">
        <w:rPr>
          <w:rFonts w:ascii="Times New Roman" w:hAnsi="Times New Roman"/>
        </w:rPr>
        <w:t xml:space="preserve"> 6 tháng khi mà “biến đổi có ý nghĩa” đã xuất hiện trong vòng 3 tháng đầu tiên.</w:t>
      </w:r>
    </w:p>
    <w:p w14:paraId="76A5CFEC" w14:textId="77777777" w:rsidR="009A1D57" w:rsidRPr="00C02A3E" w:rsidRDefault="009A1D57"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Cách làm này có thể áp dụng cho các thành phẩm thuốc như thuốc mỡ, kem hoặc thuốc đặt là những thành phẩm không thể thử nghiệm ở điều kiện </w:t>
      </w:r>
      <w:r w:rsidR="001A40F8" w:rsidRPr="00C02A3E">
        <w:rPr>
          <w:rFonts w:ascii="Times New Roman" w:hAnsi="Times New Roman"/>
        </w:rPr>
        <w:t>cấp tốc</w:t>
      </w:r>
      <w:r w:rsidRPr="00C02A3E">
        <w:rPr>
          <w:rFonts w:ascii="Times New Roman" w:hAnsi="Times New Roman"/>
        </w:rPr>
        <w:t xml:space="preserve"> và chỉ yêu cầu thử nghiệm ở điều kiện dài hạn.</w:t>
      </w:r>
    </w:p>
    <w:p w14:paraId="52268C97" w14:textId="77777777" w:rsidR="009A1D57" w:rsidRPr="00C02A3E" w:rsidRDefault="009A1D57"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*Ghi chú: </w:t>
      </w:r>
      <w:r w:rsidR="00667956" w:rsidRPr="00C02A3E">
        <w:rPr>
          <w:rFonts w:ascii="Times New Roman" w:hAnsi="Times New Roman"/>
        </w:rPr>
        <w:t>Những biến đổi vật lý sau có thể xảy ra ở điều kiện cấp tốc và không được xem là biến đổi có ý nghĩa với thuốc bảo quản ở điều kiện dài hạn nếu không có các biến đổi khác kèm theo:</w:t>
      </w:r>
    </w:p>
    <w:p w14:paraId="2BEC6070" w14:textId="6AF3D598" w:rsidR="00667956" w:rsidRPr="00C02A3E" w:rsidRDefault="00667956" w:rsidP="009F0B7B">
      <w:pPr>
        <w:pStyle w:val="BodyTextIndent"/>
        <w:spacing w:beforeLines="120" w:before="288" w:afterLines="60" w:after="144"/>
        <w:ind w:left="993" w:hanging="283"/>
        <w:rPr>
          <w:rFonts w:ascii="Times New Roman" w:hAnsi="Times New Roman"/>
        </w:rPr>
      </w:pPr>
      <w:r w:rsidRPr="00C02A3E">
        <w:rPr>
          <w:rFonts w:ascii="Times New Roman" w:hAnsi="Times New Roman"/>
        </w:rPr>
        <w:t>a. Sự mềm ra của thuốc đặt được thiết kế để nóng chảy ở 37</w:t>
      </w:r>
      <w:ins w:id="47" w:author="Nguyen Tran. Linh" w:date="2022-06-21T14:40:00Z">
        <w:r w:rsidR="00A21AD4">
          <w:rPr>
            <w:rFonts w:ascii="Times New Roman" w:hAnsi="Times New Roman"/>
          </w:rPr>
          <w:t xml:space="preserve"> </w:t>
        </w:r>
      </w:ins>
      <w:r w:rsidRPr="00C02A3E">
        <w:rPr>
          <w:rFonts w:ascii="Times New Roman" w:hAnsi="Times New Roman"/>
          <w:vertAlign w:val="superscript"/>
        </w:rPr>
        <w:t>o</w:t>
      </w:r>
      <w:r w:rsidRPr="00C02A3E">
        <w:rPr>
          <w:rFonts w:ascii="Times New Roman" w:hAnsi="Times New Roman"/>
        </w:rPr>
        <w:t>C, nếu điểm chảy được chứng minh rõ ràng.</w:t>
      </w:r>
    </w:p>
    <w:p w14:paraId="263C6B87" w14:textId="77777777" w:rsidR="00667956" w:rsidRPr="00C02A3E" w:rsidRDefault="00667956" w:rsidP="009F0B7B">
      <w:pPr>
        <w:pStyle w:val="BodyTextIndent"/>
        <w:spacing w:beforeLines="120" w:before="288" w:afterLines="60" w:after="144"/>
        <w:ind w:left="993" w:hanging="283"/>
        <w:rPr>
          <w:rFonts w:ascii="Times New Roman" w:hAnsi="Times New Roman"/>
        </w:rPr>
      </w:pPr>
      <w:r w:rsidRPr="00C02A3E">
        <w:rPr>
          <w:rFonts w:ascii="Times New Roman" w:hAnsi="Times New Roman"/>
        </w:rPr>
        <w:t>b. Không đạt giới hạn độ hòa tan với 12 viên nang cứng gelatin hoặc viên nén được bao bằng tá dược tạo gel nếu chắc chắn rằng sự tạo liên kết chéo gây ra sự không đạt này.</w:t>
      </w:r>
    </w:p>
    <w:p w14:paraId="76F5CE6A" w14:textId="77777777" w:rsidR="00667956" w:rsidRPr="00C02A3E" w:rsidRDefault="00667956"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Tuy nhiên, sự tách pha xuất hiện ở một dạng bào chế bán rắn tại điều kiện cấp tốc, thử nghiệm ở điều kiện dài hạn nên được thực hiện. Ảnh hưởng của sự tương tác nên được xem xét để chắc chắn rằng không có sự biến đổi có ý nghĩa khác.</w:t>
      </w:r>
    </w:p>
    <w:p w14:paraId="4EFCB770" w14:textId="77777777" w:rsidR="00667956" w:rsidRPr="00C02A3E" w:rsidRDefault="00667956"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4.10.4. Đánh giá dữ liệu để ước lượng tuổi thọ</w:t>
      </w:r>
      <w:r w:rsidR="00955213" w:rsidRPr="00C02A3E">
        <w:rPr>
          <w:rFonts w:ascii="Times New Roman" w:hAnsi="Times New Roman"/>
          <w:b/>
        </w:rPr>
        <w:t xml:space="preserve"> của thành phẩm thuốc dự kiến bảo quản ở nhiệt độ dưới nhiệt độ phòng</w:t>
      </w:r>
    </w:p>
    <w:p w14:paraId="50161223" w14:textId="77777777" w:rsidR="00955213" w:rsidRPr="00C02A3E" w:rsidRDefault="00955213"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4.10.4.1. Thành phẩm thuốc dự kiến bảo quản trong tủ lạnh</w:t>
      </w:r>
    </w:p>
    <w:p w14:paraId="79C2A95E" w14:textId="77777777" w:rsidR="009A1D57" w:rsidRPr="00C02A3E" w:rsidRDefault="00955213"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Dữ liệu từ thành phẩm thuốc dự kiến bảo quản trong tủ lạnh nên được đánh giá theo các nguyên tắc tương tự như đã mô tả ở mục 4.10.3 cho thành phẩm thuốc dự kiến bảo quản ở nhiệt độ phòng, ngoại trừ các lưu ý dưới đây. Cây quyết định ở Phụ lục 5.5 có thể được sử dụng như công cụ hỗ trợ.</w:t>
      </w:r>
    </w:p>
    <w:p w14:paraId="3BE8877D" w14:textId="77777777" w:rsidR="00955213" w:rsidRPr="00C02A3E" w:rsidRDefault="00955213" w:rsidP="009F0B7B">
      <w:pPr>
        <w:pStyle w:val="BodyTextIndent"/>
        <w:spacing w:beforeLines="120" w:before="288" w:afterLines="60" w:after="144"/>
        <w:ind w:left="709" w:hanging="425"/>
        <w:rPr>
          <w:rFonts w:ascii="Times New Roman" w:hAnsi="Times New Roman"/>
        </w:rPr>
      </w:pPr>
      <w:r w:rsidRPr="00C02A3E">
        <w:rPr>
          <w:rFonts w:ascii="Times New Roman" w:hAnsi="Times New Roman"/>
        </w:rPr>
        <w:t xml:space="preserve">a. </w:t>
      </w:r>
      <w:r w:rsidR="009F0B7B">
        <w:rPr>
          <w:rFonts w:ascii="Times New Roman" w:hAnsi="Times New Roman"/>
        </w:rPr>
        <w:tab/>
      </w:r>
      <w:r w:rsidRPr="00C02A3E">
        <w:rPr>
          <w:rFonts w:ascii="Times New Roman" w:hAnsi="Times New Roman"/>
        </w:rPr>
        <w:t>Không có sự biến đổi có ý nghĩa ở điều kiện cấp tốc</w:t>
      </w:r>
    </w:p>
    <w:p w14:paraId="62A2A87D" w14:textId="77777777" w:rsidR="00955213" w:rsidRPr="00C02A3E" w:rsidRDefault="00955213"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Khi không có sự biến đổi có ý nghĩa ở điều kiện cấp tốc, việc ngoại suy tuổi thọ vượt quá thời gian nghiên cứu dài hạn có thể được đề xuất dựa trên các nguyên tắc phác họa ở mục 4.10.3, ngoại trừ mức độ ngoại suy sẽ bị giới hạn hơn.</w:t>
      </w:r>
    </w:p>
    <w:p w14:paraId="1526BAB3" w14:textId="77777777" w:rsidR="00955213" w:rsidRPr="00C02A3E" w:rsidRDefault="00955213"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Nếu dữ liệu dài hạn và cấp tốc cho thấy ít có sự biến đổi theo thời gian và ít dao động</w:t>
      </w:r>
      <w:r w:rsidR="002A03F3" w:rsidRPr="00C02A3E">
        <w:rPr>
          <w:rFonts w:ascii="Times New Roman" w:hAnsi="Times New Roman"/>
        </w:rPr>
        <w:t>, tuổi thọ đề xuất có thể gấp tới 1,5 lần, nhưng không vượt quá 6 tháng, so với khoảng thời gian nghiên cứu dài hạn mà thông thường không cần phân tích thống kê hỗ trợ.</w:t>
      </w:r>
    </w:p>
    <w:p w14:paraId="09D51F1A" w14:textId="77777777" w:rsidR="002A03F3" w:rsidRPr="00C02A3E" w:rsidRDefault="002A03F3"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Nếu dữ liệu dài hạn và cấp tốc cho thấy sự biến đổi theo thời gian và/hoặc dao động, tuổi thọ đề xuất có thể vượt tới 3 tháng so với khoảng thời gian nghiên cứu dài hạn nếu (1) dữ liệu dài hạn có thể đem phân tích thống kê nhưng phân tích thống kê không được thực hiện, hoặc (2) dữ liệu dài hạn không thể đem phân tích thống kê nhưng dữ liệu hỗ trợ có liên quan được cung cấp.</w:t>
      </w:r>
    </w:p>
    <w:p w14:paraId="5016D327" w14:textId="3AC4F14D" w:rsidR="002A03F3" w:rsidRPr="00C02A3E" w:rsidRDefault="002A03F3"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Nếu dữ liệu dài hạn và cấp tốc cho thấy sự biến đổi theo thời gian và/hoặc dao động, tuổi thọ đề xuất có thể gấp tới 1,5 lần, nhưng không vượt quá 6 tháng, so với khoảng thời gian nghiên cứu dài hạn nếu (1) dữ liệu dài hạn có thể đem phân tích thống kê nhưng phân tích thống kê được thực hiện, hoặc (2) dữ liệu dài hạn không thể đem phân tích thống kê nhưng dữ liệu hỗ trợ có liên qua</w:t>
      </w:r>
      <w:r w:rsidR="000936ED">
        <w:rPr>
          <w:rFonts w:ascii="Times New Roman" w:hAnsi="Times New Roman"/>
        </w:rPr>
        <w:t>n được cung cấp, và (3</w:t>
      </w:r>
      <w:r w:rsidRPr="00C02A3E">
        <w:rPr>
          <w:rFonts w:ascii="Times New Roman" w:hAnsi="Times New Roman"/>
        </w:rPr>
        <w:t>) đề xuất được củng cố bằng kết quả phân tích và dữ liệu hỗ trợ có liên quan.</w:t>
      </w:r>
    </w:p>
    <w:p w14:paraId="630A0FF6" w14:textId="77777777" w:rsidR="002A03F3" w:rsidRPr="009F0B7B" w:rsidRDefault="002A03F3" w:rsidP="009F0B7B">
      <w:pPr>
        <w:pStyle w:val="BodyTextIndent"/>
        <w:spacing w:beforeLines="120" w:before="288" w:afterLines="60" w:after="144"/>
        <w:ind w:left="709" w:hanging="425"/>
        <w:rPr>
          <w:rFonts w:ascii="Times New Roman" w:hAnsi="Times New Roman"/>
        </w:rPr>
      </w:pPr>
      <w:r w:rsidRPr="009F0B7B">
        <w:rPr>
          <w:rFonts w:ascii="Times New Roman" w:hAnsi="Times New Roman"/>
        </w:rPr>
        <w:t xml:space="preserve">b. </w:t>
      </w:r>
      <w:r w:rsidR="009F0B7B">
        <w:rPr>
          <w:rFonts w:ascii="Times New Roman" w:hAnsi="Times New Roman"/>
        </w:rPr>
        <w:tab/>
      </w:r>
      <w:r w:rsidRPr="009F0B7B">
        <w:rPr>
          <w:rFonts w:ascii="Times New Roman" w:hAnsi="Times New Roman"/>
        </w:rPr>
        <w:t>Biến đổi có ý nghĩa ở điều kiện cấp tốc</w:t>
      </w:r>
    </w:p>
    <w:p w14:paraId="14133F7D" w14:textId="238274FE" w:rsidR="002A03F3" w:rsidRPr="00C02A3E" w:rsidRDefault="002A03F3"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Nếu biến đổi có ý nghĩa xuất hiện giữa 3 và 6 tháng </w:t>
      </w:r>
      <w:r w:rsidR="00A73D7A" w:rsidRPr="00C02A3E">
        <w:rPr>
          <w:rFonts w:ascii="Times New Roman" w:hAnsi="Times New Roman"/>
        </w:rPr>
        <w:t xml:space="preserve">của </w:t>
      </w:r>
      <w:r w:rsidRPr="00C02A3E">
        <w:rPr>
          <w:rFonts w:ascii="Times New Roman" w:hAnsi="Times New Roman"/>
        </w:rPr>
        <w:t>thử nghiệm ở điều kiện cấp tốc</w:t>
      </w:r>
      <w:r w:rsidR="008A2B98" w:rsidRPr="00C02A3E">
        <w:rPr>
          <w:rFonts w:ascii="Times New Roman" w:hAnsi="Times New Roman"/>
        </w:rPr>
        <w:t xml:space="preserve">, </w:t>
      </w:r>
      <w:r w:rsidR="000936ED" w:rsidRPr="00C02A3E">
        <w:rPr>
          <w:rFonts w:ascii="Times New Roman" w:hAnsi="Times New Roman"/>
        </w:rPr>
        <w:t>nên dựa trên dữ liệu dài hạn</w:t>
      </w:r>
      <w:r w:rsidR="000936ED">
        <w:rPr>
          <w:rFonts w:ascii="Times New Roman" w:hAnsi="Times New Roman"/>
        </w:rPr>
        <w:t xml:space="preserve"> để đề xuất tuổi thọ</w:t>
      </w:r>
      <w:r w:rsidR="008A2B98" w:rsidRPr="00C02A3E">
        <w:rPr>
          <w:rFonts w:ascii="Times New Roman" w:hAnsi="Times New Roman"/>
        </w:rPr>
        <w:t>. Việc ngoại suy được xem xét là không phù hợp. Hơn nữa, tuổi thọ ngắn hơn khoảng thời gian nghiên cứu dài hạn có thể được xem xét. Nếu dữ liệu dài hạn có sự dao động, nên thẩm tra tuổi thọ đề xuất bằng phân tích thống kê.</w:t>
      </w:r>
    </w:p>
    <w:p w14:paraId="41776033" w14:textId="34A6DF77" w:rsidR="00A73D7A" w:rsidRPr="00C02A3E" w:rsidRDefault="00A73D7A"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Nếu biến đổi có ý nghĩa xuất hiện trong 3 tháng đầu của thử nghiệm ở điều kiện cấp tốc, nên dựa trên dữ liệu dài hạn</w:t>
      </w:r>
      <w:r w:rsidR="000936ED">
        <w:rPr>
          <w:rFonts w:ascii="Times New Roman" w:hAnsi="Times New Roman"/>
        </w:rPr>
        <w:t xml:space="preserve"> để đề xuất tuổi thọ</w:t>
      </w:r>
      <w:r w:rsidRPr="00C02A3E">
        <w:rPr>
          <w:rFonts w:ascii="Times New Roman" w:hAnsi="Times New Roman"/>
        </w:rPr>
        <w:t>. Việc ngoại suy được xem xét là không phù hợp. Tuổi thọ ngắn hơn khoảng thời gian nghiên cứu dài hạn có thể được xem xét. Nếu dữ liệu dài hạn có sự dao động, nên thẩm tra tuổi thọ đề xuất bằng phân tích thống kê. Hơn nữa, nên có sự bàn luận để c</w:t>
      </w:r>
      <w:r w:rsidR="00FB3A6E">
        <w:rPr>
          <w:rFonts w:ascii="Times New Roman" w:hAnsi="Times New Roman"/>
        </w:rPr>
        <w:t xml:space="preserve">hỉ rõ ảnh hưởng của việc tiếp xúc </w:t>
      </w:r>
      <w:r w:rsidRPr="00C02A3E">
        <w:rPr>
          <w:rFonts w:ascii="Times New Roman" w:hAnsi="Times New Roman"/>
        </w:rPr>
        <w:t xml:space="preserve">ngắn </w:t>
      </w:r>
      <w:r w:rsidR="00FB3A6E">
        <w:rPr>
          <w:rFonts w:ascii="Times New Roman" w:hAnsi="Times New Roman"/>
        </w:rPr>
        <w:t>hạn</w:t>
      </w:r>
      <w:r w:rsidRPr="00C02A3E">
        <w:rPr>
          <w:rFonts w:ascii="Times New Roman" w:hAnsi="Times New Roman"/>
        </w:rPr>
        <w:t xml:space="preserve"> </w:t>
      </w:r>
      <w:r w:rsidR="00FB3A6E">
        <w:rPr>
          <w:rFonts w:ascii="Times New Roman" w:hAnsi="Times New Roman"/>
        </w:rPr>
        <w:t>với nhữ</w:t>
      </w:r>
      <w:r w:rsidRPr="00C02A3E">
        <w:rPr>
          <w:rFonts w:ascii="Times New Roman" w:hAnsi="Times New Roman"/>
        </w:rPr>
        <w:t>ng điều kiện vượt ra ngoài điều kiện bảo quản đã ghi trên nhãn (ví dụ như tro</w:t>
      </w:r>
      <w:r w:rsidR="00FB3A6E">
        <w:rPr>
          <w:rFonts w:ascii="Times New Roman" w:hAnsi="Times New Roman"/>
        </w:rPr>
        <w:t xml:space="preserve">ng khi chuyên chở bằng </w:t>
      </w:r>
      <w:r w:rsidRPr="00C02A3E">
        <w:rPr>
          <w:rFonts w:ascii="Times New Roman" w:hAnsi="Times New Roman"/>
        </w:rPr>
        <w:t>hoặc bốc dỡ). Bàn luận này nên được hỗ trợ, nếu phù hợp, bằng thử nghiệm tiếp theo trên một lô thành phẩm</w:t>
      </w:r>
      <w:r w:rsidR="00DD1A22" w:rsidRPr="00C02A3E">
        <w:rPr>
          <w:rFonts w:ascii="Times New Roman" w:hAnsi="Times New Roman"/>
        </w:rPr>
        <w:t xml:space="preserve"> ở điều kiện cấp tốc trong thời gian ngắn hơn 3 tháng.</w:t>
      </w:r>
    </w:p>
    <w:p w14:paraId="1BB24A70" w14:textId="77777777" w:rsidR="00DD1A22" w:rsidRPr="00C02A3E" w:rsidRDefault="00DD1A22"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4.10.4.2. Thành phẩm thuốc dự kiến bảo quản đông lạnh</w:t>
      </w:r>
    </w:p>
    <w:p w14:paraId="21DE7039" w14:textId="3C364778" w:rsidR="00A73D7A" w:rsidRPr="00C02A3E" w:rsidRDefault="00DD1A22"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Với thuốc dự kiến bảo quản đông lạnh, nên dựa trên dữ liệu dài hạn</w:t>
      </w:r>
      <w:r w:rsidR="0055413A">
        <w:rPr>
          <w:rFonts w:ascii="Times New Roman" w:hAnsi="Times New Roman"/>
        </w:rPr>
        <w:t xml:space="preserve"> để xác định </w:t>
      </w:r>
      <w:r w:rsidR="0055413A" w:rsidRPr="00C02A3E">
        <w:rPr>
          <w:rFonts w:ascii="Times New Roman" w:hAnsi="Times New Roman"/>
        </w:rPr>
        <w:t>tuổi thọ</w:t>
      </w:r>
      <w:r w:rsidRPr="00C02A3E">
        <w:rPr>
          <w:rFonts w:ascii="Times New Roman" w:hAnsi="Times New Roman"/>
        </w:rPr>
        <w:t>. Khi không tiến hành thử nghiệm cấp tốc cho thành phẩm thuốc dự kiến bảo quản đông lạnh, thử nghiệm một lô ở điều kiện nhiệt độ nâng cao (ví dụ như 5°C ± 3°C or 25°C ± 2°C) trong một khoảng thời gian phù hợp nên được thực hiện để chỉ r</w:t>
      </w:r>
      <w:r w:rsidR="00FB3A6E">
        <w:rPr>
          <w:rFonts w:ascii="Times New Roman" w:hAnsi="Times New Roman"/>
        </w:rPr>
        <w:t xml:space="preserve">õ ảnh hưởng của việc tiếp xúc </w:t>
      </w:r>
      <w:r w:rsidRPr="00C02A3E">
        <w:rPr>
          <w:rFonts w:ascii="Times New Roman" w:hAnsi="Times New Roman"/>
        </w:rPr>
        <w:t xml:space="preserve">ngắn </w:t>
      </w:r>
      <w:r w:rsidR="00FB3A6E">
        <w:rPr>
          <w:rFonts w:ascii="Times New Roman" w:hAnsi="Times New Roman"/>
        </w:rPr>
        <w:t>hạn</w:t>
      </w:r>
      <w:r w:rsidRPr="00C02A3E">
        <w:rPr>
          <w:rFonts w:ascii="Times New Roman" w:hAnsi="Times New Roman"/>
        </w:rPr>
        <w:t xml:space="preserve"> </w:t>
      </w:r>
      <w:r w:rsidR="00FB3A6E">
        <w:rPr>
          <w:rFonts w:ascii="Times New Roman" w:hAnsi="Times New Roman"/>
        </w:rPr>
        <w:t>với nhữ</w:t>
      </w:r>
      <w:r w:rsidRPr="00C02A3E">
        <w:rPr>
          <w:rFonts w:ascii="Times New Roman" w:hAnsi="Times New Roman"/>
        </w:rPr>
        <w:t>ng điều kiện vượt ra ngoài điều kiện bảo quản đã ghi trên nhãn (ví dụ như tr</w:t>
      </w:r>
      <w:r w:rsidR="00FB3A6E">
        <w:rPr>
          <w:rFonts w:ascii="Times New Roman" w:hAnsi="Times New Roman"/>
        </w:rPr>
        <w:t>ong khi chuyên chở bằng</w:t>
      </w:r>
      <w:r w:rsidRPr="00C02A3E">
        <w:rPr>
          <w:rFonts w:ascii="Times New Roman" w:hAnsi="Times New Roman"/>
        </w:rPr>
        <w:t xml:space="preserve"> hoặc bốc dỡ).</w:t>
      </w:r>
    </w:p>
    <w:p w14:paraId="6D8403C2" w14:textId="27561DDC" w:rsidR="00DD1A22" w:rsidRPr="00C02A3E" w:rsidRDefault="00DD1A22"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4.1</w:t>
      </w:r>
      <w:r w:rsidR="009F0B7B">
        <w:rPr>
          <w:rFonts w:ascii="Times New Roman" w:hAnsi="Times New Roman"/>
          <w:b/>
        </w:rPr>
        <w:t>0.4.3</w:t>
      </w:r>
      <w:r w:rsidRPr="00C02A3E">
        <w:rPr>
          <w:rFonts w:ascii="Times New Roman" w:hAnsi="Times New Roman"/>
          <w:b/>
        </w:rPr>
        <w:t>. Thành phẩm thuốc dự kiến bảo quản dưới -20</w:t>
      </w:r>
      <w:ins w:id="48" w:author="Nguyen Tran. Linh" w:date="2022-06-21T14:40:00Z">
        <w:r w:rsidR="00A21AD4">
          <w:rPr>
            <w:rFonts w:ascii="Times New Roman" w:hAnsi="Times New Roman"/>
            <w:b/>
          </w:rPr>
          <w:t xml:space="preserve"> </w:t>
        </w:r>
      </w:ins>
      <w:r w:rsidRPr="00C02A3E">
        <w:rPr>
          <w:rFonts w:ascii="Times New Roman" w:hAnsi="Times New Roman"/>
          <w:b/>
          <w:vertAlign w:val="superscript"/>
        </w:rPr>
        <w:t>o</w:t>
      </w:r>
      <w:r w:rsidRPr="00C02A3E">
        <w:rPr>
          <w:rFonts w:ascii="Times New Roman" w:hAnsi="Times New Roman"/>
          <w:b/>
        </w:rPr>
        <w:t>C</w:t>
      </w:r>
    </w:p>
    <w:p w14:paraId="7C912D7F" w14:textId="2DC43B4B" w:rsidR="002A03F3" w:rsidRPr="00C02A3E" w:rsidRDefault="00DD1A22"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Với thuốc dự kiến bảo quản dưới -20</w:t>
      </w:r>
      <w:ins w:id="49" w:author="Nguyen Tran. Linh" w:date="2022-06-21T14:40:00Z">
        <w:r w:rsidR="00A21AD4">
          <w:rPr>
            <w:rFonts w:ascii="Times New Roman" w:hAnsi="Times New Roman"/>
          </w:rPr>
          <w:t xml:space="preserve"> </w:t>
        </w:r>
      </w:ins>
      <w:r w:rsidRPr="00C02A3E">
        <w:rPr>
          <w:rFonts w:ascii="Times New Roman" w:hAnsi="Times New Roman"/>
          <w:vertAlign w:val="superscript"/>
        </w:rPr>
        <w:t>o</w:t>
      </w:r>
      <w:r w:rsidRPr="00C02A3E">
        <w:rPr>
          <w:rFonts w:ascii="Times New Roman" w:hAnsi="Times New Roman"/>
        </w:rPr>
        <w:t xml:space="preserve">C, nên dựa trên dữ liệu dài hạn </w:t>
      </w:r>
      <w:r w:rsidR="0055413A">
        <w:rPr>
          <w:rFonts w:ascii="Times New Roman" w:hAnsi="Times New Roman"/>
        </w:rPr>
        <w:t xml:space="preserve">để xác định </w:t>
      </w:r>
      <w:r w:rsidR="0055413A" w:rsidRPr="00C02A3E">
        <w:rPr>
          <w:rFonts w:ascii="Times New Roman" w:hAnsi="Times New Roman"/>
        </w:rPr>
        <w:t xml:space="preserve">tuổi thọ </w:t>
      </w:r>
      <w:r w:rsidRPr="00C02A3E">
        <w:rPr>
          <w:rFonts w:ascii="Times New Roman" w:hAnsi="Times New Roman"/>
        </w:rPr>
        <w:t xml:space="preserve">và nên đánh </w:t>
      </w:r>
      <w:r w:rsidR="00D1089A">
        <w:rPr>
          <w:rFonts w:ascii="Times New Roman" w:hAnsi="Times New Roman"/>
        </w:rPr>
        <w:t>giá theo từng trường hợp cụ thể. (ICH Q1E 6 Feb 03, p.4-7)</w:t>
      </w:r>
    </w:p>
    <w:p w14:paraId="688B636F" w14:textId="77777777" w:rsidR="00DD1A22" w:rsidRPr="00C02A3E" w:rsidRDefault="00DD1A22" w:rsidP="00C02A3E">
      <w:pPr>
        <w:pStyle w:val="BodyTextIndent"/>
        <w:spacing w:beforeLines="120" w:before="288" w:afterLines="60" w:after="144"/>
        <w:ind w:left="709" w:hanging="709"/>
        <w:rPr>
          <w:rFonts w:ascii="Times New Roman" w:hAnsi="Times New Roman"/>
          <w:b/>
        </w:rPr>
      </w:pPr>
      <w:r w:rsidRPr="00C02A3E">
        <w:rPr>
          <w:rFonts w:ascii="Times New Roman" w:hAnsi="Times New Roman"/>
          <w:b/>
        </w:rPr>
        <w:t>4.10.5. Các phương pháp thống kê tổng quát</w:t>
      </w:r>
    </w:p>
    <w:p w14:paraId="467294BB" w14:textId="77777777" w:rsidR="00DD1A22" w:rsidRPr="00C02A3E" w:rsidRDefault="00CD2D64"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Nếu có thể, nên sử dụng một phương pháp thống kê thích hợp để phân tích </w:t>
      </w:r>
      <w:r w:rsidR="00AC0279" w:rsidRPr="00C02A3E">
        <w:rPr>
          <w:rFonts w:ascii="Times New Roman" w:hAnsi="Times New Roman"/>
        </w:rPr>
        <w:t>dữ liệu độ ổn định dài hạn của lô đầu tiên trong hồ sơ đăng ký gốc. Mục đích của phân tích này là để thiết lập, với mức độ tin cậy cao, tuổi thọ mà ở đó các chỉ tiêu định lượng sẽ duy trì trong mức chất lượng cho các lô được sản xuất, đóng gói và bảo quản ở các điều kiện tương tự trong tương lai. Phương pháp tương tự có thể được áp dụng đối với cá</w:t>
      </w:r>
      <w:r w:rsidR="002342EA" w:rsidRPr="00C02A3E">
        <w:rPr>
          <w:rFonts w:ascii="Times New Roman" w:hAnsi="Times New Roman"/>
        </w:rPr>
        <w:t>c</w:t>
      </w:r>
      <w:r w:rsidR="00AC0279" w:rsidRPr="00C02A3E">
        <w:rPr>
          <w:rFonts w:ascii="Times New Roman" w:hAnsi="Times New Roman"/>
        </w:rPr>
        <w:t xml:space="preserve"> lô cam kết để thẩm tra hoặc suy rộng tuổi thọ đã được chấp nhận bạn đầu.</w:t>
      </w:r>
    </w:p>
    <w:p w14:paraId="34C0A9FE" w14:textId="0BF15F12" w:rsidR="002342EA" w:rsidRPr="00C02A3E" w:rsidRDefault="002342EA"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Trong trường hợp phân tích thống kê được thực hiện để đánh giá dữ liệu dài hạn do có sự biến đổi theo thời gian và/hoặc dao động, phương pháp thống kê tương tự nên được sử dụng cho các lô cam kết để thẩm tra hoặc suy rộng tuổi thọ đã được chấp nhận bạn đầu</w:t>
      </w:r>
      <w:r w:rsidR="00D1089A">
        <w:rPr>
          <w:rFonts w:ascii="Times New Roman" w:hAnsi="Times New Roman"/>
        </w:rPr>
        <w:t>. (ICH Q1E 6 Feb 03, p.7)</w:t>
      </w:r>
    </w:p>
    <w:p w14:paraId="5E4649DE" w14:textId="77777777" w:rsidR="00955213" w:rsidRPr="00C02A3E" w:rsidRDefault="002342EA"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Phân tích hồi quy được xem xét là cách tiếp cận phù hợp để đánh giá dữ liệu độ ổn định của các chỉ tiêu định lượng và để thiết lập tuổi thọ. Bản chất mối quan hệ giữa một chỉ tiêu chất lượng và thời gian sẽ quyết định có nên chuyển đổi dữ liệu trước khi phân tích hồi quy hay không. Thông thường, mối quan hệ có thể được biểu diễn bởi một hàm số tuyến tính hoặc phi tuyến trên thang số học hoặc logarit. Đôi khi hồi quy phi tuyến có thể được mong đợi là phản ánh chính xác hơn mối quan hệ thực sự.</w:t>
      </w:r>
    </w:p>
    <w:p w14:paraId="498CA642" w14:textId="77777777" w:rsidR="004F2C19" w:rsidRPr="00C02A3E" w:rsidRDefault="004F2C19"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Một cách tiếp cận hợp lý để ước lượng tuổi thọ là phân tích các chỉ tiêu định lượng để xác định thời điểm sớm  nhất mà ở đó giới hạn khoảng tin cậy 95% của giá trị trung bình quanh đường hồi quy giao với đường biểu diễn mức chất lượng đề xuất.</w:t>
      </w:r>
    </w:p>
    <w:p w14:paraId="33D31F4C" w14:textId="77777777" w:rsidR="004F2C19" w:rsidRPr="00C02A3E" w:rsidRDefault="004F2C19"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Với một chỉ tiêu có xu hướng giảm theo thời gian, cận dưới của giới hạn khoảng tin cậy 95% nên được so sánh với mức chất lượng. Với một chỉ tiêu có xu hướng tăng theo thời gian, cận trên của giới hạn khoảng tin cậy 95% nên được so sánh với mức chất lượng. Với một chỉ tiêu có thể tăng lẫn giảm theo thời gian, hoặc xu hướng biến đổi của nó là chưa rõ, cả hai cận của giới hạn khoảng tin cậy 95% nên được tính và so sánh với cận trên và cận dưới của mức chất lượng. </w:t>
      </w:r>
    </w:p>
    <w:p w14:paraId="456480F9" w14:textId="0D69F3AF" w:rsidR="004F2C19" w:rsidRPr="00C02A3E" w:rsidRDefault="004F2C19"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Nếu kết quả phân tích cho thấy sự dao động giữa các lô là nhỏ, thì nên </w:t>
      </w:r>
      <w:r w:rsidR="008560AC">
        <w:rPr>
          <w:rFonts w:ascii="Times New Roman" w:hAnsi="Times New Roman"/>
        </w:rPr>
        <w:t>hợp nhất</w:t>
      </w:r>
      <w:r w:rsidRPr="00C02A3E">
        <w:rPr>
          <w:rFonts w:ascii="Times New Roman" w:hAnsi="Times New Roman"/>
        </w:rPr>
        <w:t xml:space="preserve"> các dữ liệu để ước lượng chung. Điều này có thể được thực hiện trước tiên bằng cách áp dụng các kiểm định thống kê thích hợp (ví dụ giá trị p đối với mức ý nghĩa để </w:t>
      </w:r>
      <w:r w:rsidR="00B00CDB" w:rsidRPr="00C02A3E">
        <w:rPr>
          <w:rFonts w:ascii="Times New Roman" w:hAnsi="Times New Roman"/>
        </w:rPr>
        <w:t>bác bỏ giả thiết</w:t>
      </w:r>
      <w:r w:rsidRPr="00C02A3E">
        <w:rPr>
          <w:rFonts w:ascii="Times New Roman" w:hAnsi="Times New Roman"/>
        </w:rPr>
        <w:t xml:space="preserve"> lớn hơn 0,25) </w:t>
      </w:r>
      <w:r w:rsidR="00B00CDB" w:rsidRPr="00C02A3E">
        <w:rPr>
          <w:rFonts w:ascii="Times New Roman" w:hAnsi="Times New Roman"/>
        </w:rPr>
        <w:t>đố</w:t>
      </w:r>
      <w:r w:rsidRPr="00C02A3E">
        <w:rPr>
          <w:rFonts w:ascii="Times New Roman" w:hAnsi="Times New Roman"/>
        </w:rPr>
        <w:t xml:space="preserve">i với độ dốc của đường thẳng hồi quy và giá trị </w:t>
      </w:r>
      <w:r w:rsidR="00B00CDB" w:rsidRPr="00C02A3E">
        <w:rPr>
          <w:rFonts w:ascii="Times New Roman" w:hAnsi="Times New Roman"/>
        </w:rPr>
        <w:t>cắt trục tung</w:t>
      </w:r>
      <w:r w:rsidRPr="00C02A3E">
        <w:rPr>
          <w:rFonts w:ascii="Times New Roman" w:hAnsi="Times New Roman"/>
        </w:rPr>
        <w:t xml:space="preserve"> tại thời điểm 0 cho các lô riêng rẽ. Nếu việc hợp </w:t>
      </w:r>
      <w:r w:rsidR="00B22DC6">
        <w:rPr>
          <w:rFonts w:ascii="Times New Roman" w:hAnsi="Times New Roman"/>
        </w:rPr>
        <w:t xml:space="preserve">nhất </w:t>
      </w:r>
      <w:r w:rsidRPr="00C02A3E">
        <w:rPr>
          <w:rFonts w:ascii="Times New Roman" w:hAnsi="Times New Roman"/>
        </w:rPr>
        <w:t xml:space="preserve">các dữ liệu của một vài lô là không thích hợp, thì tuổi thọ chung cần dựa trên thời gian tối thiểu mà một lô </w:t>
      </w:r>
      <w:r w:rsidR="00B00CDB" w:rsidRPr="00C02A3E">
        <w:rPr>
          <w:rFonts w:ascii="Times New Roman" w:hAnsi="Times New Roman"/>
        </w:rPr>
        <w:t>có thể được mong đợi là vẫn đạt mức chất lượng</w:t>
      </w:r>
      <w:r w:rsidRPr="00C02A3E">
        <w:rPr>
          <w:rFonts w:ascii="Times New Roman" w:hAnsi="Times New Roman"/>
        </w:rPr>
        <w:t>.</w:t>
      </w:r>
      <w:r w:rsidR="00B00CDB" w:rsidRPr="00C02A3E">
        <w:rPr>
          <w:rFonts w:ascii="Times New Roman" w:hAnsi="Times New Roman"/>
        </w:rPr>
        <w:t xml:space="preserve"> Bất kỳ sự đánh giá nào cũng nên xem xét không chỉ chỉ tiêu hàm lượng mà còn cả chỉ tiêu các sản phẩm phân hủy và các chỉ tiêu thích hợp khác.</w:t>
      </w:r>
    </w:p>
    <w:p w14:paraId="3BB4AC8B" w14:textId="734FDA1B" w:rsidR="00B00CDB" w:rsidRPr="00C02A3E" w:rsidRDefault="00B00CDB" w:rsidP="009F0B7B">
      <w:pPr>
        <w:pStyle w:val="BodyTextIndent"/>
        <w:spacing w:beforeLines="120" w:before="288" w:afterLines="60" w:after="144"/>
        <w:ind w:left="709" w:firstLine="0"/>
        <w:rPr>
          <w:rFonts w:ascii="Times New Roman" w:hAnsi="Times New Roman"/>
        </w:rPr>
      </w:pPr>
      <w:r w:rsidRPr="00C02A3E">
        <w:rPr>
          <w:rFonts w:ascii="Times New Roman" w:hAnsi="Times New Roman"/>
        </w:rPr>
        <w:t xml:space="preserve">Phương pháp tính thống kê dùng để phân tích dữ liệu phải phù hợp với thiết kế nghiên cứu độ ổn định để đưa ra một kết luận thống kê có giá trị cho việc ước lượng tuổi thọ. Phương pháp đã mô tả trên có thể được sử dụng để ước </w:t>
      </w:r>
      <w:r w:rsidR="0055413A">
        <w:rPr>
          <w:rFonts w:ascii="Times New Roman" w:hAnsi="Times New Roman"/>
        </w:rPr>
        <w:t>lượng</w:t>
      </w:r>
      <w:r w:rsidRPr="00C02A3E">
        <w:rPr>
          <w:rFonts w:ascii="Times New Roman" w:hAnsi="Times New Roman"/>
        </w:rPr>
        <w:t xml:space="preserve"> tuổi thọ cho một lô đơn lẻ hoặc cho nhiều lô </w:t>
      </w:r>
      <w:r w:rsidR="00B22DC6">
        <w:rPr>
          <w:rFonts w:ascii="Times New Roman" w:hAnsi="Times New Roman"/>
        </w:rPr>
        <w:t xml:space="preserve">hợp nhất </w:t>
      </w:r>
      <w:r w:rsidRPr="00C02A3E">
        <w:rPr>
          <w:rFonts w:ascii="Times New Roman" w:hAnsi="Times New Roman"/>
        </w:rPr>
        <w:t>hợp sau khi đánh giá bằng một kiểm định thống kê thích hợp. Các ví dụ về các phương pháp thống kê để phân tích dữ liệu độ ổn định từ thiết kế nghiên cứu được trình bày ở Phụ lục 5.6</w:t>
      </w:r>
      <w:r w:rsidR="00D1089A">
        <w:rPr>
          <w:rFonts w:ascii="Times New Roman" w:hAnsi="Times New Roman"/>
        </w:rPr>
        <w:t>. (ICH Q1E 6 Feb 03, p.7)</w:t>
      </w:r>
    </w:p>
    <w:p w14:paraId="1D4C3367" w14:textId="77777777" w:rsidR="00EC0747" w:rsidRPr="00C02A3E" w:rsidRDefault="00EC0747" w:rsidP="00C02A3E">
      <w:pPr>
        <w:pStyle w:val="BodyTextIndent"/>
        <w:tabs>
          <w:tab w:val="left" w:pos="720"/>
        </w:tabs>
        <w:spacing w:beforeLines="120" w:before="288" w:afterLines="60" w:after="144"/>
        <w:ind w:left="709" w:hanging="709"/>
        <w:rPr>
          <w:rFonts w:ascii="Times New Roman" w:hAnsi="Times New Roman"/>
          <w:b/>
        </w:rPr>
      </w:pPr>
      <w:r w:rsidRPr="00C02A3E">
        <w:rPr>
          <w:rFonts w:ascii="Times New Roman" w:hAnsi="Times New Roman"/>
          <w:b/>
        </w:rPr>
        <w:t>4.</w:t>
      </w:r>
      <w:r w:rsidR="00564C21" w:rsidRPr="00C02A3E">
        <w:rPr>
          <w:rFonts w:ascii="Times New Roman" w:hAnsi="Times New Roman"/>
          <w:b/>
        </w:rPr>
        <w:t>11</w:t>
      </w:r>
      <w:r w:rsidRPr="00C02A3E">
        <w:rPr>
          <w:rFonts w:ascii="Times New Roman" w:hAnsi="Times New Roman"/>
          <w:b/>
        </w:rPr>
        <w:t xml:space="preserve">. </w:t>
      </w:r>
      <w:r w:rsidR="00CE2D3A" w:rsidRPr="00C02A3E">
        <w:rPr>
          <w:rFonts w:ascii="Times New Roman" w:hAnsi="Times New Roman"/>
          <w:b/>
        </w:rPr>
        <w:tab/>
      </w:r>
      <w:r w:rsidR="00132890" w:rsidRPr="00C02A3E">
        <w:rPr>
          <w:rFonts w:ascii="Times New Roman" w:hAnsi="Times New Roman"/>
          <w:b/>
        </w:rPr>
        <w:t>Cam</w:t>
      </w:r>
      <w:r w:rsidRPr="00C02A3E">
        <w:rPr>
          <w:rFonts w:ascii="Times New Roman" w:hAnsi="Times New Roman"/>
          <w:b/>
        </w:rPr>
        <w:t xml:space="preserve"> </w:t>
      </w:r>
      <w:r w:rsidR="00132890" w:rsidRPr="00C02A3E">
        <w:rPr>
          <w:rFonts w:ascii="Times New Roman" w:hAnsi="Times New Roman"/>
          <w:b/>
        </w:rPr>
        <w:t>kết</w:t>
      </w:r>
      <w:r w:rsidRPr="00C02A3E">
        <w:rPr>
          <w:rFonts w:ascii="Times New Roman" w:hAnsi="Times New Roman"/>
          <w:b/>
        </w:rPr>
        <w:t xml:space="preserve"> </w:t>
      </w:r>
      <w:r w:rsidR="00132890" w:rsidRPr="00C02A3E">
        <w:rPr>
          <w:rFonts w:ascii="Times New Roman" w:hAnsi="Times New Roman"/>
          <w:b/>
        </w:rPr>
        <w:t>về</w:t>
      </w:r>
      <w:r w:rsidRPr="00C02A3E">
        <w:rPr>
          <w:rFonts w:ascii="Times New Roman" w:hAnsi="Times New Roman"/>
          <w:b/>
        </w:rPr>
        <w:t xml:space="preserve"> </w:t>
      </w:r>
      <w:r w:rsidR="00132890" w:rsidRPr="00C02A3E">
        <w:rPr>
          <w:rFonts w:ascii="Times New Roman" w:hAnsi="Times New Roman"/>
          <w:b/>
        </w:rPr>
        <w:t>độ</w:t>
      </w:r>
      <w:r w:rsidRPr="00C02A3E">
        <w:rPr>
          <w:rFonts w:ascii="Times New Roman" w:hAnsi="Times New Roman"/>
          <w:b/>
        </w:rPr>
        <w:t xml:space="preserve"> </w:t>
      </w:r>
      <w:r w:rsidR="00132890" w:rsidRPr="00C02A3E">
        <w:rPr>
          <w:rFonts w:ascii="Times New Roman" w:hAnsi="Times New Roman"/>
          <w:b/>
        </w:rPr>
        <w:t>ổn</w:t>
      </w:r>
      <w:r w:rsidRPr="00C02A3E">
        <w:rPr>
          <w:rFonts w:ascii="Times New Roman" w:hAnsi="Times New Roman"/>
          <w:b/>
        </w:rPr>
        <w:t xml:space="preserve"> </w:t>
      </w:r>
      <w:r w:rsidR="00132890" w:rsidRPr="00C02A3E">
        <w:rPr>
          <w:rFonts w:ascii="Times New Roman" w:hAnsi="Times New Roman"/>
          <w:b/>
        </w:rPr>
        <w:t>định</w:t>
      </w:r>
    </w:p>
    <w:p w14:paraId="7555552A" w14:textId="18FFA355" w:rsidR="00EC0747" w:rsidRPr="00C02A3E" w:rsidRDefault="00BA5806" w:rsidP="009406DC">
      <w:pPr>
        <w:pStyle w:val="BodyTextIndent"/>
        <w:spacing w:beforeLines="120" w:before="288" w:afterLines="60" w:after="144"/>
        <w:ind w:left="709" w:hanging="709"/>
        <w:rPr>
          <w:rFonts w:ascii="Times New Roman" w:hAnsi="Times New Roman"/>
        </w:rPr>
      </w:pPr>
      <w:r w:rsidRPr="00C02A3E">
        <w:rPr>
          <w:rFonts w:ascii="Times New Roman" w:hAnsi="Times New Roman"/>
        </w:rPr>
        <w:t>4.</w:t>
      </w:r>
      <w:r w:rsidR="00564C21" w:rsidRPr="00C02A3E">
        <w:rPr>
          <w:rFonts w:ascii="Times New Roman" w:hAnsi="Times New Roman"/>
        </w:rPr>
        <w:t>11</w:t>
      </w:r>
      <w:r w:rsidRPr="00C02A3E">
        <w:rPr>
          <w:rFonts w:ascii="Times New Roman" w:hAnsi="Times New Roman"/>
        </w:rPr>
        <w:t>.1</w:t>
      </w:r>
      <w:r w:rsidR="0001439D">
        <w:rPr>
          <w:rFonts w:ascii="Times New Roman" w:hAnsi="Times New Roman"/>
        </w:rPr>
        <w:t xml:space="preserve">. </w:t>
      </w:r>
      <w:r w:rsidR="00132890" w:rsidRPr="00C02A3E">
        <w:rPr>
          <w:rFonts w:ascii="Times New Roman" w:hAnsi="Times New Roman"/>
        </w:rPr>
        <w:t>Khi</w:t>
      </w:r>
      <w:r w:rsidR="00EC0747" w:rsidRPr="00C02A3E">
        <w:rPr>
          <w:rFonts w:ascii="Times New Roman" w:hAnsi="Times New Roman"/>
        </w:rPr>
        <w:t xml:space="preserve"> </w:t>
      </w:r>
      <w:r w:rsidR="001D2243" w:rsidRPr="00C02A3E">
        <w:rPr>
          <w:rFonts w:ascii="Times New Roman" w:hAnsi="Times New Roman"/>
        </w:rPr>
        <w:t xml:space="preserve">dữ </w:t>
      </w:r>
      <w:r w:rsidR="00132890" w:rsidRPr="00C02A3E">
        <w:rPr>
          <w:rFonts w:ascii="Times New Roman" w:hAnsi="Times New Roman"/>
        </w:rPr>
        <w:t>liệu</w:t>
      </w:r>
      <w:r w:rsidR="00EC0747" w:rsidRPr="00C02A3E">
        <w:rPr>
          <w:rFonts w:ascii="Times New Roman" w:hAnsi="Times New Roman"/>
        </w:rPr>
        <w:t xml:space="preserve"> </w:t>
      </w:r>
      <w:r w:rsidR="00132890" w:rsidRPr="00C02A3E">
        <w:rPr>
          <w:rFonts w:ascii="Times New Roman" w:hAnsi="Times New Roman"/>
        </w:rPr>
        <w:t>về</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ổn</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D2243" w:rsidRPr="00C02A3E">
        <w:rPr>
          <w:rFonts w:ascii="Times New Roman" w:hAnsi="Times New Roman"/>
        </w:rPr>
        <w:t xml:space="preserve">ở điều kiện </w:t>
      </w:r>
      <w:r w:rsidR="00564C21" w:rsidRPr="00C02A3E">
        <w:rPr>
          <w:rFonts w:ascii="Times New Roman" w:hAnsi="Times New Roman"/>
        </w:rPr>
        <w:t>dài hạn</w:t>
      </w:r>
      <w:r w:rsidR="00EC0747" w:rsidRPr="00C02A3E">
        <w:rPr>
          <w:rFonts w:ascii="Times New Roman" w:hAnsi="Times New Roman"/>
        </w:rPr>
        <w:t xml:space="preserve"> </w:t>
      </w:r>
      <w:r w:rsidR="00132890" w:rsidRPr="00C02A3E">
        <w:rPr>
          <w:rFonts w:ascii="Times New Roman" w:hAnsi="Times New Roman"/>
        </w:rPr>
        <w:t>của</w:t>
      </w:r>
      <w:r w:rsidR="00EC0747" w:rsidRPr="00C02A3E">
        <w:rPr>
          <w:rFonts w:ascii="Times New Roman" w:hAnsi="Times New Roman"/>
        </w:rPr>
        <w:t xml:space="preserve"> </w:t>
      </w:r>
      <w:r w:rsidR="00132890" w:rsidRPr="00C02A3E">
        <w:rPr>
          <w:rFonts w:ascii="Times New Roman" w:hAnsi="Times New Roman"/>
        </w:rPr>
        <w:t>các</w:t>
      </w:r>
      <w:r w:rsidR="00EC0747" w:rsidRPr="00C02A3E">
        <w:rPr>
          <w:rFonts w:ascii="Times New Roman" w:hAnsi="Times New Roman"/>
        </w:rPr>
        <w:t xml:space="preserve"> </w:t>
      </w:r>
      <w:r w:rsidR="00132890" w:rsidRPr="00C02A3E">
        <w:rPr>
          <w:rFonts w:ascii="Times New Roman" w:hAnsi="Times New Roman"/>
        </w:rPr>
        <w:t>lô</w:t>
      </w:r>
      <w:r w:rsidR="00EC0747" w:rsidRPr="00C02A3E">
        <w:rPr>
          <w:rFonts w:ascii="Times New Roman" w:hAnsi="Times New Roman"/>
        </w:rPr>
        <w:t xml:space="preserve"> </w:t>
      </w:r>
      <w:r w:rsidR="00132890" w:rsidRPr="00C02A3E">
        <w:rPr>
          <w:rFonts w:ascii="Times New Roman" w:hAnsi="Times New Roman"/>
        </w:rPr>
        <w:t>đầu</w:t>
      </w:r>
      <w:r w:rsidR="00EC0747" w:rsidRPr="00C02A3E">
        <w:rPr>
          <w:rFonts w:ascii="Times New Roman" w:hAnsi="Times New Roman"/>
        </w:rPr>
        <w:t xml:space="preserve"> </w:t>
      </w:r>
      <w:r w:rsidR="00132890" w:rsidRPr="00C02A3E">
        <w:rPr>
          <w:rFonts w:ascii="Times New Roman" w:hAnsi="Times New Roman"/>
        </w:rPr>
        <w:t>tiên</w:t>
      </w:r>
      <w:r w:rsidR="00EC0747" w:rsidRPr="00C02A3E">
        <w:rPr>
          <w:rFonts w:ascii="Times New Roman" w:hAnsi="Times New Roman"/>
        </w:rPr>
        <w:t xml:space="preserve"> </w:t>
      </w:r>
      <w:r w:rsidR="00564C21" w:rsidRPr="00C02A3E">
        <w:rPr>
          <w:rFonts w:ascii="Times New Roman" w:hAnsi="Times New Roman"/>
        </w:rPr>
        <w:t>chưa</w:t>
      </w:r>
      <w:r w:rsidR="00EC0747" w:rsidRPr="00C02A3E">
        <w:rPr>
          <w:rFonts w:ascii="Times New Roman" w:hAnsi="Times New Roman"/>
        </w:rPr>
        <w:t xml:space="preserve"> </w:t>
      </w:r>
      <w:r w:rsidR="0055413A">
        <w:rPr>
          <w:rFonts w:ascii="Times New Roman" w:hAnsi="Times New Roman"/>
        </w:rPr>
        <w:t xml:space="preserve">đạt </w:t>
      </w:r>
      <w:r w:rsidR="001D2243" w:rsidRPr="00C02A3E">
        <w:rPr>
          <w:rFonts w:ascii="Times New Roman" w:hAnsi="Times New Roman"/>
        </w:rPr>
        <w:t xml:space="preserve">đủ thời gian của </w:t>
      </w:r>
      <w:r w:rsidR="00132890" w:rsidRPr="00C02A3E">
        <w:rPr>
          <w:rFonts w:ascii="Times New Roman" w:hAnsi="Times New Roman"/>
        </w:rPr>
        <w:t>tuổi</w:t>
      </w:r>
      <w:r w:rsidR="00EC0747" w:rsidRPr="00C02A3E">
        <w:rPr>
          <w:rFonts w:ascii="Times New Roman" w:hAnsi="Times New Roman"/>
        </w:rPr>
        <w:t xml:space="preserve"> </w:t>
      </w:r>
      <w:r w:rsidR="00132890" w:rsidRPr="00C02A3E">
        <w:rPr>
          <w:rFonts w:ascii="Times New Roman" w:hAnsi="Times New Roman"/>
        </w:rPr>
        <w:t>thọ</w:t>
      </w:r>
      <w:r w:rsidR="00EC0747" w:rsidRPr="00C02A3E">
        <w:rPr>
          <w:rFonts w:ascii="Times New Roman" w:hAnsi="Times New Roman"/>
        </w:rPr>
        <w:t xml:space="preserve"> </w:t>
      </w:r>
      <w:r w:rsidR="00564C21" w:rsidRPr="00C02A3E">
        <w:rPr>
          <w:rFonts w:ascii="Times New Roman" w:hAnsi="Times New Roman"/>
        </w:rPr>
        <w:t>đề xuất</w:t>
      </w:r>
      <w:r w:rsidR="001D2243" w:rsidRPr="00C02A3E">
        <w:rPr>
          <w:rFonts w:ascii="Times New Roman" w:hAnsi="Times New Roman"/>
        </w:rPr>
        <w:t xml:space="preserve"> được phê duyệt tại thời điểm cấp phép lưu hành, c</w:t>
      </w:r>
      <w:r w:rsidR="00132890" w:rsidRPr="00C02A3E">
        <w:rPr>
          <w:rFonts w:ascii="Times New Roman" w:hAnsi="Times New Roman"/>
        </w:rPr>
        <w:t>ần</w:t>
      </w:r>
      <w:r w:rsidR="00EC0747" w:rsidRPr="00C02A3E">
        <w:rPr>
          <w:rFonts w:ascii="Times New Roman" w:hAnsi="Times New Roman"/>
        </w:rPr>
        <w:t xml:space="preserve"> </w:t>
      </w:r>
      <w:r w:rsidR="00132890" w:rsidRPr="00C02A3E">
        <w:rPr>
          <w:rFonts w:ascii="Times New Roman" w:hAnsi="Times New Roman"/>
        </w:rPr>
        <w:t>có</w:t>
      </w:r>
      <w:r w:rsidR="00EC0747" w:rsidRPr="00C02A3E">
        <w:rPr>
          <w:rFonts w:ascii="Times New Roman" w:hAnsi="Times New Roman"/>
        </w:rPr>
        <w:t xml:space="preserve"> </w:t>
      </w:r>
      <w:r w:rsidR="00132890" w:rsidRPr="00C02A3E">
        <w:rPr>
          <w:rFonts w:ascii="Times New Roman" w:hAnsi="Times New Roman"/>
        </w:rPr>
        <w:t>một</w:t>
      </w:r>
      <w:r w:rsidR="00EC0747" w:rsidRPr="00C02A3E">
        <w:rPr>
          <w:rFonts w:ascii="Times New Roman" w:hAnsi="Times New Roman"/>
        </w:rPr>
        <w:t xml:space="preserve"> </w:t>
      </w:r>
      <w:r w:rsidR="00132890" w:rsidRPr="00C02A3E">
        <w:rPr>
          <w:rFonts w:ascii="Times New Roman" w:hAnsi="Times New Roman"/>
        </w:rPr>
        <w:t>cam</w:t>
      </w:r>
      <w:r w:rsidR="00EC0747" w:rsidRPr="00C02A3E">
        <w:rPr>
          <w:rFonts w:ascii="Times New Roman" w:hAnsi="Times New Roman"/>
        </w:rPr>
        <w:t xml:space="preserve"> </w:t>
      </w:r>
      <w:r w:rsidR="00132890" w:rsidRPr="00C02A3E">
        <w:rPr>
          <w:rFonts w:ascii="Times New Roman" w:hAnsi="Times New Roman"/>
        </w:rPr>
        <w:t>kết</w:t>
      </w:r>
      <w:r w:rsidR="00EC0747" w:rsidRPr="00C02A3E">
        <w:rPr>
          <w:rFonts w:ascii="Times New Roman" w:hAnsi="Times New Roman"/>
        </w:rPr>
        <w:t xml:space="preserve"> </w:t>
      </w:r>
      <w:r w:rsidR="00132890" w:rsidRPr="00C02A3E">
        <w:rPr>
          <w:rFonts w:ascii="Times New Roman" w:hAnsi="Times New Roman"/>
        </w:rPr>
        <w:t>tiếp</w:t>
      </w:r>
      <w:r w:rsidR="00EC0747" w:rsidRPr="00C02A3E">
        <w:rPr>
          <w:rFonts w:ascii="Times New Roman" w:hAnsi="Times New Roman"/>
        </w:rPr>
        <w:t xml:space="preserve"> </w:t>
      </w:r>
      <w:r w:rsidR="00132890" w:rsidRPr="00C02A3E">
        <w:rPr>
          <w:rFonts w:ascii="Times New Roman" w:hAnsi="Times New Roman"/>
        </w:rPr>
        <w:t>tục</w:t>
      </w:r>
      <w:r w:rsidR="00EC0747" w:rsidRPr="00C02A3E">
        <w:rPr>
          <w:rFonts w:ascii="Times New Roman" w:hAnsi="Times New Roman"/>
        </w:rPr>
        <w:t xml:space="preserve"> </w:t>
      </w:r>
      <w:r w:rsidR="00132890" w:rsidRPr="00C02A3E">
        <w:rPr>
          <w:rFonts w:ascii="Times New Roman" w:hAnsi="Times New Roman"/>
        </w:rPr>
        <w:t>nghiên</w:t>
      </w:r>
      <w:r w:rsidR="00EC0747" w:rsidRPr="00C02A3E">
        <w:rPr>
          <w:rFonts w:ascii="Times New Roman" w:hAnsi="Times New Roman"/>
        </w:rPr>
        <w:t xml:space="preserve"> </w:t>
      </w:r>
      <w:r w:rsidR="00132890" w:rsidRPr="00C02A3E">
        <w:rPr>
          <w:rFonts w:ascii="Times New Roman" w:hAnsi="Times New Roman"/>
        </w:rPr>
        <w:t>cứu</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ổn</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32890" w:rsidRPr="00C02A3E">
        <w:rPr>
          <w:rFonts w:ascii="Times New Roman" w:hAnsi="Times New Roman"/>
        </w:rPr>
        <w:t>sau</w:t>
      </w:r>
      <w:r w:rsidR="007B5843" w:rsidRPr="00C02A3E">
        <w:rPr>
          <w:rFonts w:ascii="Times New Roman" w:hAnsi="Times New Roman"/>
        </w:rPr>
        <w:t xml:space="preserve"> </w:t>
      </w:r>
      <w:r w:rsidR="00132890" w:rsidRPr="00C02A3E">
        <w:rPr>
          <w:rFonts w:ascii="Times New Roman" w:hAnsi="Times New Roman"/>
        </w:rPr>
        <w:t>khi</w:t>
      </w:r>
      <w:r w:rsidR="00EC0747" w:rsidRPr="00C02A3E">
        <w:rPr>
          <w:rFonts w:ascii="Times New Roman" w:hAnsi="Times New Roman"/>
        </w:rPr>
        <w:t xml:space="preserve"> </w:t>
      </w:r>
      <w:r w:rsidR="00132890" w:rsidRPr="00C02A3E">
        <w:rPr>
          <w:rFonts w:ascii="Times New Roman" w:hAnsi="Times New Roman"/>
        </w:rPr>
        <w:t>được</w:t>
      </w:r>
      <w:r w:rsidR="00EC0747" w:rsidRPr="00C02A3E">
        <w:rPr>
          <w:rFonts w:ascii="Times New Roman" w:hAnsi="Times New Roman"/>
        </w:rPr>
        <w:t xml:space="preserve"> </w:t>
      </w:r>
      <w:r w:rsidR="007B5843" w:rsidRPr="00C02A3E">
        <w:rPr>
          <w:rFonts w:ascii="Times New Roman" w:hAnsi="Times New Roman"/>
        </w:rPr>
        <w:t>cấp phép lưu hành</w:t>
      </w:r>
      <w:r w:rsidR="00EC0747" w:rsidRPr="00C02A3E">
        <w:rPr>
          <w:rFonts w:ascii="Times New Roman" w:hAnsi="Times New Roman"/>
        </w:rPr>
        <w:t xml:space="preserve"> </w:t>
      </w:r>
      <w:r w:rsidR="00132890" w:rsidRPr="00C02A3E">
        <w:rPr>
          <w:rFonts w:ascii="Times New Roman" w:hAnsi="Times New Roman"/>
        </w:rPr>
        <w:t>để</w:t>
      </w:r>
      <w:r w:rsidR="00EC0747" w:rsidRPr="00C02A3E">
        <w:rPr>
          <w:rFonts w:ascii="Times New Roman" w:hAnsi="Times New Roman"/>
        </w:rPr>
        <w:t xml:space="preserve"> </w:t>
      </w:r>
      <w:r w:rsidR="00132890" w:rsidRPr="00C02A3E">
        <w:rPr>
          <w:rFonts w:ascii="Times New Roman" w:hAnsi="Times New Roman"/>
        </w:rPr>
        <w:t>xác</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32890" w:rsidRPr="00C02A3E">
        <w:rPr>
          <w:rFonts w:ascii="Times New Roman" w:hAnsi="Times New Roman"/>
        </w:rPr>
        <w:t>tuổi</w:t>
      </w:r>
      <w:r w:rsidR="00EC0747" w:rsidRPr="00C02A3E">
        <w:rPr>
          <w:rFonts w:ascii="Times New Roman" w:hAnsi="Times New Roman"/>
        </w:rPr>
        <w:t xml:space="preserve"> </w:t>
      </w:r>
      <w:r w:rsidR="00132890" w:rsidRPr="00C02A3E">
        <w:rPr>
          <w:rFonts w:ascii="Times New Roman" w:hAnsi="Times New Roman"/>
        </w:rPr>
        <w:t>thọ</w:t>
      </w:r>
      <w:r w:rsidR="0055413A">
        <w:rPr>
          <w:rFonts w:ascii="Times New Roman" w:hAnsi="Times New Roman"/>
        </w:rPr>
        <w:t xml:space="preserve"> một cách chắc chắn</w:t>
      </w:r>
      <w:r w:rsidR="00EC0747" w:rsidRPr="00C02A3E">
        <w:rPr>
          <w:rFonts w:ascii="Times New Roman" w:hAnsi="Times New Roman"/>
        </w:rPr>
        <w:t xml:space="preserve">. </w:t>
      </w:r>
    </w:p>
    <w:p w14:paraId="65B127D0" w14:textId="77777777" w:rsidR="00EC0747" w:rsidRPr="00C02A3E" w:rsidRDefault="00564C21"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4.11</w:t>
      </w:r>
      <w:r w:rsidR="00BA5806" w:rsidRPr="00C02A3E">
        <w:rPr>
          <w:rFonts w:ascii="Times New Roman" w:hAnsi="Times New Roman"/>
        </w:rPr>
        <w:t>.2</w:t>
      </w:r>
      <w:r w:rsidR="00101A51" w:rsidRPr="00C02A3E">
        <w:rPr>
          <w:rFonts w:ascii="Times New Roman" w:hAnsi="Times New Roman"/>
        </w:rPr>
        <w:t>.</w:t>
      </w:r>
      <w:r w:rsidR="0001439D">
        <w:rPr>
          <w:rFonts w:ascii="Times New Roman" w:hAnsi="Times New Roman"/>
        </w:rPr>
        <w:t xml:space="preserve"> </w:t>
      </w:r>
      <w:r w:rsidR="007B5843" w:rsidRPr="00C02A3E">
        <w:rPr>
          <w:rFonts w:ascii="Times New Roman" w:hAnsi="Times New Roman"/>
        </w:rPr>
        <w:t>Nếu trong hồ sơ đăng ký</w:t>
      </w:r>
      <w:r w:rsidR="00EC0747" w:rsidRPr="00C02A3E">
        <w:rPr>
          <w:rFonts w:ascii="Times New Roman" w:hAnsi="Times New Roman"/>
        </w:rPr>
        <w:t xml:space="preserve"> </w:t>
      </w:r>
      <w:r w:rsidR="007B5843" w:rsidRPr="00C02A3E">
        <w:rPr>
          <w:rFonts w:ascii="Times New Roman" w:hAnsi="Times New Roman"/>
        </w:rPr>
        <w:t xml:space="preserve">đã </w:t>
      </w:r>
      <w:r w:rsidR="00132890" w:rsidRPr="00C02A3E">
        <w:rPr>
          <w:rFonts w:ascii="Times New Roman" w:hAnsi="Times New Roman"/>
        </w:rPr>
        <w:t>có</w:t>
      </w:r>
      <w:r w:rsidR="00EC0747" w:rsidRPr="00C02A3E">
        <w:rPr>
          <w:rFonts w:ascii="Times New Roman" w:hAnsi="Times New Roman"/>
        </w:rPr>
        <w:t xml:space="preserve"> </w:t>
      </w:r>
      <w:r w:rsidR="00132890" w:rsidRPr="00C02A3E">
        <w:rPr>
          <w:rFonts w:ascii="Times New Roman" w:hAnsi="Times New Roman"/>
        </w:rPr>
        <w:t>các</w:t>
      </w:r>
      <w:r w:rsidR="00EC0747" w:rsidRPr="00C02A3E">
        <w:rPr>
          <w:rFonts w:ascii="Times New Roman" w:hAnsi="Times New Roman"/>
        </w:rPr>
        <w:t xml:space="preserve"> </w:t>
      </w:r>
      <w:r w:rsidR="00132890" w:rsidRPr="00C02A3E">
        <w:rPr>
          <w:rFonts w:ascii="Times New Roman" w:hAnsi="Times New Roman"/>
        </w:rPr>
        <w:t>số</w:t>
      </w:r>
      <w:r w:rsidR="00EC0747" w:rsidRPr="00C02A3E">
        <w:rPr>
          <w:rFonts w:ascii="Times New Roman" w:hAnsi="Times New Roman"/>
        </w:rPr>
        <w:t xml:space="preserve"> </w:t>
      </w:r>
      <w:r w:rsidR="00132890" w:rsidRPr="00C02A3E">
        <w:rPr>
          <w:rFonts w:ascii="Times New Roman" w:hAnsi="Times New Roman"/>
        </w:rPr>
        <w:t>liệu</w:t>
      </w:r>
      <w:r w:rsidR="00EC0747" w:rsidRPr="00C02A3E">
        <w:rPr>
          <w:rFonts w:ascii="Times New Roman" w:hAnsi="Times New Roman"/>
        </w:rPr>
        <w:t xml:space="preserve"> </w:t>
      </w:r>
      <w:r w:rsidR="00132890" w:rsidRPr="00C02A3E">
        <w:rPr>
          <w:rFonts w:ascii="Times New Roman" w:hAnsi="Times New Roman"/>
        </w:rPr>
        <w:t>về</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ổn</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7B5843" w:rsidRPr="00C02A3E">
        <w:rPr>
          <w:rFonts w:ascii="Times New Roman" w:hAnsi="Times New Roman"/>
        </w:rPr>
        <w:t xml:space="preserve">ở điều kiện </w:t>
      </w:r>
      <w:r w:rsidRPr="00C02A3E">
        <w:rPr>
          <w:rFonts w:ascii="Times New Roman" w:hAnsi="Times New Roman"/>
        </w:rPr>
        <w:t>dài hạn</w:t>
      </w:r>
      <w:r w:rsidR="00EC0747" w:rsidRPr="00C02A3E">
        <w:rPr>
          <w:rFonts w:ascii="Times New Roman" w:hAnsi="Times New Roman"/>
        </w:rPr>
        <w:t xml:space="preserve"> </w:t>
      </w:r>
      <w:r w:rsidR="00157A09" w:rsidRPr="00C02A3E">
        <w:rPr>
          <w:rFonts w:ascii="Times New Roman" w:hAnsi="Times New Roman"/>
        </w:rPr>
        <w:t>của số</w:t>
      </w:r>
      <w:r w:rsidR="00EC0747" w:rsidRPr="00C02A3E">
        <w:rPr>
          <w:rFonts w:ascii="Times New Roman" w:hAnsi="Times New Roman"/>
        </w:rPr>
        <w:t xml:space="preserve"> </w:t>
      </w:r>
      <w:r w:rsidR="00132890" w:rsidRPr="00C02A3E">
        <w:rPr>
          <w:rFonts w:ascii="Times New Roman" w:hAnsi="Times New Roman"/>
        </w:rPr>
        <w:t>lô</w:t>
      </w:r>
      <w:r w:rsidR="00EC0747" w:rsidRPr="00C02A3E">
        <w:rPr>
          <w:rFonts w:ascii="Times New Roman" w:hAnsi="Times New Roman"/>
        </w:rPr>
        <w:t xml:space="preserve"> </w:t>
      </w:r>
      <w:r w:rsidR="00132890" w:rsidRPr="00C02A3E">
        <w:rPr>
          <w:rFonts w:ascii="Times New Roman" w:hAnsi="Times New Roman"/>
        </w:rPr>
        <w:t>sản</w:t>
      </w:r>
      <w:r w:rsidR="00EC0747" w:rsidRPr="00C02A3E">
        <w:rPr>
          <w:rFonts w:ascii="Times New Roman" w:hAnsi="Times New Roman"/>
        </w:rPr>
        <w:t xml:space="preserve"> </w:t>
      </w:r>
      <w:r w:rsidR="00132890" w:rsidRPr="00C02A3E">
        <w:rPr>
          <w:rFonts w:ascii="Times New Roman" w:hAnsi="Times New Roman"/>
        </w:rPr>
        <w:t>xuất</w:t>
      </w:r>
      <w:r w:rsidR="00EC0747" w:rsidRPr="00C02A3E">
        <w:rPr>
          <w:rFonts w:ascii="Times New Roman" w:hAnsi="Times New Roman"/>
        </w:rPr>
        <w:t xml:space="preserve"> </w:t>
      </w:r>
      <w:r w:rsidRPr="00C02A3E">
        <w:rPr>
          <w:rFonts w:ascii="Times New Roman" w:hAnsi="Times New Roman"/>
        </w:rPr>
        <w:t xml:space="preserve">ít nhất bằng số lô </w:t>
      </w:r>
      <w:r w:rsidR="00157A09" w:rsidRPr="00C02A3E">
        <w:rPr>
          <w:rFonts w:ascii="Times New Roman" w:hAnsi="Times New Roman"/>
        </w:rPr>
        <w:t xml:space="preserve">tối thiểu theo quy định </w:t>
      </w:r>
      <w:r w:rsidR="00132890" w:rsidRPr="00C02A3E">
        <w:rPr>
          <w:rFonts w:ascii="Times New Roman" w:hAnsi="Times New Roman"/>
        </w:rPr>
        <w:t>mà</w:t>
      </w:r>
      <w:r w:rsidR="00EC0747" w:rsidRPr="00C02A3E">
        <w:rPr>
          <w:rFonts w:ascii="Times New Roman" w:hAnsi="Times New Roman"/>
        </w:rPr>
        <w:t xml:space="preserve"> </w:t>
      </w:r>
      <w:r w:rsidR="00132890" w:rsidRPr="00C02A3E">
        <w:rPr>
          <w:rFonts w:ascii="Times New Roman" w:hAnsi="Times New Roman"/>
        </w:rPr>
        <w:t>bao</w:t>
      </w:r>
      <w:r w:rsidR="00EC0747" w:rsidRPr="00C02A3E">
        <w:rPr>
          <w:rFonts w:ascii="Times New Roman" w:hAnsi="Times New Roman"/>
        </w:rPr>
        <w:t xml:space="preserve"> </w:t>
      </w:r>
      <w:r w:rsidR="00132890" w:rsidRPr="00C02A3E">
        <w:rPr>
          <w:rFonts w:ascii="Times New Roman" w:hAnsi="Times New Roman"/>
        </w:rPr>
        <w:t>quát</w:t>
      </w:r>
      <w:r w:rsidR="00EC0747" w:rsidRPr="00C02A3E">
        <w:rPr>
          <w:rFonts w:ascii="Times New Roman" w:hAnsi="Times New Roman"/>
        </w:rPr>
        <w:t xml:space="preserve"> </w:t>
      </w:r>
      <w:r w:rsidR="00132890" w:rsidRPr="00C02A3E">
        <w:rPr>
          <w:rFonts w:ascii="Times New Roman" w:hAnsi="Times New Roman"/>
        </w:rPr>
        <w:t>được</w:t>
      </w:r>
      <w:r w:rsidR="00EC0747" w:rsidRPr="00C02A3E">
        <w:rPr>
          <w:rFonts w:ascii="Times New Roman" w:hAnsi="Times New Roman"/>
        </w:rPr>
        <w:t xml:space="preserve"> </w:t>
      </w:r>
      <w:r w:rsidR="00132890" w:rsidRPr="00C02A3E">
        <w:rPr>
          <w:rFonts w:ascii="Times New Roman" w:hAnsi="Times New Roman"/>
        </w:rPr>
        <w:t>tuổi</w:t>
      </w:r>
      <w:r w:rsidR="00EC0747" w:rsidRPr="00C02A3E">
        <w:rPr>
          <w:rFonts w:ascii="Times New Roman" w:hAnsi="Times New Roman"/>
        </w:rPr>
        <w:t xml:space="preserve"> </w:t>
      </w:r>
      <w:r w:rsidR="00132890" w:rsidRPr="00C02A3E">
        <w:rPr>
          <w:rFonts w:ascii="Times New Roman" w:hAnsi="Times New Roman"/>
        </w:rPr>
        <w:t>thọ</w:t>
      </w:r>
      <w:r w:rsidR="00EC0747" w:rsidRPr="00C02A3E">
        <w:rPr>
          <w:rFonts w:ascii="Times New Roman" w:hAnsi="Times New Roman"/>
        </w:rPr>
        <w:t xml:space="preserve"> </w:t>
      </w:r>
      <w:r w:rsidR="00132890" w:rsidRPr="00C02A3E">
        <w:rPr>
          <w:rFonts w:ascii="Times New Roman" w:hAnsi="Times New Roman"/>
        </w:rPr>
        <w:t>dự</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32890" w:rsidRPr="00C02A3E">
        <w:rPr>
          <w:rFonts w:ascii="Times New Roman" w:hAnsi="Times New Roman"/>
        </w:rPr>
        <w:t>thì</w:t>
      </w:r>
      <w:r w:rsidR="00EC0747" w:rsidRPr="00C02A3E">
        <w:rPr>
          <w:rFonts w:ascii="Times New Roman" w:hAnsi="Times New Roman"/>
        </w:rPr>
        <w:t xml:space="preserve"> </w:t>
      </w:r>
      <w:r w:rsidR="00132890" w:rsidRPr="00C02A3E">
        <w:rPr>
          <w:rFonts w:ascii="Times New Roman" w:hAnsi="Times New Roman"/>
        </w:rPr>
        <w:t>cam</w:t>
      </w:r>
      <w:r w:rsidR="00EC0747" w:rsidRPr="00C02A3E">
        <w:rPr>
          <w:rFonts w:ascii="Times New Roman" w:hAnsi="Times New Roman"/>
        </w:rPr>
        <w:t xml:space="preserve"> </w:t>
      </w:r>
      <w:r w:rsidR="00132890" w:rsidRPr="00C02A3E">
        <w:rPr>
          <w:rFonts w:ascii="Times New Roman" w:hAnsi="Times New Roman"/>
        </w:rPr>
        <w:t>kết</w:t>
      </w:r>
      <w:r w:rsidR="00EC0747" w:rsidRPr="00C02A3E">
        <w:rPr>
          <w:rFonts w:ascii="Times New Roman" w:hAnsi="Times New Roman"/>
        </w:rPr>
        <w:t xml:space="preserve"> </w:t>
      </w:r>
      <w:r w:rsidR="00132890" w:rsidRPr="00C02A3E">
        <w:rPr>
          <w:rFonts w:ascii="Times New Roman" w:hAnsi="Times New Roman"/>
        </w:rPr>
        <w:t>sau</w:t>
      </w:r>
      <w:r w:rsidR="00EC0747" w:rsidRPr="00C02A3E">
        <w:rPr>
          <w:rFonts w:ascii="Times New Roman" w:hAnsi="Times New Roman"/>
        </w:rPr>
        <w:t xml:space="preserve"> </w:t>
      </w:r>
      <w:r w:rsidR="00132890" w:rsidRPr="00C02A3E">
        <w:rPr>
          <w:rFonts w:ascii="Times New Roman" w:hAnsi="Times New Roman"/>
        </w:rPr>
        <w:t>khi</w:t>
      </w:r>
      <w:r w:rsidR="00EC0747" w:rsidRPr="00C02A3E">
        <w:rPr>
          <w:rFonts w:ascii="Times New Roman" w:hAnsi="Times New Roman"/>
        </w:rPr>
        <w:t xml:space="preserve"> </w:t>
      </w:r>
      <w:r w:rsidR="007B5843" w:rsidRPr="00C02A3E">
        <w:rPr>
          <w:rFonts w:ascii="Times New Roman" w:hAnsi="Times New Roman"/>
        </w:rPr>
        <w:t>được cấp phép lưu hành</w:t>
      </w:r>
      <w:r w:rsidR="00EC0747" w:rsidRPr="00C02A3E">
        <w:rPr>
          <w:rFonts w:ascii="Times New Roman" w:hAnsi="Times New Roman"/>
        </w:rPr>
        <w:t xml:space="preserve"> </w:t>
      </w:r>
      <w:r w:rsidR="00132890" w:rsidRPr="00C02A3E">
        <w:rPr>
          <w:rFonts w:ascii="Times New Roman" w:hAnsi="Times New Roman"/>
        </w:rPr>
        <w:t>được</w:t>
      </w:r>
      <w:r w:rsidR="00EC0747" w:rsidRPr="00C02A3E">
        <w:rPr>
          <w:rFonts w:ascii="Times New Roman" w:hAnsi="Times New Roman"/>
        </w:rPr>
        <w:t xml:space="preserve"> </w:t>
      </w:r>
      <w:r w:rsidR="00132890" w:rsidRPr="00C02A3E">
        <w:rPr>
          <w:rFonts w:ascii="Times New Roman" w:hAnsi="Times New Roman"/>
        </w:rPr>
        <w:t>xem</w:t>
      </w:r>
      <w:r w:rsidR="00EC0747" w:rsidRPr="00C02A3E">
        <w:rPr>
          <w:rFonts w:ascii="Times New Roman" w:hAnsi="Times New Roman"/>
        </w:rPr>
        <w:t xml:space="preserve"> </w:t>
      </w:r>
      <w:r w:rsidR="00132890" w:rsidRPr="00C02A3E">
        <w:rPr>
          <w:rFonts w:ascii="Times New Roman" w:hAnsi="Times New Roman"/>
        </w:rPr>
        <w:t>là</w:t>
      </w:r>
      <w:r w:rsidR="00EC0747" w:rsidRPr="00C02A3E">
        <w:rPr>
          <w:rFonts w:ascii="Times New Roman" w:hAnsi="Times New Roman"/>
        </w:rPr>
        <w:t xml:space="preserve"> </w:t>
      </w:r>
      <w:r w:rsidR="00132890" w:rsidRPr="00C02A3E">
        <w:rPr>
          <w:rFonts w:ascii="Times New Roman" w:hAnsi="Times New Roman"/>
        </w:rPr>
        <w:t>không</w:t>
      </w:r>
      <w:r w:rsidR="00EC0747" w:rsidRPr="00C02A3E">
        <w:rPr>
          <w:rFonts w:ascii="Times New Roman" w:hAnsi="Times New Roman"/>
        </w:rPr>
        <w:t xml:space="preserve"> </w:t>
      </w:r>
      <w:r w:rsidR="00132890" w:rsidRPr="00C02A3E">
        <w:rPr>
          <w:rFonts w:ascii="Times New Roman" w:hAnsi="Times New Roman"/>
        </w:rPr>
        <w:t>cần</w:t>
      </w:r>
      <w:r w:rsidR="00EC0747" w:rsidRPr="00C02A3E">
        <w:rPr>
          <w:rFonts w:ascii="Times New Roman" w:hAnsi="Times New Roman"/>
        </w:rPr>
        <w:t xml:space="preserve"> </w:t>
      </w:r>
      <w:r w:rsidR="00132890" w:rsidRPr="00C02A3E">
        <w:rPr>
          <w:rFonts w:ascii="Times New Roman" w:hAnsi="Times New Roman"/>
        </w:rPr>
        <w:t>thiết</w:t>
      </w:r>
      <w:r w:rsidR="00EC0747" w:rsidRPr="00C02A3E">
        <w:rPr>
          <w:rFonts w:ascii="Times New Roman" w:hAnsi="Times New Roman"/>
        </w:rPr>
        <w:t xml:space="preserve">. </w:t>
      </w:r>
      <w:r w:rsidR="00132890" w:rsidRPr="00C02A3E">
        <w:rPr>
          <w:rFonts w:ascii="Times New Roman" w:hAnsi="Times New Roman"/>
        </w:rPr>
        <w:t>Ngược</w:t>
      </w:r>
      <w:r w:rsidR="00EC0747" w:rsidRPr="00C02A3E">
        <w:rPr>
          <w:rFonts w:ascii="Times New Roman" w:hAnsi="Times New Roman"/>
        </w:rPr>
        <w:t xml:space="preserve"> </w:t>
      </w:r>
      <w:r w:rsidR="00132890" w:rsidRPr="00C02A3E">
        <w:rPr>
          <w:rFonts w:ascii="Times New Roman" w:hAnsi="Times New Roman"/>
        </w:rPr>
        <w:t>lại</w:t>
      </w:r>
      <w:r w:rsidR="00EC0747" w:rsidRPr="00C02A3E">
        <w:rPr>
          <w:rFonts w:ascii="Times New Roman" w:hAnsi="Times New Roman"/>
        </w:rPr>
        <w:t xml:space="preserve">, </w:t>
      </w:r>
      <w:r w:rsidR="00132890" w:rsidRPr="00C02A3E">
        <w:rPr>
          <w:rFonts w:ascii="Times New Roman" w:hAnsi="Times New Roman"/>
        </w:rPr>
        <w:t>thì</w:t>
      </w:r>
      <w:r w:rsidR="00EC0747" w:rsidRPr="00C02A3E">
        <w:rPr>
          <w:rFonts w:ascii="Times New Roman" w:hAnsi="Times New Roman"/>
        </w:rPr>
        <w:t xml:space="preserve"> </w:t>
      </w:r>
      <w:r w:rsidR="00132890" w:rsidRPr="00C02A3E">
        <w:rPr>
          <w:rFonts w:ascii="Times New Roman" w:hAnsi="Times New Roman"/>
        </w:rPr>
        <w:t>một</w:t>
      </w:r>
      <w:r w:rsidR="00EC0747" w:rsidRPr="00C02A3E">
        <w:rPr>
          <w:rFonts w:ascii="Times New Roman" w:hAnsi="Times New Roman"/>
        </w:rPr>
        <w:t xml:space="preserve"> </w:t>
      </w:r>
      <w:r w:rsidR="00132890" w:rsidRPr="00C02A3E">
        <w:rPr>
          <w:rFonts w:ascii="Times New Roman" w:hAnsi="Times New Roman"/>
        </w:rPr>
        <w:t>trong</w:t>
      </w:r>
      <w:r w:rsidR="00EC0747" w:rsidRPr="00C02A3E">
        <w:rPr>
          <w:rFonts w:ascii="Times New Roman" w:hAnsi="Times New Roman"/>
        </w:rPr>
        <w:t xml:space="preserve"> </w:t>
      </w:r>
      <w:r w:rsidR="00132890" w:rsidRPr="00C02A3E">
        <w:rPr>
          <w:rFonts w:ascii="Times New Roman" w:hAnsi="Times New Roman"/>
        </w:rPr>
        <w:t>số</w:t>
      </w:r>
      <w:r w:rsidR="00EC0747" w:rsidRPr="00C02A3E">
        <w:rPr>
          <w:rFonts w:ascii="Times New Roman" w:hAnsi="Times New Roman"/>
        </w:rPr>
        <w:t xml:space="preserve"> </w:t>
      </w:r>
      <w:r w:rsidR="00132890" w:rsidRPr="00C02A3E">
        <w:rPr>
          <w:rFonts w:ascii="Times New Roman" w:hAnsi="Times New Roman"/>
        </w:rPr>
        <w:t>những</w:t>
      </w:r>
      <w:r w:rsidR="00EC0747" w:rsidRPr="00C02A3E">
        <w:rPr>
          <w:rFonts w:ascii="Times New Roman" w:hAnsi="Times New Roman"/>
        </w:rPr>
        <w:t xml:space="preserve"> </w:t>
      </w:r>
      <w:r w:rsidR="00132890" w:rsidRPr="00C02A3E">
        <w:rPr>
          <w:rFonts w:ascii="Times New Roman" w:hAnsi="Times New Roman"/>
        </w:rPr>
        <w:t>cam</w:t>
      </w:r>
      <w:r w:rsidR="00EC0747" w:rsidRPr="00C02A3E">
        <w:rPr>
          <w:rFonts w:ascii="Times New Roman" w:hAnsi="Times New Roman"/>
        </w:rPr>
        <w:t xml:space="preserve"> </w:t>
      </w:r>
      <w:r w:rsidR="00132890" w:rsidRPr="00C02A3E">
        <w:rPr>
          <w:rFonts w:ascii="Times New Roman" w:hAnsi="Times New Roman"/>
        </w:rPr>
        <w:t>kết</w:t>
      </w:r>
      <w:r w:rsidR="00EC0747" w:rsidRPr="00C02A3E">
        <w:rPr>
          <w:rFonts w:ascii="Times New Roman" w:hAnsi="Times New Roman"/>
        </w:rPr>
        <w:t xml:space="preserve"> </w:t>
      </w:r>
      <w:r w:rsidR="00132890" w:rsidRPr="00C02A3E">
        <w:rPr>
          <w:rFonts w:ascii="Times New Roman" w:hAnsi="Times New Roman"/>
        </w:rPr>
        <w:t>sau</w:t>
      </w:r>
      <w:r w:rsidR="00EC0747" w:rsidRPr="00C02A3E">
        <w:rPr>
          <w:rFonts w:ascii="Times New Roman" w:hAnsi="Times New Roman"/>
        </w:rPr>
        <w:t xml:space="preserve"> </w:t>
      </w:r>
      <w:r w:rsidR="00132890" w:rsidRPr="00C02A3E">
        <w:rPr>
          <w:rFonts w:ascii="Times New Roman" w:hAnsi="Times New Roman"/>
        </w:rPr>
        <w:t>cần</w:t>
      </w:r>
      <w:r w:rsidR="00EC0747" w:rsidRPr="00C02A3E">
        <w:rPr>
          <w:rFonts w:ascii="Times New Roman" w:hAnsi="Times New Roman"/>
        </w:rPr>
        <w:t xml:space="preserve"> </w:t>
      </w:r>
      <w:r w:rsidR="00132890" w:rsidRPr="00C02A3E">
        <w:rPr>
          <w:rFonts w:ascii="Times New Roman" w:hAnsi="Times New Roman"/>
        </w:rPr>
        <w:t>phải</w:t>
      </w:r>
      <w:r w:rsidR="00EC0747" w:rsidRPr="00C02A3E">
        <w:rPr>
          <w:rFonts w:ascii="Times New Roman" w:hAnsi="Times New Roman"/>
        </w:rPr>
        <w:t xml:space="preserve"> </w:t>
      </w:r>
      <w:r w:rsidR="00132890" w:rsidRPr="00C02A3E">
        <w:rPr>
          <w:rFonts w:ascii="Times New Roman" w:hAnsi="Times New Roman"/>
        </w:rPr>
        <w:t>làm</w:t>
      </w:r>
      <w:r w:rsidR="00EC0747" w:rsidRPr="00C02A3E">
        <w:rPr>
          <w:rFonts w:ascii="Times New Roman" w:hAnsi="Times New Roman"/>
        </w:rPr>
        <w:t>:</w:t>
      </w:r>
    </w:p>
    <w:p w14:paraId="585144A2" w14:textId="04DA08FD" w:rsidR="00EC0747" w:rsidRPr="00C02A3E" w:rsidRDefault="00132890" w:rsidP="00BD3599">
      <w:pPr>
        <w:pStyle w:val="BodyTextIndent"/>
        <w:numPr>
          <w:ilvl w:val="0"/>
          <w:numId w:val="3"/>
        </w:numPr>
        <w:tabs>
          <w:tab w:val="clear" w:pos="1290"/>
          <w:tab w:val="left" w:pos="1080"/>
        </w:tabs>
        <w:spacing w:beforeLines="120" w:before="288" w:afterLines="60" w:after="144"/>
        <w:ind w:left="709" w:hanging="425"/>
        <w:rPr>
          <w:rFonts w:ascii="Times New Roman" w:hAnsi="Times New Roman"/>
        </w:rPr>
      </w:pPr>
      <w:r w:rsidRPr="00C02A3E">
        <w:rPr>
          <w:rFonts w:ascii="Times New Roman" w:hAnsi="Times New Roman"/>
        </w:rPr>
        <w:t>Nếu</w:t>
      </w:r>
      <w:r w:rsidR="00EC0747" w:rsidRPr="00C02A3E">
        <w:rPr>
          <w:rFonts w:ascii="Times New Roman" w:hAnsi="Times New Roman"/>
        </w:rPr>
        <w:t xml:space="preserve"> </w:t>
      </w:r>
      <w:r w:rsidRPr="00C02A3E">
        <w:rPr>
          <w:rFonts w:ascii="Times New Roman" w:hAnsi="Times New Roman"/>
        </w:rPr>
        <w:t>trong</w:t>
      </w:r>
      <w:r w:rsidR="00EC0747" w:rsidRPr="00C02A3E">
        <w:rPr>
          <w:rFonts w:ascii="Times New Roman" w:hAnsi="Times New Roman"/>
        </w:rPr>
        <w:t xml:space="preserve"> </w:t>
      </w:r>
      <w:r w:rsidR="00837552" w:rsidRPr="00C02A3E">
        <w:rPr>
          <w:rFonts w:ascii="Times New Roman" w:hAnsi="Times New Roman"/>
        </w:rPr>
        <w:t>hồ sơ đăng ký đã</w:t>
      </w:r>
      <w:r w:rsidR="00EC0747" w:rsidRPr="00C02A3E">
        <w:rPr>
          <w:rFonts w:ascii="Times New Roman" w:hAnsi="Times New Roman"/>
        </w:rPr>
        <w:t xml:space="preserve"> </w:t>
      </w:r>
      <w:r w:rsidRPr="00C02A3E">
        <w:rPr>
          <w:rFonts w:ascii="Times New Roman" w:hAnsi="Times New Roman"/>
        </w:rPr>
        <w:t>có</w:t>
      </w:r>
      <w:r w:rsidR="00EC0747" w:rsidRPr="00C02A3E">
        <w:rPr>
          <w:rFonts w:ascii="Times New Roman" w:hAnsi="Times New Roman"/>
        </w:rPr>
        <w:t xml:space="preserve"> </w:t>
      </w:r>
      <w:r w:rsidRPr="00C02A3E">
        <w:rPr>
          <w:rFonts w:ascii="Times New Roman" w:hAnsi="Times New Roman"/>
        </w:rPr>
        <w:t>các</w:t>
      </w:r>
      <w:r w:rsidR="00EC0747" w:rsidRPr="00C02A3E">
        <w:rPr>
          <w:rFonts w:ascii="Times New Roman" w:hAnsi="Times New Roman"/>
        </w:rPr>
        <w:t xml:space="preserve"> </w:t>
      </w:r>
      <w:r w:rsidRPr="00C02A3E">
        <w:rPr>
          <w:rFonts w:ascii="Times New Roman" w:hAnsi="Times New Roman"/>
        </w:rPr>
        <w:t>số</w:t>
      </w:r>
      <w:r w:rsidR="00EC0747" w:rsidRPr="00C02A3E">
        <w:rPr>
          <w:rFonts w:ascii="Times New Roman" w:hAnsi="Times New Roman"/>
        </w:rPr>
        <w:t xml:space="preserve"> </w:t>
      </w:r>
      <w:r w:rsidRPr="00C02A3E">
        <w:rPr>
          <w:rFonts w:ascii="Times New Roman" w:hAnsi="Times New Roman"/>
        </w:rPr>
        <w:t>liệu</w:t>
      </w:r>
      <w:r w:rsidR="00EC0747" w:rsidRPr="00C02A3E">
        <w:rPr>
          <w:rFonts w:ascii="Times New Roman" w:hAnsi="Times New Roman"/>
        </w:rPr>
        <w:t xml:space="preserve">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Pr="00C02A3E">
        <w:rPr>
          <w:rFonts w:ascii="Times New Roman" w:hAnsi="Times New Roman"/>
        </w:rPr>
        <w:t>độ</w:t>
      </w:r>
      <w:r w:rsidR="00EC0747" w:rsidRPr="00C02A3E">
        <w:rPr>
          <w:rFonts w:ascii="Times New Roman" w:hAnsi="Times New Roman"/>
        </w:rPr>
        <w:t xml:space="preserve"> </w:t>
      </w:r>
      <w:r w:rsidRPr="00C02A3E">
        <w:rPr>
          <w:rFonts w:ascii="Times New Roman" w:hAnsi="Times New Roman"/>
        </w:rPr>
        <w:t>ổn</w:t>
      </w:r>
      <w:r w:rsidR="00EC0747" w:rsidRPr="00C02A3E">
        <w:rPr>
          <w:rFonts w:ascii="Times New Roman" w:hAnsi="Times New Roman"/>
        </w:rPr>
        <w:t xml:space="preserve"> </w:t>
      </w:r>
      <w:r w:rsidRPr="00C02A3E">
        <w:rPr>
          <w:rFonts w:ascii="Times New Roman" w:hAnsi="Times New Roman"/>
        </w:rPr>
        <w:t>định</w:t>
      </w:r>
      <w:r w:rsidR="00EC0747" w:rsidRPr="00C02A3E">
        <w:rPr>
          <w:rFonts w:ascii="Times New Roman" w:hAnsi="Times New Roman"/>
        </w:rPr>
        <w:t xml:space="preserve"> </w:t>
      </w:r>
      <w:r w:rsidRPr="00C02A3E">
        <w:rPr>
          <w:rFonts w:ascii="Times New Roman" w:hAnsi="Times New Roman"/>
        </w:rPr>
        <w:t>của</w:t>
      </w:r>
      <w:r w:rsidR="00EC0747" w:rsidRPr="00C02A3E">
        <w:rPr>
          <w:rFonts w:ascii="Times New Roman" w:hAnsi="Times New Roman"/>
        </w:rPr>
        <w:t xml:space="preserve"> </w:t>
      </w:r>
      <w:r w:rsidR="00564C21" w:rsidRPr="00C02A3E">
        <w:rPr>
          <w:rFonts w:ascii="Times New Roman" w:hAnsi="Times New Roman"/>
        </w:rPr>
        <w:t xml:space="preserve">số lô sản xuất ít nhất bằng số lô tối thiểu </w:t>
      </w:r>
      <w:r w:rsidR="00157A09" w:rsidRPr="00C02A3E">
        <w:rPr>
          <w:rFonts w:ascii="Times New Roman" w:hAnsi="Times New Roman"/>
        </w:rPr>
        <w:t>theo quy định</w:t>
      </w:r>
      <w:r w:rsidR="00EC0747" w:rsidRPr="00C02A3E">
        <w:rPr>
          <w:rFonts w:ascii="Times New Roman" w:hAnsi="Times New Roman"/>
        </w:rPr>
        <w:t xml:space="preserve">, </w:t>
      </w:r>
      <w:r w:rsidRPr="00C02A3E">
        <w:rPr>
          <w:rFonts w:ascii="Times New Roman" w:hAnsi="Times New Roman"/>
        </w:rPr>
        <w:t>cần</w:t>
      </w:r>
      <w:r w:rsidR="00EC0747" w:rsidRPr="00C02A3E">
        <w:rPr>
          <w:rFonts w:ascii="Times New Roman" w:hAnsi="Times New Roman"/>
        </w:rPr>
        <w:t xml:space="preserve"> </w:t>
      </w:r>
      <w:r w:rsidRPr="00C02A3E">
        <w:rPr>
          <w:rFonts w:ascii="Times New Roman" w:hAnsi="Times New Roman"/>
        </w:rPr>
        <w:t>cam</w:t>
      </w:r>
      <w:r w:rsidR="00EC0747" w:rsidRPr="00C02A3E">
        <w:rPr>
          <w:rFonts w:ascii="Times New Roman" w:hAnsi="Times New Roman"/>
        </w:rPr>
        <w:t xml:space="preserve"> </w:t>
      </w:r>
      <w:r w:rsidRPr="00C02A3E">
        <w:rPr>
          <w:rFonts w:ascii="Times New Roman" w:hAnsi="Times New Roman"/>
        </w:rPr>
        <w:t>kết</w:t>
      </w:r>
      <w:r w:rsidR="00EC0747" w:rsidRPr="00C02A3E">
        <w:rPr>
          <w:rFonts w:ascii="Times New Roman" w:hAnsi="Times New Roman"/>
        </w:rPr>
        <w:t xml:space="preserve"> </w:t>
      </w:r>
      <w:r w:rsidRPr="00C02A3E">
        <w:rPr>
          <w:rFonts w:ascii="Times New Roman" w:hAnsi="Times New Roman"/>
        </w:rPr>
        <w:t>tiếp</w:t>
      </w:r>
      <w:r w:rsidR="00EC0747" w:rsidRPr="00C02A3E">
        <w:rPr>
          <w:rFonts w:ascii="Times New Roman" w:hAnsi="Times New Roman"/>
        </w:rPr>
        <w:t xml:space="preserve"> </w:t>
      </w:r>
      <w:r w:rsidRPr="00C02A3E">
        <w:rPr>
          <w:rFonts w:ascii="Times New Roman" w:hAnsi="Times New Roman"/>
        </w:rPr>
        <w:t>tục</w:t>
      </w:r>
      <w:r w:rsidR="00EC0747" w:rsidRPr="00C02A3E">
        <w:rPr>
          <w:rFonts w:ascii="Times New Roman" w:hAnsi="Times New Roman"/>
        </w:rPr>
        <w:t xml:space="preserve"> </w:t>
      </w:r>
      <w:r w:rsidRPr="00C02A3E">
        <w:rPr>
          <w:rFonts w:ascii="Times New Roman" w:hAnsi="Times New Roman"/>
        </w:rPr>
        <w:t>các</w:t>
      </w:r>
      <w:r w:rsidR="00EC0747" w:rsidRPr="00C02A3E">
        <w:rPr>
          <w:rFonts w:ascii="Times New Roman" w:hAnsi="Times New Roman"/>
        </w:rPr>
        <w:t xml:space="preserve">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Pr="00C02A3E">
        <w:rPr>
          <w:rFonts w:ascii="Times New Roman" w:hAnsi="Times New Roman"/>
        </w:rPr>
        <w:t>dài</w:t>
      </w:r>
      <w:r w:rsidR="00EC0747" w:rsidRPr="00C02A3E">
        <w:rPr>
          <w:rFonts w:ascii="Times New Roman" w:hAnsi="Times New Roman"/>
        </w:rPr>
        <w:t xml:space="preserve"> </w:t>
      </w:r>
      <w:r w:rsidRPr="00C02A3E">
        <w:rPr>
          <w:rFonts w:ascii="Times New Roman" w:hAnsi="Times New Roman"/>
        </w:rPr>
        <w:t>hạn</w:t>
      </w:r>
      <w:r w:rsidR="00EC0747" w:rsidRPr="00C02A3E">
        <w:rPr>
          <w:rFonts w:ascii="Times New Roman" w:hAnsi="Times New Roman"/>
        </w:rPr>
        <w:t xml:space="preserve"> </w:t>
      </w:r>
      <w:r w:rsidR="00564C21" w:rsidRPr="00C02A3E">
        <w:rPr>
          <w:rFonts w:ascii="Times New Roman" w:hAnsi="Times New Roman"/>
        </w:rPr>
        <w:t>đến hết</w:t>
      </w:r>
      <w:r w:rsidR="00EC0747" w:rsidRPr="00C02A3E">
        <w:rPr>
          <w:rFonts w:ascii="Times New Roman" w:hAnsi="Times New Roman"/>
        </w:rPr>
        <w:t xml:space="preserve"> </w:t>
      </w:r>
      <w:r w:rsidRPr="00C02A3E">
        <w:rPr>
          <w:rFonts w:ascii="Times New Roman" w:hAnsi="Times New Roman"/>
        </w:rPr>
        <w:t>tuổi</w:t>
      </w:r>
      <w:r w:rsidR="00EC0747" w:rsidRPr="00C02A3E">
        <w:rPr>
          <w:rFonts w:ascii="Times New Roman" w:hAnsi="Times New Roman"/>
        </w:rPr>
        <w:t xml:space="preserve"> </w:t>
      </w:r>
      <w:r w:rsidRPr="00C02A3E">
        <w:rPr>
          <w:rFonts w:ascii="Times New Roman" w:hAnsi="Times New Roman"/>
        </w:rPr>
        <w:t>thọ</w:t>
      </w:r>
      <w:r w:rsidR="00EC0747" w:rsidRPr="00C02A3E">
        <w:rPr>
          <w:rFonts w:ascii="Times New Roman" w:hAnsi="Times New Roman"/>
        </w:rPr>
        <w:t xml:space="preserve"> </w:t>
      </w:r>
      <w:r w:rsidR="004E26F7">
        <w:rPr>
          <w:rFonts w:ascii="Times New Roman" w:hAnsi="Times New Roman"/>
        </w:rPr>
        <w:t xml:space="preserve">đề xuất </w:t>
      </w:r>
      <w:r w:rsidRPr="00C02A3E">
        <w:rPr>
          <w:rFonts w:ascii="Times New Roman" w:hAnsi="Times New Roman"/>
        </w:rPr>
        <w:t>và</w:t>
      </w:r>
      <w:r w:rsidR="00EC0747" w:rsidRPr="00C02A3E">
        <w:rPr>
          <w:rFonts w:ascii="Times New Roman" w:hAnsi="Times New Roman"/>
        </w:rPr>
        <w:t xml:space="preserve"> </w:t>
      </w:r>
      <w:r w:rsidRPr="00C02A3E">
        <w:rPr>
          <w:rFonts w:ascii="Times New Roman" w:hAnsi="Times New Roman"/>
        </w:rPr>
        <w:t>các</w:t>
      </w:r>
      <w:r w:rsidR="00EC0747" w:rsidRPr="00C02A3E">
        <w:rPr>
          <w:rFonts w:ascii="Times New Roman" w:hAnsi="Times New Roman"/>
        </w:rPr>
        <w:t xml:space="preserve">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001A40F8" w:rsidRPr="00C02A3E">
        <w:rPr>
          <w:rFonts w:ascii="Times New Roman" w:hAnsi="Times New Roman"/>
        </w:rPr>
        <w:t>cấp tốc</w:t>
      </w:r>
      <w:r w:rsidR="00EC0747" w:rsidRPr="00C02A3E">
        <w:rPr>
          <w:rFonts w:ascii="Times New Roman" w:hAnsi="Times New Roman"/>
        </w:rPr>
        <w:t xml:space="preserve"> </w:t>
      </w:r>
      <w:r w:rsidRPr="00C02A3E">
        <w:rPr>
          <w:rFonts w:ascii="Times New Roman" w:hAnsi="Times New Roman"/>
        </w:rPr>
        <w:t>trong</w:t>
      </w:r>
      <w:r w:rsidR="00EC0747" w:rsidRPr="00C02A3E">
        <w:rPr>
          <w:rFonts w:ascii="Times New Roman" w:hAnsi="Times New Roman"/>
        </w:rPr>
        <w:t xml:space="preserve"> 6 </w:t>
      </w:r>
      <w:r w:rsidRPr="00C02A3E">
        <w:rPr>
          <w:rFonts w:ascii="Times New Roman" w:hAnsi="Times New Roman"/>
        </w:rPr>
        <w:t>tháng</w:t>
      </w:r>
      <w:r w:rsidR="00EC0747" w:rsidRPr="00C02A3E">
        <w:rPr>
          <w:rFonts w:ascii="Times New Roman" w:hAnsi="Times New Roman"/>
        </w:rPr>
        <w:t>.</w:t>
      </w:r>
    </w:p>
    <w:p w14:paraId="40C2CE2C" w14:textId="70EC5D8C" w:rsidR="00EC0747" w:rsidRPr="00C02A3E" w:rsidRDefault="00132890" w:rsidP="00BD3599">
      <w:pPr>
        <w:pStyle w:val="BodyTextIndent"/>
        <w:numPr>
          <w:ilvl w:val="0"/>
          <w:numId w:val="3"/>
        </w:numPr>
        <w:tabs>
          <w:tab w:val="clear" w:pos="1290"/>
          <w:tab w:val="left" w:pos="1080"/>
        </w:tabs>
        <w:spacing w:beforeLines="120" w:before="288" w:afterLines="60" w:after="144"/>
        <w:ind w:left="709" w:hanging="425"/>
        <w:rPr>
          <w:rFonts w:ascii="Times New Roman" w:hAnsi="Times New Roman"/>
        </w:rPr>
      </w:pPr>
      <w:r w:rsidRPr="00C02A3E">
        <w:rPr>
          <w:rFonts w:ascii="Times New Roman" w:hAnsi="Times New Roman"/>
        </w:rPr>
        <w:t>Nếu</w:t>
      </w:r>
      <w:r w:rsidR="00EC0747" w:rsidRPr="00C02A3E">
        <w:rPr>
          <w:rFonts w:ascii="Times New Roman" w:hAnsi="Times New Roman"/>
        </w:rPr>
        <w:t xml:space="preserve"> </w:t>
      </w:r>
      <w:r w:rsidRPr="00C02A3E">
        <w:rPr>
          <w:rFonts w:ascii="Times New Roman" w:hAnsi="Times New Roman"/>
        </w:rPr>
        <w:t>trong</w:t>
      </w:r>
      <w:r w:rsidR="00EC0747" w:rsidRPr="00C02A3E">
        <w:rPr>
          <w:rFonts w:ascii="Times New Roman" w:hAnsi="Times New Roman"/>
        </w:rPr>
        <w:t xml:space="preserve"> </w:t>
      </w:r>
      <w:r w:rsidR="00837552" w:rsidRPr="00C02A3E">
        <w:rPr>
          <w:rFonts w:ascii="Times New Roman" w:hAnsi="Times New Roman"/>
        </w:rPr>
        <w:t>hồ sơ đăng ký đã</w:t>
      </w:r>
      <w:r w:rsidR="00EC0747" w:rsidRPr="00C02A3E">
        <w:rPr>
          <w:rFonts w:ascii="Times New Roman" w:hAnsi="Times New Roman"/>
        </w:rPr>
        <w:t xml:space="preserve"> </w:t>
      </w:r>
      <w:r w:rsidRPr="00C02A3E">
        <w:rPr>
          <w:rFonts w:ascii="Times New Roman" w:hAnsi="Times New Roman"/>
        </w:rPr>
        <w:t>có</w:t>
      </w:r>
      <w:r w:rsidR="00EC0747" w:rsidRPr="00C02A3E">
        <w:rPr>
          <w:rFonts w:ascii="Times New Roman" w:hAnsi="Times New Roman"/>
        </w:rPr>
        <w:t xml:space="preserve"> </w:t>
      </w:r>
      <w:r w:rsidRPr="00C02A3E">
        <w:rPr>
          <w:rFonts w:ascii="Times New Roman" w:hAnsi="Times New Roman"/>
        </w:rPr>
        <w:t>các</w:t>
      </w:r>
      <w:r w:rsidR="00EC0747" w:rsidRPr="00C02A3E">
        <w:rPr>
          <w:rFonts w:ascii="Times New Roman" w:hAnsi="Times New Roman"/>
        </w:rPr>
        <w:t xml:space="preserve"> </w:t>
      </w:r>
      <w:r w:rsidRPr="00C02A3E">
        <w:rPr>
          <w:rFonts w:ascii="Times New Roman" w:hAnsi="Times New Roman"/>
        </w:rPr>
        <w:t>số</w:t>
      </w:r>
      <w:r w:rsidR="00EC0747" w:rsidRPr="00C02A3E">
        <w:rPr>
          <w:rFonts w:ascii="Times New Roman" w:hAnsi="Times New Roman"/>
        </w:rPr>
        <w:t xml:space="preserve"> </w:t>
      </w:r>
      <w:r w:rsidRPr="00C02A3E">
        <w:rPr>
          <w:rFonts w:ascii="Times New Roman" w:hAnsi="Times New Roman"/>
        </w:rPr>
        <w:t>liệu</w:t>
      </w:r>
      <w:r w:rsidR="00EC0747" w:rsidRPr="00C02A3E">
        <w:rPr>
          <w:rFonts w:ascii="Times New Roman" w:hAnsi="Times New Roman"/>
        </w:rPr>
        <w:t xml:space="preserve">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Pr="00C02A3E">
        <w:rPr>
          <w:rFonts w:ascii="Times New Roman" w:hAnsi="Times New Roman"/>
        </w:rPr>
        <w:t>độ</w:t>
      </w:r>
      <w:r w:rsidR="00EC0747" w:rsidRPr="00C02A3E">
        <w:rPr>
          <w:rFonts w:ascii="Times New Roman" w:hAnsi="Times New Roman"/>
        </w:rPr>
        <w:t xml:space="preserve"> </w:t>
      </w:r>
      <w:r w:rsidRPr="00C02A3E">
        <w:rPr>
          <w:rFonts w:ascii="Times New Roman" w:hAnsi="Times New Roman"/>
        </w:rPr>
        <w:t>ổn</w:t>
      </w:r>
      <w:r w:rsidR="00EC0747" w:rsidRPr="00C02A3E">
        <w:rPr>
          <w:rFonts w:ascii="Times New Roman" w:hAnsi="Times New Roman"/>
        </w:rPr>
        <w:t xml:space="preserve"> </w:t>
      </w:r>
      <w:r w:rsidRPr="00C02A3E">
        <w:rPr>
          <w:rFonts w:ascii="Times New Roman" w:hAnsi="Times New Roman"/>
        </w:rPr>
        <w:t>định</w:t>
      </w:r>
      <w:r w:rsidR="00EC0747" w:rsidRPr="00C02A3E">
        <w:rPr>
          <w:rFonts w:ascii="Times New Roman" w:hAnsi="Times New Roman"/>
        </w:rPr>
        <w:t xml:space="preserve"> </w:t>
      </w:r>
      <w:r w:rsidR="00B32176" w:rsidRPr="00C02A3E">
        <w:rPr>
          <w:rFonts w:ascii="Times New Roman" w:hAnsi="Times New Roman"/>
        </w:rPr>
        <w:t>của</w:t>
      </w:r>
      <w:r w:rsidR="00EC0747" w:rsidRPr="00C02A3E">
        <w:rPr>
          <w:rFonts w:ascii="Times New Roman" w:hAnsi="Times New Roman"/>
        </w:rPr>
        <w:t xml:space="preserve"> </w:t>
      </w:r>
      <w:r w:rsidRPr="00C02A3E">
        <w:rPr>
          <w:rFonts w:ascii="Times New Roman" w:hAnsi="Times New Roman"/>
        </w:rPr>
        <w:t>ít</w:t>
      </w:r>
      <w:r w:rsidR="00EC0747" w:rsidRPr="00C02A3E">
        <w:rPr>
          <w:rFonts w:ascii="Times New Roman" w:hAnsi="Times New Roman"/>
        </w:rPr>
        <w:t xml:space="preserve"> </w:t>
      </w:r>
      <w:r w:rsidRPr="00C02A3E">
        <w:rPr>
          <w:rFonts w:ascii="Times New Roman" w:hAnsi="Times New Roman"/>
        </w:rPr>
        <w:t>hơn</w:t>
      </w:r>
      <w:r w:rsidR="00EC0747" w:rsidRPr="00C02A3E">
        <w:rPr>
          <w:rFonts w:ascii="Times New Roman" w:hAnsi="Times New Roman"/>
        </w:rPr>
        <w:t xml:space="preserve"> 3 </w:t>
      </w:r>
      <w:r w:rsidRPr="00C02A3E">
        <w:rPr>
          <w:rFonts w:ascii="Times New Roman" w:hAnsi="Times New Roman"/>
        </w:rPr>
        <w:t>lô</w:t>
      </w:r>
      <w:r w:rsidR="00EC0747" w:rsidRPr="00C02A3E">
        <w:rPr>
          <w:rFonts w:ascii="Times New Roman" w:hAnsi="Times New Roman"/>
        </w:rPr>
        <w:t xml:space="preserve"> </w:t>
      </w:r>
      <w:r w:rsidRPr="00C02A3E">
        <w:rPr>
          <w:rFonts w:ascii="Times New Roman" w:hAnsi="Times New Roman"/>
        </w:rPr>
        <w:t>sản</w:t>
      </w:r>
      <w:r w:rsidR="00EC0747" w:rsidRPr="00C02A3E">
        <w:rPr>
          <w:rFonts w:ascii="Times New Roman" w:hAnsi="Times New Roman"/>
        </w:rPr>
        <w:t xml:space="preserve"> </w:t>
      </w:r>
      <w:r w:rsidRPr="00C02A3E">
        <w:rPr>
          <w:rFonts w:ascii="Times New Roman" w:hAnsi="Times New Roman"/>
        </w:rPr>
        <w:t>xuất</w:t>
      </w:r>
      <w:r w:rsidR="00EC0747" w:rsidRPr="00C02A3E">
        <w:rPr>
          <w:rFonts w:ascii="Times New Roman" w:hAnsi="Times New Roman"/>
        </w:rPr>
        <w:t xml:space="preserve">, </w:t>
      </w:r>
      <w:r w:rsidRPr="00C02A3E">
        <w:rPr>
          <w:rFonts w:ascii="Times New Roman" w:hAnsi="Times New Roman"/>
        </w:rPr>
        <w:t>cần</w:t>
      </w:r>
      <w:r w:rsidR="00EC0747" w:rsidRPr="00C02A3E">
        <w:rPr>
          <w:rFonts w:ascii="Times New Roman" w:hAnsi="Times New Roman"/>
        </w:rPr>
        <w:t xml:space="preserve"> </w:t>
      </w:r>
      <w:r w:rsidRPr="00C02A3E">
        <w:rPr>
          <w:rFonts w:ascii="Times New Roman" w:hAnsi="Times New Roman"/>
        </w:rPr>
        <w:t>cam</w:t>
      </w:r>
      <w:r w:rsidR="00EC0747" w:rsidRPr="00C02A3E">
        <w:rPr>
          <w:rFonts w:ascii="Times New Roman" w:hAnsi="Times New Roman"/>
        </w:rPr>
        <w:t xml:space="preserve"> </w:t>
      </w:r>
      <w:r w:rsidRPr="00C02A3E">
        <w:rPr>
          <w:rFonts w:ascii="Times New Roman" w:hAnsi="Times New Roman"/>
        </w:rPr>
        <w:t>kết</w:t>
      </w:r>
      <w:r w:rsidR="00EC0747" w:rsidRPr="00C02A3E">
        <w:rPr>
          <w:rFonts w:ascii="Times New Roman" w:hAnsi="Times New Roman"/>
        </w:rPr>
        <w:t xml:space="preserve"> </w:t>
      </w:r>
      <w:r w:rsidRPr="00C02A3E">
        <w:rPr>
          <w:rFonts w:ascii="Times New Roman" w:hAnsi="Times New Roman"/>
        </w:rPr>
        <w:t>tiếp</w:t>
      </w:r>
      <w:r w:rsidR="00EC0747" w:rsidRPr="00C02A3E">
        <w:rPr>
          <w:rFonts w:ascii="Times New Roman" w:hAnsi="Times New Roman"/>
        </w:rPr>
        <w:t xml:space="preserve"> </w:t>
      </w:r>
      <w:r w:rsidRPr="00C02A3E">
        <w:rPr>
          <w:rFonts w:ascii="Times New Roman" w:hAnsi="Times New Roman"/>
        </w:rPr>
        <w:t>tục</w:t>
      </w:r>
      <w:r w:rsidR="00EC0747" w:rsidRPr="00C02A3E">
        <w:rPr>
          <w:rFonts w:ascii="Times New Roman" w:hAnsi="Times New Roman"/>
        </w:rPr>
        <w:t xml:space="preserve">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B32176" w:rsidRPr="00C02A3E">
        <w:rPr>
          <w:rFonts w:ascii="Times New Roman" w:hAnsi="Times New Roman"/>
        </w:rPr>
        <w:t xml:space="preserve"> ở điều kiện </w:t>
      </w:r>
      <w:r w:rsidRPr="00C02A3E">
        <w:rPr>
          <w:rFonts w:ascii="Times New Roman" w:hAnsi="Times New Roman"/>
        </w:rPr>
        <w:t>thực</w:t>
      </w:r>
      <w:r w:rsidR="00EC0747" w:rsidRPr="00C02A3E">
        <w:rPr>
          <w:rFonts w:ascii="Times New Roman" w:hAnsi="Times New Roman"/>
        </w:rPr>
        <w:t xml:space="preserve"> </w:t>
      </w:r>
      <w:r w:rsidRPr="00C02A3E">
        <w:rPr>
          <w:rFonts w:ascii="Times New Roman" w:hAnsi="Times New Roman"/>
        </w:rPr>
        <w:t>trong</w:t>
      </w:r>
      <w:r w:rsidR="00EC0747" w:rsidRPr="00C02A3E">
        <w:rPr>
          <w:rFonts w:ascii="Times New Roman" w:hAnsi="Times New Roman"/>
        </w:rPr>
        <w:t xml:space="preserve"> </w:t>
      </w:r>
      <w:r w:rsidRPr="00C02A3E">
        <w:rPr>
          <w:rFonts w:ascii="Times New Roman" w:hAnsi="Times New Roman"/>
        </w:rPr>
        <w:t>tuổi</w:t>
      </w:r>
      <w:r w:rsidR="00EC0747" w:rsidRPr="00C02A3E">
        <w:rPr>
          <w:rFonts w:ascii="Times New Roman" w:hAnsi="Times New Roman"/>
        </w:rPr>
        <w:t xml:space="preserve"> </w:t>
      </w:r>
      <w:r w:rsidRPr="00C02A3E">
        <w:rPr>
          <w:rFonts w:ascii="Times New Roman" w:hAnsi="Times New Roman"/>
        </w:rPr>
        <w:t>thọ</w:t>
      </w:r>
      <w:r w:rsidR="00EC0747" w:rsidRPr="00C02A3E">
        <w:rPr>
          <w:rFonts w:ascii="Times New Roman" w:hAnsi="Times New Roman"/>
        </w:rPr>
        <w:t xml:space="preserve"> </w:t>
      </w:r>
      <w:r w:rsidR="004E26F7">
        <w:rPr>
          <w:rFonts w:ascii="Times New Roman" w:hAnsi="Times New Roman"/>
        </w:rPr>
        <w:t xml:space="preserve">đề xuất </w:t>
      </w:r>
      <w:r w:rsidRPr="00C02A3E">
        <w:rPr>
          <w:rFonts w:ascii="Times New Roman" w:hAnsi="Times New Roman"/>
        </w:rPr>
        <w:t>và</w:t>
      </w:r>
      <w:r w:rsidR="00EC0747" w:rsidRPr="00C02A3E">
        <w:rPr>
          <w:rFonts w:ascii="Times New Roman" w:hAnsi="Times New Roman"/>
        </w:rPr>
        <w:t xml:space="preserve">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001A40F8" w:rsidRPr="00C02A3E">
        <w:rPr>
          <w:rFonts w:ascii="Times New Roman" w:hAnsi="Times New Roman"/>
        </w:rPr>
        <w:t>cấp tốc</w:t>
      </w:r>
      <w:r w:rsidR="00EC0747" w:rsidRPr="00C02A3E">
        <w:rPr>
          <w:rFonts w:ascii="Times New Roman" w:hAnsi="Times New Roman"/>
        </w:rPr>
        <w:t xml:space="preserve"> </w:t>
      </w:r>
      <w:r w:rsidRPr="00C02A3E">
        <w:rPr>
          <w:rFonts w:ascii="Times New Roman" w:hAnsi="Times New Roman"/>
        </w:rPr>
        <w:t>trong</w:t>
      </w:r>
      <w:r w:rsidR="00EC0747" w:rsidRPr="00C02A3E">
        <w:rPr>
          <w:rFonts w:ascii="Times New Roman" w:hAnsi="Times New Roman"/>
        </w:rPr>
        <w:t xml:space="preserve"> 6 </w:t>
      </w:r>
      <w:r w:rsidRPr="00C02A3E">
        <w:rPr>
          <w:rFonts w:ascii="Times New Roman" w:hAnsi="Times New Roman"/>
        </w:rPr>
        <w:t>tháng</w:t>
      </w:r>
      <w:r w:rsidR="00B32176" w:rsidRPr="00C02A3E">
        <w:rPr>
          <w:rFonts w:ascii="Times New Roman" w:hAnsi="Times New Roman"/>
        </w:rPr>
        <w:t xml:space="preserve">, </w:t>
      </w:r>
      <w:r w:rsidR="00983E3F" w:rsidRPr="00C02A3E">
        <w:rPr>
          <w:rFonts w:ascii="Times New Roman" w:hAnsi="Times New Roman"/>
        </w:rPr>
        <w:t>cam kết</w:t>
      </w:r>
      <w:r w:rsidR="00E553CB" w:rsidRPr="00C02A3E">
        <w:rPr>
          <w:rFonts w:ascii="Times New Roman" w:hAnsi="Times New Roman"/>
        </w:rPr>
        <w:t xml:space="preserve"> có thêm</w:t>
      </w:r>
      <w:r w:rsidR="00EC0747" w:rsidRPr="00C02A3E">
        <w:rPr>
          <w:rFonts w:ascii="Times New Roman" w:hAnsi="Times New Roman"/>
        </w:rPr>
        <w:t xml:space="preserve"> </w:t>
      </w:r>
      <w:r w:rsidR="00E553CB" w:rsidRPr="00C02A3E">
        <w:rPr>
          <w:rFonts w:ascii="Times New Roman" w:hAnsi="Times New Roman"/>
        </w:rPr>
        <w:t xml:space="preserve">các </w:t>
      </w:r>
      <w:r w:rsidRPr="00C02A3E">
        <w:rPr>
          <w:rFonts w:ascii="Times New Roman" w:hAnsi="Times New Roman"/>
        </w:rPr>
        <w:t>lô</w:t>
      </w:r>
      <w:r w:rsidR="00EC0747" w:rsidRPr="00C02A3E">
        <w:rPr>
          <w:rFonts w:ascii="Times New Roman" w:hAnsi="Times New Roman"/>
        </w:rPr>
        <w:t xml:space="preserve"> </w:t>
      </w:r>
      <w:r w:rsidRPr="00C02A3E">
        <w:rPr>
          <w:rFonts w:ascii="Times New Roman" w:hAnsi="Times New Roman"/>
        </w:rPr>
        <w:t>sản</w:t>
      </w:r>
      <w:r w:rsidR="00EC0747" w:rsidRPr="00C02A3E">
        <w:rPr>
          <w:rFonts w:ascii="Times New Roman" w:hAnsi="Times New Roman"/>
        </w:rPr>
        <w:t xml:space="preserve"> </w:t>
      </w:r>
      <w:r w:rsidRPr="00C02A3E">
        <w:rPr>
          <w:rFonts w:ascii="Times New Roman" w:hAnsi="Times New Roman"/>
        </w:rPr>
        <w:t>xuất</w:t>
      </w:r>
      <w:r w:rsidR="00EC0747" w:rsidRPr="00C02A3E">
        <w:rPr>
          <w:rFonts w:ascii="Times New Roman" w:hAnsi="Times New Roman"/>
        </w:rPr>
        <w:t xml:space="preserve"> </w:t>
      </w:r>
      <w:r w:rsidRPr="00C02A3E">
        <w:rPr>
          <w:rFonts w:ascii="Times New Roman" w:hAnsi="Times New Roman"/>
        </w:rPr>
        <w:t>để</w:t>
      </w:r>
      <w:r w:rsidR="00EC0747" w:rsidRPr="00C02A3E">
        <w:rPr>
          <w:rFonts w:ascii="Times New Roman" w:hAnsi="Times New Roman"/>
        </w:rPr>
        <w:t xml:space="preserve"> </w:t>
      </w:r>
      <w:r w:rsidRPr="00C02A3E">
        <w:rPr>
          <w:rFonts w:ascii="Times New Roman" w:hAnsi="Times New Roman"/>
        </w:rPr>
        <w:t>có</w:t>
      </w:r>
      <w:r w:rsidR="00EC0747" w:rsidRPr="00C02A3E">
        <w:rPr>
          <w:rFonts w:ascii="Times New Roman" w:hAnsi="Times New Roman"/>
        </w:rPr>
        <w:t xml:space="preserve"> </w:t>
      </w:r>
      <w:r w:rsidRPr="00C02A3E">
        <w:rPr>
          <w:rFonts w:ascii="Times New Roman" w:hAnsi="Times New Roman"/>
        </w:rPr>
        <w:t>đủ</w:t>
      </w:r>
      <w:r w:rsidR="00157A09" w:rsidRPr="00C02A3E">
        <w:rPr>
          <w:rFonts w:ascii="Times New Roman" w:hAnsi="Times New Roman"/>
        </w:rPr>
        <w:t xml:space="preserve"> ít nhất là số lô</w:t>
      </w:r>
      <w:r w:rsidR="00EC0747" w:rsidRPr="00C02A3E">
        <w:rPr>
          <w:rFonts w:ascii="Times New Roman" w:hAnsi="Times New Roman"/>
        </w:rPr>
        <w:t xml:space="preserve"> </w:t>
      </w:r>
      <w:r w:rsidRPr="00C02A3E">
        <w:rPr>
          <w:rFonts w:ascii="Times New Roman" w:hAnsi="Times New Roman"/>
        </w:rPr>
        <w:t>tối</w:t>
      </w:r>
      <w:r w:rsidR="00EC0747" w:rsidRPr="00C02A3E">
        <w:rPr>
          <w:rFonts w:ascii="Times New Roman" w:hAnsi="Times New Roman"/>
        </w:rPr>
        <w:t xml:space="preserve"> </w:t>
      </w:r>
      <w:r w:rsidRPr="00C02A3E">
        <w:rPr>
          <w:rFonts w:ascii="Times New Roman" w:hAnsi="Times New Roman"/>
        </w:rPr>
        <w:t>thiểu</w:t>
      </w:r>
      <w:r w:rsidR="00EC0747" w:rsidRPr="00C02A3E">
        <w:rPr>
          <w:rFonts w:ascii="Times New Roman" w:hAnsi="Times New Roman"/>
        </w:rPr>
        <w:t xml:space="preserve"> </w:t>
      </w:r>
      <w:r w:rsidR="00157A09" w:rsidRPr="00C02A3E">
        <w:rPr>
          <w:rFonts w:ascii="Times New Roman" w:hAnsi="Times New Roman"/>
        </w:rPr>
        <w:t>theo quy định</w:t>
      </w:r>
      <w:r w:rsidR="00E553CB" w:rsidRPr="00C02A3E">
        <w:rPr>
          <w:rFonts w:ascii="Times New Roman" w:hAnsi="Times New Roman"/>
        </w:rPr>
        <w:t>,</w:t>
      </w:r>
      <w:r w:rsidR="00EC0747" w:rsidRPr="00C02A3E">
        <w:rPr>
          <w:rFonts w:ascii="Times New Roman" w:hAnsi="Times New Roman"/>
        </w:rPr>
        <w:t xml:space="preserve"> </w:t>
      </w:r>
      <w:r w:rsidR="00E553CB" w:rsidRPr="00C02A3E">
        <w:rPr>
          <w:rFonts w:ascii="Times New Roman" w:hAnsi="Times New Roman"/>
        </w:rPr>
        <w:t xml:space="preserve">thực hiện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Pr="00C02A3E">
        <w:rPr>
          <w:rFonts w:ascii="Times New Roman" w:hAnsi="Times New Roman"/>
        </w:rPr>
        <w:t>độ</w:t>
      </w:r>
      <w:r w:rsidR="00EC0747" w:rsidRPr="00C02A3E">
        <w:rPr>
          <w:rFonts w:ascii="Times New Roman" w:hAnsi="Times New Roman"/>
        </w:rPr>
        <w:t xml:space="preserve"> </w:t>
      </w:r>
      <w:r w:rsidRPr="00C02A3E">
        <w:rPr>
          <w:rFonts w:ascii="Times New Roman" w:hAnsi="Times New Roman"/>
        </w:rPr>
        <w:t>ổn</w:t>
      </w:r>
      <w:r w:rsidR="00EC0747" w:rsidRPr="00C02A3E">
        <w:rPr>
          <w:rFonts w:ascii="Times New Roman" w:hAnsi="Times New Roman"/>
        </w:rPr>
        <w:t xml:space="preserve"> </w:t>
      </w:r>
      <w:r w:rsidRPr="00C02A3E">
        <w:rPr>
          <w:rFonts w:ascii="Times New Roman" w:hAnsi="Times New Roman"/>
        </w:rPr>
        <w:t>định</w:t>
      </w:r>
      <w:r w:rsidR="00EC0747" w:rsidRPr="00C02A3E">
        <w:rPr>
          <w:rFonts w:ascii="Times New Roman" w:hAnsi="Times New Roman"/>
        </w:rPr>
        <w:t xml:space="preserve"> </w:t>
      </w:r>
      <w:r w:rsidR="00E553CB" w:rsidRPr="00C02A3E">
        <w:rPr>
          <w:rFonts w:ascii="Times New Roman" w:hAnsi="Times New Roman"/>
        </w:rPr>
        <w:t xml:space="preserve">ở điều kiện </w:t>
      </w:r>
      <w:r w:rsidR="00564C21" w:rsidRPr="00C02A3E">
        <w:rPr>
          <w:rFonts w:ascii="Times New Roman" w:hAnsi="Times New Roman"/>
        </w:rPr>
        <w:t xml:space="preserve">dài hạn đến hết </w:t>
      </w:r>
      <w:r w:rsidR="004E26F7">
        <w:rPr>
          <w:rFonts w:ascii="Times New Roman" w:hAnsi="Times New Roman"/>
        </w:rPr>
        <w:t>tuổi thọ đề xuất</w:t>
      </w:r>
      <w:r w:rsidR="00564C21" w:rsidRPr="00C02A3E">
        <w:rPr>
          <w:rFonts w:ascii="Times New Roman" w:hAnsi="Times New Roman"/>
        </w:rPr>
        <w:t xml:space="preserve"> </w:t>
      </w:r>
      <w:r w:rsidRPr="00C02A3E">
        <w:rPr>
          <w:rFonts w:ascii="Times New Roman" w:hAnsi="Times New Roman"/>
        </w:rPr>
        <w:t>và</w:t>
      </w:r>
      <w:r w:rsidR="00EC0747" w:rsidRPr="00C02A3E">
        <w:rPr>
          <w:rFonts w:ascii="Times New Roman" w:hAnsi="Times New Roman"/>
        </w:rPr>
        <w:t xml:space="preserve">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001A40F8" w:rsidRPr="00C02A3E">
        <w:rPr>
          <w:rFonts w:ascii="Times New Roman" w:hAnsi="Times New Roman"/>
        </w:rPr>
        <w:t>cấp tốc</w:t>
      </w:r>
      <w:r w:rsidR="00EC0747" w:rsidRPr="00C02A3E">
        <w:rPr>
          <w:rFonts w:ascii="Times New Roman" w:hAnsi="Times New Roman"/>
        </w:rPr>
        <w:t xml:space="preserve"> </w:t>
      </w:r>
      <w:r w:rsidRPr="00C02A3E">
        <w:rPr>
          <w:rFonts w:ascii="Times New Roman" w:hAnsi="Times New Roman"/>
        </w:rPr>
        <w:t>trong</w:t>
      </w:r>
      <w:r w:rsidR="00EC0747" w:rsidRPr="00C02A3E">
        <w:rPr>
          <w:rFonts w:ascii="Times New Roman" w:hAnsi="Times New Roman"/>
        </w:rPr>
        <w:t xml:space="preserve"> 6 </w:t>
      </w:r>
      <w:r w:rsidRPr="00C02A3E">
        <w:rPr>
          <w:rFonts w:ascii="Times New Roman" w:hAnsi="Times New Roman"/>
        </w:rPr>
        <w:t>tháng</w:t>
      </w:r>
      <w:r w:rsidR="00E553CB" w:rsidRPr="00C02A3E">
        <w:rPr>
          <w:rFonts w:ascii="Times New Roman" w:hAnsi="Times New Roman"/>
        </w:rPr>
        <w:t xml:space="preserve"> trên </w:t>
      </w:r>
      <w:r w:rsidR="00983E3F" w:rsidRPr="00C02A3E">
        <w:rPr>
          <w:rFonts w:ascii="Times New Roman" w:hAnsi="Times New Roman"/>
        </w:rPr>
        <w:t>các lô này</w:t>
      </w:r>
      <w:r w:rsidR="00EC0747" w:rsidRPr="00C02A3E">
        <w:rPr>
          <w:rFonts w:ascii="Times New Roman" w:hAnsi="Times New Roman"/>
        </w:rPr>
        <w:t>.</w:t>
      </w:r>
    </w:p>
    <w:p w14:paraId="0C6C473A" w14:textId="0EEA4B5C" w:rsidR="00EC0747" w:rsidRPr="00C02A3E" w:rsidRDefault="00132890" w:rsidP="00BD3599">
      <w:pPr>
        <w:pStyle w:val="BodyTextIndent"/>
        <w:numPr>
          <w:ilvl w:val="0"/>
          <w:numId w:val="3"/>
        </w:numPr>
        <w:tabs>
          <w:tab w:val="clear" w:pos="1290"/>
          <w:tab w:val="left" w:pos="1080"/>
        </w:tabs>
        <w:spacing w:beforeLines="120" w:before="288" w:afterLines="60" w:after="144"/>
        <w:ind w:left="709" w:hanging="425"/>
        <w:rPr>
          <w:rFonts w:ascii="Times New Roman" w:hAnsi="Times New Roman"/>
        </w:rPr>
      </w:pPr>
      <w:r w:rsidRPr="00C02A3E">
        <w:rPr>
          <w:rFonts w:ascii="Times New Roman" w:hAnsi="Times New Roman"/>
        </w:rPr>
        <w:t>Nếu</w:t>
      </w:r>
      <w:r w:rsidR="00EC0747" w:rsidRPr="00C02A3E">
        <w:rPr>
          <w:rFonts w:ascii="Times New Roman" w:hAnsi="Times New Roman"/>
        </w:rPr>
        <w:t xml:space="preserve"> </w:t>
      </w:r>
      <w:r w:rsidRPr="00C02A3E">
        <w:rPr>
          <w:rFonts w:ascii="Times New Roman" w:hAnsi="Times New Roman"/>
        </w:rPr>
        <w:t>trong</w:t>
      </w:r>
      <w:r w:rsidR="00EC0747" w:rsidRPr="00C02A3E">
        <w:rPr>
          <w:rFonts w:ascii="Times New Roman" w:hAnsi="Times New Roman"/>
        </w:rPr>
        <w:t xml:space="preserve"> </w:t>
      </w:r>
      <w:r w:rsidR="00983E3F" w:rsidRPr="00C02A3E">
        <w:rPr>
          <w:rFonts w:ascii="Times New Roman" w:hAnsi="Times New Roman"/>
        </w:rPr>
        <w:t>hồ sơ đăng ký</w:t>
      </w:r>
      <w:r w:rsidR="00EC0747" w:rsidRPr="00C02A3E">
        <w:rPr>
          <w:rFonts w:ascii="Times New Roman" w:hAnsi="Times New Roman"/>
        </w:rPr>
        <w:t xml:space="preserve"> </w:t>
      </w:r>
      <w:r w:rsidRPr="00C02A3E">
        <w:rPr>
          <w:rFonts w:ascii="Times New Roman" w:hAnsi="Times New Roman"/>
        </w:rPr>
        <w:t>không</w:t>
      </w:r>
      <w:r w:rsidR="00EC0747" w:rsidRPr="00C02A3E">
        <w:rPr>
          <w:rFonts w:ascii="Times New Roman" w:hAnsi="Times New Roman"/>
        </w:rPr>
        <w:t xml:space="preserve"> </w:t>
      </w:r>
      <w:r w:rsidRPr="00C02A3E">
        <w:rPr>
          <w:rFonts w:ascii="Times New Roman" w:hAnsi="Times New Roman"/>
        </w:rPr>
        <w:t>có</w:t>
      </w:r>
      <w:r w:rsidR="00EC0747" w:rsidRPr="00C02A3E">
        <w:rPr>
          <w:rFonts w:ascii="Times New Roman" w:hAnsi="Times New Roman"/>
        </w:rPr>
        <w:t xml:space="preserve"> </w:t>
      </w:r>
      <w:r w:rsidRPr="00C02A3E">
        <w:rPr>
          <w:rFonts w:ascii="Times New Roman" w:hAnsi="Times New Roman"/>
        </w:rPr>
        <w:t>các</w:t>
      </w:r>
      <w:r w:rsidR="00EC0747" w:rsidRPr="00C02A3E">
        <w:rPr>
          <w:rFonts w:ascii="Times New Roman" w:hAnsi="Times New Roman"/>
        </w:rPr>
        <w:t xml:space="preserve"> </w:t>
      </w:r>
      <w:r w:rsidRPr="00C02A3E">
        <w:rPr>
          <w:rFonts w:ascii="Times New Roman" w:hAnsi="Times New Roman"/>
        </w:rPr>
        <w:t>số</w:t>
      </w:r>
      <w:r w:rsidR="00EC0747" w:rsidRPr="00C02A3E">
        <w:rPr>
          <w:rFonts w:ascii="Times New Roman" w:hAnsi="Times New Roman"/>
        </w:rPr>
        <w:t xml:space="preserve"> </w:t>
      </w:r>
      <w:r w:rsidRPr="00C02A3E">
        <w:rPr>
          <w:rFonts w:ascii="Times New Roman" w:hAnsi="Times New Roman"/>
        </w:rPr>
        <w:t>liệu</w:t>
      </w:r>
      <w:r w:rsidR="00EC0747" w:rsidRPr="00C02A3E">
        <w:rPr>
          <w:rFonts w:ascii="Times New Roman" w:hAnsi="Times New Roman"/>
        </w:rPr>
        <w:t xml:space="preserve"> </w:t>
      </w:r>
      <w:r w:rsidRPr="00C02A3E">
        <w:rPr>
          <w:rFonts w:ascii="Times New Roman" w:hAnsi="Times New Roman"/>
        </w:rPr>
        <w:t>về</w:t>
      </w:r>
      <w:r w:rsidR="00EC0747" w:rsidRPr="00C02A3E">
        <w:rPr>
          <w:rFonts w:ascii="Times New Roman" w:hAnsi="Times New Roman"/>
        </w:rPr>
        <w:t xml:space="preserve"> </w:t>
      </w:r>
      <w:r w:rsidRPr="00C02A3E">
        <w:rPr>
          <w:rFonts w:ascii="Times New Roman" w:hAnsi="Times New Roman"/>
        </w:rPr>
        <w:t>độ</w:t>
      </w:r>
      <w:r w:rsidR="00EC0747" w:rsidRPr="00C02A3E">
        <w:rPr>
          <w:rFonts w:ascii="Times New Roman" w:hAnsi="Times New Roman"/>
        </w:rPr>
        <w:t xml:space="preserve"> </w:t>
      </w:r>
      <w:r w:rsidRPr="00C02A3E">
        <w:rPr>
          <w:rFonts w:ascii="Times New Roman" w:hAnsi="Times New Roman"/>
        </w:rPr>
        <w:t>ổn</w:t>
      </w:r>
      <w:r w:rsidR="00EC0747" w:rsidRPr="00C02A3E">
        <w:rPr>
          <w:rFonts w:ascii="Times New Roman" w:hAnsi="Times New Roman"/>
        </w:rPr>
        <w:t xml:space="preserve"> </w:t>
      </w:r>
      <w:r w:rsidRPr="00C02A3E">
        <w:rPr>
          <w:rFonts w:ascii="Times New Roman" w:hAnsi="Times New Roman"/>
        </w:rPr>
        <w:t>định</w:t>
      </w:r>
      <w:r w:rsidR="00EC0747" w:rsidRPr="00C02A3E">
        <w:rPr>
          <w:rFonts w:ascii="Times New Roman" w:hAnsi="Times New Roman"/>
        </w:rPr>
        <w:t xml:space="preserve"> </w:t>
      </w:r>
      <w:r w:rsidRPr="00C02A3E">
        <w:rPr>
          <w:rFonts w:ascii="Times New Roman" w:hAnsi="Times New Roman"/>
        </w:rPr>
        <w:t>của</w:t>
      </w:r>
      <w:r w:rsidR="00EC0747" w:rsidRPr="00C02A3E">
        <w:rPr>
          <w:rFonts w:ascii="Times New Roman" w:hAnsi="Times New Roman"/>
        </w:rPr>
        <w:t xml:space="preserve"> </w:t>
      </w:r>
      <w:r w:rsidRPr="00C02A3E">
        <w:rPr>
          <w:rFonts w:ascii="Times New Roman" w:hAnsi="Times New Roman"/>
        </w:rPr>
        <w:t>các</w:t>
      </w:r>
      <w:r w:rsidR="00EC0747" w:rsidRPr="00C02A3E">
        <w:rPr>
          <w:rFonts w:ascii="Times New Roman" w:hAnsi="Times New Roman"/>
        </w:rPr>
        <w:t xml:space="preserve"> </w:t>
      </w:r>
      <w:r w:rsidRPr="00C02A3E">
        <w:rPr>
          <w:rFonts w:ascii="Times New Roman" w:hAnsi="Times New Roman"/>
        </w:rPr>
        <w:t>lô</w:t>
      </w:r>
      <w:r w:rsidR="00EC0747" w:rsidRPr="00C02A3E">
        <w:rPr>
          <w:rFonts w:ascii="Times New Roman" w:hAnsi="Times New Roman"/>
        </w:rPr>
        <w:t xml:space="preserve"> </w:t>
      </w:r>
      <w:r w:rsidRPr="00C02A3E">
        <w:rPr>
          <w:rFonts w:ascii="Times New Roman" w:hAnsi="Times New Roman"/>
        </w:rPr>
        <w:t>sản</w:t>
      </w:r>
      <w:r w:rsidR="00EC0747" w:rsidRPr="00C02A3E">
        <w:rPr>
          <w:rFonts w:ascii="Times New Roman" w:hAnsi="Times New Roman"/>
        </w:rPr>
        <w:t xml:space="preserve"> </w:t>
      </w:r>
      <w:r w:rsidRPr="00C02A3E">
        <w:rPr>
          <w:rFonts w:ascii="Times New Roman" w:hAnsi="Times New Roman"/>
        </w:rPr>
        <w:t>xuất</w:t>
      </w:r>
      <w:r w:rsidR="00EC0747" w:rsidRPr="00C02A3E">
        <w:rPr>
          <w:rFonts w:ascii="Times New Roman" w:hAnsi="Times New Roman"/>
        </w:rPr>
        <w:t xml:space="preserve">, </w:t>
      </w:r>
      <w:r w:rsidRPr="00C02A3E">
        <w:rPr>
          <w:rFonts w:ascii="Times New Roman" w:hAnsi="Times New Roman"/>
        </w:rPr>
        <w:t>cần</w:t>
      </w:r>
      <w:r w:rsidR="00EC0747" w:rsidRPr="00C02A3E">
        <w:rPr>
          <w:rFonts w:ascii="Times New Roman" w:hAnsi="Times New Roman"/>
        </w:rPr>
        <w:t xml:space="preserve"> </w:t>
      </w:r>
      <w:r w:rsidRPr="00C02A3E">
        <w:rPr>
          <w:rFonts w:ascii="Times New Roman" w:hAnsi="Times New Roman"/>
        </w:rPr>
        <w:t>cam</w:t>
      </w:r>
      <w:r w:rsidR="00EC0747" w:rsidRPr="00C02A3E">
        <w:rPr>
          <w:rFonts w:ascii="Times New Roman" w:hAnsi="Times New Roman"/>
        </w:rPr>
        <w:t xml:space="preserve"> </w:t>
      </w:r>
      <w:r w:rsidRPr="00C02A3E">
        <w:rPr>
          <w:rFonts w:ascii="Times New Roman" w:hAnsi="Times New Roman"/>
        </w:rPr>
        <w:t>kết</w:t>
      </w:r>
      <w:r w:rsidR="00EC0747" w:rsidRPr="00C02A3E">
        <w:rPr>
          <w:rFonts w:ascii="Times New Roman" w:hAnsi="Times New Roman"/>
        </w:rPr>
        <w:t xml:space="preserve"> </w:t>
      </w:r>
      <w:r w:rsidR="00983E3F" w:rsidRPr="00C02A3E">
        <w:rPr>
          <w:rFonts w:ascii="Times New Roman" w:hAnsi="Times New Roman"/>
        </w:rPr>
        <w:t xml:space="preserve">thực hiện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Pr="00C02A3E">
        <w:rPr>
          <w:rFonts w:ascii="Times New Roman" w:hAnsi="Times New Roman"/>
        </w:rPr>
        <w:t>độ</w:t>
      </w:r>
      <w:r w:rsidR="00EC0747" w:rsidRPr="00C02A3E">
        <w:rPr>
          <w:rFonts w:ascii="Times New Roman" w:hAnsi="Times New Roman"/>
        </w:rPr>
        <w:t xml:space="preserve"> </w:t>
      </w:r>
      <w:r w:rsidRPr="00C02A3E">
        <w:rPr>
          <w:rFonts w:ascii="Times New Roman" w:hAnsi="Times New Roman"/>
        </w:rPr>
        <w:t>ổn</w:t>
      </w:r>
      <w:r w:rsidR="00EC0747" w:rsidRPr="00C02A3E">
        <w:rPr>
          <w:rFonts w:ascii="Times New Roman" w:hAnsi="Times New Roman"/>
        </w:rPr>
        <w:t xml:space="preserve"> </w:t>
      </w:r>
      <w:r w:rsidRPr="00C02A3E">
        <w:rPr>
          <w:rFonts w:ascii="Times New Roman" w:hAnsi="Times New Roman"/>
        </w:rPr>
        <w:t>định</w:t>
      </w:r>
      <w:r w:rsidR="00EC0747" w:rsidRPr="00C02A3E">
        <w:rPr>
          <w:rFonts w:ascii="Times New Roman" w:hAnsi="Times New Roman"/>
        </w:rPr>
        <w:t xml:space="preserve"> </w:t>
      </w:r>
      <w:r w:rsidR="00983E3F" w:rsidRPr="00C02A3E">
        <w:rPr>
          <w:rFonts w:ascii="Times New Roman" w:hAnsi="Times New Roman"/>
        </w:rPr>
        <w:t xml:space="preserve">ở điều kiện </w:t>
      </w:r>
      <w:r w:rsidR="00564C21" w:rsidRPr="00C02A3E">
        <w:rPr>
          <w:rFonts w:ascii="Times New Roman" w:hAnsi="Times New Roman"/>
        </w:rPr>
        <w:t xml:space="preserve">dài hạn đến hết </w:t>
      </w:r>
      <w:r w:rsidR="004E26F7">
        <w:rPr>
          <w:rFonts w:ascii="Times New Roman" w:hAnsi="Times New Roman"/>
        </w:rPr>
        <w:t>tuổi thọ đề xuất</w:t>
      </w:r>
      <w:r w:rsidR="00983E3F" w:rsidRPr="00C02A3E">
        <w:rPr>
          <w:rFonts w:ascii="Times New Roman" w:hAnsi="Times New Roman"/>
        </w:rPr>
        <w:t xml:space="preserve"> </w:t>
      </w:r>
      <w:r w:rsidRPr="00C02A3E">
        <w:rPr>
          <w:rFonts w:ascii="Times New Roman" w:hAnsi="Times New Roman"/>
        </w:rPr>
        <w:t>và</w:t>
      </w:r>
      <w:r w:rsidR="00EC0747" w:rsidRPr="00C02A3E">
        <w:rPr>
          <w:rFonts w:ascii="Times New Roman" w:hAnsi="Times New Roman"/>
        </w:rPr>
        <w:t xml:space="preserve"> </w:t>
      </w:r>
      <w:r w:rsidRPr="00C02A3E">
        <w:rPr>
          <w:rFonts w:ascii="Times New Roman" w:hAnsi="Times New Roman"/>
        </w:rPr>
        <w:t>nghiên</w:t>
      </w:r>
      <w:r w:rsidR="00EC0747" w:rsidRPr="00C02A3E">
        <w:rPr>
          <w:rFonts w:ascii="Times New Roman" w:hAnsi="Times New Roman"/>
        </w:rPr>
        <w:t xml:space="preserve"> </w:t>
      </w:r>
      <w:r w:rsidRPr="00C02A3E">
        <w:rPr>
          <w:rFonts w:ascii="Times New Roman" w:hAnsi="Times New Roman"/>
        </w:rPr>
        <w:t>cứu</w:t>
      </w:r>
      <w:r w:rsidR="00EC0747" w:rsidRPr="00C02A3E">
        <w:rPr>
          <w:rFonts w:ascii="Times New Roman" w:hAnsi="Times New Roman"/>
        </w:rPr>
        <w:t xml:space="preserve"> </w:t>
      </w:r>
      <w:r w:rsidRPr="00C02A3E">
        <w:rPr>
          <w:rFonts w:ascii="Times New Roman" w:hAnsi="Times New Roman"/>
        </w:rPr>
        <w:t>cấp</w:t>
      </w:r>
      <w:r w:rsidR="00EC0747" w:rsidRPr="00C02A3E">
        <w:rPr>
          <w:rFonts w:ascii="Times New Roman" w:hAnsi="Times New Roman"/>
        </w:rPr>
        <w:t xml:space="preserve"> </w:t>
      </w:r>
      <w:r w:rsidRPr="00C02A3E">
        <w:rPr>
          <w:rFonts w:ascii="Times New Roman" w:hAnsi="Times New Roman"/>
        </w:rPr>
        <w:t>tốc</w:t>
      </w:r>
      <w:r w:rsidR="00EC0747" w:rsidRPr="00C02A3E">
        <w:rPr>
          <w:rFonts w:ascii="Times New Roman" w:hAnsi="Times New Roman"/>
        </w:rPr>
        <w:t xml:space="preserve"> </w:t>
      </w:r>
      <w:r w:rsidRPr="00C02A3E">
        <w:rPr>
          <w:rFonts w:ascii="Times New Roman" w:hAnsi="Times New Roman"/>
        </w:rPr>
        <w:t>trong</w:t>
      </w:r>
      <w:r w:rsidR="00EC0747" w:rsidRPr="00C02A3E">
        <w:rPr>
          <w:rFonts w:ascii="Times New Roman" w:hAnsi="Times New Roman"/>
        </w:rPr>
        <w:t xml:space="preserve"> 6 </w:t>
      </w:r>
      <w:r w:rsidRPr="00C02A3E">
        <w:rPr>
          <w:rFonts w:ascii="Times New Roman" w:hAnsi="Times New Roman"/>
        </w:rPr>
        <w:t>tháng</w:t>
      </w:r>
      <w:r w:rsidR="00EC0747" w:rsidRPr="00C02A3E">
        <w:rPr>
          <w:rFonts w:ascii="Times New Roman" w:hAnsi="Times New Roman"/>
        </w:rPr>
        <w:t xml:space="preserve"> </w:t>
      </w:r>
      <w:r w:rsidR="00983E3F" w:rsidRPr="00C02A3E">
        <w:rPr>
          <w:rFonts w:ascii="Times New Roman" w:hAnsi="Times New Roman"/>
        </w:rPr>
        <w:t xml:space="preserve">trên </w:t>
      </w:r>
      <w:r w:rsidR="00EC0747" w:rsidRPr="00C02A3E">
        <w:rPr>
          <w:rFonts w:ascii="Times New Roman" w:hAnsi="Times New Roman"/>
        </w:rPr>
        <w:t xml:space="preserve">3 </w:t>
      </w:r>
      <w:r w:rsidRPr="00C02A3E">
        <w:rPr>
          <w:rFonts w:ascii="Times New Roman" w:hAnsi="Times New Roman"/>
        </w:rPr>
        <w:t>lô</w:t>
      </w:r>
      <w:r w:rsidR="00EC0747" w:rsidRPr="00C02A3E">
        <w:rPr>
          <w:rFonts w:ascii="Times New Roman" w:hAnsi="Times New Roman"/>
        </w:rPr>
        <w:t xml:space="preserve"> </w:t>
      </w:r>
      <w:r w:rsidRPr="00C02A3E">
        <w:rPr>
          <w:rFonts w:ascii="Times New Roman" w:hAnsi="Times New Roman"/>
        </w:rPr>
        <w:t>sản</w:t>
      </w:r>
      <w:r w:rsidR="00EC0747" w:rsidRPr="00C02A3E">
        <w:rPr>
          <w:rFonts w:ascii="Times New Roman" w:hAnsi="Times New Roman"/>
        </w:rPr>
        <w:t xml:space="preserve"> </w:t>
      </w:r>
      <w:r w:rsidRPr="00C02A3E">
        <w:rPr>
          <w:rFonts w:ascii="Times New Roman" w:hAnsi="Times New Roman"/>
        </w:rPr>
        <w:t>xuất</w:t>
      </w:r>
      <w:r w:rsidR="00EC0747" w:rsidRPr="00C02A3E">
        <w:rPr>
          <w:rFonts w:ascii="Times New Roman" w:hAnsi="Times New Roman"/>
        </w:rPr>
        <w:t xml:space="preserve"> </w:t>
      </w:r>
      <w:r w:rsidRPr="00C02A3E">
        <w:rPr>
          <w:rFonts w:ascii="Times New Roman" w:hAnsi="Times New Roman"/>
        </w:rPr>
        <w:t>đầu</w:t>
      </w:r>
      <w:r w:rsidR="00EC0747" w:rsidRPr="00C02A3E">
        <w:rPr>
          <w:rFonts w:ascii="Times New Roman" w:hAnsi="Times New Roman"/>
        </w:rPr>
        <w:t xml:space="preserve"> </w:t>
      </w:r>
      <w:r w:rsidRPr="00C02A3E">
        <w:rPr>
          <w:rFonts w:ascii="Times New Roman" w:hAnsi="Times New Roman"/>
        </w:rPr>
        <w:t>tiên</w:t>
      </w:r>
      <w:r w:rsidR="00EC0747" w:rsidRPr="00C02A3E">
        <w:rPr>
          <w:rFonts w:ascii="Times New Roman" w:hAnsi="Times New Roman"/>
        </w:rPr>
        <w:t>.</w:t>
      </w:r>
    </w:p>
    <w:p w14:paraId="30F53C5C" w14:textId="77777777" w:rsidR="00EC0747" w:rsidRPr="00C02A3E" w:rsidRDefault="00C94A6B" w:rsidP="0001439D">
      <w:pPr>
        <w:pStyle w:val="BodyTextIndent"/>
        <w:spacing w:beforeLines="120" w:before="288" w:afterLines="60" w:after="144"/>
        <w:ind w:left="709" w:firstLine="0"/>
        <w:rPr>
          <w:rFonts w:ascii="Times New Roman" w:hAnsi="Times New Roman"/>
        </w:rPr>
      </w:pPr>
      <w:r w:rsidRPr="00C02A3E">
        <w:rPr>
          <w:rFonts w:ascii="Times New Roman" w:hAnsi="Times New Roman"/>
        </w:rPr>
        <w:t>Đề cương</w:t>
      </w:r>
      <w:r w:rsidR="00EC0747" w:rsidRPr="00C02A3E">
        <w:rPr>
          <w:rFonts w:ascii="Times New Roman" w:hAnsi="Times New Roman"/>
        </w:rPr>
        <w:t xml:space="preserve"> </w:t>
      </w:r>
      <w:r w:rsidR="00132890" w:rsidRPr="00C02A3E">
        <w:rPr>
          <w:rFonts w:ascii="Times New Roman" w:hAnsi="Times New Roman"/>
        </w:rPr>
        <w:t>nghiên</w:t>
      </w:r>
      <w:r w:rsidR="00EC0747" w:rsidRPr="00C02A3E">
        <w:rPr>
          <w:rFonts w:ascii="Times New Roman" w:hAnsi="Times New Roman"/>
        </w:rPr>
        <w:t xml:space="preserve"> </w:t>
      </w:r>
      <w:r w:rsidR="00132890" w:rsidRPr="00C02A3E">
        <w:rPr>
          <w:rFonts w:ascii="Times New Roman" w:hAnsi="Times New Roman"/>
        </w:rPr>
        <w:t>cứu</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ổn</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32890" w:rsidRPr="00C02A3E">
        <w:rPr>
          <w:rFonts w:ascii="Times New Roman" w:hAnsi="Times New Roman"/>
        </w:rPr>
        <w:t>áp</w:t>
      </w:r>
      <w:r w:rsidR="00EC0747" w:rsidRPr="00C02A3E">
        <w:rPr>
          <w:rFonts w:ascii="Times New Roman" w:hAnsi="Times New Roman"/>
        </w:rPr>
        <w:t xml:space="preserve"> </w:t>
      </w:r>
      <w:r w:rsidR="00132890" w:rsidRPr="00C02A3E">
        <w:rPr>
          <w:rFonts w:ascii="Times New Roman" w:hAnsi="Times New Roman"/>
        </w:rPr>
        <w:t>dụng</w:t>
      </w:r>
      <w:r w:rsidR="00EC0747" w:rsidRPr="00C02A3E">
        <w:rPr>
          <w:rFonts w:ascii="Times New Roman" w:hAnsi="Times New Roman"/>
        </w:rPr>
        <w:t xml:space="preserve"> </w:t>
      </w:r>
      <w:r w:rsidR="00132890" w:rsidRPr="00C02A3E">
        <w:rPr>
          <w:rFonts w:ascii="Times New Roman" w:hAnsi="Times New Roman"/>
        </w:rPr>
        <w:t>cho</w:t>
      </w:r>
      <w:r w:rsidR="00EC0747" w:rsidRPr="00C02A3E">
        <w:rPr>
          <w:rFonts w:ascii="Times New Roman" w:hAnsi="Times New Roman"/>
        </w:rPr>
        <w:t xml:space="preserve"> </w:t>
      </w:r>
      <w:r w:rsidR="00132890" w:rsidRPr="00C02A3E">
        <w:rPr>
          <w:rFonts w:ascii="Times New Roman" w:hAnsi="Times New Roman"/>
        </w:rPr>
        <w:t>các</w:t>
      </w:r>
      <w:r w:rsidR="00EC0747" w:rsidRPr="00C02A3E">
        <w:rPr>
          <w:rFonts w:ascii="Times New Roman" w:hAnsi="Times New Roman"/>
        </w:rPr>
        <w:t xml:space="preserve"> </w:t>
      </w:r>
      <w:r w:rsidR="00132890" w:rsidRPr="00C02A3E">
        <w:rPr>
          <w:rFonts w:ascii="Times New Roman" w:hAnsi="Times New Roman"/>
        </w:rPr>
        <w:t>lô</w:t>
      </w:r>
      <w:r w:rsidR="00EC0747" w:rsidRPr="00C02A3E">
        <w:rPr>
          <w:rFonts w:ascii="Times New Roman" w:hAnsi="Times New Roman"/>
        </w:rPr>
        <w:t xml:space="preserve"> </w:t>
      </w:r>
      <w:r w:rsidR="00132890" w:rsidRPr="00C02A3E">
        <w:rPr>
          <w:rFonts w:ascii="Times New Roman" w:hAnsi="Times New Roman"/>
        </w:rPr>
        <w:t>cam</w:t>
      </w:r>
      <w:r w:rsidR="00EC0747" w:rsidRPr="00C02A3E">
        <w:rPr>
          <w:rFonts w:ascii="Times New Roman" w:hAnsi="Times New Roman"/>
        </w:rPr>
        <w:t xml:space="preserve"> </w:t>
      </w:r>
      <w:r w:rsidR="00132890" w:rsidRPr="00C02A3E">
        <w:rPr>
          <w:rFonts w:ascii="Times New Roman" w:hAnsi="Times New Roman"/>
        </w:rPr>
        <w:t>kết</w:t>
      </w:r>
      <w:r w:rsidR="00EC0747" w:rsidRPr="00C02A3E">
        <w:rPr>
          <w:rFonts w:ascii="Times New Roman" w:hAnsi="Times New Roman"/>
        </w:rPr>
        <w:t xml:space="preserve"> </w:t>
      </w:r>
      <w:r w:rsidR="00132890" w:rsidRPr="00C02A3E">
        <w:rPr>
          <w:rFonts w:ascii="Times New Roman" w:hAnsi="Times New Roman"/>
        </w:rPr>
        <w:t>phải</w:t>
      </w:r>
      <w:r w:rsidR="00EC0747" w:rsidRPr="00C02A3E">
        <w:rPr>
          <w:rFonts w:ascii="Times New Roman" w:hAnsi="Times New Roman"/>
        </w:rPr>
        <w:t xml:space="preserve"> </w:t>
      </w:r>
      <w:r w:rsidR="00132890" w:rsidRPr="00C02A3E">
        <w:rPr>
          <w:rFonts w:ascii="Times New Roman" w:hAnsi="Times New Roman"/>
        </w:rPr>
        <w:t>giống</w:t>
      </w:r>
      <w:r w:rsidR="00EC0747" w:rsidRPr="00C02A3E">
        <w:rPr>
          <w:rFonts w:ascii="Times New Roman" w:hAnsi="Times New Roman"/>
        </w:rPr>
        <w:t xml:space="preserve"> </w:t>
      </w:r>
      <w:r w:rsidR="00132890" w:rsidRPr="00C02A3E">
        <w:rPr>
          <w:rFonts w:ascii="Times New Roman" w:hAnsi="Times New Roman"/>
        </w:rPr>
        <w:t>như</w:t>
      </w:r>
      <w:r w:rsidR="00EC0747" w:rsidRPr="00C02A3E">
        <w:rPr>
          <w:rFonts w:ascii="Times New Roman" w:hAnsi="Times New Roman"/>
        </w:rPr>
        <w:t xml:space="preserve"> </w:t>
      </w:r>
      <w:r w:rsidR="00132890" w:rsidRPr="00C02A3E">
        <w:rPr>
          <w:rFonts w:ascii="Times New Roman" w:hAnsi="Times New Roman"/>
        </w:rPr>
        <w:t>đã</w:t>
      </w:r>
      <w:r w:rsidR="00EC0747" w:rsidRPr="00C02A3E">
        <w:rPr>
          <w:rFonts w:ascii="Times New Roman" w:hAnsi="Times New Roman"/>
        </w:rPr>
        <w:t xml:space="preserve"> </w:t>
      </w:r>
      <w:r w:rsidR="00132890" w:rsidRPr="00C02A3E">
        <w:rPr>
          <w:rFonts w:ascii="Times New Roman" w:hAnsi="Times New Roman"/>
        </w:rPr>
        <w:t>thực</w:t>
      </w:r>
      <w:r w:rsidR="00EC0747" w:rsidRPr="00C02A3E">
        <w:rPr>
          <w:rFonts w:ascii="Times New Roman" w:hAnsi="Times New Roman"/>
        </w:rPr>
        <w:t xml:space="preserve"> </w:t>
      </w:r>
      <w:r w:rsidR="00132890" w:rsidRPr="00C02A3E">
        <w:rPr>
          <w:rFonts w:ascii="Times New Roman" w:hAnsi="Times New Roman"/>
        </w:rPr>
        <w:t>hiện</w:t>
      </w:r>
      <w:r w:rsidR="00EC0747" w:rsidRPr="00C02A3E">
        <w:rPr>
          <w:rFonts w:ascii="Times New Roman" w:hAnsi="Times New Roman"/>
        </w:rPr>
        <w:t xml:space="preserve"> </w:t>
      </w:r>
      <w:r w:rsidR="00132890" w:rsidRPr="00C02A3E">
        <w:rPr>
          <w:rFonts w:ascii="Times New Roman" w:hAnsi="Times New Roman"/>
        </w:rPr>
        <w:t>đối</w:t>
      </w:r>
      <w:r w:rsidR="00EC0747" w:rsidRPr="00C02A3E">
        <w:rPr>
          <w:rFonts w:ascii="Times New Roman" w:hAnsi="Times New Roman"/>
        </w:rPr>
        <w:t xml:space="preserve"> </w:t>
      </w:r>
      <w:r w:rsidR="00132890" w:rsidRPr="00C02A3E">
        <w:rPr>
          <w:rFonts w:ascii="Times New Roman" w:hAnsi="Times New Roman"/>
        </w:rPr>
        <w:t>với</w:t>
      </w:r>
      <w:r w:rsidR="00EC0747" w:rsidRPr="00C02A3E">
        <w:rPr>
          <w:rFonts w:ascii="Times New Roman" w:hAnsi="Times New Roman"/>
        </w:rPr>
        <w:t xml:space="preserve"> </w:t>
      </w:r>
      <w:r w:rsidR="00132890" w:rsidRPr="00C02A3E">
        <w:rPr>
          <w:rFonts w:ascii="Times New Roman" w:hAnsi="Times New Roman"/>
        </w:rPr>
        <w:t>các</w:t>
      </w:r>
      <w:r w:rsidR="00EC0747" w:rsidRPr="00C02A3E">
        <w:rPr>
          <w:rFonts w:ascii="Times New Roman" w:hAnsi="Times New Roman"/>
        </w:rPr>
        <w:t xml:space="preserve"> </w:t>
      </w:r>
      <w:r w:rsidR="00132890" w:rsidRPr="00C02A3E">
        <w:rPr>
          <w:rFonts w:ascii="Times New Roman" w:hAnsi="Times New Roman"/>
        </w:rPr>
        <w:t>lô</w:t>
      </w:r>
      <w:r w:rsidR="00EC0747" w:rsidRPr="00C02A3E">
        <w:rPr>
          <w:rFonts w:ascii="Times New Roman" w:hAnsi="Times New Roman"/>
        </w:rPr>
        <w:t xml:space="preserve"> </w:t>
      </w:r>
      <w:r w:rsidR="00132890" w:rsidRPr="00C02A3E">
        <w:rPr>
          <w:rFonts w:ascii="Times New Roman" w:hAnsi="Times New Roman"/>
        </w:rPr>
        <w:t>đầu</w:t>
      </w:r>
      <w:r w:rsidR="00983E3F" w:rsidRPr="00C02A3E">
        <w:rPr>
          <w:rFonts w:ascii="Times New Roman" w:hAnsi="Times New Roman"/>
        </w:rPr>
        <w:t xml:space="preserve"> tiên</w:t>
      </w:r>
      <w:r w:rsidR="00EC0747" w:rsidRPr="00C02A3E">
        <w:rPr>
          <w:rFonts w:ascii="Times New Roman" w:hAnsi="Times New Roman"/>
        </w:rPr>
        <w:t xml:space="preserve">, </w:t>
      </w:r>
      <w:r w:rsidR="00132890" w:rsidRPr="00C02A3E">
        <w:rPr>
          <w:rFonts w:ascii="Times New Roman" w:hAnsi="Times New Roman"/>
        </w:rPr>
        <w:t>trừ</w:t>
      </w:r>
      <w:r w:rsidR="00EC0747" w:rsidRPr="00C02A3E">
        <w:rPr>
          <w:rFonts w:ascii="Times New Roman" w:hAnsi="Times New Roman"/>
        </w:rPr>
        <w:t xml:space="preserve"> </w:t>
      </w:r>
      <w:r w:rsidR="00132890" w:rsidRPr="00C02A3E">
        <w:rPr>
          <w:rFonts w:ascii="Times New Roman" w:hAnsi="Times New Roman"/>
        </w:rPr>
        <w:t>khi</w:t>
      </w:r>
      <w:r w:rsidR="00EC0747" w:rsidRPr="00C02A3E">
        <w:rPr>
          <w:rFonts w:ascii="Times New Roman" w:hAnsi="Times New Roman"/>
        </w:rPr>
        <w:t xml:space="preserve"> </w:t>
      </w:r>
      <w:r w:rsidR="00132890" w:rsidRPr="00C02A3E">
        <w:rPr>
          <w:rFonts w:ascii="Times New Roman" w:hAnsi="Times New Roman"/>
        </w:rPr>
        <w:t>có</w:t>
      </w:r>
      <w:r w:rsidR="00EC0747" w:rsidRPr="00C02A3E">
        <w:rPr>
          <w:rFonts w:ascii="Times New Roman" w:hAnsi="Times New Roman"/>
        </w:rPr>
        <w:t xml:space="preserve"> </w:t>
      </w:r>
      <w:r w:rsidR="00132890" w:rsidRPr="00C02A3E">
        <w:rPr>
          <w:rFonts w:ascii="Times New Roman" w:hAnsi="Times New Roman"/>
        </w:rPr>
        <w:t>những</w:t>
      </w:r>
      <w:r w:rsidR="00EC0747" w:rsidRPr="00C02A3E">
        <w:rPr>
          <w:rFonts w:ascii="Times New Roman" w:hAnsi="Times New Roman"/>
        </w:rPr>
        <w:t xml:space="preserve"> </w:t>
      </w:r>
      <w:r w:rsidR="00132890" w:rsidRPr="00C02A3E">
        <w:rPr>
          <w:rFonts w:ascii="Times New Roman" w:hAnsi="Times New Roman"/>
        </w:rPr>
        <w:t>biện</w:t>
      </w:r>
      <w:r w:rsidR="00EC0747" w:rsidRPr="00C02A3E">
        <w:rPr>
          <w:rFonts w:ascii="Times New Roman" w:hAnsi="Times New Roman"/>
        </w:rPr>
        <w:t xml:space="preserve"> </w:t>
      </w:r>
      <w:r w:rsidR="00132890" w:rsidRPr="00C02A3E">
        <w:rPr>
          <w:rFonts w:ascii="Times New Roman" w:hAnsi="Times New Roman"/>
        </w:rPr>
        <w:t>luận</w:t>
      </w:r>
      <w:r w:rsidR="00EC0747" w:rsidRPr="00C02A3E">
        <w:rPr>
          <w:rFonts w:ascii="Times New Roman" w:hAnsi="Times New Roman"/>
        </w:rPr>
        <w:t xml:space="preserve"> </w:t>
      </w:r>
      <w:r w:rsidR="00132890" w:rsidRPr="00C02A3E">
        <w:rPr>
          <w:rFonts w:ascii="Times New Roman" w:hAnsi="Times New Roman"/>
        </w:rPr>
        <w:t>có</w:t>
      </w:r>
      <w:r w:rsidR="00EC0747" w:rsidRPr="00C02A3E">
        <w:rPr>
          <w:rFonts w:ascii="Times New Roman" w:hAnsi="Times New Roman"/>
        </w:rPr>
        <w:t xml:space="preserve"> </w:t>
      </w:r>
      <w:r w:rsidR="00132890" w:rsidRPr="00C02A3E">
        <w:rPr>
          <w:rFonts w:ascii="Times New Roman" w:hAnsi="Times New Roman"/>
        </w:rPr>
        <w:t>tính</w:t>
      </w:r>
      <w:r w:rsidR="00EC0747" w:rsidRPr="00C02A3E">
        <w:rPr>
          <w:rFonts w:ascii="Times New Roman" w:hAnsi="Times New Roman"/>
        </w:rPr>
        <w:t xml:space="preserve"> </w:t>
      </w:r>
      <w:r w:rsidR="00132890" w:rsidRPr="00C02A3E">
        <w:rPr>
          <w:rFonts w:ascii="Times New Roman" w:hAnsi="Times New Roman"/>
        </w:rPr>
        <w:t>khoa</w:t>
      </w:r>
      <w:r w:rsidR="00EC0747" w:rsidRPr="00C02A3E">
        <w:rPr>
          <w:rFonts w:ascii="Times New Roman" w:hAnsi="Times New Roman"/>
        </w:rPr>
        <w:t xml:space="preserve"> </w:t>
      </w:r>
      <w:r w:rsidR="00132890" w:rsidRPr="00C02A3E">
        <w:rPr>
          <w:rFonts w:ascii="Times New Roman" w:hAnsi="Times New Roman"/>
        </w:rPr>
        <w:t>học</w:t>
      </w:r>
      <w:r w:rsidR="00EC0747" w:rsidRPr="00C02A3E">
        <w:rPr>
          <w:rFonts w:ascii="Times New Roman" w:hAnsi="Times New Roman"/>
        </w:rPr>
        <w:t>.</w:t>
      </w:r>
    </w:p>
    <w:p w14:paraId="4B19696B" w14:textId="67C39B5C" w:rsidR="00EC0747" w:rsidRPr="00C02A3E" w:rsidRDefault="00BA5806"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4.</w:t>
      </w:r>
      <w:r w:rsidR="00564C21" w:rsidRPr="00C02A3E">
        <w:rPr>
          <w:rFonts w:ascii="Times New Roman" w:hAnsi="Times New Roman"/>
        </w:rPr>
        <w:t>11</w:t>
      </w:r>
      <w:r w:rsidRPr="00C02A3E">
        <w:rPr>
          <w:rFonts w:ascii="Times New Roman" w:hAnsi="Times New Roman"/>
        </w:rPr>
        <w:t>.3</w:t>
      </w:r>
      <w:r w:rsidR="00101A51" w:rsidRPr="00C02A3E">
        <w:rPr>
          <w:rFonts w:ascii="Times New Roman" w:hAnsi="Times New Roman"/>
        </w:rPr>
        <w:t>.</w:t>
      </w:r>
      <w:r w:rsidR="0001439D">
        <w:rPr>
          <w:rFonts w:ascii="Times New Roman" w:hAnsi="Times New Roman"/>
        </w:rPr>
        <w:t xml:space="preserve"> </w:t>
      </w:r>
      <w:r w:rsidR="00C94695" w:rsidRPr="00C02A3E">
        <w:rPr>
          <w:rFonts w:ascii="Times New Roman" w:hAnsi="Times New Roman"/>
        </w:rPr>
        <w:t>Nếu báo cáo nghiên cứu độ ổn định đã nộp được thực hiện ở những điều kiện khác và không chứng minh được rằng thành phẩm thuốc vẫn đạt các chỉ tiêu chấp nhận được nêu ra trong hướng dẫn này, c</w:t>
      </w:r>
      <w:r w:rsidR="00983E3F" w:rsidRPr="00C02A3E">
        <w:rPr>
          <w:rFonts w:ascii="Times New Roman" w:hAnsi="Times New Roman"/>
        </w:rPr>
        <w:t>ơ sở đăng ký</w:t>
      </w:r>
      <w:r w:rsidR="00EC0747" w:rsidRPr="00C02A3E">
        <w:rPr>
          <w:rFonts w:ascii="Times New Roman" w:hAnsi="Times New Roman"/>
        </w:rPr>
        <w:t xml:space="preserve"> </w:t>
      </w:r>
      <w:r w:rsidR="00132890" w:rsidRPr="00C02A3E">
        <w:rPr>
          <w:rFonts w:ascii="Times New Roman" w:hAnsi="Times New Roman"/>
        </w:rPr>
        <w:t>phải</w:t>
      </w:r>
      <w:r w:rsidR="00EC0747" w:rsidRPr="00C02A3E">
        <w:rPr>
          <w:rFonts w:ascii="Times New Roman" w:hAnsi="Times New Roman"/>
        </w:rPr>
        <w:t xml:space="preserve"> </w:t>
      </w:r>
      <w:r w:rsidR="00C94695" w:rsidRPr="00C02A3E">
        <w:rPr>
          <w:rFonts w:ascii="Times New Roman" w:hAnsi="Times New Roman"/>
        </w:rPr>
        <w:t xml:space="preserve">nộp </w:t>
      </w:r>
      <w:r w:rsidR="00132890" w:rsidRPr="00C02A3E">
        <w:rPr>
          <w:rFonts w:ascii="Times New Roman" w:hAnsi="Times New Roman"/>
        </w:rPr>
        <w:t>cam</w:t>
      </w:r>
      <w:r w:rsidR="00EC0747" w:rsidRPr="00C02A3E">
        <w:rPr>
          <w:rFonts w:ascii="Times New Roman" w:hAnsi="Times New Roman"/>
        </w:rPr>
        <w:t xml:space="preserve"> </w:t>
      </w:r>
      <w:r w:rsidR="00132890" w:rsidRPr="00C02A3E">
        <w:rPr>
          <w:rFonts w:ascii="Times New Roman" w:hAnsi="Times New Roman"/>
        </w:rPr>
        <w:t>kết</w:t>
      </w:r>
      <w:r w:rsidR="00EC0747" w:rsidRPr="00C02A3E">
        <w:rPr>
          <w:rFonts w:ascii="Times New Roman" w:hAnsi="Times New Roman"/>
        </w:rPr>
        <w:t xml:space="preserve"> </w:t>
      </w:r>
      <w:r w:rsidR="00132890" w:rsidRPr="00C02A3E">
        <w:rPr>
          <w:rFonts w:ascii="Times New Roman" w:hAnsi="Times New Roman"/>
        </w:rPr>
        <w:t>và</w:t>
      </w:r>
      <w:r w:rsidR="00EC0747" w:rsidRPr="00C02A3E">
        <w:rPr>
          <w:rFonts w:ascii="Times New Roman" w:hAnsi="Times New Roman"/>
        </w:rPr>
        <w:t xml:space="preserve"> </w:t>
      </w:r>
      <w:r w:rsidR="00C94695" w:rsidRPr="00C02A3E">
        <w:rPr>
          <w:rFonts w:ascii="Times New Roman" w:hAnsi="Times New Roman"/>
        </w:rPr>
        <w:t>đề cương</w:t>
      </w:r>
      <w:r w:rsidR="00EC0747" w:rsidRPr="00C02A3E">
        <w:rPr>
          <w:rFonts w:ascii="Times New Roman" w:hAnsi="Times New Roman"/>
        </w:rPr>
        <w:t xml:space="preserve"> </w:t>
      </w:r>
      <w:r w:rsidR="00132890" w:rsidRPr="00C02A3E">
        <w:rPr>
          <w:rFonts w:ascii="Times New Roman" w:hAnsi="Times New Roman"/>
        </w:rPr>
        <w:t>nghiên</w:t>
      </w:r>
      <w:r w:rsidR="00EC0747" w:rsidRPr="00C02A3E">
        <w:rPr>
          <w:rFonts w:ascii="Times New Roman" w:hAnsi="Times New Roman"/>
        </w:rPr>
        <w:t xml:space="preserve"> </w:t>
      </w:r>
      <w:r w:rsidR="00132890" w:rsidRPr="00C02A3E">
        <w:rPr>
          <w:rFonts w:ascii="Times New Roman" w:hAnsi="Times New Roman"/>
        </w:rPr>
        <w:t>cứu</w:t>
      </w:r>
      <w:r w:rsidR="00EC0747" w:rsidRPr="00C02A3E">
        <w:rPr>
          <w:rFonts w:ascii="Times New Roman" w:hAnsi="Times New Roman"/>
        </w:rPr>
        <w:t xml:space="preserve"> </w:t>
      </w:r>
      <w:r w:rsidR="00132890" w:rsidRPr="00C02A3E">
        <w:rPr>
          <w:rFonts w:ascii="Times New Roman" w:hAnsi="Times New Roman"/>
        </w:rPr>
        <w:t>về</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ổn</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32890" w:rsidRPr="00C02A3E">
        <w:rPr>
          <w:rFonts w:ascii="Times New Roman" w:hAnsi="Times New Roman"/>
        </w:rPr>
        <w:t>sau</w:t>
      </w:r>
      <w:r w:rsidR="00EC0747" w:rsidRPr="00C02A3E">
        <w:rPr>
          <w:rFonts w:ascii="Times New Roman" w:hAnsi="Times New Roman"/>
        </w:rPr>
        <w:t xml:space="preserve"> </w:t>
      </w:r>
      <w:r w:rsidR="00132890" w:rsidRPr="00C02A3E">
        <w:rPr>
          <w:rFonts w:ascii="Times New Roman" w:hAnsi="Times New Roman"/>
        </w:rPr>
        <w:t>khi</w:t>
      </w:r>
      <w:r w:rsidR="00EC0747" w:rsidRPr="00C02A3E">
        <w:rPr>
          <w:rFonts w:ascii="Times New Roman" w:hAnsi="Times New Roman"/>
        </w:rPr>
        <w:t xml:space="preserve"> </w:t>
      </w:r>
      <w:r w:rsidR="00132890" w:rsidRPr="00C02A3E">
        <w:rPr>
          <w:rFonts w:ascii="Times New Roman" w:hAnsi="Times New Roman"/>
        </w:rPr>
        <w:t>được</w:t>
      </w:r>
      <w:r w:rsidR="00EC0747" w:rsidRPr="00C02A3E">
        <w:rPr>
          <w:rFonts w:ascii="Times New Roman" w:hAnsi="Times New Roman"/>
        </w:rPr>
        <w:t xml:space="preserve"> </w:t>
      </w:r>
      <w:r w:rsidR="00983E3F" w:rsidRPr="00C02A3E">
        <w:rPr>
          <w:rFonts w:ascii="Times New Roman" w:hAnsi="Times New Roman"/>
        </w:rPr>
        <w:t>cấp phép lưu hành</w:t>
      </w:r>
      <w:r w:rsidR="004D2FE7" w:rsidRPr="00C02A3E">
        <w:rPr>
          <w:rFonts w:ascii="Times New Roman" w:hAnsi="Times New Roman"/>
        </w:rPr>
        <w:t xml:space="preserve">. Trong những trường hợp như vậy, phải cân nhắc các lựa chọn sau đây: (1) </w:t>
      </w:r>
      <w:r w:rsidR="008560AC">
        <w:rPr>
          <w:rFonts w:ascii="Times New Roman" w:hAnsi="Times New Roman"/>
        </w:rPr>
        <w:t>r</w:t>
      </w:r>
      <w:r w:rsidR="004D2FE7" w:rsidRPr="00C02A3E">
        <w:rPr>
          <w:rFonts w:ascii="Times New Roman" w:hAnsi="Times New Roman"/>
        </w:rPr>
        <w:t>út ngắn tuổi thọ</w:t>
      </w:r>
      <w:r w:rsidR="008560AC">
        <w:rPr>
          <w:rFonts w:ascii="Times New Roman" w:hAnsi="Times New Roman"/>
        </w:rPr>
        <w:t>,</w:t>
      </w:r>
      <w:r w:rsidR="004D2FE7" w:rsidRPr="00C02A3E">
        <w:rPr>
          <w:rFonts w:ascii="Times New Roman" w:hAnsi="Times New Roman"/>
        </w:rPr>
        <w:t xml:space="preserve"> (2) dùng hệ </w:t>
      </w:r>
      <w:r w:rsidR="00C94695" w:rsidRPr="00C02A3E">
        <w:rPr>
          <w:rFonts w:ascii="Times New Roman" w:hAnsi="Times New Roman"/>
        </w:rPr>
        <w:t xml:space="preserve">thống </w:t>
      </w:r>
      <w:r w:rsidR="004D2FE7" w:rsidRPr="00C02A3E">
        <w:rPr>
          <w:rFonts w:ascii="Times New Roman" w:hAnsi="Times New Roman"/>
        </w:rPr>
        <w:t xml:space="preserve">bao bì </w:t>
      </w:r>
      <w:r w:rsidR="00C94695" w:rsidRPr="00C02A3E">
        <w:rPr>
          <w:rFonts w:ascii="Times New Roman" w:hAnsi="Times New Roman"/>
        </w:rPr>
        <w:t>đóng gói</w:t>
      </w:r>
      <w:r w:rsidR="004D2FE7" w:rsidRPr="00C02A3E">
        <w:rPr>
          <w:rFonts w:ascii="Times New Roman" w:hAnsi="Times New Roman"/>
        </w:rPr>
        <w:t xml:space="preserve"> có khả năng bảo vệ tốt hơn hoặc (3) đưa thêm các chú ý trên nhãn</w:t>
      </w:r>
    </w:p>
    <w:p w14:paraId="28EDF91A" w14:textId="77777777" w:rsidR="00EC0747" w:rsidRPr="00C02A3E" w:rsidRDefault="00916A14" w:rsidP="00C02A3E">
      <w:pPr>
        <w:pStyle w:val="BodyTextIndent"/>
        <w:tabs>
          <w:tab w:val="left" w:pos="720"/>
        </w:tabs>
        <w:spacing w:beforeLines="120" w:before="288" w:afterLines="60" w:after="144"/>
        <w:ind w:left="709" w:hanging="709"/>
        <w:rPr>
          <w:rFonts w:ascii="Times New Roman" w:hAnsi="Times New Roman"/>
        </w:rPr>
      </w:pPr>
      <w:r w:rsidRPr="00C02A3E">
        <w:rPr>
          <w:rFonts w:ascii="Times New Roman" w:hAnsi="Times New Roman"/>
        </w:rPr>
        <w:t>4.11</w:t>
      </w:r>
      <w:r w:rsidR="00BA5806" w:rsidRPr="00C02A3E">
        <w:rPr>
          <w:rFonts w:ascii="Times New Roman" w:hAnsi="Times New Roman"/>
        </w:rPr>
        <w:t>.4</w:t>
      </w:r>
      <w:r w:rsidR="00101A51" w:rsidRPr="00C02A3E">
        <w:rPr>
          <w:rFonts w:ascii="Times New Roman" w:hAnsi="Times New Roman"/>
        </w:rPr>
        <w:t>.</w:t>
      </w:r>
      <w:r w:rsidR="0001439D">
        <w:rPr>
          <w:rFonts w:ascii="Times New Roman" w:hAnsi="Times New Roman"/>
        </w:rPr>
        <w:t xml:space="preserve"> </w:t>
      </w:r>
      <w:r w:rsidRPr="00C02A3E">
        <w:rPr>
          <w:rFonts w:ascii="Times New Roman" w:hAnsi="Times New Roman"/>
        </w:rPr>
        <w:t>Nghiên cứu đ</w:t>
      </w:r>
      <w:r w:rsidR="00132890" w:rsidRPr="00C02A3E">
        <w:rPr>
          <w:rFonts w:ascii="Times New Roman" w:hAnsi="Times New Roman"/>
        </w:rPr>
        <w:t>ộ</w:t>
      </w:r>
      <w:r w:rsidR="00EC0747" w:rsidRPr="00C02A3E">
        <w:rPr>
          <w:rFonts w:ascii="Times New Roman" w:hAnsi="Times New Roman"/>
        </w:rPr>
        <w:t xml:space="preserve"> </w:t>
      </w:r>
      <w:r w:rsidR="00132890" w:rsidRPr="00C02A3E">
        <w:rPr>
          <w:rFonts w:ascii="Times New Roman" w:hAnsi="Times New Roman"/>
        </w:rPr>
        <w:t>ổn</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32890" w:rsidRPr="00C02A3E">
        <w:rPr>
          <w:rFonts w:ascii="Times New Roman" w:hAnsi="Times New Roman"/>
        </w:rPr>
        <w:t>sau</w:t>
      </w:r>
      <w:r w:rsidR="00EC0747" w:rsidRPr="00C02A3E">
        <w:rPr>
          <w:rFonts w:ascii="Times New Roman" w:hAnsi="Times New Roman"/>
        </w:rPr>
        <w:t xml:space="preserve"> </w:t>
      </w:r>
      <w:r w:rsidR="00132890" w:rsidRPr="00C02A3E">
        <w:rPr>
          <w:rFonts w:ascii="Times New Roman" w:hAnsi="Times New Roman"/>
        </w:rPr>
        <w:t>khi</w:t>
      </w:r>
      <w:r w:rsidR="00EC0747" w:rsidRPr="00C02A3E">
        <w:rPr>
          <w:rFonts w:ascii="Times New Roman" w:hAnsi="Times New Roman"/>
        </w:rPr>
        <w:t xml:space="preserve"> </w:t>
      </w:r>
      <w:r w:rsidR="00C94695" w:rsidRPr="00C02A3E">
        <w:rPr>
          <w:rFonts w:ascii="Times New Roman" w:hAnsi="Times New Roman"/>
        </w:rPr>
        <w:t>cấp phép lưu hành</w:t>
      </w:r>
      <w:r w:rsidR="00EC0747" w:rsidRPr="00C02A3E">
        <w:rPr>
          <w:rFonts w:ascii="Times New Roman" w:hAnsi="Times New Roman"/>
        </w:rPr>
        <w:t xml:space="preserve"> </w:t>
      </w:r>
      <w:r w:rsidR="00132890" w:rsidRPr="00C02A3E">
        <w:rPr>
          <w:rFonts w:ascii="Times New Roman" w:hAnsi="Times New Roman"/>
        </w:rPr>
        <w:t>có</w:t>
      </w:r>
      <w:r w:rsidR="00EC0747" w:rsidRPr="00C02A3E">
        <w:rPr>
          <w:rFonts w:ascii="Times New Roman" w:hAnsi="Times New Roman"/>
        </w:rPr>
        <w:t xml:space="preserve"> </w:t>
      </w:r>
      <w:r w:rsidR="00132890" w:rsidRPr="00C02A3E">
        <w:rPr>
          <w:rFonts w:ascii="Times New Roman" w:hAnsi="Times New Roman"/>
        </w:rPr>
        <w:t>thể</w:t>
      </w:r>
      <w:r w:rsidR="00EC0747" w:rsidRPr="00C02A3E">
        <w:rPr>
          <w:rFonts w:ascii="Times New Roman" w:hAnsi="Times New Roman"/>
        </w:rPr>
        <w:t xml:space="preserve"> </w:t>
      </w:r>
      <w:r w:rsidR="00132890" w:rsidRPr="00C02A3E">
        <w:rPr>
          <w:rFonts w:ascii="Times New Roman" w:hAnsi="Times New Roman"/>
        </w:rPr>
        <w:t>được</w:t>
      </w:r>
      <w:r w:rsidR="00EC0747" w:rsidRPr="00C02A3E">
        <w:rPr>
          <w:rFonts w:ascii="Times New Roman" w:hAnsi="Times New Roman"/>
        </w:rPr>
        <w:t xml:space="preserve"> </w:t>
      </w:r>
      <w:r w:rsidR="00132890" w:rsidRPr="00C02A3E">
        <w:rPr>
          <w:rFonts w:ascii="Times New Roman" w:hAnsi="Times New Roman"/>
        </w:rPr>
        <w:t>thực</w:t>
      </w:r>
      <w:r w:rsidR="00EC0747" w:rsidRPr="00C02A3E">
        <w:rPr>
          <w:rFonts w:ascii="Times New Roman" w:hAnsi="Times New Roman"/>
        </w:rPr>
        <w:t xml:space="preserve"> </w:t>
      </w:r>
      <w:r w:rsidR="00132890" w:rsidRPr="00C02A3E">
        <w:rPr>
          <w:rFonts w:ascii="Times New Roman" w:hAnsi="Times New Roman"/>
        </w:rPr>
        <w:t>hiện</w:t>
      </w:r>
      <w:r w:rsidR="00EC0747" w:rsidRPr="00C02A3E">
        <w:rPr>
          <w:rFonts w:ascii="Times New Roman" w:hAnsi="Times New Roman"/>
        </w:rPr>
        <w:t xml:space="preserve"> </w:t>
      </w:r>
      <w:r w:rsidR="00132890" w:rsidRPr="00C02A3E">
        <w:rPr>
          <w:rFonts w:ascii="Times New Roman" w:hAnsi="Times New Roman"/>
        </w:rPr>
        <w:t>ở</w:t>
      </w:r>
      <w:r w:rsidR="00EC0747" w:rsidRPr="00C02A3E">
        <w:rPr>
          <w:rFonts w:ascii="Times New Roman" w:hAnsi="Times New Roman"/>
        </w:rPr>
        <w:t xml:space="preserve"> </w:t>
      </w:r>
      <w:r w:rsidR="00132890" w:rsidRPr="00C02A3E">
        <w:rPr>
          <w:rFonts w:ascii="Times New Roman" w:hAnsi="Times New Roman"/>
        </w:rPr>
        <w:t>bất</w:t>
      </w:r>
      <w:r w:rsidR="00EC0747" w:rsidRPr="00C02A3E">
        <w:rPr>
          <w:rFonts w:ascii="Times New Roman" w:hAnsi="Times New Roman"/>
        </w:rPr>
        <w:t xml:space="preserve"> </w:t>
      </w:r>
      <w:r w:rsidR="00132890" w:rsidRPr="00C02A3E">
        <w:rPr>
          <w:rFonts w:ascii="Times New Roman" w:hAnsi="Times New Roman"/>
        </w:rPr>
        <w:t>kỳ</w:t>
      </w:r>
      <w:r w:rsidR="00EC0747" w:rsidRPr="00C02A3E">
        <w:rPr>
          <w:rFonts w:ascii="Times New Roman" w:hAnsi="Times New Roman"/>
        </w:rPr>
        <w:t xml:space="preserve"> </w:t>
      </w:r>
      <w:r w:rsidR="00132890" w:rsidRPr="00C02A3E">
        <w:rPr>
          <w:rFonts w:ascii="Times New Roman" w:hAnsi="Times New Roman"/>
        </w:rPr>
        <w:t>nước</w:t>
      </w:r>
      <w:r w:rsidR="00EC0747" w:rsidRPr="00C02A3E">
        <w:rPr>
          <w:rFonts w:ascii="Times New Roman" w:hAnsi="Times New Roman"/>
        </w:rPr>
        <w:t xml:space="preserve"> </w:t>
      </w:r>
      <w:r w:rsidR="00132890" w:rsidRPr="00C02A3E">
        <w:rPr>
          <w:rFonts w:ascii="Times New Roman" w:hAnsi="Times New Roman"/>
        </w:rPr>
        <w:t>thành</w:t>
      </w:r>
      <w:r w:rsidR="00EC0747" w:rsidRPr="00C02A3E">
        <w:rPr>
          <w:rFonts w:ascii="Times New Roman" w:hAnsi="Times New Roman"/>
        </w:rPr>
        <w:t xml:space="preserve"> </w:t>
      </w:r>
      <w:r w:rsidR="00132890" w:rsidRPr="00C02A3E">
        <w:rPr>
          <w:rFonts w:ascii="Times New Roman" w:hAnsi="Times New Roman"/>
        </w:rPr>
        <w:t>viên</w:t>
      </w:r>
      <w:r w:rsidR="00EC0747" w:rsidRPr="00C02A3E">
        <w:rPr>
          <w:rFonts w:ascii="Times New Roman" w:hAnsi="Times New Roman"/>
        </w:rPr>
        <w:t xml:space="preserve"> </w:t>
      </w:r>
      <w:r w:rsidR="00132890" w:rsidRPr="00C02A3E">
        <w:rPr>
          <w:rFonts w:ascii="Times New Roman" w:hAnsi="Times New Roman"/>
        </w:rPr>
        <w:t>nào</w:t>
      </w:r>
      <w:r w:rsidR="00EC0747" w:rsidRPr="00C02A3E">
        <w:rPr>
          <w:rFonts w:ascii="Times New Roman" w:hAnsi="Times New Roman"/>
        </w:rPr>
        <w:t xml:space="preserve"> </w:t>
      </w:r>
      <w:r w:rsidR="00132890" w:rsidRPr="00C02A3E">
        <w:rPr>
          <w:rFonts w:ascii="Times New Roman" w:hAnsi="Times New Roman"/>
        </w:rPr>
        <w:t>thuộc</w:t>
      </w:r>
      <w:r w:rsidR="00EC0747" w:rsidRPr="00C02A3E">
        <w:rPr>
          <w:rFonts w:ascii="Times New Roman" w:hAnsi="Times New Roman"/>
        </w:rPr>
        <w:t xml:space="preserve"> </w:t>
      </w:r>
      <w:r w:rsidR="00132890" w:rsidRPr="00C02A3E">
        <w:rPr>
          <w:rFonts w:ascii="Times New Roman" w:hAnsi="Times New Roman"/>
        </w:rPr>
        <w:t>ASEAN</w:t>
      </w:r>
      <w:r w:rsidR="00EC0747" w:rsidRPr="00C02A3E">
        <w:rPr>
          <w:rFonts w:ascii="Times New Roman" w:hAnsi="Times New Roman"/>
        </w:rPr>
        <w:t xml:space="preserve">, </w:t>
      </w:r>
      <w:r w:rsidR="00132890" w:rsidRPr="00C02A3E">
        <w:rPr>
          <w:rFonts w:ascii="Times New Roman" w:hAnsi="Times New Roman"/>
        </w:rPr>
        <w:t>nước</w:t>
      </w:r>
      <w:r w:rsidR="00EC0747" w:rsidRPr="00C02A3E">
        <w:rPr>
          <w:rFonts w:ascii="Times New Roman" w:hAnsi="Times New Roman"/>
        </w:rPr>
        <w:t xml:space="preserve"> </w:t>
      </w:r>
      <w:r w:rsidR="00132890" w:rsidRPr="00C02A3E">
        <w:rPr>
          <w:rFonts w:ascii="Times New Roman" w:hAnsi="Times New Roman"/>
        </w:rPr>
        <w:t>xuất</w:t>
      </w:r>
      <w:r w:rsidR="00EC0747" w:rsidRPr="00C02A3E">
        <w:rPr>
          <w:rFonts w:ascii="Times New Roman" w:hAnsi="Times New Roman"/>
        </w:rPr>
        <w:t xml:space="preserve"> </w:t>
      </w:r>
      <w:r w:rsidR="00C94695" w:rsidRPr="00C02A3E">
        <w:rPr>
          <w:rFonts w:ascii="Times New Roman" w:hAnsi="Times New Roman"/>
        </w:rPr>
        <w:t xml:space="preserve">xứ </w:t>
      </w:r>
      <w:r w:rsidR="00132890" w:rsidRPr="00C02A3E">
        <w:rPr>
          <w:rFonts w:ascii="Times New Roman" w:hAnsi="Times New Roman"/>
        </w:rPr>
        <w:t>hoặc</w:t>
      </w:r>
      <w:r w:rsidR="00EC0747" w:rsidRPr="00C02A3E">
        <w:rPr>
          <w:rFonts w:ascii="Times New Roman" w:hAnsi="Times New Roman"/>
        </w:rPr>
        <w:t xml:space="preserve"> </w:t>
      </w:r>
      <w:r w:rsidR="00132890" w:rsidRPr="00C02A3E">
        <w:rPr>
          <w:rFonts w:ascii="Times New Roman" w:hAnsi="Times New Roman"/>
        </w:rPr>
        <w:t>bất</w:t>
      </w:r>
      <w:r w:rsidR="00EC0747" w:rsidRPr="00C02A3E">
        <w:rPr>
          <w:rFonts w:ascii="Times New Roman" w:hAnsi="Times New Roman"/>
        </w:rPr>
        <w:t xml:space="preserve"> </w:t>
      </w:r>
      <w:r w:rsidR="00132890" w:rsidRPr="00C02A3E">
        <w:rPr>
          <w:rFonts w:ascii="Times New Roman" w:hAnsi="Times New Roman"/>
        </w:rPr>
        <w:t>kỳ</w:t>
      </w:r>
      <w:r w:rsidR="00EC0747" w:rsidRPr="00C02A3E">
        <w:rPr>
          <w:rFonts w:ascii="Times New Roman" w:hAnsi="Times New Roman"/>
        </w:rPr>
        <w:t xml:space="preserve"> </w:t>
      </w:r>
      <w:r w:rsidR="00132890" w:rsidRPr="00C02A3E">
        <w:rPr>
          <w:rFonts w:ascii="Times New Roman" w:hAnsi="Times New Roman"/>
        </w:rPr>
        <w:t>nước</w:t>
      </w:r>
      <w:r w:rsidR="00EC0747" w:rsidRPr="00C02A3E">
        <w:rPr>
          <w:rFonts w:ascii="Times New Roman" w:hAnsi="Times New Roman"/>
        </w:rPr>
        <w:t xml:space="preserve"> </w:t>
      </w:r>
      <w:r w:rsidR="00132890" w:rsidRPr="00C02A3E">
        <w:rPr>
          <w:rFonts w:ascii="Times New Roman" w:hAnsi="Times New Roman"/>
        </w:rPr>
        <w:t>nào</w:t>
      </w:r>
      <w:r w:rsidR="00EC0747" w:rsidRPr="00C02A3E">
        <w:rPr>
          <w:rFonts w:ascii="Times New Roman" w:hAnsi="Times New Roman"/>
        </w:rPr>
        <w:t xml:space="preserve"> </w:t>
      </w:r>
      <w:r w:rsidR="00132890" w:rsidRPr="00C02A3E">
        <w:rPr>
          <w:rFonts w:ascii="Times New Roman" w:hAnsi="Times New Roman"/>
        </w:rPr>
        <w:t>có</w:t>
      </w:r>
      <w:r w:rsidR="00EC0747" w:rsidRPr="00C02A3E">
        <w:rPr>
          <w:rFonts w:ascii="Times New Roman" w:hAnsi="Times New Roman"/>
        </w:rPr>
        <w:t xml:space="preserve"> </w:t>
      </w:r>
      <w:r w:rsidR="00132890" w:rsidRPr="00C02A3E">
        <w:rPr>
          <w:rFonts w:ascii="Times New Roman" w:hAnsi="Times New Roman"/>
        </w:rPr>
        <w:t>điều</w:t>
      </w:r>
      <w:r w:rsidR="00EC0747" w:rsidRPr="00C02A3E">
        <w:rPr>
          <w:rFonts w:ascii="Times New Roman" w:hAnsi="Times New Roman"/>
        </w:rPr>
        <w:t xml:space="preserve"> </w:t>
      </w:r>
      <w:r w:rsidR="00132890" w:rsidRPr="00C02A3E">
        <w:rPr>
          <w:rFonts w:ascii="Times New Roman" w:hAnsi="Times New Roman"/>
        </w:rPr>
        <w:t>kiện</w:t>
      </w:r>
      <w:r w:rsidR="00EC0747" w:rsidRPr="00C02A3E">
        <w:rPr>
          <w:rFonts w:ascii="Times New Roman" w:hAnsi="Times New Roman"/>
        </w:rPr>
        <w:t xml:space="preserve"> </w:t>
      </w:r>
      <w:r w:rsidR="00132890" w:rsidRPr="00C02A3E">
        <w:rPr>
          <w:rFonts w:ascii="Times New Roman" w:hAnsi="Times New Roman"/>
        </w:rPr>
        <w:t>bảo</w:t>
      </w:r>
      <w:r w:rsidR="00EC0747" w:rsidRPr="00C02A3E">
        <w:rPr>
          <w:rFonts w:ascii="Times New Roman" w:hAnsi="Times New Roman"/>
        </w:rPr>
        <w:t xml:space="preserve"> </w:t>
      </w:r>
      <w:r w:rsidR="00132890" w:rsidRPr="00C02A3E">
        <w:rPr>
          <w:rFonts w:ascii="Times New Roman" w:hAnsi="Times New Roman"/>
        </w:rPr>
        <w:t>quản</w:t>
      </w:r>
      <w:r w:rsidR="00EC0747" w:rsidRPr="00C02A3E">
        <w:rPr>
          <w:rFonts w:ascii="Times New Roman" w:hAnsi="Times New Roman"/>
        </w:rPr>
        <w:t xml:space="preserve"> </w:t>
      </w:r>
      <w:r w:rsidR="00132890" w:rsidRPr="00C02A3E">
        <w:rPr>
          <w:rFonts w:ascii="Times New Roman" w:hAnsi="Times New Roman"/>
        </w:rPr>
        <w:t>như</w:t>
      </w:r>
      <w:r w:rsidR="00EC0747" w:rsidRPr="00C02A3E">
        <w:rPr>
          <w:rFonts w:ascii="Times New Roman" w:hAnsi="Times New Roman"/>
        </w:rPr>
        <w:t xml:space="preserve"> </w:t>
      </w:r>
      <w:r w:rsidR="00132890" w:rsidRPr="00C02A3E">
        <w:rPr>
          <w:rFonts w:ascii="Times New Roman" w:hAnsi="Times New Roman"/>
        </w:rPr>
        <w:t>đã</w:t>
      </w:r>
      <w:r w:rsidR="00EC0747" w:rsidRPr="00C02A3E">
        <w:rPr>
          <w:rFonts w:ascii="Times New Roman" w:hAnsi="Times New Roman"/>
        </w:rPr>
        <w:t xml:space="preserve"> </w:t>
      </w:r>
      <w:r w:rsidR="00132890" w:rsidRPr="00C02A3E">
        <w:rPr>
          <w:rFonts w:ascii="Times New Roman" w:hAnsi="Times New Roman"/>
        </w:rPr>
        <w:t>yêu</w:t>
      </w:r>
      <w:r w:rsidR="00EC0747" w:rsidRPr="00C02A3E">
        <w:rPr>
          <w:rFonts w:ascii="Times New Roman" w:hAnsi="Times New Roman"/>
        </w:rPr>
        <w:t xml:space="preserve"> </w:t>
      </w:r>
      <w:r w:rsidR="00132890" w:rsidRPr="00C02A3E">
        <w:rPr>
          <w:rFonts w:ascii="Times New Roman" w:hAnsi="Times New Roman"/>
        </w:rPr>
        <w:t>cầu</w:t>
      </w:r>
      <w:r w:rsidR="00EC0747" w:rsidRPr="00C02A3E">
        <w:rPr>
          <w:rFonts w:ascii="Times New Roman" w:hAnsi="Times New Roman"/>
        </w:rPr>
        <w:t>.</w:t>
      </w:r>
    </w:p>
    <w:p w14:paraId="4C7A1C02" w14:textId="6E44429D" w:rsidR="00EC0747" w:rsidRPr="00C02A3E" w:rsidRDefault="00916A14" w:rsidP="00C02A3E">
      <w:pPr>
        <w:pStyle w:val="BodyTextIndent"/>
        <w:tabs>
          <w:tab w:val="left" w:pos="720"/>
        </w:tabs>
        <w:spacing w:beforeLines="120" w:before="288" w:afterLines="60" w:after="144"/>
        <w:ind w:left="709" w:hanging="709"/>
        <w:rPr>
          <w:rFonts w:ascii="Times New Roman" w:hAnsi="Times New Roman"/>
          <w:b/>
        </w:rPr>
      </w:pPr>
      <w:r w:rsidRPr="00C02A3E">
        <w:rPr>
          <w:rFonts w:ascii="Times New Roman" w:hAnsi="Times New Roman"/>
          <w:b/>
        </w:rPr>
        <w:t>4.12.</w:t>
      </w:r>
      <w:r w:rsidR="003716F7" w:rsidRPr="00C02A3E">
        <w:rPr>
          <w:rFonts w:ascii="Times New Roman" w:hAnsi="Times New Roman"/>
          <w:b/>
        </w:rPr>
        <w:tab/>
      </w:r>
      <w:r w:rsidR="00132890" w:rsidRPr="00C02A3E">
        <w:rPr>
          <w:rFonts w:ascii="Times New Roman" w:hAnsi="Times New Roman"/>
          <w:b/>
        </w:rPr>
        <w:t>Cách</w:t>
      </w:r>
      <w:r w:rsidR="00EC0747" w:rsidRPr="00C02A3E">
        <w:rPr>
          <w:rFonts w:ascii="Times New Roman" w:hAnsi="Times New Roman"/>
          <w:b/>
        </w:rPr>
        <w:t xml:space="preserve"> </w:t>
      </w:r>
      <w:r w:rsidR="00132890" w:rsidRPr="00C02A3E">
        <w:rPr>
          <w:rFonts w:ascii="Times New Roman" w:hAnsi="Times New Roman"/>
          <w:b/>
        </w:rPr>
        <w:t>trình</w:t>
      </w:r>
      <w:r w:rsidR="00EC0747" w:rsidRPr="00C02A3E">
        <w:rPr>
          <w:rFonts w:ascii="Times New Roman" w:hAnsi="Times New Roman"/>
          <w:b/>
        </w:rPr>
        <w:t xml:space="preserve"> </w:t>
      </w:r>
      <w:r w:rsidR="00132890" w:rsidRPr="00C02A3E">
        <w:rPr>
          <w:rFonts w:ascii="Times New Roman" w:hAnsi="Times New Roman"/>
          <w:b/>
        </w:rPr>
        <w:t>bày</w:t>
      </w:r>
      <w:r w:rsidR="00EB2421">
        <w:rPr>
          <w:rFonts w:ascii="Times New Roman" w:hAnsi="Times New Roman"/>
          <w:b/>
        </w:rPr>
        <w:t>/</w:t>
      </w:r>
      <w:r w:rsidR="00132890" w:rsidRPr="00C02A3E">
        <w:rPr>
          <w:rFonts w:ascii="Times New Roman" w:hAnsi="Times New Roman"/>
          <w:b/>
        </w:rPr>
        <w:t>ghi</w:t>
      </w:r>
      <w:r w:rsidR="00EC0747" w:rsidRPr="00C02A3E">
        <w:rPr>
          <w:rFonts w:ascii="Times New Roman" w:hAnsi="Times New Roman"/>
          <w:b/>
        </w:rPr>
        <w:t xml:space="preserve"> </w:t>
      </w:r>
      <w:r w:rsidR="00132890" w:rsidRPr="00C02A3E">
        <w:rPr>
          <w:rFonts w:ascii="Times New Roman" w:hAnsi="Times New Roman"/>
          <w:b/>
        </w:rPr>
        <w:t>nhãn</w:t>
      </w:r>
    </w:p>
    <w:p w14:paraId="78BA7A9D" w14:textId="33D1AF9A" w:rsidR="00EC0747" w:rsidRPr="00C02A3E" w:rsidRDefault="00EC0747" w:rsidP="009406DC">
      <w:pPr>
        <w:pStyle w:val="BodyTextIndent"/>
        <w:spacing w:beforeLines="120" w:before="288" w:afterLines="60" w:after="144"/>
        <w:ind w:left="709" w:hanging="709"/>
        <w:rPr>
          <w:rFonts w:ascii="Times New Roman" w:hAnsi="Times New Roman"/>
        </w:rPr>
      </w:pPr>
      <w:r w:rsidRPr="00C02A3E">
        <w:rPr>
          <w:rFonts w:ascii="Times New Roman" w:hAnsi="Times New Roman"/>
        </w:rPr>
        <w:tab/>
      </w:r>
      <w:r w:rsidR="00916A14" w:rsidRPr="00C02A3E">
        <w:rPr>
          <w:rFonts w:ascii="Times New Roman" w:hAnsi="Times New Roman"/>
        </w:rPr>
        <w:t xml:space="preserve">Trình bày về điều kiện bảo quản </w:t>
      </w:r>
      <w:r w:rsidR="00132890" w:rsidRPr="00C02A3E">
        <w:rPr>
          <w:rFonts w:ascii="Times New Roman" w:hAnsi="Times New Roman"/>
        </w:rPr>
        <w:t>ghi</w:t>
      </w:r>
      <w:r w:rsidRPr="00C02A3E">
        <w:rPr>
          <w:rFonts w:ascii="Times New Roman" w:hAnsi="Times New Roman"/>
        </w:rPr>
        <w:t xml:space="preserve"> </w:t>
      </w:r>
      <w:r w:rsidR="00916A14" w:rsidRPr="00C02A3E">
        <w:rPr>
          <w:rFonts w:ascii="Times New Roman" w:hAnsi="Times New Roman"/>
        </w:rPr>
        <w:t xml:space="preserve">trên </w:t>
      </w:r>
      <w:r w:rsidR="00132890" w:rsidRPr="00C02A3E">
        <w:rPr>
          <w:rFonts w:ascii="Times New Roman" w:hAnsi="Times New Roman"/>
        </w:rPr>
        <w:t>nhãn</w:t>
      </w:r>
      <w:r w:rsidRPr="00C02A3E">
        <w:rPr>
          <w:rFonts w:ascii="Times New Roman" w:hAnsi="Times New Roman"/>
        </w:rPr>
        <w:t xml:space="preserve"> </w:t>
      </w:r>
      <w:r w:rsidR="00916A14" w:rsidRPr="00C02A3E">
        <w:rPr>
          <w:rFonts w:ascii="Times New Roman" w:hAnsi="Times New Roman"/>
        </w:rPr>
        <w:t xml:space="preserve">phải </w:t>
      </w:r>
      <w:r w:rsidR="00132890" w:rsidRPr="00C02A3E">
        <w:rPr>
          <w:rFonts w:ascii="Times New Roman" w:hAnsi="Times New Roman"/>
        </w:rPr>
        <w:t>theo</w:t>
      </w:r>
      <w:r w:rsidRPr="00C02A3E">
        <w:rPr>
          <w:rFonts w:ascii="Times New Roman" w:hAnsi="Times New Roman"/>
        </w:rPr>
        <w:t xml:space="preserve"> </w:t>
      </w:r>
      <w:r w:rsidR="00132890" w:rsidRPr="00C02A3E">
        <w:rPr>
          <w:rFonts w:ascii="Times New Roman" w:hAnsi="Times New Roman"/>
        </w:rPr>
        <w:t>đúng</w:t>
      </w:r>
      <w:r w:rsidRPr="00C02A3E">
        <w:rPr>
          <w:rFonts w:ascii="Times New Roman" w:hAnsi="Times New Roman"/>
        </w:rPr>
        <w:t xml:space="preserve"> </w:t>
      </w:r>
      <w:r w:rsidR="00132890" w:rsidRPr="00C02A3E">
        <w:rPr>
          <w:rFonts w:ascii="Times New Roman" w:hAnsi="Times New Roman"/>
        </w:rPr>
        <w:t>các</w:t>
      </w:r>
      <w:r w:rsidRPr="00C02A3E">
        <w:rPr>
          <w:rFonts w:ascii="Times New Roman" w:hAnsi="Times New Roman"/>
        </w:rPr>
        <w:t xml:space="preserve"> </w:t>
      </w:r>
      <w:r w:rsidR="00132890" w:rsidRPr="00C02A3E">
        <w:rPr>
          <w:rFonts w:ascii="Times New Roman" w:hAnsi="Times New Roman"/>
        </w:rPr>
        <w:t>cầu</w:t>
      </w:r>
      <w:r w:rsidRPr="00C02A3E">
        <w:rPr>
          <w:rFonts w:ascii="Times New Roman" w:hAnsi="Times New Roman"/>
        </w:rPr>
        <w:t xml:space="preserve"> </w:t>
      </w:r>
      <w:r w:rsidR="00132890" w:rsidRPr="00C02A3E">
        <w:rPr>
          <w:rFonts w:ascii="Times New Roman" w:hAnsi="Times New Roman"/>
        </w:rPr>
        <w:t>của</w:t>
      </w:r>
      <w:r w:rsidRPr="00C02A3E">
        <w:rPr>
          <w:rFonts w:ascii="Times New Roman" w:hAnsi="Times New Roman"/>
        </w:rPr>
        <w:t xml:space="preserve"> </w:t>
      </w:r>
      <w:r w:rsidR="00132890" w:rsidRPr="00C02A3E">
        <w:rPr>
          <w:rFonts w:ascii="Times New Roman" w:hAnsi="Times New Roman"/>
        </w:rPr>
        <w:t>quốc</w:t>
      </w:r>
      <w:r w:rsidRPr="00C02A3E">
        <w:rPr>
          <w:rFonts w:ascii="Times New Roman" w:hAnsi="Times New Roman"/>
        </w:rPr>
        <w:t xml:space="preserve"> </w:t>
      </w:r>
      <w:r w:rsidR="00132890" w:rsidRPr="00C02A3E">
        <w:rPr>
          <w:rFonts w:ascii="Times New Roman" w:hAnsi="Times New Roman"/>
        </w:rPr>
        <w:t>gia</w:t>
      </w:r>
      <w:r w:rsidR="00BA5806" w:rsidRPr="00C02A3E">
        <w:rPr>
          <w:rFonts w:ascii="Times New Roman" w:hAnsi="Times New Roman"/>
        </w:rPr>
        <w:t>/</w:t>
      </w:r>
      <w:r w:rsidR="00132890" w:rsidRPr="00C02A3E">
        <w:rPr>
          <w:rFonts w:ascii="Times New Roman" w:hAnsi="Times New Roman"/>
        </w:rPr>
        <w:t>khu</w:t>
      </w:r>
      <w:r w:rsidRPr="00C02A3E">
        <w:rPr>
          <w:rFonts w:ascii="Times New Roman" w:hAnsi="Times New Roman"/>
        </w:rPr>
        <w:t xml:space="preserve"> </w:t>
      </w:r>
      <w:r w:rsidR="00132890" w:rsidRPr="00C02A3E">
        <w:rPr>
          <w:rFonts w:ascii="Times New Roman" w:hAnsi="Times New Roman"/>
        </w:rPr>
        <w:t>vực</w:t>
      </w:r>
      <w:r w:rsidR="00916A14" w:rsidRPr="00C02A3E">
        <w:rPr>
          <w:rFonts w:ascii="Times New Roman" w:hAnsi="Times New Roman"/>
        </w:rPr>
        <w:t xml:space="preserve"> có liên quan</w:t>
      </w:r>
      <w:r w:rsidRPr="00C02A3E">
        <w:rPr>
          <w:rFonts w:ascii="Times New Roman" w:hAnsi="Times New Roman"/>
        </w:rPr>
        <w:t xml:space="preserve">. </w:t>
      </w:r>
      <w:r w:rsidR="00916A14" w:rsidRPr="00C02A3E">
        <w:rPr>
          <w:rFonts w:ascii="Times New Roman" w:hAnsi="Times New Roman"/>
        </w:rPr>
        <w:t>Trình bày</w:t>
      </w:r>
      <w:r w:rsidR="00277EF2" w:rsidRPr="00C02A3E">
        <w:rPr>
          <w:rFonts w:ascii="Times New Roman" w:hAnsi="Times New Roman"/>
        </w:rPr>
        <w:t xml:space="preserve"> </w:t>
      </w:r>
      <w:r w:rsidR="00132890" w:rsidRPr="00C02A3E">
        <w:rPr>
          <w:rFonts w:ascii="Times New Roman" w:hAnsi="Times New Roman"/>
        </w:rPr>
        <w:t>phải</w:t>
      </w:r>
      <w:r w:rsidRPr="00C02A3E">
        <w:rPr>
          <w:rFonts w:ascii="Times New Roman" w:hAnsi="Times New Roman"/>
        </w:rPr>
        <w:t xml:space="preserve"> </w:t>
      </w:r>
      <w:r w:rsidR="00132890" w:rsidRPr="00C02A3E">
        <w:rPr>
          <w:rFonts w:ascii="Times New Roman" w:hAnsi="Times New Roman"/>
        </w:rPr>
        <w:t>dựa</w:t>
      </w:r>
      <w:r w:rsidRPr="00C02A3E">
        <w:rPr>
          <w:rFonts w:ascii="Times New Roman" w:hAnsi="Times New Roman"/>
        </w:rPr>
        <w:t xml:space="preserve"> </w:t>
      </w:r>
      <w:r w:rsidR="00132890" w:rsidRPr="00C02A3E">
        <w:rPr>
          <w:rFonts w:ascii="Times New Roman" w:hAnsi="Times New Roman"/>
        </w:rPr>
        <w:t>trên</w:t>
      </w:r>
      <w:r w:rsidRPr="00C02A3E">
        <w:rPr>
          <w:rFonts w:ascii="Times New Roman" w:hAnsi="Times New Roman"/>
        </w:rPr>
        <w:t xml:space="preserve"> </w:t>
      </w:r>
      <w:r w:rsidR="00132890" w:rsidRPr="00C02A3E">
        <w:rPr>
          <w:rFonts w:ascii="Times New Roman" w:hAnsi="Times New Roman"/>
        </w:rPr>
        <w:t>đánh</w:t>
      </w:r>
      <w:r w:rsidRPr="00C02A3E">
        <w:rPr>
          <w:rFonts w:ascii="Times New Roman" w:hAnsi="Times New Roman"/>
        </w:rPr>
        <w:t xml:space="preserve"> </w:t>
      </w:r>
      <w:r w:rsidR="00132890" w:rsidRPr="00C02A3E">
        <w:rPr>
          <w:rFonts w:ascii="Times New Roman" w:hAnsi="Times New Roman"/>
        </w:rPr>
        <w:t>giá</w:t>
      </w:r>
      <w:r w:rsidRPr="00C02A3E">
        <w:rPr>
          <w:rFonts w:ascii="Times New Roman" w:hAnsi="Times New Roman"/>
        </w:rPr>
        <w:t xml:space="preserve"> </w:t>
      </w:r>
      <w:r w:rsidR="00132890" w:rsidRPr="00C02A3E">
        <w:rPr>
          <w:rFonts w:ascii="Times New Roman" w:hAnsi="Times New Roman"/>
        </w:rPr>
        <w:t>về</w:t>
      </w:r>
      <w:r w:rsidRPr="00C02A3E">
        <w:rPr>
          <w:rFonts w:ascii="Times New Roman" w:hAnsi="Times New Roman"/>
        </w:rPr>
        <w:t xml:space="preserve"> </w:t>
      </w:r>
      <w:r w:rsidR="00132890" w:rsidRPr="00C02A3E">
        <w:rPr>
          <w:rFonts w:ascii="Times New Roman" w:hAnsi="Times New Roman"/>
        </w:rPr>
        <w:t>độ</w:t>
      </w:r>
      <w:r w:rsidRPr="00C02A3E">
        <w:rPr>
          <w:rFonts w:ascii="Times New Roman" w:hAnsi="Times New Roman"/>
        </w:rPr>
        <w:t xml:space="preserve"> </w:t>
      </w:r>
      <w:r w:rsidR="00132890" w:rsidRPr="00C02A3E">
        <w:rPr>
          <w:rFonts w:ascii="Times New Roman" w:hAnsi="Times New Roman"/>
        </w:rPr>
        <w:t>ổn</w:t>
      </w:r>
      <w:r w:rsidRPr="00C02A3E">
        <w:rPr>
          <w:rFonts w:ascii="Times New Roman" w:hAnsi="Times New Roman"/>
        </w:rPr>
        <w:t xml:space="preserve"> </w:t>
      </w:r>
      <w:r w:rsidR="00132890" w:rsidRPr="00C02A3E">
        <w:rPr>
          <w:rFonts w:ascii="Times New Roman" w:hAnsi="Times New Roman"/>
        </w:rPr>
        <w:t>định</w:t>
      </w:r>
      <w:r w:rsidRPr="00C02A3E">
        <w:rPr>
          <w:rFonts w:ascii="Times New Roman" w:hAnsi="Times New Roman"/>
        </w:rPr>
        <w:t xml:space="preserve"> </w:t>
      </w:r>
      <w:r w:rsidR="00132890" w:rsidRPr="00C02A3E">
        <w:rPr>
          <w:rFonts w:ascii="Times New Roman" w:hAnsi="Times New Roman"/>
        </w:rPr>
        <w:t>của</w:t>
      </w:r>
      <w:r w:rsidRPr="00C02A3E">
        <w:rPr>
          <w:rFonts w:ascii="Times New Roman" w:hAnsi="Times New Roman"/>
        </w:rPr>
        <w:t xml:space="preserve"> </w:t>
      </w:r>
      <w:r w:rsidR="003D7135" w:rsidRPr="00C02A3E">
        <w:rPr>
          <w:rFonts w:ascii="Times New Roman" w:hAnsi="Times New Roman"/>
        </w:rPr>
        <w:t xml:space="preserve">thành </w:t>
      </w:r>
      <w:r w:rsidR="00132890" w:rsidRPr="00C02A3E">
        <w:rPr>
          <w:rFonts w:ascii="Times New Roman" w:hAnsi="Times New Roman"/>
        </w:rPr>
        <w:t>phẩm</w:t>
      </w:r>
      <w:r w:rsidR="003D7135" w:rsidRPr="00C02A3E">
        <w:rPr>
          <w:rFonts w:ascii="Times New Roman" w:hAnsi="Times New Roman"/>
        </w:rPr>
        <w:t xml:space="preserve"> thuốc</w:t>
      </w:r>
      <w:r w:rsidRPr="00C02A3E">
        <w:rPr>
          <w:rFonts w:ascii="Times New Roman" w:hAnsi="Times New Roman"/>
        </w:rPr>
        <w:t xml:space="preserve">. </w:t>
      </w:r>
      <w:r w:rsidR="003D7135" w:rsidRPr="00C02A3E">
        <w:rPr>
          <w:rFonts w:ascii="Times New Roman" w:hAnsi="Times New Roman"/>
        </w:rPr>
        <w:t>Nếu có thể</w:t>
      </w:r>
      <w:r w:rsidRPr="00C02A3E">
        <w:rPr>
          <w:rFonts w:ascii="Times New Roman" w:hAnsi="Times New Roman"/>
        </w:rPr>
        <w:t xml:space="preserve">, </w:t>
      </w:r>
      <w:r w:rsidR="003D7135" w:rsidRPr="00C02A3E">
        <w:rPr>
          <w:rFonts w:ascii="Times New Roman" w:hAnsi="Times New Roman"/>
        </w:rPr>
        <w:t xml:space="preserve">nên đưa ra </w:t>
      </w:r>
      <w:r w:rsidR="00132890" w:rsidRPr="00C02A3E">
        <w:rPr>
          <w:rFonts w:ascii="Times New Roman" w:hAnsi="Times New Roman"/>
        </w:rPr>
        <w:t>chỉ</w:t>
      </w:r>
      <w:r w:rsidRPr="00C02A3E">
        <w:rPr>
          <w:rFonts w:ascii="Times New Roman" w:hAnsi="Times New Roman"/>
        </w:rPr>
        <w:t xml:space="preserve"> </w:t>
      </w:r>
      <w:r w:rsidR="00132890" w:rsidRPr="00C02A3E">
        <w:rPr>
          <w:rFonts w:ascii="Times New Roman" w:hAnsi="Times New Roman"/>
        </w:rPr>
        <w:t>dẫn</w:t>
      </w:r>
      <w:r w:rsidRPr="00C02A3E">
        <w:rPr>
          <w:rFonts w:ascii="Times New Roman" w:hAnsi="Times New Roman"/>
        </w:rPr>
        <w:t xml:space="preserve"> </w:t>
      </w:r>
      <w:r w:rsidR="003D7135" w:rsidRPr="00C02A3E">
        <w:rPr>
          <w:rFonts w:ascii="Times New Roman" w:hAnsi="Times New Roman"/>
        </w:rPr>
        <w:t>cụ thể</w:t>
      </w:r>
      <w:r w:rsidRPr="00C02A3E">
        <w:rPr>
          <w:rFonts w:ascii="Times New Roman" w:hAnsi="Times New Roman"/>
        </w:rPr>
        <w:t xml:space="preserve">, </w:t>
      </w:r>
      <w:r w:rsidR="00132890" w:rsidRPr="00C02A3E">
        <w:rPr>
          <w:rFonts w:ascii="Times New Roman" w:hAnsi="Times New Roman"/>
        </w:rPr>
        <w:t>đặc</w:t>
      </w:r>
      <w:r w:rsidRPr="00C02A3E">
        <w:rPr>
          <w:rFonts w:ascii="Times New Roman" w:hAnsi="Times New Roman"/>
        </w:rPr>
        <w:t xml:space="preserve"> </w:t>
      </w:r>
      <w:r w:rsidR="00132890" w:rsidRPr="00C02A3E">
        <w:rPr>
          <w:rFonts w:ascii="Times New Roman" w:hAnsi="Times New Roman"/>
        </w:rPr>
        <w:t>biệt</w:t>
      </w:r>
      <w:r w:rsidRPr="00C02A3E">
        <w:rPr>
          <w:rFonts w:ascii="Times New Roman" w:hAnsi="Times New Roman"/>
        </w:rPr>
        <w:t xml:space="preserve"> </w:t>
      </w:r>
      <w:r w:rsidR="00132890" w:rsidRPr="00C02A3E">
        <w:rPr>
          <w:rFonts w:ascii="Times New Roman" w:hAnsi="Times New Roman"/>
        </w:rPr>
        <w:t>là</w:t>
      </w:r>
      <w:r w:rsidRPr="00C02A3E">
        <w:rPr>
          <w:rFonts w:ascii="Times New Roman" w:hAnsi="Times New Roman"/>
        </w:rPr>
        <w:t xml:space="preserve"> </w:t>
      </w:r>
      <w:r w:rsidR="00132890" w:rsidRPr="00C02A3E">
        <w:rPr>
          <w:rFonts w:ascii="Times New Roman" w:hAnsi="Times New Roman"/>
        </w:rPr>
        <w:t>đối</w:t>
      </w:r>
      <w:r w:rsidRPr="00C02A3E">
        <w:rPr>
          <w:rFonts w:ascii="Times New Roman" w:hAnsi="Times New Roman"/>
        </w:rPr>
        <w:t xml:space="preserve"> </w:t>
      </w:r>
      <w:r w:rsidR="00132890" w:rsidRPr="00C02A3E">
        <w:rPr>
          <w:rFonts w:ascii="Times New Roman" w:hAnsi="Times New Roman"/>
        </w:rPr>
        <w:t>với</w:t>
      </w:r>
      <w:r w:rsidRPr="00C02A3E">
        <w:rPr>
          <w:rFonts w:ascii="Times New Roman" w:hAnsi="Times New Roman"/>
        </w:rPr>
        <w:t xml:space="preserve"> </w:t>
      </w:r>
      <w:r w:rsidR="00132890" w:rsidRPr="00C02A3E">
        <w:rPr>
          <w:rFonts w:ascii="Times New Roman" w:hAnsi="Times New Roman"/>
        </w:rPr>
        <w:t>các</w:t>
      </w:r>
      <w:r w:rsidRPr="00C02A3E">
        <w:rPr>
          <w:rFonts w:ascii="Times New Roman" w:hAnsi="Times New Roman"/>
        </w:rPr>
        <w:t xml:space="preserve"> </w:t>
      </w:r>
      <w:r w:rsidR="003D7135" w:rsidRPr="00C02A3E">
        <w:rPr>
          <w:rFonts w:ascii="Times New Roman" w:hAnsi="Times New Roman"/>
        </w:rPr>
        <w:t xml:space="preserve">thành </w:t>
      </w:r>
      <w:r w:rsidR="00132890" w:rsidRPr="00C02A3E">
        <w:rPr>
          <w:rFonts w:ascii="Times New Roman" w:hAnsi="Times New Roman"/>
        </w:rPr>
        <w:t>phẩm</w:t>
      </w:r>
      <w:r w:rsidRPr="00C02A3E">
        <w:rPr>
          <w:rFonts w:ascii="Times New Roman" w:hAnsi="Times New Roman"/>
        </w:rPr>
        <w:t xml:space="preserve"> </w:t>
      </w:r>
      <w:r w:rsidR="00132890" w:rsidRPr="00C02A3E">
        <w:rPr>
          <w:rFonts w:ascii="Times New Roman" w:hAnsi="Times New Roman"/>
        </w:rPr>
        <w:t>thuốc</w:t>
      </w:r>
      <w:r w:rsidRPr="00C02A3E">
        <w:rPr>
          <w:rFonts w:ascii="Times New Roman" w:hAnsi="Times New Roman"/>
        </w:rPr>
        <w:t xml:space="preserve"> </w:t>
      </w:r>
      <w:r w:rsidR="00132890" w:rsidRPr="00C02A3E">
        <w:rPr>
          <w:rFonts w:ascii="Times New Roman" w:hAnsi="Times New Roman"/>
        </w:rPr>
        <w:t>không</w:t>
      </w:r>
      <w:r w:rsidRPr="00C02A3E">
        <w:rPr>
          <w:rFonts w:ascii="Times New Roman" w:hAnsi="Times New Roman"/>
        </w:rPr>
        <w:t xml:space="preserve"> </w:t>
      </w:r>
      <w:r w:rsidR="00132890" w:rsidRPr="00C02A3E">
        <w:rPr>
          <w:rFonts w:ascii="Times New Roman" w:hAnsi="Times New Roman"/>
        </w:rPr>
        <w:t>chịu</w:t>
      </w:r>
      <w:r w:rsidRPr="00C02A3E">
        <w:rPr>
          <w:rFonts w:ascii="Times New Roman" w:hAnsi="Times New Roman"/>
        </w:rPr>
        <w:t xml:space="preserve"> </w:t>
      </w:r>
      <w:r w:rsidR="00132890" w:rsidRPr="00C02A3E">
        <w:rPr>
          <w:rFonts w:ascii="Times New Roman" w:hAnsi="Times New Roman"/>
        </w:rPr>
        <w:t>được</w:t>
      </w:r>
      <w:r w:rsidRPr="00C02A3E">
        <w:rPr>
          <w:rFonts w:ascii="Times New Roman" w:hAnsi="Times New Roman"/>
        </w:rPr>
        <w:t xml:space="preserve"> </w:t>
      </w:r>
      <w:r w:rsidR="00916A14" w:rsidRPr="00C02A3E">
        <w:rPr>
          <w:rFonts w:ascii="Times New Roman" w:hAnsi="Times New Roman"/>
        </w:rPr>
        <w:t xml:space="preserve">điều kiện </w:t>
      </w:r>
      <w:r w:rsidR="00132890" w:rsidRPr="00C02A3E">
        <w:rPr>
          <w:rFonts w:ascii="Times New Roman" w:hAnsi="Times New Roman"/>
        </w:rPr>
        <w:t>đông</w:t>
      </w:r>
      <w:r w:rsidRPr="00C02A3E">
        <w:rPr>
          <w:rFonts w:ascii="Times New Roman" w:hAnsi="Times New Roman"/>
        </w:rPr>
        <w:t xml:space="preserve"> </w:t>
      </w:r>
      <w:r w:rsidR="00132890" w:rsidRPr="00C02A3E">
        <w:rPr>
          <w:rFonts w:ascii="Times New Roman" w:hAnsi="Times New Roman"/>
        </w:rPr>
        <w:t>lạnh</w:t>
      </w:r>
      <w:r w:rsidRPr="00C02A3E">
        <w:rPr>
          <w:rFonts w:ascii="Times New Roman" w:hAnsi="Times New Roman"/>
        </w:rPr>
        <w:t xml:space="preserve">. </w:t>
      </w:r>
      <w:r w:rsidR="00132890" w:rsidRPr="00C02A3E">
        <w:rPr>
          <w:rFonts w:ascii="Times New Roman" w:hAnsi="Times New Roman"/>
        </w:rPr>
        <w:t>Nên</w:t>
      </w:r>
      <w:r w:rsidRPr="00C02A3E">
        <w:rPr>
          <w:rFonts w:ascii="Times New Roman" w:hAnsi="Times New Roman"/>
        </w:rPr>
        <w:t xml:space="preserve"> </w:t>
      </w:r>
      <w:r w:rsidR="00132890" w:rsidRPr="00C02A3E">
        <w:rPr>
          <w:rFonts w:ascii="Times New Roman" w:hAnsi="Times New Roman"/>
        </w:rPr>
        <w:t>tránh</w:t>
      </w:r>
      <w:r w:rsidRPr="00C02A3E">
        <w:rPr>
          <w:rFonts w:ascii="Times New Roman" w:hAnsi="Times New Roman"/>
        </w:rPr>
        <w:t xml:space="preserve"> </w:t>
      </w:r>
      <w:r w:rsidR="00132890" w:rsidRPr="00C02A3E">
        <w:rPr>
          <w:rFonts w:ascii="Times New Roman" w:hAnsi="Times New Roman"/>
        </w:rPr>
        <w:t>dùng</w:t>
      </w:r>
      <w:r w:rsidRPr="00C02A3E">
        <w:rPr>
          <w:rFonts w:ascii="Times New Roman" w:hAnsi="Times New Roman"/>
        </w:rPr>
        <w:t xml:space="preserve"> </w:t>
      </w:r>
      <w:r w:rsidR="00132890" w:rsidRPr="00C02A3E">
        <w:rPr>
          <w:rFonts w:ascii="Times New Roman" w:hAnsi="Times New Roman"/>
        </w:rPr>
        <w:t>các</w:t>
      </w:r>
      <w:r w:rsidRPr="00C02A3E">
        <w:rPr>
          <w:rFonts w:ascii="Times New Roman" w:hAnsi="Times New Roman"/>
        </w:rPr>
        <w:t xml:space="preserve"> </w:t>
      </w:r>
      <w:r w:rsidR="00132890" w:rsidRPr="00C02A3E">
        <w:rPr>
          <w:rFonts w:ascii="Times New Roman" w:hAnsi="Times New Roman"/>
        </w:rPr>
        <w:t>thuật</w:t>
      </w:r>
      <w:r w:rsidRPr="00C02A3E">
        <w:rPr>
          <w:rFonts w:ascii="Times New Roman" w:hAnsi="Times New Roman"/>
        </w:rPr>
        <w:t xml:space="preserve"> </w:t>
      </w:r>
      <w:r w:rsidR="00132890" w:rsidRPr="00C02A3E">
        <w:rPr>
          <w:rFonts w:ascii="Times New Roman" w:hAnsi="Times New Roman"/>
        </w:rPr>
        <w:t>ngữ</w:t>
      </w:r>
      <w:r w:rsidRPr="00C02A3E">
        <w:rPr>
          <w:rFonts w:ascii="Times New Roman" w:hAnsi="Times New Roman"/>
        </w:rPr>
        <w:t xml:space="preserve"> </w:t>
      </w:r>
      <w:r w:rsidR="00132890" w:rsidRPr="00C02A3E">
        <w:rPr>
          <w:rFonts w:ascii="Times New Roman" w:hAnsi="Times New Roman"/>
        </w:rPr>
        <w:t>như</w:t>
      </w:r>
      <w:r w:rsidRPr="00C02A3E">
        <w:rPr>
          <w:rFonts w:ascii="Times New Roman" w:hAnsi="Times New Roman"/>
        </w:rPr>
        <w:t xml:space="preserve"> “</w:t>
      </w:r>
      <w:r w:rsidR="00132890" w:rsidRPr="00C02A3E">
        <w:rPr>
          <w:rFonts w:ascii="Times New Roman" w:hAnsi="Times New Roman"/>
        </w:rPr>
        <w:t>điều</w:t>
      </w:r>
      <w:r w:rsidRPr="00C02A3E">
        <w:rPr>
          <w:rFonts w:ascii="Times New Roman" w:hAnsi="Times New Roman"/>
        </w:rPr>
        <w:t xml:space="preserve"> </w:t>
      </w:r>
      <w:r w:rsidR="00132890" w:rsidRPr="00C02A3E">
        <w:rPr>
          <w:rFonts w:ascii="Times New Roman" w:hAnsi="Times New Roman"/>
        </w:rPr>
        <w:t>kiện</w:t>
      </w:r>
      <w:r w:rsidRPr="00C02A3E">
        <w:rPr>
          <w:rFonts w:ascii="Times New Roman" w:hAnsi="Times New Roman"/>
        </w:rPr>
        <w:t xml:space="preserve"> </w:t>
      </w:r>
      <w:r w:rsidR="00132890" w:rsidRPr="00C02A3E">
        <w:rPr>
          <w:rFonts w:ascii="Times New Roman" w:hAnsi="Times New Roman"/>
        </w:rPr>
        <w:t>phòng</w:t>
      </w:r>
      <w:r w:rsidRPr="00C02A3E">
        <w:rPr>
          <w:rFonts w:ascii="Times New Roman" w:hAnsi="Times New Roman"/>
        </w:rPr>
        <w:t xml:space="preserve">” </w:t>
      </w:r>
      <w:r w:rsidR="00132890" w:rsidRPr="00C02A3E">
        <w:rPr>
          <w:rFonts w:ascii="Times New Roman" w:hAnsi="Times New Roman"/>
        </w:rPr>
        <w:t>hoặc</w:t>
      </w:r>
      <w:r w:rsidRPr="00C02A3E">
        <w:rPr>
          <w:rFonts w:ascii="Times New Roman" w:hAnsi="Times New Roman"/>
        </w:rPr>
        <w:t xml:space="preserve"> “</w:t>
      </w:r>
      <w:r w:rsidR="00132890" w:rsidRPr="00C02A3E">
        <w:rPr>
          <w:rFonts w:ascii="Times New Roman" w:hAnsi="Times New Roman"/>
        </w:rPr>
        <w:t>nhiệt</w:t>
      </w:r>
      <w:r w:rsidRPr="00C02A3E">
        <w:rPr>
          <w:rFonts w:ascii="Times New Roman" w:hAnsi="Times New Roman"/>
        </w:rPr>
        <w:t xml:space="preserve"> </w:t>
      </w:r>
      <w:r w:rsidR="00132890" w:rsidRPr="00C02A3E">
        <w:rPr>
          <w:rFonts w:ascii="Times New Roman" w:hAnsi="Times New Roman"/>
        </w:rPr>
        <w:t>độ</w:t>
      </w:r>
      <w:r w:rsidRPr="00C02A3E">
        <w:rPr>
          <w:rFonts w:ascii="Times New Roman" w:hAnsi="Times New Roman"/>
        </w:rPr>
        <w:t xml:space="preserve"> </w:t>
      </w:r>
      <w:r w:rsidR="00132890" w:rsidRPr="00C02A3E">
        <w:rPr>
          <w:rFonts w:ascii="Times New Roman" w:hAnsi="Times New Roman"/>
        </w:rPr>
        <w:t>phòng</w:t>
      </w:r>
      <w:r w:rsidRPr="00C02A3E">
        <w:rPr>
          <w:rFonts w:ascii="Times New Roman" w:hAnsi="Times New Roman"/>
        </w:rPr>
        <w:t>”.</w:t>
      </w:r>
    </w:p>
    <w:p w14:paraId="24FEC755" w14:textId="77777777" w:rsidR="00EC0747" w:rsidRPr="00C02A3E" w:rsidRDefault="00BA5806" w:rsidP="00C02A3E">
      <w:pPr>
        <w:pStyle w:val="BodyTextIndent"/>
        <w:spacing w:beforeLines="120" w:before="288" w:afterLines="60" w:after="144"/>
        <w:ind w:left="709" w:hanging="709"/>
        <w:rPr>
          <w:rFonts w:ascii="Times New Roman" w:hAnsi="Times New Roman"/>
        </w:rPr>
      </w:pPr>
      <w:r w:rsidRPr="00C02A3E">
        <w:rPr>
          <w:rFonts w:ascii="Times New Roman" w:hAnsi="Times New Roman"/>
        </w:rPr>
        <w:tab/>
      </w:r>
      <w:r w:rsidR="00132890" w:rsidRPr="00C02A3E">
        <w:rPr>
          <w:rFonts w:ascii="Times New Roman" w:hAnsi="Times New Roman"/>
        </w:rPr>
        <w:t>Phải</w:t>
      </w:r>
      <w:r w:rsidR="00EC0747" w:rsidRPr="00C02A3E">
        <w:rPr>
          <w:rFonts w:ascii="Times New Roman" w:hAnsi="Times New Roman"/>
        </w:rPr>
        <w:t xml:space="preserve"> </w:t>
      </w:r>
      <w:r w:rsidR="00132890" w:rsidRPr="00C02A3E">
        <w:rPr>
          <w:rFonts w:ascii="Times New Roman" w:hAnsi="Times New Roman"/>
        </w:rPr>
        <w:t>có</w:t>
      </w:r>
      <w:r w:rsidR="00EC0747" w:rsidRPr="00C02A3E">
        <w:rPr>
          <w:rFonts w:ascii="Times New Roman" w:hAnsi="Times New Roman"/>
        </w:rPr>
        <w:t xml:space="preserve"> </w:t>
      </w:r>
      <w:r w:rsidR="00132890" w:rsidRPr="00C02A3E">
        <w:rPr>
          <w:rFonts w:ascii="Times New Roman" w:hAnsi="Times New Roman"/>
        </w:rPr>
        <w:t>sự</w:t>
      </w:r>
      <w:r w:rsidR="00EC0747" w:rsidRPr="00C02A3E">
        <w:rPr>
          <w:rFonts w:ascii="Times New Roman" w:hAnsi="Times New Roman"/>
        </w:rPr>
        <w:t xml:space="preserve"> </w:t>
      </w:r>
      <w:r w:rsidR="00132890" w:rsidRPr="00C02A3E">
        <w:rPr>
          <w:rFonts w:ascii="Times New Roman" w:hAnsi="Times New Roman"/>
        </w:rPr>
        <w:t>kết</w:t>
      </w:r>
      <w:r w:rsidR="00EC0747" w:rsidRPr="00C02A3E">
        <w:rPr>
          <w:rFonts w:ascii="Times New Roman" w:hAnsi="Times New Roman"/>
        </w:rPr>
        <w:t xml:space="preserve"> </w:t>
      </w:r>
      <w:r w:rsidR="00132890" w:rsidRPr="00C02A3E">
        <w:rPr>
          <w:rFonts w:ascii="Times New Roman" w:hAnsi="Times New Roman"/>
        </w:rPr>
        <w:t>nối</w:t>
      </w:r>
      <w:r w:rsidR="00EC0747" w:rsidRPr="00C02A3E">
        <w:rPr>
          <w:rFonts w:ascii="Times New Roman" w:hAnsi="Times New Roman"/>
        </w:rPr>
        <w:t xml:space="preserve"> </w:t>
      </w:r>
      <w:r w:rsidR="00132890" w:rsidRPr="00C02A3E">
        <w:rPr>
          <w:rFonts w:ascii="Times New Roman" w:hAnsi="Times New Roman"/>
        </w:rPr>
        <w:t>trực</w:t>
      </w:r>
      <w:r w:rsidR="00EC0747" w:rsidRPr="00C02A3E">
        <w:rPr>
          <w:rFonts w:ascii="Times New Roman" w:hAnsi="Times New Roman"/>
        </w:rPr>
        <w:t xml:space="preserve"> </w:t>
      </w:r>
      <w:r w:rsidR="00132890" w:rsidRPr="00C02A3E">
        <w:rPr>
          <w:rFonts w:ascii="Times New Roman" w:hAnsi="Times New Roman"/>
        </w:rPr>
        <w:t>tiếp</w:t>
      </w:r>
      <w:r w:rsidR="00EC0747" w:rsidRPr="00C02A3E">
        <w:rPr>
          <w:rFonts w:ascii="Times New Roman" w:hAnsi="Times New Roman"/>
        </w:rPr>
        <w:t xml:space="preserve"> </w:t>
      </w:r>
      <w:r w:rsidR="00132890" w:rsidRPr="00C02A3E">
        <w:rPr>
          <w:rFonts w:ascii="Times New Roman" w:hAnsi="Times New Roman"/>
        </w:rPr>
        <w:t>giữa</w:t>
      </w:r>
      <w:r w:rsidR="00EC0747" w:rsidRPr="00C02A3E">
        <w:rPr>
          <w:rFonts w:ascii="Times New Roman" w:hAnsi="Times New Roman"/>
        </w:rPr>
        <w:t xml:space="preserve"> </w:t>
      </w:r>
      <w:r w:rsidR="00132890" w:rsidRPr="00C02A3E">
        <w:rPr>
          <w:rFonts w:ascii="Times New Roman" w:hAnsi="Times New Roman"/>
        </w:rPr>
        <w:t>nội</w:t>
      </w:r>
      <w:r w:rsidR="00EC0747" w:rsidRPr="00C02A3E">
        <w:rPr>
          <w:rFonts w:ascii="Times New Roman" w:hAnsi="Times New Roman"/>
        </w:rPr>
        <w:t xml:space="preserve"> </w:t>
      </w:r>
      <w:r w:rsidR="00132890" w:rsidRPr="00C02A3E">
        <w:rPr>
          <w:rFonts w:ascii="Times New Roman" w:hAnsi="Times New Roman"/>
        </w:rPr>
        <w:t>dung</w:t>
      </w:r>
      <w:r w:rsidR="00EC0747" w:rsidRPr="00C02A3E">
        <w:rPr>
          <w:rFonts w:ascii="Times New Roman" w:hAnsi="Times New Roman"/>
        </w:rPr>
        <w:t xml:space="preserve"> </w:t>
      </w:r>
      <w:r w:rsidR="00132890" w:rsidRPr="00C02A3E">
        <w:rPr>
          <w:rFonts w:ascii="Times New Roman" w:hAnsi="Times New Roman"/>
        </w:rPr>
        <w:t>ghi</w:t>
      </w:r>
      <w:r w:rsidR="00EC0747" w:rsidRPr="00C02A3E">
        <w:rPr>
          <w:rFonts w:ascii="Times New Roman" w:hAnsi="Times New Roman"/>
        </w:rPr>
        <w:t xml:space="preserve"> </w:t>
      </w:r>
      <w:r w:rsidR="00132890" w:rsidRPr="00C02A3E">
        <w:rPr>
          <w:rFonts w:ascii="Times New Roman" w:hAnsi="Times New Roman"/>
        </w:rPr>
        <w:t>nhãn</w:t>
      </w:r>
      <w:r w:rsidR="00EC0747" w:rsidRPr="00C02A3E">
        <w:rPr>
          <w:rFonts w:ascii="Times New Roman" w:hAnsi="Times New Roman"/>
        </w:rPr>
        <w:t xml:space="preserve"> </w:t>
      </w:r>
      <w:r w:rsidR="00132890" w:rsidRPr="00C02A3E">
        <w:rPr>
          <w:rFonts w:ascii="Times New Roman" w:hAnsi="Times New Roman"/>
        </w:rPr>
        <w:t>với</w:t>
      </w:r>
      <w:r w:rsidR="00EC0747" w:rsidRPr="00C02A3E">
        <w:rPr>
          <w:rFonts w:ascii="Times New Roman" w:hAnsi="Times New Roman"/>
        </w:rPr>
        <w:t xml:space="preserve"> </w:t>
      </w:r>
      <w:r w:rsidR="00132890" w:rsidRPr="00C02A3E">
        <w:rPr>
          <w:rFonts w:ascii="Times New Roman" w:hAnsi="Times New Roman"/>
        </w:rPr>
        <w:t>các</w:t>
      </w:r>
      <w:r w:rsidR="00EC0747" w:rsidRPr="00C02A3E">
        <w:rPr>
          <w:rFonts w:ascii="Times New Roman" w:hAnsi="Times New Roman"/>
        </w:rPr>
        <w:t xml:space="preserve"> </w:t>
      </w:r>
      <w:r w:rsidR="00132890" w:rsidRPr="00C02A3E">
        <w:rPr>
          <w:rFonts w:ascii="Times New Roman" w:hAnsi="Times New Roman"/>
        </w:rPr>
        <w:t>đặc</w:t>
      </w:r>
      <w:r w:rsidR="00EC0747" w:rsidRPr="00C02A3E">
        <w:rPr>
          <w:rFonts w:ascii="Times New Roman" w:hAnsi="Times New Roman"/>
        </w:rPr>
        <w:t xml:space="preserve"> </w:t>
      </w:r>
      <w:r w:rsidR="00132890" w:rsidRPr="00C02A3E">
        <w:rPr>
          <w:rFonts w:ascii="Times New Roman" w:hAnsi="Times New Roman"/>
        </w:rPr>
        <w:t>tính</w:t>
      </w:r>
      <w:r w:rsidR="00EC0747" w:rsidRPr="00C02A3E">
        <w:rPr>
          <w:rFonts w:ascii="Times New Roman" w:hAnsi="Times New Roman"/>
        </w:rPr>
        <w:t xml:space="preserve"> </w:t>
      </w:r>
      <w:r w:rsidR="00132890" w:rsidRPr="00C02A3E">
        <w:rPr>
          <w:rFonts w:ascii="Times New Roman" w:hAnsi="Times New Roman"/>
        </w:rPr>
        <w:t>về</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ổn</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32890" w:rsidRPr="00C02A3E">
        <w:rPr>
          <w:rFonts w:ascii="Times New Roman" w:hAnsi="Times New Roman"/>
        </w:rPr>
        <w:t>đã</w:t>
      </w:r>
      <w:r w:rsidR="00EC0747" w:rsidRPr="00C02A3E">
        <w:rPr>
          <w:rFonts w:ascii="Times New Roman" w:hAnsi="Times New Roman"/>
        </w:rPr>
        <w:t xml:space="preserve"> </w:t>
      </w:r>
      <w:r w:rsidR="00132890" w:rsidRPr="00C02A3E">
        <w:rPr>
          <w:rFonts w:ascii="Times New Roman" w:hAnsi="Times New Roman"/>
        </w:rPr>
        <w:t>được</w:t>
      </w:r>
      <w:r w:rsidR="00EC0747" w:rsidRPr="00C02A3E">
        <w:rPr>
          <w:rFonts w:ascii="Times New Roman" w:hAnsi="Times New Roman"/>
        </w:rPr>
        <w:t xml:space="preserve"> </w:t>
      </w:r>
      <w:r w:rsidR="00132890" w:rsidRPr="00C02A3E">
        <w:rPr>
          <w:rFonts w:ascii="Times New Roman" w:hAnsi="Times New Roman"/>
        </w:rPr>
        <w:t>chứng</w:t>
      </w:r>
      <w:r w:rsidR="00EC0747" w:rsidRPr="00C02A3E">
        <w:rPr>
          <w:rFonts w:ascii="Times New Roman" w:hAnsi="Times New Roman"/>
        </w:rPr>
        <w:t xml:space="preserve"> </w:t>
      </w:r>
      <w:r w:rsidR="00132890" w:rsidRPr="00C02A3E">
        <w:rPr>
          <w:rFonts w:ascii="Times New Roman" w:hAnsi="Times New Roman"/>
        </w:rPr>
        <w:t>minh</w:t>
      </w:r>
      <w:r w:rsidR="00EC0747" w:rsidRPr="00C02A3E">
        <w:rPr>
          <w:rFonts w:ascii="Times New Roman" w:hAnsi="Times New Roman"/>
        </w:rPr>
        <w:t xml:space="preserve"> </w:t>
      </w:r>
      <w:r w:rsidR="00132890" w:rsidRPr="00C02A3E">
        <w:rPr>
          <w:rFonts w:ascii="Times New Roman" w:hAnsi="Times New Roman"/>
        </w:rPr>
        <w:t>của</w:t>
      </w:r>
      <w:r w:rsidR="00EC0747" w:rsidRPr="00C02A3E">
        <w:rPr>
          <w:rFonts w:ascii="Times New Roman" w:hAnsi="Times New Roman"/>
        </w:rPr>
        <w:t xml:space="preserve"> </w:t>
      </w:r>
      <w:r w:rsidR="00277EF2" w:rsidRPr="00C02A3E">
        <w:rPr>
          <w:rFonts w:ascii="Times New Roman" w:hAnsi="Times New Roman"/>
        </w:rPr>
        <w:t xml:space="preserve">thành </w:t>
      </w:r>
      <w:r w:rsidR="00132890" w:rsidRPr="00C02A3E">
        <w:rPr>
          <w:rFonts w:ascii="Times New Roman" w:hAnsi="Times New Roman"/>
        </w:rPr>
        <w:t>phẩm</w:t>
      </w:r>
      <w:r w:rsidR="00EC0747" w:rsidRPr="00C02A3E">
        <w:rPr>
          <w:rFonts w:ascii="Times New Roman" w:hAnsi="Times New Roman"/>
        </w:rPr>
        <w:t xml:space="preserve"> </w:t>
      </w:r>
      <w:r w:rsidR="00132890" w:rsidRPr="00C02A3E">
        <w:rPr>
          <w:rFonts w:ascii="Times New Roman" w:hAnsi="Times New Roman"/>
        </w:rPr>
        <w:t>thuốc</w:t>
      </w:r>
      <w:r w:rsidR="00EC0747" w:rsidRPr="00C02A3E">
        <w:rPr>
          <w:rFonts w:ascii="Times New Roman" w:hAnsi="Times New Roman"/>
        </w:rPr>
        <w:t>.</w:t>
      </w:r>
    </w:p>
    <w:p w14:paraId="5D31C9BD" w14:textId="77777777" w:rsidR="00EC0747" w:rsidRPr="00C02A3E" w:rsidRDefault="00BA5806" w:rsidP="00C02A3E">
      <w:pPr>
        <w:pStyle w:val="BodyTextIndent"/>
        <w:spacing w:beforeLines="120" w:before="288" w:afterLines="60" w:after="144"/>
        <w:ind w:left="709" w:hanging="709"/>
        <w:rPr>
          <w:rFonts w:ascii="Times New Roman" w:hAnsi="Times New Roman"/>
        </w:rPr>
      </w:pPr>
      <w:r w:rsidRPr="00C02A3E">
        <w:rPr>
          <w:rFonts w:ascii="Times New Roman" w:hAnsi="Times New Roman"/>
        </w:rPr>
        <w:tab/>
      </w:r>
      <w:r w:rsidR="00132890" w:rsidRPr="00C02A3E">
        <w:rPr>
          <w:rFonts w:ascii="Times New Roman" w:hAnsi="Times New Roman"/>
        </w:rPr>
        <w:t>Điều</w:t>
      </w:r>
      <w:r w:rsidR="00EC0747" w:rsidRPr="00C02A3E">
        <w:rPr>
          <w:rFonts w:ascii="Times New Roman" w:hAnsi="Times New Roman"/>
        </w:rPr>
        <w:t xml:space="preserve"> </w:t>
      </w:r>
      <w:r w:rsidR="00132890" w:rsidRPr="00C02A3E">
        <w:rPr>
          <w:rFonts w:ascii="Times New Roman" w:hAnsi="Times New Roman"/>
        </w:rPr>
        <w:t>kiện</w:t>
      </w:r>
      <w:r w:rsidR="00EC0747" w:rsidRPr="00C02A3E">
        <w:rPr>
          <w:rFonts w:ascii="Times New Roman" w:hAnsi="Times New Roman"/>
        </w:rPr>
        <w:t xml:space="preserve"> </w:t>
      </w:r>
      <w:r w:rsidR="00132890" w:rsidRPr="00C02A3E">
        <w:rPr>
          <w:rFonts w:ascii="Times New Roman" w:hAnsi="Times New Roman"/>
        </w:rPr>
        <w:t>bảo</w:t>
      </w:r>
      <w:r w:rsidR="00EC0747" w:rsidRPr="00C02A3E">
        <w:rPr>
          <w:rFonts w:ascii="Times New Roman" w:hAnsi="Times New Roman"/>
        </w:rPr>
        <w:t xml:space="preserve"> </w:t>
      </w:r>
      <w:r w:rsidR="00132890" w:rsidRPr="00C02A3E">
        <w:rPr>
          <w:rFonts w:ascii="Times New Roman" w:hAnsi="Times New Roman"/>
        </w:rPr>
        <w:t>quản</w:t>
      </w:r>
      <w:r w:rsidR="00EC0747" w:rsidRPr="00C02A3E">
        <w:rPr>
          <w:rFonts w:ascii="Times New Roman" w:hAnsi="Times New Roman"/>
        </w:rPr>
        <w:t xml:space="preserve"> (</w:t>
      </w:r>
      <w:r w:rsidR="00132890" w:rsidRPr="00C02A3E">
        <w:rPr>
          <w:rFonts w:ascii="Times New Roman" w:hAnsi="Times New Roman"/>
        </w:rPr>
        <w:t>nhiệt</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ánh</w:t>
      </w:r>
      <w:r w:rsidR="00EC0747" w:rsidRPr="00C02A3E">
        <w:rPr>
          <w:rFonts w:ascii="Times New Roman" w:hAnsi="Times New Roman"/>
        </w:rPr>
        <w:t xml:space="preserve"> </w:t>
      </w:r>
      <w:r w:rsidR="00132890" w:rsidRPr="00C02A3E">
        <w:rPr>
          <w:rFonts w:ascii="Times New Roman" w:hAnsi="Times New Roman"/>
        </w:rPr>
        <w:t>sáng</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ẩm</w:t>
      </w:r>
      <w:r w:rsidR="00EC0747" w:rsidRPr="00C02A3E">
        <w:rPr>
          <w:rFonts w:ascii="Times New Roman" w:hAnsi="Times New Roman"/>
        </w:rPr>
        <w:t xml:space="preserve">) </w:t>
      </w:r>
      <w:r w:rsidR="00277EF2" w:rsidRPr="00C02A3E">
        <w:rPr>
          <w:rFonts w:ascii="Times New Roman" w:hAnsi="Times New Roman"/>
        </w:rPr>
        <w:t xml:space="preserve">được nêu ra </w:t>
      </w:r>
      <w:r w:rsidR="00132890" w:rsidRPr="00C02A3E">
        <w:rPr>
          <w:rFonts w:ascii="Times New Roman" w:hAnsi="Times New Roman"/>
        </w:rPr>
        <w:t>phải</w:t>
      </w:r>
      <w:r w:rsidR="00EC0747" w:rsidRPr="00C02A3E">
        <w:rPr>
          <w:rFonts w:ascii="Times New Roman" w:hAnsi="Times New Roman"/>
        </w:rPr>
        <w:t xml:space="preserve"> </w:t>
      </w:r>
      <w:r w:rsidR="00277EF2" w:rsidRPr="00C02A3E">
        <w:rPr>
          <w:rFonts w:ascii="Times New Roman" w:hAnsi="Times New Roman"/>
        </w:rPr>
        <w:t xml:space="preserve">dựa trên </w:t>
      </w:r>
      <w:r w:rsidR="00132890" w:rsidRPr="00C02A3E">
        <w:rPr>
          <w:rFonts w:ascii="Times New Roman" w:hAnsi="Times New Roman"/>
        </w:rPr>
        <w:t>các</w:t>
      </w:r>
      <w:r w:rsidR="00EC0747" w:rsidRPr="00C02A3E">
        <w:rPr>
          <w:rFonts w:ascii="Times New Roman" w:hAnsi="Times New Roman"/>
        </w:rPr>
        <w:t xml:space="preserve"> </w:t>
      </w:r>
      <w:r w:rsidR="00132890" w:rsidRPr="00C02A3E">
        <w:rPr>
          <w:rFonts w:ascii="Times New Roman" w:hAnsi="Times New Roman"/>
        </w:rPr>
        <w:t>yêu</w:t>
      </w:r>
      <w:r w:rsidR="00EC0747" w:rsidRPr="00C02A3E">
        <w:rPr>
          <w:rFonts w:ascii="Times New Roman" w:hAnsi="Times New Roman"/>
        </w:rPr>
        <w:t xml:space="preserve"> </w:t>
      </w:r>
      <w:r w:rsidR="00132890" w:rsidRPr="00C02A3E">
        <w:rPr>
          <w:rFonts w:ascii="Times New Roman" w:hAnsi="Times New Roman"/>
        </w:rPr>
        <w:t>cầu</w:t>
      </w:r>
      <w:r w:rsidR="00EC0747" w:rsidRPr="00C02A3E">
        <w:rPr>
          <w:rFonts w:ascii="Times New Roman" w:hAnsi="Times New Roman"/>
        </w:rPr>
        <w:t xml:space="preserve"> </w:t>
      </w:r>
      <w:r w:rsidR="00277EF2" w:rsidRPr="00C02A3E">
        <w:rPr>
          <w:rFonts w:ascii="Times New Roman" w:hAnsi="Times New Roman"/>
        </w:rPr>
        <w:t xml:space="preserve">liên quan </w:t>
      </w:r>
      <w:r w:rsidR="00132890" w:rsidRPr="00C02A3E">
        <w:rPr>
          <w:rFonts w:ascii="Times New Roman" w:hAnsi="Times New Roman"/>
        </w:rPr>
        <w:t>của</w:t>
      </w:r>
      <w:r w:rsidR="00EC0747" w:rsidRPr="00C02A3E">
        <w:rPr>
          <w:rFonts w:ascii="Times New Roman" w:hAnsi="Times New Roman"/>
        </w:rPr>
        <w:t xml:space="preserve"> </w:t>
      </w:r>
      <w:r w:rsidR="00132890" w:rsidRPr="00C02A3E">
        <w:rPr>
          <w:rFonts w:ascii="Times New Roman" w:hAnsi="Times New Roman"/>
        </w:rPr>
        <w:t>quốc</w:t>
      </w:r>
      <w:r w:rsidR="00EC0747" w:rsidRPr="00C02A3E">
        <w:rPr>
          <w:rFonts w:ascii="Times New Roman" w:hAnsi="Times New Roman"/>
        </w:rPr>
        <w:t xml:space="preserve"> </w:t>
      </w:r>
      <w:r w:rsidR="00132890" w:rsidRPr="00C02A3E">
        <w:rPr>
          <w:rFonts w:ascii="Times New Roman" w:hAnsi="Times New Roman"/>
        </w:rPr>
        <w:t>gia</w:t>
      </w:r>
      <w:r w:rsidR="00EC0747" w:rsidRPr="00C02A3E">
        <w:rPr>
          <w:rFonts w:ascii="Times New Roman" w:hAnsi="Times New Roman"/>
        </w:rPr>
        <w:t>/</w:t>
      </w:r>
      <w:r w:rsidR="00132890" w:rsidRPr="00C02A3E">
        <w:rPr>
          <w:rFonts w:ascii="Times New Roman" w:hAnsi="Times New Roman"/>
        </w:rPr>
        <w:t>khu</w:t>
      </w:r>
      <w:r w:rsidR="00EC0747" w:rsidRPr="00C02A3E">
        <w:rPr>
          <w:rFonts w:ascii="Times New Roman" w:hAnsi="Times New Roman"/>
        </w:rPr>
        <w:t xml:space="preserve"> </w:t>
      </w:r>
      <w:r w:rsidR="00132890" w:rsidRPr="00C02A3E">
        <w:rPr>
          <w:rFonts w:ascii="Times New Roman" w:hAnsi="Times New Roman"/>
        </w:rPr>
        <w:t>vực</w:t>
      </w:r>
      <w:r w:rsidR="00EC0747" w:rsidRPr="00C02A3E">
        <w:rPr>
          <w:rFonts w:ascii="Times New Roman" w:hAnsi="Times New Roman"/>
        </w:rPr>
        <w:t xml:space="preserve"> </w:t>
      </w:r>
      <w:r w:rsidR="00132890" w:rsidRPr="00C02A3E">
        <w:rPr>
          <w:rFonts w:ascii="Times New Roman" w:hAnsi="Times New Roman"/>
        </w:rPr>
        <w:t>hoặc</w:t>
      </w:r>
      <w:r w:rsidR="00EC0747" w:rsidRPr="00C02A3E">
        <w:rPr>
          <w:rFonts w:ascii="Times New Roman" w:hAnsi="Times New Roman"/>
        </w:rPr>
        <w:t xml:space="preserve"> </w:t>
      </w:r>
      <w:r w:rsidR="00132890" w:rsidRPr="00C02A3E">
        <w:rPr>
          <w:rFonts w:ascii="Times New Roman" w:hAnsi="Times New Roman"/>
        </w:rPr>
        <w:t>tuân</w:t>
      </w:r>
      <w:r w:rsidR="00EC0747" w:rsidRPr="00C02A3E">
        <w:rPr>
          <w:rFonts w:ascii="Times New Roman" w:hAnsi="Times New Roman"/>
        </w:rPr>
        <w:t xml:space="preserve"> </w:t>
      </w:r>
      <w:r w:rsidR="00132890" w:rsidRPr="00C02A3E">
        <w:rPr>
          <w:rFonts w:ascii="Times New Roman" w:hAnsi="Times New Roman"/>
        </w:rPr>
        <w:t>theo</w:t>
      </w:r>
      <w:r w:rsidR="00EC0747" w:rsidRPr="00C02A3E">
        <w:rPr>
          <w:rFonts w:ascii="Times New Roman" w:hAnsi="Times New Roman"/>
        </w:rPr>
        <w:t xml:space="preserve"> </w:t>
      </w:r>
      <w:r w:rsidR="00132890" w:rsidRPr="00C02A3E">
        <w:rPr>
          <w:rFonts w:ascii="Times New Roman" w:hAnsi="Times New Roman"/>
        </w:rPr>
        <w:t>đề</w:t>
      </w:r>
      <w:r w:rsidR="00EC0747" w:rsidRPr="00C02A3E">
        <w:rPr>
          <w:rFonts w:ascii="Times New Roman" w:hAnsi="Times New Roman"/>
        </w:rPr>
        <w:t xml:space="preserve"> </w:t>
      </w:r>
      <w:r w:rsidR="00132890" w:rsidRPr="00C02A3E">
        <w:rPr>
          <w:rFonts w:ascii="Times New Roman" w:hAnsi="Times New Roman"/>
        </w:rPr>
        <w:t>xuất</w:t>
      </w:r>
      <w:r w:rsidR="00EC0747" w:rsidRPr="00C02A3E">
        <w:rPr>
          <w:rFonts w:ascii="Times New Roman" w:hAnsi="Times New Roman"/>
        </w:rPr>
        <w:t xml:space="preserve"> </w:t>
      </w:r>
      <w:r w:rsidR="00132890" w:rsidRPr="00C02A3E">
        <w:rPr>
          <w:rFonts w:ascii="Times New Roman" w:hAnsi="Times New Roman"/>
        </w:rPr>
        <w:t>dưới</w:t>
      </w:r>
      <w:r w:rsidR="00EC0747" w:rsidRPr="00C02A3E">
        <w:rPr>
          <w:rFonts w:ascii="Times New Roman" w:hAnsi="Times New Roman"/>
        </w:rPr>
        <w:t xml:space="preserve"> </w:t>
      </w:r>
      <w:r w:rsidR="00132890" w:rsidRPr="00C02A3E">
        <w:rPr>
          <w:rFonts w:ascii="Times New Roman" w:hAnsi="Times New Roman"/>
        </w:rPr>
        <w:t>đây</w:t>
      </w:r>
      <w:r w:rsidR="00EC0747" w:rsidRPr="00C02A3E">
        <w:rPr>
          <w:rFonts w:ascii="Times New Roman" w:hAnsi="Times New Roman"/>
        </w:rPr>
        <w:t xml:space="preserve">. </w:t>
      </w:r>
      <w:r w:rsidR="00277EF2" w:rsidRPr="00C02A3E">
        <w:rPr>
          <w:rFonts w:ascii="Times New Roman" w:hAnsi="Times New Roman"/>
        </w:rPr>
        <w:t>K</w:t>
      </w:r>
      <w:r w:rsidR="00132890" w:rsidRPr="00C02A3E">
        <w:rPr>
          <w:rFonts w:ascii="Times New Roman" w:hAnsi="Times New Roman"/>
        </w:rPr>
        <w:t>hoảng</w:t>
      </w:r>
      <w:r w:rsidR="00EC0747" w:rsidRPr="00C02A3E">
        <w:rPr>
          <w:rFonts w:ascii="Times New Roman" w:hAnsi="Times New Roman"/>
        </w:rPr>
        <w:t xml:space="preserve"> </w:t>
      </w:r>
      <w:r w:rsidR="00132890" w:rsidRPr="00C02A3E">
        <w:rPr>
          <w:rFonts w:ascii="Times New Roman" w:hAnsi="Times New Roman"/>
        </w:rPr>
        <w:t>biến</w:t>
      </w:r>
      <w:r w:rsidR="00EC0747" w:rsidRPr="00C02A3E">
        <w:rPr>
          <w:rFonts w:ascii="Times New Roman" w:hAnsi="Times New Roman"/>
        </w:rPr>
        <w:t xml:space="preserve"> </w:t>
      </w:r>
      <w:r w:rsidR="00132890" w:rsidRPr="00C02A3E">
        <w:rPr>
          <w:rFonts w:ascii="Times New Roman" w:hAnsi="Times New Roman"/>
        </w:rPr>
        <w:t>đổi</w:t>
      </w:r>
      <w:r w:rsidR="00EC0747" w:rsidRPr="00C02A3E">
        <w:rPr>
          <w:rFonts w:ascii="Times New Roman" w:hAnsi="Times New Roman"/>
        </w:rPr>
        <w:t xml:space="preserve"> </w:t>
      </w:r>
      <w:r w:rsidR="00132890" w:rsidRPr="00C02A3E">
        <w:rPr>
          <w:rFonts w:ascii="Times New Roman" w:hAnsi="Times New Roman"/>
        </w:rPr>
        <w:t>phải</w:t>
      </w:r>
      <w:r w:rsidR="00EC0747" w:rsidRPr="00C02A3E">
        <w:rPr>
          <w:rFonts w:ascii="Times New Roman" w:hAnsi="Times New Roman"/>
        </w:rPr>
        <w:t xml:space="preserve"> </w:t>
      </w:r>
      <w:r w:rsidR="00132890" w:rsidRPr="00C02A3E">
        <w:rPr>
          <w:rFonts w:ascii="Times New Roman" w:hAnsi="Times New Roman"/>
        </w:rPr>
        <w:t>dựa</w:t>
      </w:r>
      <w:r w:rsidR="00EC0747" w:rsidRPr="00C02A3E">
        <w:rPr>
          <w:rFonts w:ascii="Times New Roman" w:hAnsi="Times New Roman"/>
        </w:rPr>
        <w:t xml:space="preserve"> </w:t>
      </w:r>
      <w:r w:rsidR="00132890" w:rsidRPr="00C02A3E">
        <w:rPr>
          <w:rFonts w:ascii="Times New Roman" w:hAnsi="Times New Roman"/>
        </w:rPr>
        <w:t>trên</w:t>
      </w:r>
      <w:r w:rsidR="00EC0747" w:rsidRPr="00C02A3E">
        <w:rPr>
          <w:rFonts w:ascii="Times New Roman" w:hAnsi="Times New Roman"/>
        </w:rPr>
        <w:t xml:space="preserve"> </w:t>
      </w:r>
      <w:r w:rsidR="00132890" w:rsidRPr="00C02A3E">
        <w:rPr>
          <w:rFonts w:ascii="Times New Roman" w:hAnsi="Times New Roman"/>
        </w:rPr>
        <w:t>đánh</w:t>
      </w:r>
      <w:r w:rsidR="00EC0747" w:rsidRPr="00C02A3E">
        <w:rPr>
          <w:rFonts w:ascii="Times New Roman" w:hAnsi="Times New Roman"/>
        </w:rPr>
        <w:t xml:space="preserve"> </w:t>
      </w:r>
      <w:r w:rsidR="00132890" w:rsidRPr="00C02A3E">
        <w:rPr>
          <w:rFonts w:ascii="Times New Roman" w:hAnsi="Times New Roman"/>
        </w:rPr>
        <w:t>giá</w:t>
      </w:r>
      <w:r w:rsidR="00EC0747" w:rsidRPr="00C02A3E">
        <w:rPr>
          <w:rFonts w:ascii="Times New Roman" w:hAnsi="Times New Roman"/>
        </w:rPr>
        <w:t xml:space="preserve"> </w:t>
      </w:r>
      <w:r w:rsidR="00132890" w:rsidRPr="00C02A3E">
        <w:rPr>
          <w:rFonts w:ascii="Times New Roman" w:hAnsi="Times New Roman"/>
        </w:rPr>
        <w:t>về</w:t>
      </w:r>
      <w:r w:rsidR="00EC0747" w:rsidRPr="00C02A3E">
        <w:rPr>
          <w:rFonts w:ascii="Times New Roman" w:hAnsi="Times New Roman"/>
        </w:rPr>
        <w:t xml:space="preserve"> </w:t>
      </w:r>
      <w:r w:rsidR="00132890" w:rsidRPr="00C02A3E">
        <w:rPr>
          <w:rFonts w:ascii="Times New Roman" w:hAnsi="Times New Roman"/>
        </w:rPr>
        <w:t>độ</w:t>
      </w:r>
      <w:r w:rsidR="00EC0747" w:rsidRPr="00C02A3E">
        <w:rPr>
          <w:rFonts w:ascii="Times New Roman" w:hAnsi="Times New Roman"/>
        </w:rPr>
        <w:t xml:space="preserve"> </w:t>
      </w:r>
      <w:r w:rsidR="00132890" w:rsidRPr="00C02A3E">
        <w:rPr>
          <w:rFonts w:ascii="Times New Roman" w:hAnsi="Times New Roman"/>
        </w:rPr>
        <w:t>ổn</w:t>
      </w:r>
      <w:r w:rsidR="00EC0747" w:rsidRPr="00C02A3E">
        <w:rPr>
          <w:rFonts w:ascii="Times New Roman" w:hAnsi="Times New Roman"/>
        </w:rPr>
        <w:t xml:space="preserve"> </w:t>
      </w:r>
      <w:r w:rsidR="00132890" w:rsidRPr="00C02A3E">
        <w:rPr>
          <w:rFonts w:ascii="Times New Roman" w:hAnsi="Times New Roman"/>
        </w:rPr>
        <w:t>định</w:t>
      </w:r>
      <w:r w:rsidR="00EC0747" w:rsidRPr="00C02A3E">
        <w:rPr>
          <w:rFonts w:ascii="Times New Roman" w:hAnsi="Times New Roman"/>
        </w:rPr>
        <w:t xml:space="preserve"> </w:t>
      </w:r>
      <w:r w:rsidR="00132890" w:rsidRPr="00C02A3E">
        <w:rPr>
          <w:rFonts w:ascii="Times New Roman" w:hAnsi="Times New Roman"/>
        </w:rPr>
        <w:t>của</w:t>
      </w:r>
      <w:r w:rsidR="00EC0747" w:rsidRPr="00C02A3E">
        <w:rPr>
          <w:rFonts w:ascii="Times New Roman" w:hAnsi="Times New Roman"/>
        </w:rPr>
        <w:t xml:space="preserve"> </w:t>
      </w:r>
      <w:r w:rsidR="00277EF2" w:rsidRPr="00C02A3E">
        <w:rPr>
          <w:rFonts w:ascii="Times New Roman" w:hAnsi="Times New Roman"/>
        </w:rPr>
        <w:t xml:space="preserve">thành </w:t>
      </w:r>
      <w:r w:rsidR="00132890" w:rsidRPr="00C02A3E">
        <w:rPr>
          <w:rFonts w:ascii="Times New Roman" w:hAnsi="Times New Roman"/>
        </w:rPr>
        <w:t>phẩm</w:t>
      </w:r>
      <w:r w:rsidR="00EC0747" w:rsidRPr="00C02A3E">
        <w:rPr>
          <w:rFonts w:ascii="Times New Roman" w:hAnsi="Times New Roman"/>
        </w:rPr>
        <w:t xml:space="preserve"> </w:t>
      </w:r>
      <w:r w:rsidR="00132890" w:rsidRPr="00C02A3E">
        <w:rPr>
          <w:rFonts w:ascii="Times New Roman" w:hAnsi="Times New Roman"/>
        </w:rPr>
        <w:t>thuốc</w:t>
      </w:r>
      <w:r w:rsidR="00EC0747" w:rsidRPr="00C02A3E">
        <w:rPr>
          <w:rFonts w:ascii="Times New Roman" w:hAnsi="Times New Roman"/>
        </w:rPr>
        <w:t>.</w:t>
      </w:r>
    </w:p>
    <w:p w14:paraId="5A154AE6" w14:textId="77777777" w:rsidR="00916A14" w:rsidRPr="00C02A3E" w:rsidRDefault="00916A14" w:rsidP="0001439D">
      <w:pPr>
        <w:pStyle w:val="BodyTextIndent"/>
        <w:spacing w:beforeLines="120" w:before="288" w:afterLines="60" w:after="144"/>
        <w:ind w:left="709" w:firstLine="0"/>
        <w:rPr>
          <w:rFonts w:ascii="Times New Roman" w:hAnsi="Times New Roman"/>
          <w:u w:val="single"/>
        </w:rPr>
      </w:pPr>
      <w:r w:rsidRPr="00C02A3E">
        <w:rPr>
          <w:rFonts w:ascii="Times New Roman" w:hAnsi="Times New Roman"/>
          <w:u w:val="single"/>
        </w:rPr>
        <w:t>Bảng 1</w:t>
      </w:r>
    </w:p>
    <w:p w14:paraId="7DE74154" w14:textId="77777777" w:rsidR="00EC0747" w:rsidRDefault="004C0DEB" w:rsidP="0001439D">
      <w:pPr>
        <w:pStyle w:val="BodyTextIndent"/>
        <w:spacing w:beforeLines="120" w:before="288" w:afterLines="60" w:after="144"/>
        <w:ind w:left="709" w:firstLine="0"/>
        <w:rPr>
          <w:rFonts w:ascii="Times New Roman" w:hAnsi="Times New Roman"/>
        </w:rPr>
      </w:pPr>
      <w:r w:rsidRPr="00C02A3E">
        <w:rPr>
          <w:rFonts w:ascii="Times New Roman" w:hAnsi="Times New Roman"/>
        </w:rPr>
        <w:t>Đề xuất ghi nhãn cho thành phẩm thuốc</w:t>
      </w:r>
    </w:p>
    <w:tbl>
      <w:tblPr>
        <w:tblStyle w:val="TableGrid"/>
        <w:tblW w:w="0" w:type="auto"/>
        <w:tblInd w:w="817" w:type="dxa"/>
        <w:tblLook w:val="04A0" w:firstRow="1" w:lastRow="0" w:firstColumn="1" w:lastColumn="0" w:noHBand="0" w:noVBand="1"/>
      </w:tblPr>
      <w:tblGrid>
        <w:gridCol w:w="5359"/>
        <w:gridCol w:w="3453"/>
        <w:tblGridChange w:id="50">
          <w:tblGrid>
            <w:gridCol w:w="5359"/>
            <w:gridCol w:w="169"/>
            <w:gridCol w:w="3284"/>
            <w:gridCol w:w="226"/>
          </w:tblGrid>
        </w:tblGridChange>
      </w:tblGrid>
      <w:tr w:rsidR="009406DC" w:rsidRPr="009406DC" w14:paraId="7D1A0A19" w14:textId="77777777" w:rsidTr="00496EDC">
        <w:trPr>
          <w:trHeight w:val="64"/>
        </w:trPr>
        <w:tc>
          <w:tcPr>
            <w:tcW w:w="5528" w:type="dxa"/>
            <w:vAlign w:val="center"/>
          </w:tcPr>
          <w:p w14:paraId="2FCA4403" w14:textId="60432879" w:rsidR="009406DC" w:rsidRPr="0098185D" w:rsidRDefault="009406DC" w:rsidP="003E0F5A">
            <w:pPr>
              <w:pStyle w:val="BodyTextIndent"/>
              <w:spacing w:beforeLines="20" w:before="48" w:afterLines="20" w:after="48"/>
              <w:ind w:left="0" w:firstLine="0"/>
              <w:jc w:val="center"/>
              <w:rPr>
                <w:rFonts w:ascii="Times" w:hAnsi="Times"/>
                <w:bCs/>
              </w:rPr>
            </w:pPr>
            <w:r w:rsidRPr="0098185D">
              <w:rPr>
                <w:rFonts w:ascii="Times" w:hAnsi="Times"/>
                <w:bCs/>
                <w:rPrChange w:id="51" w:author="Nguyen Tran. Linh" w:date="2022-06-21T14:16:00Z">
                  <w:rPr>
                    <w:rFonts w:ascii="Times" w:hAnsi="Times"/>
                    <w:b/>
                  </w:rPr>
                </w:rPrChange>
              </w:rPr>
              <w:t>Điều kiện nghiên cứu mà ở đó độ ổn định của thành phẩm thuốc đã được chứng minh</w:t>
            </w:r>
          </w:p>
        </w:tc>
        <w:tc>
          <w:tcPr>
            <w:tcW w:w="3510" w:type="dxa"/>
            <w:vAlign w:val="center"/>
          </w:tcPr>
          <w:p w14:paraId="7D9FF8D5" w14:textId="253D9073" w:rsidR="009406DC" w:rsidRPr="0098185D" w:rsidRDefault="009406DC" w:rsidP="009D07E2">
            <w:pPr>
              <w:autoSpaceDE w:val="0"/>
              <w:autoSpaceDN w:val="0"/>
              <w:adjustRightInd w:val="0"/>
              <w:spacing w:beforeLines="20" w:before="48" w:afterLines="20" w:after="48"/>
              <w:ind w:left="1440" w:hanging="1411"/>
              <w:jc w:val="center"/>
              <w:rPr>
                <w:rFonts w:ascii="Times" w:hAnsi="Times"/>
                <w:bCs/>
              </w:rPr>
            </w:pPr>
            <w:r w:rsidRPr="0098185D">
              <w:rPr>
                <w:rFonts w:ascii="Times" w:hAnsi="Times"/>
                <w:bCs/>
                <w:sz w:val="28"/>
                <w:szCs w:val="28"/>
                <w:rPrChange w:id="52" w:author="Nguyen Tran. Linh" w:date="2022-06-21T14:16:00Z">
                  <w:rPr>
                    <w:rFonts w:ascii="Times" w:hAnsi="Times"/>
                    <w:b/>
                    <w:sz w:val="28"/>
                    <w:szCs w:val="28"/>
                  </w:rPr>
                </w:rPrChange>
              </w:rPr>
              <w:t>Đ</w:t>
            </w:r>
            <w:r w:rsidR="009D07E2" w:rsidRPr="0098185D">
              <w:rPr>
                <w:rFonts w:ascii="Times" w:hAnsi="Times"/>
                <w:bCs/>
                <w:sz w:val="28"/>
                <w:szCs w:val="28"/>
                <w:rPrChange w:id="53" w:author="Nguyen Tran. Linh" w:date="2022-06-21T14:16:00Z">
                  <w:rPr>
                    <w:rFonts w:ascii="Times" w:hAnsi="Times"/>
                    <w:b/>
                    <w:sz w:val="28"/>
                    <w:szCs w:val="28"/>
                  </w:rPr>
                </w:rPrChange>
              </w:rPr>
              <w:t>ề</w:t>
            </w:r>
            <w:r w:rsidRPr="0098185D">
              <w:rPr>
                <w:rFonts w:ascii="Times" w:hAnsi="Times"/>
                <w:bCs/>
                <w:sz w:val="28"/>
                <w:szCs w:val="28"/>
                <w:rPrChange w:id="54" w:author="Nguyen Tran. Linh" w:date="2022-06-21T14:16:00Z">
                  <w:rPr>
                    <w:rFonts w:ascii="Times" w:hAnsi="Times"/>
                    <w:b/>
                    <w:sz w:val="28"/>
                    <w:szCs w:val="28"/>
                  </w:rPr>
                </w:rPrChange>
              </w:rPr>
              <w:t xml:space="preserve"> xuất ghi nhãn</w:t>
            </w:r>
            <w:r w:rsidRPr="0098185D">
              <w:rPr>
                <w:rFonts w:ascii="Times" w:hAnsi="Times"/>
                <w:bCs/>
                <w:sz w:val="28"/>
                <w:szCs w:val="28"/>
                <w:vertAlign w:val="superscript"/>
                <w:rPrChange w:id="55" w:author="Nguyen Tran. Linh" w:date="2022-06-21T14:16:00Z">
                  <w:rPr>
                    <w:rFonts w:ascii="Times" w:hAnsi="Times"/>
                    <w:b/>
                    <w:sz w:val="28"/>
                    <w:szCs w:val="28"/>
                    <w:vertAlign w:val="superscript"/>
                  </w:rPr>
                </w:rPrChange>
              </w:rPr>
              <w:t>a</w:t>
            </w:r>
          </w:p>
        </w:tc>
      </w:tr>
      <w:tr w:rsidR="009406DC" w:rsidRPr="009406DC" w14:paraId="05C9AAE2" w14:textId="77777777" w:rsidTr="00496EDC">
        <w:tc>
          <w:tcPr>
            <w:tcW w:w="5528" w:type="dxa"/>
            <w:vAlign w:val="center"/>
          </w:tcPr>
          <w:p w14:paraId="067A21D7" w14:textId="2B70C440" w:rsidR="009406DC" w:rsidRPr="00010C6F" w:rsidRDefault="009406DC" w:rsidP="003E0F5A">
            <w:pPr>
              <w:autoSpaceDE w:val="0"/>
              <w:autoSpaceDN w:val="0"/>
              <w:adjustRightInd w:val="0"/>
              <w:spacing w:beforeLines="20" w:before="48" w:afterLines="20" w:after="48"/>
              <w:jc w:val="center"/>
              <w:rPr>
                <w:rFonts w:ascii="Times" w:hAnsi="Times"/>
                <w:sz w:val="28"/>
                <w:szCs w:val="28"/>
                <w:rPrChange w:id="56" w:author="Nguyen Tran. Linh" w:date="2022-06-21T14:20:00Z">
                  <w:rPr>
                    <w:rFonts w:ascii="Times" w:hAnsi="Times"/>
                    <w:sz w:val="28"/>
                    <w:szCs w:val="28"/>
                    <w:lang w:val="id-ID" w:eastAsia="id-ID"/>
                  </w:rPr>
                </w:rPrChange>
              </w:rPr>
            </w:pPr>
            <w:r w:rsidRPr="00010C6F">
              <w:rPr>
                <w:rFonts w:ascii="Times" w:hAnsi="Times"/>
                <w:sz w:val="28"/>
                <w:szCs w:val="28"/>
                <w:rPrChange w:id="57" w:author="Nguyen Tran. Linh" w:date="2022-06-21T14:20:00Z">
                  <w:rPr>
                    <w:rFonts w:ascii="Times" w:hAnsi="Times"/>
                    <w:sz w:val="28"/>
                    <w:szCs w:val="28"/>
                    <w:lang w:val="id-ID" w:eastAsia="id-ID"/>
                  </w:rPr>
                </w:rPrChange>
              </w:rPr>
              <w:t>30</w:t>
            </w:r>
            <w:ins w:id="58" w:author="Nguyen Tran. Linh" w:date="2022-06-21T14:40:00Z">
              <w:r w:rsidR="00A21AD4">
                <w:rPr>
                  <w:rFonts w:ascii="Times" w:hAnsi="Times"/>
                  <w:sz w:val="28"/>
                  <w:szCs w:val="28"/>
                </w:rPr>
                <w:t xml:space="preserve"> </w:t>
              </w:r>
            </w:ins>
            <w:r w:rsidRPr="00010C6F">
              <w:rPr>
                <w:rFonts w:ascii="Times" w:hAnsi="Times"/>
                <w:sz w:val="28"/>
                <w:szCs w:val="28"/>
                <w:rPrChange w:id="59" w:author="Nguyen Tran. Linh" w:date="2022-06-21T14:20:00Z">
                  <w:rPr>
                    <w:rFonts w:ascii="Times" w:hAnsi="Times"/>
                    <w:sz w:val="28"/>
                    <w:szCs w:val="28"/>
                    <w:lang w:val="id-ID" w:eastAsia="id-ID"/>
                  </w:rPr>
                </w:rPrChange>
              </w:rPr>
              <w:t>°C/75% RH (</w:t>
            </w:r>
            <w:r w:rsidRPr="00010C6F">
              <w:rPr>
                <w:rFonts w:ascii="Times" w:hAnsi="Times"/>
                <w:sz w:val="28"/>
                <w:szCs w:val="28"/>
              </w:rPr>
              <w:t>dài hạn</w:t>
            </w:r>
            <w:r w:rsidRPr="00010C6F">
              <w:rPr>
                <w:rFonts w:ascii="Times" w:hAnsi="Times"/>
                <w:sz w:val="28"/>
                <w:szCs w:val="28"/>
                <w:rPrChange w:id="60" w:author="Nguyen Tran. Linh" w:date="2022-06-21T14:20:00Z">
                  <w:rPr>
                    <w:rFonts w:ascii="Times" w:hAnsi="Times"/>
                    <w:sz w:val="28"/>
                    <w:szCs w:val="28"/>
                    <w:lang w:val="id-ID" w:eastAsia="id-ID"/>
                  </w:rPr>
                </w:rPrChange>
              </w:rPr>
              <w:t>)</w:t>
            </w:r>
          </w:p>
          <w:p w14:paraId="6B0251B2" w14:textId="202585EC" w:rsidR="009406DC" w:rsidRPr="00010C6F" w:rsidRDefault="009406DC" w:rsidP="003E0F5A">
            <w:pPr>
              <w:autoSpaceDE w:val="0"/>
              <w:autoSpaceDN w:val="0"/>
              <w:adjustRightInd w:val="0"/>
              <w:spacing w:beforeLines="20" w:before="48" w:afterLines="20" w:after="48"/>
              <w:jc w:val="center"/>
              <w:rPr>
                <w:rFonts w:ascii="Times" w:hAnsi="Times"/>
                <w:sz w:val="28"/>
                <w:szCs w:val="28"/>
                <w:rPrChange w:id="61" w:author="Nguyen Tran. Linh" w:date="2022-06-21T14:20:00Z">
                  <w:rPr>
                    <w:rFonts w:ascii="Times" w:hAnsi="Times"/>
                  </w:rPr>
                </w:rPrChange>
              </w:rPr>
            </w:pPr>
            <w:r w:rsidRPr="00010C6F">
              <w:rPr>
                <w:rFonts w:ascii="Times" w:hAnsi="Times"/>
                <w:sz w:val="28"/>
                <w:szCs w:val="28"/>
                <w:rPrChange w:id="62" w:author="Nguyen Tran. Linh" w:date="2022-06-21T14:20:00Z">
                  <w:rPr>
                    <w:rFonts w:ascii="Times" w:hAnsi="Times"/>
                    <w:sz w:val="28"/>
                    <w:szCs w:val="28"/>
                    <w:lang w:val="id-ID" w:eastAsia="id-ID"/>
                  </w:rPr>
                </w:rPrChange>
              </w:rPr>
              <w:t>40</w:t>
            </w:r>
            <w:ins w:id="63" w:author="Nguyen Tran. Linh" w:date="2022-06-21T14:40:00Z">
              <w:r w:rsidR="00A21AD4">
                <w:rPr>
                  <w:rFonts w:ascii="Times" w:hAnsi="Times"/>
                  <w:sz w:val="28"/>
                  <w:szCs w:val="28"/>
                </w:rPr>
                <w:t xml:space="preserve"> </w:t>
              </w:r>
            </w:ins>
            <w:r w:rsidRPr="00010C6F">
              <w:rPr>
                <w:rFonts w:ascii="Times" w:hAnsi="Times"/>
                <w:sz w:val="28"/>
                <w:szCs w:val="28"/>
                <w:rPrChange w:id="64" w:author="Nguyen Tran. Linh" w:date="2022-06-21T14:20:00Z">
                  <w:rPr>
                    <w:rFonts w:ascii="Times" w:hAnsi="Times"/>
                    <w:sz w:val="28"/>
                    <w:szCs w:val="28"/>
                    <w:lang w:val="id-ID" w:eastAsia="id-ID"/>
                  </w:rPr>
                </w:rPrChange>
              </w:rPr>
              <w:t>°C/75% RH (cấp tốc)</w:t>
            </w:r>
          </w:p>
        </w:tc>
        <w:tc>
          <w:tcPr>
            <w:tcW w:w="3510" w:type="dxa"/>
            <w:vAlign w:val="center"/>
          </w:tcPr>
          <w:p w14:paraId="53051A2A" w14:textId="56F90CE6" w:rsidR="009406DC" w:rsidRPr="00010C6F" w:rsidRDefault="009406DC" w:rsidP="003E0F5A">
            <w:pPr>
              <w:pStyle w:val="BodyTextIndent"/>
              <w:spacing w:beforeLines="20" w:before="48" w:afterLines="20" w:after="48"/>
              <w:ind w:left="0" w:firstLine="0"/>
              <w:jc w:val="center"/>
              <w:rPr>
                <w:rFonts w:ascii="Times" w:hAnsi="Times"/>
              </w:rPr>
            </w:pPr>
            <w:r w:rsidRPr="00010C6F">
              <w:rPr>
                <w:rFonts w:ascii="Times" w:hAnsi="Times"/>
                <w:lang w:val="id-ID" w:eastAsia="id-ID"/>
              </w:rPr>
              <w:t>“</w:t>
            </w:r>
            <w:r w:rsidRPr="00010C6F">
              <w:rPr>
                <w:rFonts w:ascii="Times" w:hAnsi="Times"/>
              </w:rPr>
              <w:t xml:space="preserve">Không bảo quản ở nhiệt độ trên </w:t>
            </w:r>
            <w:r w:rsidRPr="00010C6F">
              <w:rPr>
                <w:rFonts w:ascii="Times" w:hAnsi="Times"/>
                <w:lang w:val="id-ID" w:eastAsia="id-ID"/>
              </w:rPr>
              <w:t>30</w:t>
            </w:r>
            <w:ins w:id="65" w:author="Nguyen Tran. Linh" w:date="2022-06-21T14:40:00Z">
              <w:r w:rsidR="00A21AD4">
                <w:rPr>
                  <w:rFonts w:ascii="Times" w:hAnsi="Times"/>
                  <w:lang w:eastAsia="id-ID"/>
                </w:rPr>
                <w:t xml:space="preserve"> </w:t>
              </w:r>
            </w:ins>
            <w:r w:rsidRPr="00010C6F">
              <w:rPr>
                <w:rFonts w:ascii="Times" w:hAnsi="Times"/>
                <w:lang w:val="id-ID" w:eastAsia="id-ID"/>
              </w:rPr>
              <w:t>°C”</w:t>
            </w:r>
            <w:ins w:id="66" w:author="Nguyen Tran. Linh" w:date="2022-06-21T14:14:00Z">
              <w:r w:rsidR="0098185D" w:rsidRPr="00010C6F">
                <w:rPr>
                  <w:rFonts w:ascii="Times" w:hAnsi="Times"/>
                  <w:lang w:eastAsia="id-ID"/>
                </w:rPr>
                <w:t xml:space="preserve"> hoặc “Bảo quản ở nhiệt độ dưới 30</w:t>
              </w:r>
            </w:ins>
            <w:ins w:id="67" w:author="Nguyen Tran. Linh" w:date="2022-06-21T14:40:00Z">
              <w:r w:rsidR="00A21AD4">
                <w:rPr>
                  <w:rFonts w:ascii="Times" w:hAnsi="Times"/>
                  <w:lang w:eastAsia="id-ID"/>
                </w:rPr>
                <w:t xml:space="preserve"> </w:t>
              </w:r>
            </w:ins>
            <w:ins w:id="68" w:author="Nguyen Tran. Linh" w:date="2022-06-21T14:14:00Z">
              <w:r w:rsidR="0098185D" w:rsidRPr="00010C6F">
                <w:rPr>
                  <w:rFonts w:ascii="Times" w:hAnsi="Times"/>
                  <w:vertAlign w:val="superscript"/>
                  <w:lang w:eastAsia="id-ID"/>
                  <w:rPrChange w:id="69" w:author="Nguyen Tran. Linh" w:date="2022-06-21T14:20:00Z">
                    <w:rPr>
                      <w:rFonts w:ascii="Times" w:hAnsi="Times"/>
                      <w:lang w:eastAsia="id-ID"/>
                    </w:rPr>
                  </w:rPrChange>
                </w:rPr>
                <w:t>o</w:t>
              </w:r>
              <w:r w:rsidR="0098185D" w:rsidRPr="00010C6F">
                <w:rPr>
                  <w:rFonts w:ascii="Times" w:hAnsi="Times"/>
                  <w:lang w:eastAsia="id-ID"/>
                </w:rPr>
                <w:t>C”</w:t>
              </w:r>
            </w:ins>
          </w:p>
        </w:tc>
      </w:tr>
      <w:tr w:rsidR="0098185D" w:rsidRPr="009406DC" w14:paraId="370BA1D9" w14:textId="77777777" w:rsidTr="0098185D">
        <w:tblPrEx>
          <w:tblW w:w="0" w:type="auto"/>
          <w:tblInd w:w="817" w:type="dxa"/>
          <w:tblPrExChange w:id="70" w:author="Nguyen Tran. Linh" w:date="2022-06-21T14:15:00Z">
            <w:tblPrEx>
              <w:tblW w:w="0" w:type="auto"/>
              <w:tblInd w:w="817" w:type="dxa"/>
            </w:tblPrEx>
          </w:tblPrExChange>
        </w:tblPrEx>
        <w:trPr>
          <w:ins w:id="71" w:author="Nguyen Tran. Linh" w:date="2022-06-21T14:12:00Z"/>
        </w:trPr>
        <w:tc>
          <w:tcPr>
            <w:tcW w:w="5528" w:type="dxa"/>
            <w:tcPrChange w:id="72" w:author="Nguyen Tran. Linh" w:date="2022-06-21T14:15:00Z">
              <w:tcPr>
                <w:tcW w:w="5528" w:type="dxa"/>
                <w:gridSpan w:val="2"/>
                <w:vAlign w:val="center"/>
              </w:tcPr>
            </w:tcPrChange>
          </w:tcPr>
          <w:p w14:paraId="354D65AD" w14:textId="7B941AF1" w:rsidR="0098185D" w:rsidRPr="00010C6F" w:rsidRDefault="0098185D">
            <w:pPr>
              <w:autoSpaceDE w:val="0"/>
              <w:autoSpaceDN w:val="0"/>
              <w:adjustRightInd w:val="0"/>
              <w:spacing w:beforeLines="20" w:before="48" w:afterLines="20" w:after="48"/>
              <w:jc w:val="center"/>
              <w:rPr>
                <w:ins w:id="73" w:author="Nguyen Tran. Linh" w:date="2022-06-21T14:13:00Z"/>
                <w:rFonts w:ascii="Times" w:hAnsi="Times"/>
                <w:sz w:val="28"/>
                <w:szCs w:val="28"/>
                <w:rPrChange w:id="74" w:author="Nguyen Tran. Linh" w:date="2022-06-21T14:20:00Z">
                  <w:rPr>
                    <w:ins w:id="75" w:author="Nguyen Tran. Linh" w:date="2022-06-21T14:13:00Z"/>
                    <w:sz w:val="13"/>
                    <w:szCs w:val="13"/>
                  </w:rPr>
                </w:rPrChange>
              </w:rPr>
              <w:pPrChange w:id="76" w:author="Nguyen Tran. Linh" w:date="2022-06-21T14:13:00Z">
                <w:pPr>
                  <w:pStyle w:val="Default"/>
                </w:pPr>
              </w:pPrChange>
            </w:pPr>
            <w:ins w:id="77" w:author="Nguyen Tran. Linh" w:date="2022-06-21T14:13:00Z">
              <w:r w:rsidRPr="00010C6F">
                <w:rPr>
                  <w:rFonts w:ascii="Times" w:hAnsi="Times"/>
                  <w:sz w:val="28"/>
                  <w:szCs w:val="28"/>
                  <w:rPrChange w:id="78" w:author="Nguyen Tran. Linh" w:date="2022-06-21T14:20:00Z">
                    <w:rPr>
                      <w:sz w:val="20"/>
                      <w:szCs w:val="20"/>
                    </w:rPr>
                  </w:rPrChange>
                </w:rPr>
                <w:t>25</w:t>
              </w:r>
            </w:ins>
            <w:ins w:id="79" w:author="Nguyen Tran. Linh" w:date="2022-06-21T14:40:00Z">
              <w:r w:rsidR="00A21AD4">
                <w:rPr>
                  <w:rFonts w:ascii="Times" w:hAnsi="Times"/>
                  <w:sz w:val="28"/>
                  <w:szCs w:val="28"/>
                </w:rPr>
                <w:t xml:space="preserve"> </w:t>
              </w:r>
            </w:ins>
            <w:ins w:id="80" w:author="Nguyen Tran. Linh" w:date="2022-06-21T14:13:00Z">
              <w:r w:rsidRPr="00010C6F">
                <w:rPr>
                  <w:rFonts w:ascii="Times" w:hAnsi="Times"/>
                  <w:sz w:val="28"/>
                  <w:szCs w:val="28"/>
                  <w:rPrChange w:id="81" w:author="Nguyen Tran. Linh" w:date="2022-06-21T14:20:00Z">
                    <w:rPr>
                      <w:sz w:val="20"/>
                      <w:szCs w:val="20"/>
                    </w:rPr>
                  </w:rPrChange>
                </w:rPr>
                <w:t>°C/60% RH (</w:t>
              </w:r>
            </w:ins>
            <w:ins w:id="82" w:author="Microsoft account" w:date="2022-06-23T11:32:00Z">
              <w:r w:rsidR="000118A3">
                <w:rPr>
                  <w:rFonts w:ascii="Times" w:hAnsi="Times"/>
                  <w:sz w:val="28"/>
                  <w:szCs w:val="28"/>
                </w:rPr>
                <w:t>dài hạn</w:t>
              </w:r>
            </w:ins>
            <w:ins w:id="83" w:author="Nguyen Tran. Linh" w:date="2022-06-21T14:13:00Z">
              <w:del w:id="84" w:author="Microsoft account" w:date="2022-06-23T11:32:00Z">
                <w:r w:rsidRPr="00010C6F" w:rsidDel="000118A3">
                  <w:rPr>
                    <w:rFonts w:ascii="Times" w:hAnsi="Times"/>
                    <w:sz w:val="28"/>
                    <w:szCs w:val="28"/>
                    <w:rPrChange w:id="85" w:author="Nguyen Tran. Linh" w:date="2022-06-21T14:20:00Z">
                      <w:rPr>
                        <w:sz w:val="20"/>
                        <w:szCs w:val="20"/>
                      </w:rPr>
                    </w:rPrChange>
                  </w:rPr>
                  <w:delText>long term</w:delText>
                </w:r>
              </w:del>
              <w:r w:rsidRPr="00010C6F">
                <w:rPr>
                  <w:rFonts w:ascii="Times" w:hAnsi="Times"/>
                  <w:sz w:val="28"/>
                  <w:szCs w:val="28"/>
                  <w:rPrChange w:id="86" w:author="Nguyen Tran. Linh" w:date="2022-06-21T14:20:00Z">
                    <w:rPr>
                      <w:sz w:val="20"/>
                      <w:szCs w:val="20"/>
                    </w:rPr>
                  </w:rPrChange>
                </w:rPr>
                <w:t>)</w:t>
              </w:r>
              <w:r w:rsidRPr="00010C6F">
                <w:rPr>
                  <w:rFonts w:ascii="Times" w:hAnsi="Times"/>
                  <w:sz w:val="28"/>
                  <w:szCs w:val="28"/>
                  <w:vertAlign w:val="superscript"/>
                  <w:rPrChange w:id="87" w:author="Nguyen Tran. Linh" w:date="2022-06-21T14:20:00Z">
                    <w:rPr>
                      <w:sz w:val="13"/>
                      <w:szCs w:val="13"/>
                    </w:rPr>
                  </w:rPrChange>
                </w:rPr>
                <w:t>bc</w:t>
              </w:r>
              <w:r w:rsidRPr="00010C6F">
                <w:rPr>
                  <w:rFonts w:ascii="Times" w:hAnsi="Times"/>
                  <w:sz w:val="28"/>
                  <w:szCs w:val="28"/>
                  <w:rPrChange w:id="88" w:author="Nguyen Tran. Linh" w:date="2022-06-21T14:20:00Z">
                    <w:rPr>
                      <w:sz w:val="13"/>
                      <w:szCs w:val="13"/>
                    </w:rPr>
                  </w:rPrChange>
                </w:rPr>
                <w:t xml:space="preserve"> </w:t>
              </w:r>
            </w:ins>
          </w:p>
          <w:p w14:paraId="64EF6E65" w14:textId="0BAD0462" w:rsidR="0098185D" w:rsidRPr="00010C6F" w:rsidRDefault="0098185D">
            <w:pPr>
              <w:autoSpaceDE w:val="0"/>
              <w:autoSpaceDN w:val="0"/>
              <w:adjustRightInd w:val="0"/>
              <w:spacing w:beforeLines="20" w:before="48" w:afterLines="20" w:after="48"/>
              <w:jc w:val="center"/>
              <w:rPr>
                <w:ins w:id="89" w:author="Nguyen Tran. Linh" w:date="2022-06-21T14:12:00Z"/>
                <w:rFonts w:ascii="Times" w:hAnsi="Times"/>
                <w:rPrChange w:id="90" w:author="Nguyen Tran. Linh" w:date="2022-06-21T14:20:00Z">
                  <w:rPr>
                    <w:ins w:id="91" w:author="Nguyen Tran. Linh" w:date="2022-06-21T14:12:00Z"/>
                    <w:rFonts w:ascii="Times" w:hAnsi="Times"/>
                    <w:lang w:val="id-ID" w:eastAsia="id-ID"/>
                  </w:rPr>
                </w:rPrChange>
              </w:rPr>
              <w:pPrChange w:id="92" w:author="Microsoft account" w:date="2022-06-23T11:32:00Z">
                <w:pPr>
                  <w:pStyle w:val="BodyTextIndent"/>
                  <w:spacing w:beforeLines="20" w:before="48" w:afterLines="20" w:after="48"/>
                  <w:ind w:left="0" w:firstLine="0"/>
                  <w:jc w:val="center"/>
                </w:pPr>
              </w:pPrChange>
            </w:pPr>
            <w:ins w:id="93" w:author="Nguyen Tran. Linh" w:date="2022-06-21T14:13:00Z">
              <w:r w:rsidRPr="00010C6F">
                <w:rPr>
                  <w:rFonts w:ascii="Times" w:hAnsi="Times"/>
                  <w:sz w:val="28"/>
                  <w:szCs w:val="28"/>
                  <w:rPrChange w:id="94" w:author="Nguyen Tran. Linh" w:date="2022-06-21T14:20:00Z">
                    <w:rPr>
                      <w:sz w:val="20"/>
                      <w:szCs w:val="20"/>
                    </w:rPr>
                  </w:rPrChange>
                </w:rPr>
                <w:t>40</w:t>
              </w:r>
            </w:ins>
            <w:ins w:id="95" w:author="Nguyen Tran. Linh" w:date="2022-06-21T14:40:00Z">
              <w:r w:rsidR="00A21AD4">
                <w:rPr>
                  <w:rFonts w:ascii="Times" w:hAnsi="Times"/>
                  <w:sz w:val="28"/>
                  <w:szCs w:val="28"/>
                </w:rPr>
                <w:t xml:space="preserve"> </w:t>
              </w:r>
            </w:ins>
            <w:ins w:id="96" w:author="Nguyen Tran. Linh" w:date="2022-06-21T14:13:00Z">
              <w:r w:rsidRPr="00010C6F">
                <w:rPr>
                  <w:rFonts w:ascii="Times" w:hAnsi="Times"/>
                  <w:sz w:val="28"/>
                  <w:szCs w:val="28"/>
                  <w:rPrChange w:id="97" w:author="Nguyen Tran. Linh" w:date="2022-06-21T14:20:00Z">
                    <w:rPr>
                      <w:sz w:val="20"/>
                      <w:szCs w:val="20"/>
                    </w:rPr>
                  </w:rPrChange>
                </w:rPr>
                <w:t>°C/75% RH (</w:t>
              </w:r>
            </w:ins>
            <w:ins w:id="98" w:author="Microsoft account" w:date="2022-06-23T11:32:00Z">
              <w:r w:rsidR="000118A3">
                <w:rPr>
                  <w:rFonts w:ascii="Times" w:hAnsi="Times"/>
                  <w:sz w:val="28"/>
                  <w:szCs w:val="28"/>
                </w:rPr>
                <w:t>cấp tốc</w:t>
              </w:r>
            </w:ins>
            <w:ins w:id="99" w:author="Nguyen Tran. Linh" w:date="2022-06-21T14:13:00Z">
              <w:del w:id="100" w:author="Microsoft account" w:date="2022-06-23T11:32:00Z">
                <w:r w:rsidRPr="00010C6F" w:rsidDel="000118A3">
                  <w:rPr>
                    <w:rFonts w:ascii="Times" w:hAnsi="Times"/>
                    <w:sz w:val="28"/>
                    <w:szCs w:val="28"/>
                    <w:rPrChange w:id="101" w:author="Nguyen Tran. Linh" w:date="2022-06-21T14:20:00Z">
                      <w:rPr>
                        <w:sz w:val="20"/>
                        <w:szCs w:val="20"/>
                      </w:rPr>
                    </w:rPrChange>
                  </w:rPr>
                  <w:delText>accelerated</w:delText>
                </w:r>
              </w:del>
              <w:r w:rsidRPr="00010C6F">
                <w:rPr>
                  <w:rFonts w:ascii="Times" w:hAnsi="Times"/>
                  <w:sz w:val="28"/>
                  <w:szCs w:val="28"/>
                  <w:rPrChange w:id="102" w:author="Nguyen Tran. Linh" w:date="2022-06-21T14:20:00Z">
                    <w:rPr>
                      <w:sz w:val="20"/>
                      <w:szCs w:val="20"/>
                    </w:rPr>
                  </w:rPrChange>
                </w:rPr>
                <w:t xml:space="preserve">) </w:t>
              </w:r>
            </w:ins>
          </w:p>
        </w:tc>
        <w:tc>
          <w:tcPr>
            <w:tcW w:w="3510" w:type="dxa"/>
            <w:vAlign w:val="center"/>
            <w:tcPrChange w:id="103" w:author="Nguyen Tran. Linh" w:date="2022-06-21T14:15:00Z">
              <w:tcPr>
                <w:tcW w:w="3510" w:type="dxa"/>
                <w:gridSpan w:val="2"/>
                <w:vAlign w:val="center"/>
              </w:tcPr>
            </w:tcPrChange>
          </w:tcPr>
          <w:p w14:paraId="506B14D9" w14:textId="157E5DFA" w:rsidR="0098185D" w:rsidRPr="00010C6F" w:rsidRDefault="0098185D" w:rsidP="0098185D">
            <w:pPr>
              <w:pStyle w:val="BodyTextIndent"/>
              <w:spacing w:beforeLines="20" w:before="48" w:afterLines="20" w:after="48"/>
              <w:ind w:left="0" w:firstLine="0"/>
              <w:jc w:val="center"/>
              <w:rPr>
                <w:ins w:id="104" w:author="Nguyen Tran. Linh" w:date="2022-06-21T14:12:00Z"/>
                <w:rFonts w:ascii="Times" w:hAnsi="Times"/>
                <w:lang w:val="id-ID" w:eastAsia="id-ID"/>
              </w:rPr>
            </w:pPr>
            <w:ins w:id="105" w:author="Nguyen Tran. Linh" w:date="2022-06-21T14:15:00Z">
              <w:r w:rsidRPr="00010C6F">
                <w:rPr>
                  <w:rFonts w:ascii="Times" w:hAnsi="Times"/>
                  <w:lang w:val="id-ID" w:eastAsia="id-ID"/>
                </w:rPr>
                <w:t>“</w:t>
              </w:r>
              <w:r w:rsidRPr="00010C6F">
                <w:rPr>
                  <w:rFonts w:ascii="Times" w:hAnsi="Times"/>
                </w:rPr>
                <w:t>Không bảo quản ở nhiệt độ trên 25</w:t>
              </w:r>
            </w:ins>
            <w:ins w:id="106" w:author="Nguyen Tran. Linh" w:date="2022-06-21T14:41:00Z">
              <w:r w:rsidR="00A21AD4">
                <w:rPr>
                  <w:rFonts w:ascii="Times" w:hAnsi="Times"/>
                </w:rPr>
                <w:t xml:space="preserve"> </w:t>
              </w:r>
            </w:ins>
            <w:ins w:id="107" w:author="Nguyen Tran. Linh" w:date="2022-06-21T14:15:00Z">
              <w:r w:rsidRPr="00010C6F">
                <w:rPr>
                  <w:rFonts w:ascii="Times" w:hAnsi="Times"/>
                  <w:lang w:val="id-ID" w:eastAsia="id-ID"/>
                </w:rPr>
                <w:t>°C”</w:t>
              </w:r>
              <w:r w:rsidRPr="00010C6F">
                <w:rPr>
                  <w:rFonts w:ascii="Times" w:hAnsi="Times"/>
                  <w:lang w:eastAsia="id-ID"/>
                </w:rPr>
                <w:t xml:space="preserve"> hoặc “Bảo quản ở nhiệt độ dưới 25</w:t>
              </w:r>
            </w:ins>
            <w:ins w:id="108" w:author="Nguyen Tran. Linh" w:date="2022-06-21T14:41:00Z">
              <w:r w:rsidR="00A21AD4">
                <w:rPr>
                  <w:rFonts w:ascii="Times" w:hAnsi="Times"/>
                  <w:lang w:eastAsia="id-ID"/>
                </w:rPr>
                <w:t xml:space="preserve"> </w:t>
              </w:r>
            </w:ins>
            <w:ins w:id="109" w:author="Nguyen Tran. Linh" w:date="2022-06-21T14:15:00Z">
              <w:r w:rsidRPr="00010C6F">
                <w:rPr>
                  <w:rFonts w:ascii="Times" w:hAnsi="Times"/>
                  <w:vertAlign w:val="superscript"/>
                  <w:lang w:eastAsia="id-ID"/>
                </w:rPr>
                <w:t>o</w:t>
              </w:r>
              <w:r w:rsidRPr="00010C6F">
                <w:rPr>
                  <w:rFonts w:ascii="Times" w:hAnsi="Times"/>
                  <w:lang w:eastAsia="id-ID"/>
                </w:rPr>
                <w:t>C”</w:t>
              </w:r>
            </w:ins>
          </w:p>
        </w:tc>
      </w:tr>
      <w:tr w:rsidR="009406DC" w:rsidRPr="009406DC" w14:paraId="0D766C9F" w14:textId="77777777" w:rsidTr="00496EDC">
        <w:tc>
          <w:tcPr>
            <w:tcW w:w="5528" w:type="dxa"/>
            <w:vAlign w:val="center"/>
          </w:tcPr>
          <w:p w14:paraId="24AD499D" w14:textId="7CDD973C" w:rsidR="009406DC" w:rsidRPr="00010C6F" w:rsidRDefault="003E0F5A" w:rsidP="003E0F5A">
            <w:pPr>
              <w:pStyle w:val="BodyTextIndent"/>
              <w:spacing w:beforeLines="20" w:before="48" w:afterLines="20" w:after="48"/>
              <w:ind w:left="0" w:firstLine="0"/>
              <w:jc w:val="center"/>
              <w:rPr>
                <w:rFonts w:ascii="Times" w:hAnsi="Times"/>
              </w:rPr>
            </w:pPr>
            <w:r w:rsidRPr="00010C6F">
              <w:rPr>
                <w:rFonts w:ascii="Times" w:hAnsi="Times"/>
                <w:lang w:val="id-ID" w:eastAsia="id-ID"/>
              </w:rPr>
              <w:t>5</w:t>
            </w:r>
            <w:ins w:id="110" w:author="Nguyen Tran. Linh" w:date="2022-06-21T14:41:00Z">
              <w:r w:rsidR="00A21AD4">
                <w:rPr>
                  <w:rFonts w:ascii="Times" w:hAnsi="Times"/>
                  <w:lang w:eastAsia="id-ID"/>
                </w:rPr>
                <w:t xml:space="preserve"> </w:t>
              </w:r>
            </w:ins>
            <w:r w:rsidRPr="00010C6F">
              <w:rPr>
                <w:rFonts w:ascii="Times" w:hAnsi="Times"/>
                <w:lang w:val="id-ID" w:eastAsia="id-ID"/>
              </w:rPr>
              <w:t>°C ± 3</w:t>
            </w:r>
            <w:ins w:id="111" w:author="Nguyen Tran. Linh" w:date="2022-06-21T14:41:00Z">
              <w:r w:rsidR="00A21AD4">
                <w:rPr>
                  <w:rFonts w:ascii="Times" w:hAnsi="Times"/>
                  <w:lang w:eastAsia="id-ID"/>
                </w:rPr>
                <w:t xml:space="preserve"> </w:t>
              </w:r>
            </w:ins>
            <w:r w:rsidR="009406DC" w:rsidRPr="00010C6F">
              <w:rPr>
                <w:rFonts w:ascii="Times" w:hAnsi="Times"/>
                <w:lang w:val="id-ID" w:eastAsia="id-ID"/>
              </w:rPr>
              <w:t>°C</w:t>
            </w:r>
          </w:p>
        </w:tc>
        <w:tc>
          <w:tcPr>
            <w:tcW w:w="3510" w:type="dxa"/>
            <w:vAlign w:val="center"/>
          </w:tcPr>
          <w:p w14:paraId="26EDD7A4" w14:textId="7D965322" w:rsidR="009406DC" w:rsidRPr="00010C6F" w:rsidRDefault="009406DC" w:rsidP="003E0F5A">
            <w:pPr>
              <w:pStyle w:val="BodyTextIndent"/>
              <w:spacing w:beforeLines="20" w:before="48" w:afterLines="20" w:after="48"/>
              <w:ind w:left="0" w:firstLine="0"/>
              <w:jc w:val="center"/>
              <w:rPr>
                <w:rFonts w:ascii="Times" w:hAnsi="Times"/>
              </w:rPr>
            </w:pPr>
            <w:r w:rsidRPr="00010C6F">
              <w:rPr>
                <w:rFonts w:ascii="Times" w:hAnsi="Times"/>
                <w:lang w:val="id-ID" w:eastAsia="id-ID"/>
              </w:rPr>
              <w:t>“</w:t>
            </w:r>
            <w:r w:rsidRPr="00010C6F">
              <w:rPr>
                <w:rFonts w:ascii="Times" w:hAnsi="Times"/>
                <w:lang w:eastAsia="id-ID"/>
              </w:rPr>
              <w:t>Bảo quản trong tủ lạnh</w:t>
            </w:r>
            <w:r w:rsidR="003E0F5A" w:rsidRPr="00010C6F">
              <w:rPr>
                <w:rFonts w:ascii="Times" w:hAnsi="Times"/>
                <w:lang w:val="id-ID" w:eastAsia="id-ID"/>
              </w:rPr>
              <w:t xml:space="preserve"> </w:t>
            </w:r>
            <w:r w:rsidR="003E0F5A" w:rsidRPr="00010C6F">
              <w:rPr>
                <w:rFonts w:ascii="Times" w:hAnsi="Times"/>
                <w:lang w:val="id-ID" w:eastAsia="id-ID"/>
              </w:rPr>
              <w:br/>
              <w:t>(2</w:t>
            </w:r>
            <w:ins w:id="112" w:author="Nguyen Tran. Linh" w:date="2022-06-21T14:41:00Z">
              <w:r w:rsidR="00A21AD4">
                <w:rPr>
                  <w:rFonts w:ascii="Times" w:hAnsi="Times"/>
                  <w:lang w:eastAsia="id-ID"/>
                </w:rPr>
                <w:t xml:space="preserve"> </w:t>
              </w:r>
            </w:ins>
            <w:r w:rsidRPr="00010C6F">
              <w:rPr>
                <w:rFonts w:ascii="Times" w:hAnsi="Times"/>
                <w:lang w:val="id-ID" w:eastAsia="id-ID"/>
              </w:rPr>
              <w:t xml:space="preserve">°C </w:t>
            </w:r>
            <w:r w:rsidRPr="00010C6F">
              <w:rPr>
                <w:rFonts w:ascii="Times" w:hAnsi="Times"/>
                <w:lang w:eastAsia="id-ID"/>
              </w:rPr>
              <w:t>đến</w:t>
            </w:r>
            <w:r w:rsidR="003E0F5A" w:rsidRPr="00010C6F">
              <w:rPr>
                <w:rFonts w:ascii="Times" w:hAnsi="Times"/>
                <w:lang w:val="id-ID" w:eastAsia="id-ID"/>
              </w:rPr>
              <w:t xml:space="preserve"> 8</w:t>
            </w:r>
            <w:ins w:id="113" w:author="Nguyen Tran. Linh" w:date="2022-06-21T14:41:00Z">
              <w:r w:rsidR="00A21AD4">
                <w:rPr>
                  <w:rFonts w:ascii="Times" w:hAnsi="Times"/>
                  <w:lang w:eastAsia="id-ID"/>
                </w:rPr>
                <w:t xml:space="preserve"> </w:t>
              </w:r>
            </w:ins>
            <w:r w:rsidRPr="00010C6F">
              <w:rPr>
                <w:rFonts w:ascii="Times" w:hAnsi="Times"/>
                <w:lang w:val="id-ID" w:eastAsia="id-ID"/>
              </w:rPr>
              <w:t>°C)”</w:t>
            </w:r>
          </w:p>
        </w:tc>
      </w:tr>
      <w:tr w:rsidR="009406DC" w:rsidRPr="009406DC" w14:paraId="60AA4276" w14:textId="77777777" w:rsidTr="00496EDC">
        <w:trPr>
          <w:trHeight w:val="64"/>
        </w:trPr>
        <w:tc>
          <w:tcPr>
            <w:tcW w:w="5528" w:type="dxa"/>
            <w:vAlign w:val="center"/>
          </w:tcPr>
          <w:p w14:paraId="1331D287" w14:textId="5BFFD148" w:rsidR="009406DC" w:rsidRPr="00010C6F" w:rsidRDefault="003E0F5A" w:rsidP="003E0F5A">
            <w:pPr>
              <w:pStyle w:val="BodyTextIndent"/>
              <w:spacing w:beforeLines="20" w:before="48" w:afterLines="20" w:after="48"/>
              <w:ind w:left="0" w:firstLine="0"/>
              <w:jc w:val="center"/>
              <w:rPr>
                <w:rFonts w:ascii="Times" w:hAnsi="Times"/>
              </w:rPr>
            </w:pPr>
            <w:r w:rsidRPr="00010C6F">
              <w:rPr>
                <w:rFonts w:ascii="Times" w:hAnsi="Times"/>
                <w:lang w:val="id-ID" w:eastAsia="id-ID"/>
              </w:rPr>
              <w:t>-20</w:t>
            </w:r>
            <w:ins w:id="114" w:author="Nguyen Tran. Linh" w:date="2022-06-21T14:41:00Z">
              <w:r w:rsidR="00A21AD4">
                <w:rPr>
                  <w:rFonts w:ascii="Times" w:hAnsi="Times"/>
                  <w:lang w:eastAsia="id-ID"/>
                </w:rPr>
                <w:t xml:space="preserve"> </w:t>
              </w:r>
            </w:ins>
            <w:r w:rsidR="009406DC" w:rsidRPr="00010C6F">
              <w:rPr>
                <w:rFonts w:ascii="Times" w:hAnsi="Times"/>
                <w:lang w:val="id-ID" w:eastAsia="id-ID"/>
              </w:rPr>
              <w:t>°C ± 5 °C</w:t>
            </w:r>
          </w:p>
        </w:tc>
        <w:tc>
          <w:tcPr>
            <w:tcW w:w="3510" w:type="dxa"/>
            <w:vAlign w:val="center"/>
          </w:tcPr>
          <w:p w14:paraId="79663272" w14:textId="7D86359C" w:rsidR="009406DC" w:rsidRPr="00010C6F" w:rsidRDefault="009406DC" w:rsidP="003E0F5A">
            <w:pPr>
              <w:pStyle w:val="BodyTextIndent"/>
              <w:spacing w:beforeLines="20" w:before="48" w:afterLines="20" w:after="48"/>
              <w:ind w:left="0" w:firstLine="0"/>
              <w:jc w:val="center"/>
              <w:rPr>
                <w:rFonts w:ascii="Times" w:hAnsi="Times"/>
              </w:rPr>
            </w:pPr>
            <w:r w:rsidRPr="00010C6F">
              <w:rPr>
                <w:rFonts w:ascii="Times" w:hAnsi="Times"/>
                <w:lang w:val="id-ID" w:eastAsia="id-ID"/>
              </w:rPr>
              <w:t>“</w:t>
            </w:r>
            <w:r w:rsidRPr="00010C6F">
              <w:rPr>
                <w:rFonts w:ascii="Times" w:hAnsi="Times"/>
                <w:lang w:eastAsia="id-ID"/>
              </w:rPr>
              <w:t xml:space="preserve">Bảo quản </w:t>
            </w:r>
            <w:ins w:id="115" w:author="Nguyen Tran. Linh" w:date="2022-06-21T14:16:00Z">
              <w:r w:rsidR="0098185D" w:rsidRPr="00010C6F">
                <w:rPr>
                  <w:rFonts w:ascii="Times" w:hAnsi="Times"/>
                  <w:lang w:eastAsia="id-ID"/>
                </w:rPr>
                <w:t xml:space="preserve">trong tủ </w:t>
              </w:r>
            </w:ins>
            <w:r w:rsidRPr="00010C6F">
              <w:rPr>
                <w:rFonts w:ascii="Times" w:hAnsi="Times"/>
                <w:lang w:eastAsia="id-ID"/>
              </w:rPr>
              <w:t>đông lạnh</w:t>
            </w:r>
            <w:r w:rsidRPr="00010C6F">
              <w:rPr>
                <w:rFonts w:ascii="Times" w:hAnsi="Times"/>
                <w:lang w:val="id-ID" w:eastAsia="id-ID"/>
              </w:rPr>
              <w:t>”</w:t>
            </w:r>
          </w:p>
        </w:tc>
      </w:tr>
    </w:tbl>
    <w:p w14:paraId="3B9B7B10" w14:textId="5FF31E34" w:rsidR="004C0DEB" w:rsidRDefault="00EC0747" w:rsidP="0046311B">
      <w:pPr>
        <w:pStyle w:val="BodyTextIndent"/>
        <w:spacing w:before="120" w:after="60"/>
        <w:ind w:left="720" w:hanging="754"/>
        <w:rPr>
          <w:ins w:id="116" w:author="Nguyen Tran. Linh" w:date="2022-06-21T14:17:00Z"/>
          <w:rFonts w:ascii="Times New Roman" w:hAnsi="Times New Roman"/>
        </w:rPr>
      </w:pPr>
      <w:r w:rsidRPr="009C3BF7">
        <w:rPr>
          <w:rFonts w:ascii="Times New Roman" w:hAnsi="Times New Roman"/>
        </w:rPr>
        <w:tab/>
      </w:r>
      <w:r w:rsidR="00BA59CD" w:rsidRPr="00BA59CD">
        <w:rPr>
          <w:rFonts w:ascii="Times New Roman" w:hAnsi="Times New Roman"/>
          <w:vertAlign w:val="superscript"/>
        </w:rPr>
        <w:t>a</w:t>
      </w:r>
      <w:r w:rsidR="00BA59CD">
        <w:rPr>
          <w:rFonts w:ascii="Times New Roman" w:hAnsi="Times New Roman"/>
        </w:rPr>
        <w:t xml:space="preserve"> </w:t>
      </w:r>
      <w:r w:rsidR="004C0DEB">
        <w:rPr>
          <w:rFonts w:ascii="Times New Roman" w:hAnsi="Times New Roman"/>
        </w:rPr>
        <w:t>Trong quá trình bảo quản, vận chuyển và phân phối thành phẩm thuốc, phải giám sát việc thực hiện Thực hành tốt phân phối thuốc hiện hành (GDP).</w:t>
      </w:r>
    </w:p>
    <w:p w14:paraId="0CDAA75B" w14:textId="7D8BA525" w:rsidR="0098185D" w:rsidRDefault="0098185D" w:rsidP="0098185D">
      <w:pPr>
        <w:pStyle w:val="BodyTextIndent"/>
        <w:spacing w:before="120" w:after="60"/>
        <w:ind w:left="720" w:firstLine="0"/>
        <w:rPr>
          <w:ins w:id="117" w:author="Nguyen Tran. Linh" w:date="2022-06-21T14:27:00Z"/>
          <w:rFonts w:ascii="Times" w:hAnsi="Times"/>
        </w:rPr>
      </w:pPr>
      <w:ins w:id="118" w:author="Nguyen Tran. Linh" w:date="2022-06-21T14:17:00Z">
        <w:r w:rsidRPr="00010C6F">
          <w:rPr>
            <w:rFonts w:ascii="Times New Roman" w:hAnsi="Times New Roman"/>
            <w:vertAlign w:val="superscript"/>
            <w:rPrChange w:id="119" w:author="Nguyen Tran. Linh" w:date="2022-06-21T14:27:00Z">
              <w:rPr>
                <w:rFonts w:ascii="Times New Roman" w:hAnsi="Times New Roman"/>
              </w:rPr>
            </w:rPrChange>
          </w:rPr>
          <w:t>b</w:t>
        </w:r>
        <w:r>
          <w:rPr>
            <w:rFonts w:ascii="Times New Roman" w:hAnsi="Times New Roman"/>
          </w:rPr>
          <w:t xml:space="preserve"> Áp dụng với điều kiện: (a) </w:t>
        </w:r>
      </w:ins>
      <w:ins w:id="120" w:author="Nguyen Tran. Linh" w:date="2022-06-21T14:35:00Z">
        <w:r w:rsidR="002D712B">
          <w:rPr>
            <w:rFonts w:ascii="Times New Roman" w:hAnsi="Times New Roman"/>
          </w:rPr>
          <w:t>Khi</w:t>
        </w:r>
      </w:ins>
      <w:ins w:id="121" w:author="Nguyen Tran. Linh" w:date="2022-06-21T14:18:00Z">
        <w:r>
          <w:rPr>
            <w:rFonts w:ascii="Times New Roman" w:hAnsi="Times New Roman"/>
          </w:rPr>
          <w:t xml:space="preserve"> sả</w:t>
        </w:r>
        <w:r w:rsidR="00010C6F">
          <w:rPr>
            <w:rFonts w:ascii="Times New Roman" w:hAnsi="Times New Roman"/>
          </w:rPr>
          <w:t xml:space="preserve">n phẩm không thể đáp ứng tiêu chuẩn chất lượng </w:t>
        </w:r>
      </w:ins>
      <w:ins w:id="122" w:author="Nguyen Tran. Linh" w:date="2022-06-21T14:19:00Z">
        <w:r w:rsidR="00010C6F" w:rsidRPr="00010C6F">
          <w:rPr>
            <w:rFonts w:ascii="Times New Roman" w:hAnsi="Times New Roman"/>
          </w:rPr>
          <w:t xml:space="preserve">trong quá trình bảo quản khi nghiên cứu độ ổn định dài hạn ở điều kiện </w:t>
        </w:r>
        <w:r w:rsidR="00010C6F" w:rsidRPr="00010C6F">
          <w:rPr>
            <w:rFonts w:ascii="Times" w:hAnsi="Times"/>
            <w:rPrChange w:id="123" w:author="Nguyen Tran. Linh" w:date="2022-06-21T14:20:00Z">
              <w:rPr>
                <w:rFonts w:ascii="Times" w:hAnsi="Times"/>
                <w:sz w:val="24"/>
                <w:szCs w:val="24"/>
              </w:rPr>
            </w:rPrChange>
          </w:rPr>
          <w:t>30°C/75% RH</w:t>
        </w:r>
      </w:ins>
      <w:ins w:id="124" w:author="Nguyen Tran. Linh" w:date="2022-06-21T14:20:00Z">
        <w:r w:rsidR="00010C6F">
          <w:rPr>
            <w:rFonts w:ascii="Times" w:hAnsi="Times"/>
          </w:rPr>
          <w:t xml:space="preserve"> trong thời gian dưới 18 tháng</w:t>
        </w:r>
      </w:ins>
      <w:ins w:id="125" w:author="Nguyen Tran. Linh" w:date="2022-06-21T14:21:00Z">
        <w:del w:id="126" w:author="Admin" w:date="2022-06-29T14:49:00Z">
          <w:r w:rsidR="00010C6F" w:rsidDel="00511736">
            <w:rPr>
              <w:rFonts w:ascii="Times" w:hAnsi="Times"/>
            </w:rPr>
            <w:delText xml:space="preserve"> và </w:delText>
          </w:r>
          <w:r w:rsidR="00010C6F" w:rsidRPr="002D712B" w:rsidDel="00511736">
            <w:rPr>
              <w:rFonts w:ascii="Times" w:hAnsi="Times"/>
              <w:highlight w:val="yellow"/>
              <w:rPrChange w:id="127" w:author="Nguyen Tran. Linh" w:date="2022-06-21T14:33:00Z">
                <w:rPr>
                  <w:rFonts w:ascii="Times" w:hAnsi="Times"/>
                </w:rPr>
              </w:rPrChange>
            </w:rPr>
            <w:delText xml:space="preserve">được cơ quan </w:delText>
          </w:r>
        </w:del>
      </w:ins>
      <w:ins w:id="128" w:author="Nguyen Tran. Linh" w:date="2022-06-21T14:45:00Z">
        <w:del w:id="129" w:author="Admin" w:date="2022-06-29T14:49:00Z">
          <w:r w:rsidR="006C3C9B" w:rsidDel="00511736">
            <w:rPr>
              <w:rFonts w:ascii="Times" w:hAnsi="Times"/>
              <w:highlight w:val="yellow"/>
            </w:rPr>
            <w:delText>quản lý</w:delText>
          </w:r>
        </w:del>
      </w:ins>
      <w:ins w:id="130" w:author="Nguyen Tran. Linh" w:date="2022-06-21T14:21:00Z">
        <w:del w:id="131" w:author="Admin" w:date="2022-06-29T14:49:00Z">
          <w:r w:rsidR="00010C6F" w:rsidRPr="002D712B" w:rsidDel="00511736">
            <w:rPr>
              <w:rFonts w:ascii="Times" w:hAnsi="Times"/>
              <w:highlight w:val="yellow"/>
              <w:rPrChange w:id="132" w:author="Nguyen Tran. Linh" w:date="2022-06-21T14:33:00Z">
                <w:rPr>
                  <w:rFonts w:ascii="Times" w:hAnsi="Times"/>
                </w:rPr>
              </w:rPrChange>
            </w:rPr>
            <w:delText xml:space="preserve"> chấp thuận</w:delText>
          </w:r>
        </w:del>
      </w:ins>
      <w:ins w:id="133" w:author="Nguyen Tran. Linh" w:date="2022-06-21T14:22:00Z">
        <w:r w:rsidR="00010C6F">
          <w:rPr>
            <w:rFonts w:ascii="Times" w:hAnsi="Times"/>
          </w:rPr>
          <w:t xml:space="preserve">; </w:t>
        </w:r>
      </w:ins>
      <w:ins w:id="134" w:author="Nguyen Tran. Linh" w:date="2022-06-21T14:23:00Z">
        <w:r w:rsidR="00010C6F">
          <w:rPr>
            <w:rFonts w:ascii="Times" w:hAnsi="Times"/>
          </w:rPr>
          <w:t xml:space="preserve">(b) </w:t>
        </w:r>
      </w:ins>
      <w:ins w:id="135" w:author="Nguyen Tran. Linh" w:date="2022-06-21T14:25:00Z">
        <w:r w:rsidR="00010C6F">
          <w:rPr>
            <w:rFonts w:ascii="Times" w:hAnsi="Times"/>
          </w:rPr>
          <w:t xml:space="preserve">Thời hạn 18 tháng được xem như là thời hạn </w:t>
        </w:r>
      </w:ins>
      <w:ins w:id="136" w:author="Nguyen Tran. Linh" w:date="2022-06-21T14:26:00Z">
        <w:r w:rsidR="00010C6F">
          <w:rPr>
            <w:rFonts w:ascii="Times" w:hAnsi="Times"/>
          </w:rPr>
          <w:t xml:space="preserve">khả thi </w:t>
        </w:r>
      </w:ins>
      <w:ins w:id="137" w:author="Nguyen Tran. Linh" w:date="2022-06-21T14:25:00Z">
        <w:r w:rsidR="00010C6F">
          <w:rPr>
            <w:rFonts w:ascii="Times" w:hAnsi="Times"/>
          </w:rPr>
          <w:t>tối thiểu để thực</w:t>
        </w:r>
      </w:ins>
      <w:ins w:id="138" w:author="Nguyen Tran. Linh" w:date="2022-06-21T14:26:00Z">
        <w:r w:rsidR="00010C6F">
          <w:rPr>
            <w:rFonts w:ascii="Times" w:hAnsi="Times"/>
          </w:rPr>
          <w:t xml:space="preserve"> hiện việc phân phối thuốc.</w:t>
        </w:r>
      </w:ins>
    </w:p>
    <w:p w14:paraId="43FB3732" w14:textId="7E0B1E24" w:rsidR="00010C6F" w:rsidRPr="002D712B" w:rsidRDefault="00010C6F">
      <w:pPr>
        <w:pStyle w:val="BodyTextIndent"/>
        <w:spacing w:before="120" w:after="60"/>
        <w:ind w:left="720" w:firstLine="0"/>
        <w:rPr>
          <w:rFonts w:ascii="Times New Roman" w:hAnsi="Times New Roman"/>
        </w:rPr>
        <w:pPrChange w:id="139" w:author="Nguyen Tran. Linh" w:date="2022-06-21T14:17:00Z">
          <w:pPr>
            <w:pStyle w:val="BodyTextIndent"/>
            <w:spacing w:before="120" w:after="60"/>
            <w:ind w:left="720" w:hanging="754"/>
          </w:pPr>
        </w:pPrChange>
      </w:pPr>
      <w:ins w:id="140" w:author="Nguyen Tran. Linh" w:date="2022-06-21T14:27:00Z">
        <w:r>
          <w:rPr>
            <w:rFonts w:ascii="Times New Roman" w:hAnsi="Times New Roman"/>
            <w:vertAlign w:val="superscript"/>
          </w:rPr>
          <w:t>c</w:t>
        </w:r>
        <w:r w:rsidRPr="002D712B">
          <w:rPr>
            <w:rFonts w:ascii="Times New Roman" w:hAnsi="Times New Roman"/>
            <w:rPrChange w:id="141" w:author="Nguyen Tran. Linh" w:date="2022-06-21T14:29:00Z">
              <w:rPr>
                <w:rFonts w:ascii="Times New Roman" w:hAnsi="Times New Roman"/>
                <w:vertAlign w:val="superscript"/>
              </w:rPr>
            </w:rPrChange>
          </w:rPr>
          <w:t xml:space="preserve"> </w:t>
        </w:r>
      </w:ins>
      <w:ins w:id="142" w:author="Nguyen Tran. Linh" w:date="2022-06-21T14:28:00Z">
        <w:r w:rsidR="002D712B">
          <w:rPr>
            <w:rFonts w:ascii="Times New Roman" w:hAnsi="Times New Roman"/>
          </w:rPr>
          <w:t>Doanh</w:t>
        </w:r>
      </w:ins>
      <w:ins w:id="143" w:author="Nguyen Tran. Linh" w:date="2022-06-21T14:29:00Z">
        <w:r w:rsidR="002D712B">
          <w:rPr>
            <w:rFonts w:ascii="Times New Roman" w:hAnsi="Times New Roman"/>
          </w:rPr>
          <w:t xml:space="preserve"> nghiệp phải nộp </w:t>
        </w:r>
      </w:ins>
      <w:ins w:id="144" w:author="Nguyen Tran. Linh" w:date="2022-06-21T14:36:00Z">
        <w:r w:rsidR="002D712B">
          <w:rPr>
            <w:rFonts w:ascii="Times New Roman" w:hAnsi="Times New Roman"/>
          </w:rPr>
          <w:t xml:space="preserve">minh chứng </w:t>
        </w:r>
      </w:ins>
      <w:ins w:id="145" w:author="Nguyen Tran. Linh" w:date="2022-06-21T14:37:00Z">
        <w:r w:rsidR="002D712B">
          <w:rPr>
            <w:rFonts w:ascii="Times New Roman" w:hAnsi="Times New Roman"/>
          </w:rPr>
          <w:t xml:space="preserve">bằng </w:t>
        </w:r>
      </w:ins>
      <w:ins w:id="146" w:author="Nguyen Tran. Linh" w:date="2022-06-21T14:29:00Z">
        <w:r w:rsidR="002D712B">
          <w:rPr>
            <w:rFonts w:ascii="Times New Roman" w:hAnsi="Times New Roman"/>
          </w:rPr>
          <w:t>dữ liệu khoa học</w:t>
        </w:r>
      </w:ins>
      <w:ins w:id="147" w:author="Nguyen Tran. Linh" w:date="2022-06-21T14:30:00Z">
        <w:r w:rsidR="002D712B">
          <w:rPr>
            <w:rFonts w:ascii="Times New Roman" w:hAnsi="Times New Roman"/>
          </w:rPr>
          <w:t xml:space="preserve"> </w:t>
        </w:r>
      </w:ins>
      <w:ins w:id="148" w:author="Nguyen Tran. Linh" w:date="2022-06-21T14:32:00Z">
        <w:r w:rsidR="002D712B">
          <w:rPr>
            <w:rFonts w:ascii="Times New Roman" w:hAnsi="Times New Roman"/>
          </w:rPr>
          <w:t xml:space="preserve">phù hợp </w:t>
        </w:r>
      </w:ins>
      <w:ins w:id="149" w:author="Nguyen Tran. Linh" w:date="2022-06-21T14:31:00Z">
        <w:r w:rsidR="002D712B">
          <w:rPr>
            <w:rFonts w:ascii="Times New Roman" w:hAnsi="Times New Roman"/>
          </w:rPr>
          <w:t>về</w:t>
        </w:r>
      </w:ins>
      <w:ins w:id="150" w:author="Nguyen Tran. Linh" w:date="2022-06-21T14:30:00Z">
        <w:r w:rsidR="002D712B">
          <w:rPr>
            <w:rFonts w:ascii="Times New Roman" w:hAnsi="Times New Roman"/>
          </w:rPr>
          <w:t xml:space="preserve"> </w:t>
        </w:r>
      </w:ins>
      <w:ins w:id="151" w:author="Nguyen Tran. Linh" w:date="2022-06-21T14:31:00Z">
        <w:r w:rsidR="002D712B">
          <w:rPr>
            <w:rFonts w:ascii="Times New Roman" w:hAnsi="Times New Roman"/>
          </w:rPr>
          <w:t xml:space="preserve">tất cả các khía cạnh liên quan đến sản phẩm </w:t>
        </w:r>
      </w:ins>
      <w:ins w:id="152" w:author="Nguyen Tran. Linh" w:date="2022-06-21T14:32:00Z">
        <w:r w:rsidR="002D712B">
          <w:rPr>
            <w:rFonts w:ascii="Times New Roman" w:hAnsi="Times New Roman"/>
          </w:rPr>
          <w:t>như dược chất, thành phẩm, công thức, bao bì…</w:t>
        </w:r>
      </w:ins>
    </w:p>
    <w:p w14:paraId="43F57C6C" w14:textId="77777777" w:rsidR="003E0F5A" w:rsidRDefault="003E0F5A" w:rsidP="0046311B">
      <w:pPr>
        <w:pStyle w:val="BodyTextIndent"/>
        <w:spacing w:before="120" w:after="60"/>
        <w:ind w:left="720" w:firstLine="0"/>
        <w:rPr>
          <w:rFonts w:ascii="Times New Roman" w:hAnsi="Times New Roman"/>
        </w:rPr>
      </w:pPr>
    </w:p>
    <w:p w14:paraId="56CCDAF2" w14:textId="77777777" w:rsidR="004C0DEB" w:rsidRDefault="004C0DEB" w:rsidP="0046311B">
      <w:pPr>
        <w:pStyle w:val="BodyTextIndent"/>
        <w:spacing w:before="120" w:after="60"/>
        <w:ind w:left="720" w:firstLine="0"/>
        <w:rPr>
          <w:rFonts w:ascii="Times New Roman" w:hAnsi="Times New Roman"/>
        </w:rPr>
      </w:pPr>
      <w:r>
        <w:rPr>
          <w:rFonts w:ascii="Times New Roman" w:hAnsi="Times New Roman"/>
        </w:rPr>
        <w:t>Nếu điều kiện nghiên cứu khác với bảng trên, đề xuất ghi nhãn nên được giải trình bằng các nghiên cứu độ ổn định hỗ trợ.</w:t>
      </w:r>
    </w:p>
    <w:p w14:paraId="0BF8505B" w14:textId="2134DD32" w:rsidR="004C0DEB" w:rsidRDefault="004C0DEB" w:rsidP="0046311B">
      <w:pPr>
        <w:pStyle w:val="BodyTextIndent"/>
        <w:spacing w:before="120" w:after="60"/>
        <w:ind w:left="720" w:firstLine="0"/>
        <w:rPr>
          <w:rFonts w:ascii="Times New Roman" w:hAnsi="Times New Roman"/>
        </w:rPr>
      </w:pPr>
      <w:r>
        <w:rPr>
          <w:rFonts w:ascii="Times New Roman" w:hAnsi="Times New Roman"/>
        </w:rPr>
        <w:t xml:space="preserve">Về nguyên tắc, thành phẩm thuốc nên được đóng trong bao bì đảm bảo độ ổn định và bảo vệ thuốc khỏi sự biến chất. </w:t>
      </w:r>
      <w:r w:rsidR="00496EDC">
        <w:rPr>
          <w:rFonts w:ascii="Times New Roman" w:hAnsi="Times New Roman"/>
        </w:rPr>
        <w:t>Không nê</w:t>
      </w:r>
      <w:r w:rsidR="009921DC">
        <w:rPr>
          <w:rFonts w:ascii="Times New Roman" w:hAnsi="Times New Roman"/>
        </w:rPr>
        <w:t xml:space="preserve">n </w:t>
      </w:r>
      <w:r w:rsidR="00496EDC">
        <w:rPr>
          <w:rFonts w:ascii="Times New Roman" w:hAnsi="Times New Roman"/>
        </w:rPr>
        <w:t>s</w:t>
      </w:r>
      <w:r w:rsidR="009921DC">
        <w:rPr>
          <w:rFonts w:ascii="Times New Roman" w:hAnsi="Times New Roman"/>
        </w:rPr>
        <w:t xml:space="preserve">ử dụng việc trình bày điều kiện bảo quản để bù đắp cho sự chưa hợp lý hay chưa hoàn chỉnh của việc đóng gói. Các trình bày bổ sung trên nhãn có thể được sử dụng trong các trường hợp mà ở đó kết quả nghiên cứu độ ổn định chứng minh </w:t>
      </w:r>
      <w:r w:rsidR="00496EDC">
        <w:rPr>
          <w:rFonts w:ascii="Times New Roman" w:hAnsi="Times New Roman"/>
        </w:rPr>
        <w:t xml:space="preserve">được </w:t>
      </w:r>
      <w:r w:rsidR="009921DC">
        <w:rPr>
          <w:rFonts w:ascii="Times New Roman" w:hAnsi="Times New Roman"/>
        </w:rPr>
        <w:t>ảnh hưởng của các yếu tố được liệt kê ở bảng 2 dưới đây.</w:t>
      </w:r>
    </w:p>
    <w:p w14:paraId="502F6FC0" w14:textId="77777777" w:rsidR="009921DC" w:rsidRPr="009921DC" w:rsidRDefault="009921DC" w:rsidP="0046311B">
      <w:pPr>
        <w:pStyle w:val="BodyTextIndent"/>
        <w:spacing w:before="120" w:after="60"/>
        <w:ind w:left="720" w:firstLine="0"/>
        <w:jc w:val="left"/>
        <w:rPr>
          <w:rFonts w:ascii="Times New Roman" w:hAnsi="Times New Roman"/>
          <w:u w:val="single"/>
        </w:rPr>
      </w:pPr>
      <w:r w:rsidRPr="009921DC">
        <w:rPr>
          <w:rFonts w:ascii="Times New Roman" w:hAnsi="Times New Roman"/>
          <w:u w:val="single"/>
        </w:rPr>
        <w:t>Bảng 2</w:t>
      </w:r>
    </w:p>
    <w:p w14:paraId="46DEF789" w14:textId="77777777" w:rsidR="009921DC" w:rsidRDefault="009921DC" w:rsidP="0046311B">
      <w:pPr>
        <w:pStyle w:val="BodyTextIndent"/>
        <w:spacing w:before="120" w:after="60"/>
        <w:ind w:left="720" w:firstLine="0"/>
        <w:rPr>
          <w:rFonts w:ascii="Times New Roman" w:hAnsi="Times New Roman"/>
        </w:rPr>
      </w:pPr>
      <w:r>
        <w:rPr>
          <w:rFonts w:ascii="Times New Roman" w:hAnsi="Times New Roman"/>
        </w:rPr>
        <w:t>Các trình bày bổ sung trên nhãn sử dụng khi kết quả nghiên cứu độ ổn định chứng minh được ảnh hưởng của các yếu tố.</w:t>
      </w:r>
    </w:p>
    <w:p w14:paraId="72CB13FD" w14:textId="77777777" w:rsidR="009921DC" w:rsidRDefault="009921DC" w:rsidP="00841D95">
      <w:pPr>
        <w:pStyle w:val="BodyTextIndent"/>
        <w:ind w:left="720" w:hanging="756"/>
        <w:jc w:val="left"/>
        <w:rPr>
          <w:rFonts w:ascii="Times New Roman" w:hAnsi="Times New Roman"/>
        </w:rPr>
      </w:pPr>
    </w:p>
    <w:tbl>
      <w:tblPr>
        <w:tblStyle w:val="TableGrid"/>
        <w:tblW w:w="0" w:type="auto"/>
        <w:jc w:val="right"/>
        <w:tblLook w:val="04A0" w:firstRow="1" w:lastRow="0" w:firstColumn="1" w:lastColumn="0" w:noHBand="0" w:noVBand="1"/>
      </w:tblPr>
      <w:tblGrid>
        <w:gridCol w:w="4649"/>
        <w:gridCol w:w="4389"/>
      </w:tblGrid>
      <w:tr w:rsidR="009921DC" w:rsidRPr="0046311B" w14:paraId="2BCD8347" w14:textId="77777777" w:rsidTr="00C131F0">
        <w:trPr>
          <w:jc w:val="right"/>
        </w:trPr>
        <w:tc>
          <w:tcPr>
            <w:tcW w:w="4649" w:type="dxa"/>
            <w:vAlign w:val="center"/>
          </w:tcPr>
          <w:p w14:paraId="73CACD37" w14:textId="77777777" w:rsidR="009921DC" w:rsidRPr="0046311B" w:rsidRDefault="009921DC" w:rsidP="0046311B">
            <w:pPr>
              <w:pStyle w:val="BodyTextIndent"/>
              <w:spacing w:before="20" w:after="20"/>
              <w:ind w:left="0" w:firstLine="0"/>
              <w:jc w:val="center"/>
              <w:rPr>
                <w:rFonts w:ascii="Times New Roman" w:hAnsi="Times New Roman"/>
                <w:b/>
              </w:rPr>
            </w:pPr>
            <w:r w:rsidRPr="0046311B">
              <w:rPr>
                <w:rFonts w:ascii="Times New Roman" w:hAnsi="Times New Roman"/>
                <w:b/>
              </w:rPr>
              <w:t>Các yếu tố ảnh hưởng</w:t>
            </w:r>
          </w:p>
        </w:tc>
        <w:tc>
          <w:tcPr>
            <w:tcW w:w="4389" w:type="dxa"/>
            <w:vAlign w:val="center"/>
          </w:tcPr>
          <w:p w14:paraId="462F9E02" w14:textId="77777777" w:rsidR="009921DC" w:rsidRPr="0046311B" w:rsidRDefault="009921DC" w:rsidP="0046311B">
            <w:pPr>
              <w:pStyle w:val="BodyTextIndent"/>
              <w:spacing w:before="20" w:after="20"/>
              <w:ind w:left="0" w:firstLine="0"/>
              <w:jc w:val="center"/>
              <w:rPr>
                <w:rFonts w:ascii="Times New Roman" w:hAnsi="Times New Roman"/>
                <w:b/>
              </w:rPr>
            </w:pPr>
            <w:r w:rsidRPr="0046311B">
              <w:rPr>
                <w:rFonts w:ascii="Times New Roman" w:hAnsi="Times New Roman"/>
                <w:b/>
              </w:rPr>
              <w:t xml:space="preserve">Trình bày bổ sung trên nhãn </w:t>
            </w:r>
            <w:r w:rsidR="0046311B">
              <w:rPr>
                <w:rFonts w:ascii="Times New Roman" w:hAnsi="Times New Roman"/>
                <w:b/>
              </w:rPr>
              <w:br/>
            </w:r>
            <w:r w:rsidRPr="0046311B">
              <w:rPr>
                <w:rFonts w:ascii="Times New Roman" w:hAnsi="Times New Roman"/>
                <w:b/>
              </w:rPr>
              <w:t>có liên quan</w:t>
            </w:r>
          </w:p>
        </w:tc>
      </w:tr>
      <w:tr w:rsidR="009921DC" w:rsidRPr="0046311B" w14:paraId="558E694A" w14:textId="77777777" w:rsidTr="00C131F0">
        <w:trPr>
          <w:jc w:val="right"/>
        </w:trPr>
        <w:tc>
          <w:tcPr>
            <w:tcW w:w="4649" w:type="dxa"/>
            <w:vAlign w:val="center"/>
          </w:tcPr>
          <w:p w14:paraId="0631F863" w14:textId="77777777" w:rsidR="009921DC" w:rsidRPr="0046311B" w:rsidRDefault="009921DC" w:rsidP="00C131F0">
            <w:pPr>
              <w:pStyle w:val="BodyTextIndent"/>
              <w:spacing w:before="20" w:after="20"/>
              <w:ind w:left="0" w:firstLine="0"/>
              <w:rPr>
                <w:rFonts w:ascii="Times New Roman" w:hAnsi="Times New Roman"/>
              </w:rPr>
            </w:pPr>
            <w:r w:rsidRPr="0046311B">
              <w:rPr>
                <w:rFonts w:ascii="Times New Roman" w:hAnsi="Times New Roman"/>
              </w:rPr>
              <w:t>Thành phẩm thuốc không thể chịu được điều kiện bảo quản trong tủ lạnh</w:t>
            </w:r>
          </w:p>
        </w:tc>
        <w:tc>
          <w:tcPr>
            <w:tcW w:w="4389" w:type="dxa"/>
            <w:vAlign w:val="center"/>
          </w:tcPr>
          <w:p w14:paraId="4612AD47" w14:textId="77777777" w:rsidR="009921DC" w:rsidRPr="0046311B" w:rsidRDefault="009921DC" w:rsidP="00C131F0">
            <w:pPr>
              <w:pStyle w:val="BodyTextIndent"/>
              <w:spacing w:before="20" w:after="20"/>
              <w:ind w:left="0" w:firstLine="0"/>
              <w:rPr>
                <w:rFonts w:ascii="Times New Roman" w:hAnsi="Times New Roman"/>
              </w:rPr>
            </w:pPr>
            <w:r w:rsidRPr="0046311B">
              <w:rPr>
                <w:rFonts w:ascii="Times New Roman" w:hAnsi="Times New Roman"/>
              </w:rPr>
              <w:t>“Không bảo quản trong tủ lạnh hoặc đông lạnh”</w:t>
            </w:r>
            <w:r w:rsidR="00BA59CD" w:rsidRPr="0046311B">
              <w:rPr>
                <w:rFonts w:ascii="Times New Roman" w:hAnsi="Times New Roman"/>
                <w:vertAlign w:val="superscript"/>
              </w:rPr>
              <w:t>a</w:t>
            </w:r>
          </w:p>
        </w:tc>
      </w:tr>
      <w:tr w:rsidR="009921DC" w:rsidRPr="0046311B" w14:paraId="6A637F40" w14:textId="77777777" w:rsidTr="00C131F0">
        <w:trPr>
          <w:jc w:val="right"/>
        </w:trPr>
        <w:tc>
          <w:tcPr>
            <w:tcW w:w="4649" w:type="dxa"/>
            <w:vAlign w:val="center"/>
          </w:tcPr>
          <w:p w14:paraId="536A1652" w14:textId="77777777" w:rsidR="009921DC" w:rsidRPr="0046311B" w:rsidRDefault="009921DC" w:rsidP="00C131F0">
            <w:pPr>
              <w:pStyle w:val="BodyTextIndent"/>
              <w:spacing w:before="20" w:after="20"/>
              <w:ind w:left="0" w:firstLine="0"/>
              <w:rPr>
                <w:rFonts w:ascii="Times New Roman" w:hAnsi="Times New Roman"/>
              </w:rPr>
            </w:pPr>
            <w:r w:rsidRPr="0046311B">
              <w:rPr>
                <w:rFonts w:ascii="Times New Roman" w:hAnsi="Times New Roman"/>
              </w:rPr>
              <w:t>Thành phẩm thuốc không thể chịu được điều kiện bảo quản đông lạnh</w:t>
            </w:r>
          </w:p>
        </w:tc>
        <w:tc>
          <w:tcPr>
            <w:tcW w:w="4389" w:type="dxa"/>
            <w:vAlign w:val="center"/>
          </w:tcPr>
          <w:p w14:paraId="27E72AD9" w14:textId="77777777" w:rsidR="009921DC" w:rsidRPr="0046311B" w:rsidRDefault="009921DC" w:rsidP="00C131F0">
            <w:pPr>
              <w:pStyle w:val="BodyTextIndent"/>
              <w:spacing w:before="20" w:after="20"/>
              <w:ind w:left="0" w:firstLine="0"/>
              <w:rPr>
                <w:rFonts w:ascii="Times New Roman" w:hAnsi="Times New Roman"/>
              </w:rPr>
            </w:pPr>
            <w:r w:rsidRPr="0046311B">
              <w:rPr>
                <w:rFonts w:ascii="Times New Roman" w:hAnsi="Times New Roman"/>
              </w:rPr>
              <w:t>“Không bảo quản đông lạnh”</w:t>
            </w:r>
            <w:r w:rsidR="00BA59CD" w:rsidRPr="0046311B">
              <w:rPr>
                <w:rFonts w:ascii="Times New Roman" w:hAnsi="Times New Roman"/>
                <w:vertAlign w:val="superscript"/>
              </w:rPr>
              <w:t>a</w:t>
            </w:r>
          </w:p>
        </w:tc>
      </w:tr>
      <w:tr w:rsidR="009921DC" w:rsidRPr="0046311B" w14:paraId="7E760486" w14:textId="77777777" w:rsidTr="00C131F0">
        <w:trPr>
          <w:jc w:val="right"/>
        </w:trPr>
        <w:tc>
          <w:tcPr>
            <w:tcW w:w="4649" w:type="dxa"/>
            <w:vAlign w:val="center"/>
          </w:tcPr>
          <w:p w14:paraId="0615B1D7" w14:textId="77777777" w:rsidR="009921DC" w:rsidRPr="0046311B" w:rsidRDefault="009921DC" w:rsidP="00C131F0">
            <w:pPr>
              <w:pStyle w:val="BodyTextIndent"/>
              <w:spacing w:before="20" w:after="20"/>
              <w:ind w:left="0" w:firstLine="0"/>
              <w:rPr>
                <w:rFonts w:ascii="Times New Roman" w:hAnsi="Times New Roman"/>
              </w:rPr>
            </w:pPr>
            <w:r w:rsidRPr="0046311B">
              <w:rPr>
                <w:rFonts w:ascii="Times New Roman" w:hAnsi="Times New Roman"/>
              </w:rPr>
              <w:t>Thành phẩm thuốc nhạy cảm với ánh sáng</w:t>
            </w:r>
          </w:p>
        </w:tc>
        <w:tc>
          <w:tcPr>
            <w:tcW w:w="4389" w:type="dxa"/>
            <w:vAlign w:val="center"/>
          </w:tcPr>
          <w:p w14:paraId="095434B0" w14:textId="77777777" w:rsidR="009921DC" w:rsidRPr="0046311B" w:rsidRDefault="009921DC" w:rsidP="00C131F0">
            <w:pPr>
              <w:autoSpaceDE w:val="0"/>
              <w:autoSpaceDN w:val="0"/>
              <w:adjustRightInd w:val="0"/>
              <w:spacing w:before="20" w:after="20"/>
              <w:jc w:val="both"/>
              <w:rPr>
                <w:sz w:val="28"/>
                <w:szCs w:val="28"/>
                <w:lang w:eastAsia="id-ID"/>
              </w:rPr>
            </w:pPr>
            <w:r w:rsidRPr="0046311B">
              <w:rPr>
                <w:sz w:val="28"/>
                <w:szCs w:val="28"/>
                <w:lang w:eastAsia="id-ID"/>
              </w:rPr>
              <w:t>“Tránh ánh sáng”</w:t>
            </w:r>
          </w:p>
        </w:tc>
      </w:tr>
      <w:tr w:rsidR="009921DC" w:rsidRPr="0046311B" w14:paraId="1D519407" w14:textId="77777777" w:rsidTr="00C131F0">
        <w:trPr>
          <w:jc w:val="right"/>
        </w:trPr>
        <w:tc>
          <w:tcPr>
            <w:tcW w:w="4649" w:type="dxa"/>
            <w:vAlign w:val="center"/>
          </w:tcPr>
          <w:p w14:paraId="1098788D" w14:textId="77777777" w:rsidR="009921DC" w:rsidRPr="0046311B" w:rsidRDefault="009921DC" w:rsidP="00C131F0">
            <w:pPr>
              <w:pStyle w:val="BodyTextIndent"/>
              <w:spacing w:before="20" w:after="20"/>
              <w:ind w:left="0" w:firstLine="0"/>
              <w:rPr>
                <w:rFonts w:ascii="Times New Roman" w:hAnsi="Times New Roman"/>
              </w:rPr>
            </w:pPr>
            <w:r w:rsidRPr="0046311B">
              <w:rPr>
                <w:rFonts w:ascii="Times New Roman" w:hAnsi="Times New Roman"/>
              </w:rPr>
              <w:t>Thành phẩm thuốc không thể chịu được nhiệt độ cao, ví dụ như thuốc đặt</w:t>
            </w:r>
          </w:p>
        </w:tc>
        <w:tc>
          <w:tcPr>
            <w:tcW w:w="4389" w:type="dxa"/>
            <w:vAlign w:val="center"/>
          </w:tcPr>
          <w:p w14:paraId="4455740B" w14:textId="77777777" w:rsidR="009921DC" w:rsidRPr="0046311B" w:rsidRDefault="009921DC" w:rsidP="00C131F0">
            <w:pPr>
              <w:autoSpaceDE w:val="0"/>
              <w:autoSpaceDN w:val="0"/>
              <w:adjustRightInd w:val="0"/>
              <w:spacing w:before="20" w:after="20"/>
              <w:jc w:val="both"/>
              <w:rPr>
                <w:sz w:val="28"/>
                <w:szCs w:val="28"/>
                <w:lang w:val="id-ID" w:eastAsia="id-ID"/>
              </w:rPr>
            </w:pPr>
            <w:r w:rsidRPr="0046311B">
              <w:rPr>
                <w:sz w:val="28"/>
                <w:szCs w:val="28"/>
                <w:lang w:val="id-ID" w:eastAsia="id-ID"/>
              </w:rPr>
              <w:t>“</w:t>
            </w:r>
            <w:r w:rsidRPr="0046311B">
              <w:rPr>
                <w:sz w:val="28"/>
                <w:szCs w:val="28"/>
              </w:rPr>
              <w:t xml:space="preserve">Không bảo quản và vận chuyển ở nhiệt độ trên </w:t>
            </w:r>
            <w:r w:rsidRPr="0046311B">
              <w:rPr>
                <w:sz w:val="28"/>
                <w:szCs w:val="28"/>
                <w:lang w:val="id-ID" w:eastAsia="id-ID"/>
              </w:rPr>
              <w:t>30 °C”</w:t>
            </w:r>
          </w:p>
        </w:tc>
      </w:tr>
      <w:tr w:rsidR="00BA59CD" w:rsidRPr="0046311B" w14:paraId="0A408400" w14:textId="77777777" w:rsidTr="00C131F0">
        <w:trPr>
          <w:jc w:val="right"/>
        </w:trPr>
        <w:tc>
          <w:tcPr>
            <w:tcW w:w="4649" w:type="dxa"/>
            <w:vAlign w:val="center"/>
          </w:tcPr>
          <w:p w14:paraId="5DA895B3" w14:textId="77777777" w:rsidR="00BA59CD" w:rsidRPr="0046311B" w:rsidRDefault="00BA59CD" w:rsidP="00C131F0">
            <w:pPr>
              <w:pStyle w:val="BodyTextIndent"/>
              <w:spacing w:before="20" w:after="20"/>
              <w:ind w:left="0" w:firstLine="0"/>
              <w:rPr>
                <w:rFonts w:ascii="Times New Roman" w:hAnsi="Times New Roman"/>
              </w:rPr>
            </w:pPr>
            <w:r w:rsidRPr="0046311B">
              <w:rPr>
                <w:rFonts w:ascii="Times New Roman" w:hAnsi="Times New Roman"/>
              </w:rPr>
              <w:t>Thành phẩm thuốc dễ hút ẩm</w:t>
            </w:r>
          </w:p>
        </w:tc>
        <w:tc>
          <w:tcPr>
            <w:tcW w:w="4389" w:type="dxa"/>
            <w:vAlign w:val="center"/>
          </w:tcPr>
          <w:p w14:paraId="2783E6F8" w14:textId="77777777" w:rsidR="00BA59CD" w:rsidRPr="0046311B" w:rsidRDefault="00BA59CD" w:rsidP="00C131F0">
            <w:pPr>
              <w:autoSpaceDE w:val="0"/>
              <w:autoSpaceDN w:val="0"/>
              <w:adjustRightInd w:val="0"/>
              <w:spacing w:before="20" w:after="20"/>
              <w:jc w:val="both"/>
              <w:rPr>
                <w:sz w:val="28"/>
                <w:szCs w:val="28"/>
                <w:lang w:eastAsia="id-ID"/>
              </w:rPr>
            </w:pPr>
            <w:r w:rsidRPr="0046311B">
              <w:rPr>
                <w:sz w:val="28"/>
                <w:szCs w:val="28"/>
                <w:lang w:eastAsia="id-ID"/>
              </w:rPr>
              <w:t>“Bảo quản ở điều kiện khô ráo”</w:t>
            </w:r>
          </w:p>
        </w:tc>
      </w:tr>
    </w:tbl>
    <w:p w14:paraId="6814A78C" w14:textId="541E4785" w:rsidR="004C0DEB" w:rsidRDefault="00BA59CD" w:rsidP="0046311B">
      <w:pPr>
        <w:pStyle w:val="BodyTextIndent"/>
        <w:spacing w:beforeLines="120" w:before="288" w:after="60"/>
        <w:ind w:left="720" w:firstLine="0"/>
        <w:rPr>
          <w:rFonts w:ascii="Times New Roman" w:hAnsi="Times New Roman"/>
        </w:rPr>
      </w:pPr>
      <w:r w:rsidRPr="00BA59CD">
        <w:rPr>
          <w:rFonts w:ascii="Times New Roman" w:hAnsi="Times New Roman"/>
          <w:vertAlign w:val="superscript"/>
        </w:rPr>
        <w:t>a</w:t>
      </w:r>
      <w:r>
        <w:rPr>
          <w:rFonts w:ascii="Times New Roman" w:hAnsi="Times New Roman"/>
        </w:rPr>
        <w:t xml:space="preserve"> Phụ thuộc vào dạng bào chế và đặc tính của thành phẩm thuốc mà có thể có nguy cơ thuốc bị biến chất do các biến đổi vật lý khi </w:t>
      </w:r>
      <w:r w:rsidR="00713369">
        <w:rPr>
          <w:rFonts w:ascii="Times New Roman" w:hAnsi="Times New Roman"/>
        </w:rPr>
        <w:t>bảo</w:t>
      </w:r>
      <w:r>
        <w:rPr>
          <w:rFonts w:ascii="Times New Roman" w:hAnsi="Times New Roman"/>
        </w:rPr>
        <w:t xml:space="preserve"> quản ở nhiệt độ thấp, ví dụ nh</w:t>
      </w:r>
      <w:r w:rsidR="00713369">
        <w:rPr>
          <w:rFonts w:ascii="Times New Roman" w:hAnsi="Times New Roman"/>
        </w:rPr>
        <w:t>ư dạng thuốc lỏng hoặc bán rắn.</w:t>
      </w:r>
      <w:r>
        <w:rPr>
          <w:rFonts w:ascii="Times New Roman" w:hAnsi="Times New Roman"/>
        </w:rPr>
        <w:t xml:space="preserve"> Nhiệt độ thấp còn có thể ảnh hưởng đến đồ bao gói trong một vài trường hợp. Các trình bày bổ sung có thể cần thiết cho việc tính đến các khả năng này</w:t>
      </w:r>
      <w:r w:rsidR="00C131F0">
        <w:rPr>
          <w:rFonts w:ascii="Times New Roman" w:hAnsi="Times New Roman"/>
        </w:rPr>
        <w:t>.</w:t>
      </w:r>
      <w:del w:id="153" w:author="Nguyen Tran. Linh" w:date="2022-06-21T14:34:00Z">
        <w:r w:rsidDel="002D712B">
          <w:rPr>
            <w:rFonts w:ascii="Times New Roman" w:hAnsi="Times New Roman"/>
          </w:rPr>
          <w:delText xml:space="preserve"> </w:delText>
        </w:r>
        <w:r w:rsidRPr="00BA59CD" w:rsidDel="002D712B">
          <w:rPr>
            <w:rFonts w:ascii="Times New Roman" w:hAnsi="Times New Roman"/>
          </w:rPr>
          <w:delText>(WHO, 2009, Appendix 3, p. 128-129)</w:delText>
        </w:r>
      </w:del>
    </w:p>
    <w:p w14:paraId="7B6CA4DC" w14:textId="637FB12F" w:rsidR="00EC0747" w:rsidRPr="009C3BF7" w:rsidRDefault="008E398A" w:rsidP="00BD3599">
      <w:pPr>
        <w:pStyle w:val="BodyTextIndent"/>
        <w:numPr>
          <w:ilvl w:val="0"/>
          <w:numId w:val="4"/>
        </w:numPr>
        <w:tabs>
          <w:tab w:val="clear" w:pos="930"/>
          <w:tab w:val="num" w:pos="1080"/>
        </w:tabs>
        <w:spacing w:beforeLines="120" w:before="288" w:after="60"/>
        <w:ind w:left="1080"/>
        <w:rPr>
          <w:rFonts w:ascii="Times New Roman" w:hAnsi="Times New Roman"/>
        </w:rPr>
      </w:pPr>
      <w:r w:rsidRPr="009C3BF7">
        <w:rPr>
          <w:rFonts w:ascii="Times New Roman" w:hAnsi="Times New Roman"/>
        </w:rPr>
        <w:t>C</w:t>
      </w:r>
      <w:r w:rsidR="00132890" w:rsidRPr="009C3BF7">
        <w:rPr>
          <w:rFonts w:ascii="Times New Roman" w:hAnsi="Times New Roman"/>
        </w:rPr>
        <w:t>ác</w:t>
      </w:r>
      <w:r w:rsidR="00EC0747" w:rsidRPr="009C3BF7">
        <w:rPr>
          <w:rFonts w:ascii="Times New Roman" w:hAnsi="Times New Roman"/>
        </w:rPr>
        <w:t xml:space="preserve"> </w:t>
      </w:r>
      <w:r w:rsidR="00713369">
        <w:rPr>
          <w:rFonts w:ascii="Times New Roman" w:hAnsi="Times New Roman"/>
        </w:rPr>
        <w:t>cụm từ</w:t>
      </w:r>
      <w:r w:rsidR="00EC0747" w:rsidRPr="009C3BF7">
        <w:rPr>
          <w:rFonts w:ascii="Times New Roman" w:hAnsi="Times New Roman"/>
        </w:rPr>
        <w:t xml:space="preserve"> </w:t>
      </w:r>
      <w:r w:rsidR="00132890" w:rsidRPr="009C3BF7">
        <w:rPr>
          <w:rFonts w:ascii="Times New Roman" w:hAnsi="Times New Roman"/>
        </w:rPr>
        <w:t>như</w:t>
      </w:r>
      <w:r w:rsidR="00EC0747" w:rsidRPr="009C3BF7">
        <w:rPr>
          <w:rFonts w:ascii="Times New Roman" w:hAnsi="Times New Roman"/>
        </w:rPr>
        <w:t xml:space="preserve"> “</w:t>
      </w:r>
      <w:r w:rsidR="00132890" w:rsidRPr="009C3BF7">
        <w:rPr>
          <w:rFonts w:ascii="Times New Roman" w:hAnsi="Times New Roman"/>
        </w:rPr>
        <w:t>điều</w:t>
      </w:r>
      <w:r w:rsidR="00EC0747" w:rsidRPr="009C3BF7">
        <w:rPr>
          <w:rFonts w:ascii="Times New Roman" w:hAnsi="Times New Roman"/>
        </w:rPr>
        <w:t xml:space="preserve"> </w:t>
      </w:r>
      <w:r w:rsidR="00132890" w:rsidRPr="009C3BF7">
        <w:rPr>
          <w:rFonts w:ascii="Times New Roman" w:hAnsi="Times New Roman"/>
        </w:rPr>
        <w:t>kiện</w:t>
      </w:r>
      <w:r w:rsidR="00EC0747" w:rsidRPr="009C3BF7">
        <w:rPr>
          <w:rFonts w:ascii="Times New Roman" w:hAnsi="Times New Roman"/>
        </w:rPr>
        <w:t xml:space="preserve"> </w:t>
      </w:r>
      <w:r w:rsidR="00132890" w:rsidRPr="009C3BF7">
        <w:rPr>
          <w:rFonts w:ascii="Times New Roman" w:hAnsi="Times New Roman"/>
        </w:rPr>
        <w:t>phòng</w:t>
      </w:r>
      <w:r w:rsidR="00EC0747" w:rsidRPr="009C3BF7">
        <w:rPr>
          <w:rFonts w:ascii="Times New Roman" w:hAnsi="Times New Roman"/>
        </w:rPr>
        <w:t xml:space="preserve">” </w:t>
      </w:r>
      <w:r w:rsidR="00132890" w:rsidRPr="009C3BF7">
        <w:rPr>
          <w:rFonts w:ascii="Times New Roman" w:hAnsi="Times New Roman"/>
        </w:rPr>
        <w:t>hoặc</w:t>
      </w:r>
      <w:r w:rsidR="00EC0747" w:rsidRPr="009C3BF7">
        <w:rPr>
          <w:rFonts w:ascii="Times New Roman" w:hAnsi="Times New Roman"/>
        </w:rPr>
        <w:t xml:space="preserve"> “</w:t>
      </w:r>
      <w:r w:rsidR="00132890" w:rsidRPr="009C3BF7">
        <w:rPr>
          <w:rFonts w:ascii="Times New Roman" w:hAnsi="Times New Roman"/>
        </w:rPr>
        <w:t>nhiệt</w:t>
      </w:r>
      <w:r w:rsidR="00EC0747" w:rsidRPr="009C3BF7">
        <w:rPr>
          <w:rFonts w:ascii="Times New Roman" w:hAnsi="Times New Roman"/>
        </w:rPr>
        <w:t xml:space="preserve"> </w:t>
      </w:r>
      <w:r w:rsidR="00132890" w:rsidRPr="009C3BF7">
        <w:rPr>
          <w:rFonts w:ascii="Times New Roman" w:hAnsi="Times New Roman"/>
        </w:rPr>
        <w:t>độ</w:t>
      </w:r>
      <w:r w:rsidR="00EC0747" w:rsidRPr="009C3BF7">
        <w:rPr>
          <w:rFonts w:ascii="Times New Roman" w:hAnsi="Times New Roman"/>
        </w:rPr>
        <w:t xml:space="preserve"> </w:t>
      </w:r>
      <w:r w:rsidR="00132890" w:rsidRPr="009C3BF7">
        <w:rPr>
          <w:rFonts w:ascii="Times New Roman" w:hAnsi="Times New Roman"/>
        </w:rPr>
        <w:t>phòng</w:t>
      </w:r>
      <w:r w:rsidR="00EC0747" w:rsidRPr="009C3BF7">
        <w:rPr>
          <w:rFonts w:ascii="Times New Roman" w:hAnsi="Times New Roman"/>
        </w:rPr>
        <w:t xml:space="preserve">” </w:t>
      </w:r>
      <w:r w:rsidR="00BA59CD">
        <w:rPr>
          <w:rFonts w:ascii="Times New Roman" w:hAnsi="Times New Roman"/>
        </w:rPr>
        <w:t xml:space="preserve">là </w:t>
      </w:r>
      <w:r w:rsidR="00132890" w:rsidRPr="009C3BF7">
        <w:rPr>
          <w:rFonts w:ascii="Times New Roman" w:hAnsi="Times New Roman"/>
        </w:rPr>
        <w:t>không</w:t>
      </w:r>
      <w:r w:rsidR="00EC0747" w:rsidRPr="009C3BF7">
        <w:rPr>
          <w:rFonts w:ascii="Times New Roman" w:hAnsi="Times New Roman"/>
        </w:rPr>
        <w:t xml:space="preserve"> </w:t>
      </w:r>
      <w:r w:rsidRPr="009C3BF7">
        <w:rPr>
          <w:rFonts w:ascii="Times New Roman" w:hAnsi="Times New Roman"/>
        </w:rPr>
        <w:t xml:space="preserve">được </w:t>
      </w:r>
      <w:r w:rsidR="00132890" w:rsidRPr="009C3BF7">
        <w:rPr>
          <w:rFonts w:ascii="Times New Roman" w:hAnsi="Times New Roman"/>
        </w:rPr>
        <w:t>chấp</w:t>
      </w:r>
      <w:r w:rsidR="00EC0747" w:rsidRPr="009C3BF7">
        <w:rPr>
          <w:rFonts w:ascii="Times New Roman" w:hAnsi="Times New Roman"/>
        </w:rPr>
        <w:t xml:space="preserve"> </w:t>
      </w:r>
      <w:r w:rsidR="00132890" w:rsidRPr="009C3BF7">
        <w:rPr>
          <w:rFonts w:ascii="Times New Roman" w:hAnsi="Times New Roman"/>
        </w:rPr>
        <w:t>nhận</w:t>
      </w:r>
      <w:r w:rsidR="00EC0747" w:rsidRPr="009C3BF7">
        <w:rPr>
          <w:rFonts w:ascii="Times New Roman" w:hAnsi="Times New Roman"/>
        </w:rPr>
        <w:t>.</w:t>
      </w:r>
    </w:p>
    <w:p w14:paraId="11FD878F" w14:textId="77777777" w:rsidR="00EC0747" w:rsidRPr="009C3BF7" w:rsidRDefault="00132890" w:rsidP="00BD3599">
      <w:pPr>
        <w:pStyle w:val="BodyTextIndent"/>
        <w:numPr>
          <w:ilvl w:val="0"/>
          <w:numId w:val="4"/>
        </w:numPr>
        <w:tabs>
          <w:tab w:val="clear" w:pos="930"/>
          <w:tab w:val="num" w:pos="1080"/>
        </w:tabs>
        <w:spacing w:beforeLines="120" w:before="288" w:after="60"/>
        <w:ind w:left="1080"/>
        <w:rPr>
          <w:rFonts w:ascii="Times New Roman" w:hAnsi="Times New Roman"/>
        </w:rPr>
      </w:pPr>
      <w:r w:rsidRPr="009C3BF7">
        <w:rPr>
          <w:rFonts w:ascii="Times New Roman" w:hAnsi="Times New Roman"/>
        </w:rPr>
        <w:t>Phải</w:t>
      </w:r>
      <w:r w:rsidR="00EC0747" w:rsidRPr="009C3BF7">
        <w:rPr>
          <w:rFonts w:ascii="Times New Roman" w:hAnsi="Times New Roman"/>
        </w:rPr>
        <w:t xml:space="preserve"> </w:t>
      </w:r>
      <w:r w:rsidRPr="009C3BF7">
        <w:rPr>
          <w:rFonts w:ascii="Times New Roman" w:hAnsi="Times New Roman"/>
        </w:rPr>
        <w:t>ghi</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yêu</w:t>
      </w:r>
      <w:r w:rsidR="00EC0747" w:rsidRPr="009C3BF7">
        <w:rPr>
          <w:rFonts w:ascii="Times New Roman" w:hAnsi="Times New Roman"/>
        </w:rPr>
        <w:t xml:space="preserve"> </w:t>
      </w:r>
      <w:r w:rsidRPr="009C3BF7">
        <w:rPr>
          <w:rFonts w:ascii="Times New Roman" w:hAnsi="Times New Roman"/>
        </w:rPr>
        <w:t>cầu</w:t>
      </w:r>
      <w:r w:rsidR="00EC0747" w:rsidRPr="009C3BF7">
        <w:rPr>
          <w:rFonts w:ascii="Times New Roman" w:hAnsi="Times New Roman"/>
        </w:rPr>
        <w:t xml:space="preserve"> </w:t>
      </w:r>
      <w:r w:rsidRPr="009C3BF7">
        <w:rPr>
          <w:rFonts w:ascii="Times New Roman" w:hAnsi="Times New Roman"/>
        </w:rPr>
        <w:t>như</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hạn</w:t>
      </w:r>
      <w:r w:rsidR="00EC0747" w:rsidRPr="009C3BF7">
        <w:rPr>
          <w:rFonts w:ascii="Times New Roman" w:hAnsi="Times New Roman"/>
        </w:rPr>
        <w:t xml:space="preserve"> </w:t>
      </w:r>
      <w:r w:rsidRPr="009C3BF7">
        <w:rPr>
          <w:rFonts w:ascii="Times New Roman" w:hAnsi="Times New Roman"/>
        </w:rPr>
        <w:t>sử</w:t>
      </w:r>
      <w:r w:rsidR="00EC0747" w:rsidRPr="009C3BF7">
        <w:rPr>
          <w:rFonts w:ascii="Times New Roman" w:hAnsi="Times New Roman"/>
        </w:rPr>
        <w:t xml:space="preserve"> </w:t>
      </w:r>
      <w:r w:rsidRPr="009C3BF7">
        <w:rPr>
          <w:rFonts w:ascii="Times New Roman" w:hAnsi="Times New Roman"/>
        </w:rPr>
        <w:t>dụng</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điều</w:t>
      </w:r>
      <w:r w:rsidR="00EC0747" w:rsidRPr="009C3BF7">
        <w:rPr>
          <w:rFonts w:ascii="Times New Roman" w:hAnsi="Times New Roman"/>
        </w:rPr>
        <w:t xml:space="preserve"> </w:t>
      </w:r>
      <w:r w:rsidRPr="009C3BF7">
        <w:rPr>
          <w:rFonts w:ascii="Times New Roman" w:hAnsi="Times New Roman"/>
        </w:rPr>
        <w:t>kiện</w:t>
      </w:r>
      <w:r w:rsidR="00EC0747" w:rsidRPr="009C3BF7">
        <w:rPr>
          <w:rFonts w:ascii="Times New Roman" w:hAnsi="Times New Roman"/>
        </w:rPr>
        <w:t xml:space="preserve"> </w:t>
      </w:r>
      <w:r w:rsidRPr="009C3BF7">
        <w:rPr>
          <w:rFonts w:ascii="Times New Roman" w:hAnsi="Times New Roman"/>
        </w:rPr>
        <w:t>bảo</w:t>
      </w:r>
      <w:r w:rsidR="00EC0747" w:rsidRPr="009C3BF7">
        <w:rPr>
          <w:rFonts w:ascii="Times New Roman" w:hAnsi="Times New Roman"/>
        </w:rPr>
        <w:t xml:space="preserve"> </w:t>
      </w:r>
      <w:r w:rsidRPr="009C3BF7">
        <w:rPr>
          <w:rFonts w:ascii="Times New Roman" w:hAnsi="Times New Roman"/>
        </w:rPr>
        <w:t>quản</w:t>
      </w:r>
      <w:r w:rsidR="00EC0747" w:rsidRPr="009C3BF7">
        <w:rPr>
          <w:rFonts w:ascii="Times New Roman" w:hAnsi="Times New Roman"/>
        </w:rPr>
        <w:t xml:space="preserve"> </w:t>
      </w:r>
      <w:r w:rsidRPr="009C3BF7">
        <w:rPr>
          <w:rFonts w:ascii="Times New Roman" w:hAnsi="Times New Roman"/>
        </w:rPr>
        <w:t>sau</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mở</w:t>
      </w:r>
      <w:r w:rsidR="00EC0747" w:rsidRPr="009C3BF7">
        <w:rPr>
          <w:rFonts w:ascii="Times New Roman" w:hAnsi="Times New Roman"/>
        </w:rPr>
        <w:t xml:space="preserve"> </w:t>
      </w:r>
      <w:r w:rsidRPr="009C3BF7">
        <w:rPr>
          <w:rFonts w:ascii="Times New Roman" w:hAnsi="Times New Roman"/>
        </w:rPr>
        <w:t>nắp</w:t>
      </w:r>
      <w:r w:rsidR="00EC0747" w:rsidRPr="009C3BF7">
        <w:rPr>
          <w:rFonts w:ascii="Times New Roman" w:hAnsi="Times New Roman"/>
        </w:rPr>
        <w:t xml:space="preserve">, </w:t>
      </w:r>
      <w:r w:rsidRPr="009C3BF7">
        <w:rPr>
          <w:rFonts w:ascii="Times New Roman" w:hAnsi="Times New Roman"/>
        </w:rPr>
        <w:t>sau</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pha</w:t>
      </w:r>
      <w:r w:rsidR="00EC0747" w:rsidRPr="009C3BF7">
        <w:rPr>
          <w:rFonts w:ascii="Times New Roman" w:hAnsi="Times New Roman"/>
        </w:rPr>
        <w:t xml:space="preserve"> </w:t>
      </w:r>
      <w:r w:rsidRPr="009C3BF7">
        <w:rPr>
          <w:rFonts w:ascii="Times New Roman" w:hAnsi="Times New Roman"/>
        </w:rPr>
        <w:t>loãng</w:t>
      </w:r>
      <w:r w:rsidR="00EC0747" w:rsidRPr="009C3BF7">
        <w:rPr>
          <w:rFonts w:ascii="Times New Roman" w:hAnsi="Times New Roman"/>
        </w:rPr>
        <w:t xml:space="preserve"> </w:t>
      </w:r>
      <w:r w:rsidRPr="009C3BF7">
        <w:rPr>
          <w:rFonts w:ascii="Times New Roman" w:hAnsi="Times New Roman"/>
        </w:rPr>
        <w:t>hoặc</w:t>
      </w:r>
      <w:r w:rsidR="00EC0747" w:rsidRPr="009C3BF7">
        <w:rPr>
          <w:rFonts w:ascii="Times New Roman" w:hAnsi="Times New Roman"/>
        </w:rPr>
        <w:t xml:space="preserve"> </w:t>
      </w:r>
      <w:r w:rsidRPr="009C3BF7">
        <w:rPr>
          <w:rFonts w:ascii="Times New Roman" w:hAnsi="Times New Roman"/>
        </w:rPr>
        <w:t>sau</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pha</w:t>
      </w:r>
      <w:r w:rsidR="00EC0747" w:rsidRPr="009C3BF7">
        <w:rPr>
          <w:rFonts w:ascii="Times New Roman" w:hAnsi="Times New Roman"/>
        </w:rPr>
        <w:t xml:space="preserve"> </w:t>
      </w:r>
      <w:r w:rsidRPr="009C3BF7">
        <w:rPr>
          <w:rFonts w:ascii="Times New Roman" w:hAnsi="Times New Roman"/>
        </w:rPr>
        <w:t>lại</w:t>
      </w:r>
      <w:r w:rsidR="00EC0747" w:rsidRPr="009C3BF7">
        <w:rPr>
          <w:rFonts w:ascii="Times New Roman" w:hAnsi="Times New Roman"/>
        </w:rPr>
        <w:t xml:space="preserve"> </w:t>
      </w:r>
      <w:r w:rsidRPr="009C3BF7">
        <w:rPr>
          <w:rFonts w:ascii="Times New Roman" w:hAnsi="Times New Roman"/>
        </w:rPr>
        <w:t>thành</w:t>
      </w:r>
      <w:r w:rsidR="00EC0747" w:rsidRPr="009C3BF7">
        <w:rPr>
          <w:rFonts w:ascii="Times New Roman" w:hAnsi="Times New Roman"/>
        </w:rPr>
        <w:t xml:space="preserve"> </w:t>
      </w:r>
      <w:r w:rsidRPr="009C3BF7">
        <w:rPr>
          <w:rFonts w:ascii="Times New Roman" w:hAnsi="Times New Roman"/>
        </w:rPr>
        <w:t>dung</w:t>
      </w:r>
      <w:r w:rsidR="00EC0747" w:rsidRPr="009C3BF7">
        <w:rPr>
          <w:rFonts w:ascii="Times New Roman" w:hAnsi="Times New Roman"/>
        </w:rPr>
        <w:t xml:space="preserve"> </w:t>
      </w:r>
      <w:r w:rsidRPr="009C3BF7">
        <w:rPr>
          <w:rFonts w:ascii="Times New Roman" w:hAnsi="Times New Roman"/>
        </w:rPr>
        <w:t>dịch</w:t>
      </w:r>
      <w:r w:rsidR="00BA59CD">
        <w:rPr>
          <w:rFonts w:ascii="Times New Roman" w:hAnsi="Times New Roman"/>
        </w:rPr>
        <w:t>,</w:t>
      </w:r>
      <w:r w:rsidR="00EC0747" w:rsidRPr="009C3BF7">
        <w:rPr>
          <w:rFonts w:ascii="Times New Roman" w:hAnsi="Times New Roman"/>
        </w:rPr>
        <w:t xml:space="preserve"> </w:t>
      </w:r>
      <w:r w:rsidRPr="009C3BF7">
        <w:rPr>
          <w:rFonts w:ascii="Times New Roman" w:hAnsi="Times New Roman"/>
        </w:rPr>
        <w:t>nếu</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thuốc</w:t>
      </w:r>
      <w:r w:rsidR="00EC0747" w:rsidRPr="009C3BF7">
        <w:rPr>
          <w:rFonts w:ascii="Times New Roman" w:hAnsi="Times New Roman"/>
        </w:rPr>
        <w:t xml:space="preserve"> </w:t>
      </w:r>
      <w:r w:rsidRPr="009C3BF7">
        <w:rPr>
          <w:rFonts w:ascii="Times New Roman" w:hAnsi="Times New Roman"/>
        </w:rPr>
        <w:t>tiêm</w:t>
      </w:r>
      <w:r w:rsidR="00EC0747" w:rsidRPr="009C3BF7">
        <w:rPr>
          <w:rFonts w:ascii="Times New Roman" w:hAnsi="Times New Roman"/>
        </w:rPr>
        <w:t xml:space="preserve"> </w:t>
      </w:r>
      <w:r w:rsidRPr="009C3BF7">
        <w:rPr>
          <w:rFonts w:ascii="Times New Roman" w:hAnsi="Times New Roman"/>
        </w:rPr>
        <w:t>kháng</w:t>
      </w:r>
      <w:r w:rsidR="00EC0747" w:rsidRPr="009C3BF7">
        <w:rPr>
          <w:rFonts w:ascii="Times New Roman" w:hAnsi="Times New Roman"/>
        </w:rPr>
        <w:t xml:space="preserve"> </w:t>
      </w:r>
      <w:r w:rsidRPr="009C3BF7">
        <w:rPr>
          <w:rFonts w:ascii="Times New Roman" w:hAnsi="Times New Roman"/>
        </w:rPr>
        <w:t>sinh</w:t>
      </w:r>
      <w:r w:rsidR="00EC0747" w:rsidRPr="009C3BF7">
        <w:rPr>
          <w:rFonts w:ascii="Times New Roman" w:hAnsi="Times New Roman"/>
        </w:rPr>
        <w:t xml:space="preserve"> </w:t>
      </w:r>
      <w:r w:rsidRPr="009C3BF7">
        <w:rPr>
          <w:rFonts w:ascii="Times New Roman" w:hAnsi="Times New Roman"/>
        </w:rPr>
        <w:t>hoặc</w:t>
      </w:r>
      <w:r w:rsidR="00EC0747" w:rsidRPr="009C3BF7">
        <w:rPr>
          <w:rFonts w:ascii="Times New Roman" w:hAnsi="Times New Roman"/>
        </w:rPr>
        <w:t xml:space="preserve"> </w:t>
      </w:r>
      <w:r w:rsidRPr="009C3BF7">
        <w:rPr>
          <w:rFonts w:ascii="Times New Roman" w:hAnsi="Times New Roman"/>
        </w:rPr>
        <w:t>hỗn</w:t>
      </w:r>
      <w:r w:rsidR="00EC0747" w:rsidRPr="009C3BF7">
        <w:rPr>
          <w:rFonts w:ascii="Times New Roman" w:hAnsi="Times New Roman"/>
        </w:rPr>
        <w:t xml:space="preserve"> </w:t>
      </w:r>
      <w:r w:rsidRPr="009C3BF7">
        <w:rPr>
          <w:rFonts w:ascii="Times New Roman" w:hAnsi="Times New Roman"/>
        </w:rPr>
        <w:t>dịch</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bào</w:t>
      </w:r>
      <w:r w:rsidR="00EC0747" w:rsidRPr="009C3BF7">
        <w:rPr>
          <w:rFonts w:ascii="Times New Roman" w:hAnsi="Times New Roman"/>
        </w:rPr>
        <w:t xml:space="preserve"> </w:t>
      </w:r>
      <w:r w:rsidRPr="009C3BF7">
        <w:rPr>
          <w:rFonts w:ascii="Times New Roman" w:hAnsi="Times New Roman"/>
        </w:rPr>
        <w:t>chế</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dạng</w:t>
      </w:r>
      <w:r w:rsidR="00EC0747" w:rsidRPr="009C3BF7">
        <w:rPr>
          <w:rFonts w:ascii="Times New Roman" w:hAnsi="Times New Roman"/>
        </w:rPr>
        <w:t xml:space="preserve"> </w:t>
      </w:r>
      <w:r w:rsidRPr="009C3BF7">
        <w:rPr>
          <w:rFonts w:ascii="Times New Roman" w:hAnsi="Times New Roman"/>
        </w:rPr>
        <w:t>bột</w:t>
      </w:r>
      <w:r w:rsidR="00EC0747" w:rsidRPr="009C3BF7">
        <w:rPr>
          <w:rFonts w:ascii="Times New Roman" w:hAnsi="Times New Roman"/>
        </w:rPr>
        <w:t xml:space="preserve"> </w:t>
      </w:r>
      <w:r w:rsidRPr="009C3BF7">
        <w:rPr>
          <w:rFonts w:ascii="Times New Roman" w:hAnsi="Times New Roman"/>
        </w:rPr>
        <w:t>pha</w:t>
      </w:r>
      <w:r w:rsidR="00EC0747" w:rsidRPr="009C3BF7">
        <w:rPr>
          <w:rFonts w:ascii="Times New Roman" w:hAnsi="Times New Roman"/>
        </w:rPr>
        <w:t xml:space="preserve"> </w:t>
      </w:r>
      <w:r w:rsidR="00BA59CD">
        <w:rPr>
          <w:rFonts w:ascii="Times New Roman" w:hAnsi="Times New Roman"/>
        </w:rPr>
        <w:t>lại.</w:t>
      </w:r>
    </w:p>
    <w:p w14:paraId="46462156" w14:textId="77777777" w:rsidR="00EC0747" w:rsidRPr="009C3BF7" w:rsidRDefault="00EC0747" w:rsidP="0046311B">
      <w:pPr>
        <w:pStyle w:val="BodyTextIndent"/>
        <w:spacing w:beforeLines="120" w:before="288" w:after="60"/>
        <w:ind w:left="4176"/>
        <w:jc w:val="left"/>
        <w:rPr>
          <w:rFonts w:ascii="Times New Roman" w:hAnsi="Times New Roman"/>
          <w:b/>
        </w:rPr>
      </w:pPr>
      <w:r w:rsidRPr="009C3BF7">
        <w:rPr>
          <w:rFonts w:ascii="Times New Roman" w:hAnsi="Times New Roman"/>
          <w:b/>
        </w:rPr>
        <w:t>**************************</w:t>
      </w:r>
    </w:p>
    <w:p w14:paraId="0B79B66A" w14:textId="77777777" w:rsidR="00B03349" w:rsidRPr="009C3BF7" w:rsidRDefault="008E398A" w:rsidP="0046311B">
      <w:pPr>
        <w:pStyle w:val="BodyTextIndent"/>
        <w:tabs>
          <w:tab w:val="left" w:pos="720"/>
        </w:tabs>
        <w:spacing w:beforeLines="120" w:before="288" w:after="60"/>
        <w:ind w:left="720" w:hanging="720"/>
        <w:jc w:val="left"/>
        <w:rPr>
          <w:rFonts w:ascii="Times New Roman" w:hAnsi="Times New Roman"/>
          <w:b/>
        </w:rPr>
      </w:pPr>
      <w:r w:rsidRPr="0037082D">
        <w:rPr>
          <w:b/>
        </w:rPr>
        <w:br w:type="page"/>
      </w:r>
      <w:r w:rsidR="00B03349" w:rsidRPr="009C3BF7">
        <w:rPr>
          <w:rFonts w:ascii="Times New Roman" w:hAnsi="Times New Roman"/>
          <w:b/>
        </w:rPr>
        <w:t>5.</w:t>
      </w:r>
      <w:r w:rsidR="00604CDB" w:rsidRPr="009C3BF7">
        <w:rPr>
          <w:rFonts w:ascii="Times New Roman" w:hAnsi="Times New Roman"/>
          <w:b/>
        </w:rPr>
        <w:tab/>
      </w:r>
      <w:r w:rsidR="00B03349" w:rsidRPr="009C3BF7">
        <w:rPr>
          <w:rFonts w:ascii="Times New Roman" w:hAnsi="Times New Roman"/>
          <w:b/>
        </w:rPr>
        <w:t>PHỤ LỤC</w:t>
      </w:r>
    </w:p>
    <w:p w14:paraId="5757AFA3" w14:textId="77777777" w:rsidR="00EC0747" w:rsidRPr="009C3BF7" w:rsidRDefault="00604CDB" w:rsidP="00BD3599">
      <w:pPr>
        <w:pStyle w:val="BodyTextIndent"/>
        <w:numPr>
          <w:ilvl w:val="1"/>
          <w:numId w:val="15"/>
        </w:numPr>
        <w:tabs>
          <w:tab w:val="left" w:pos="720"/>
        </w:tabs>
        <w:spacing w:beforeLines="120" w:before="288" w:after="60"/>
        <w:jc w:val="left"/>
        <w:rPr>
          <w:rFonts w:ascii="Times New Roman" w:hAnsi="Times New Roman"/>
          <w:b/>
        </w:rPr>
      </w:pPr>
      <w:r w:rsidRPr="009C3BF7">
        <w:rPr>
          <w:rFonts w:ascii="Times New Roman" w:hAnsi="Times New Roman"/>
          <w:b/>
        </w:rPr>
        <w:t>Đề cương</w:t>
      </w:r>
      <w:r w:rsidR="00EC0747" w:rsidRPr="009C3BF7">
        <w:rPr>
          <w:rFonts w:ascii="Times New Roman" w:hAnsi="Times New Roman"/>
          <w:b/>
        </w:rPr>
        <w:t xml:space="preserve"> </w:t>
      </w:r>
      <w:r w:rsidR="00132890" w:rsidRPr="009C3BF7">
        <w:rPr>
          <w:rFonts w:ascii="Times New Roman" w:hAnsi="Times New Roman"/>
          <w:b/>
        </w:rPr>
        <w:t>nghiên</w:t>
      </w:r>
      <w:r w:rsidR="00EC0747" w:rsidRPr="009C3BF7">
        <w:rPr>
          <w:rFonts w:ascii="Times New Roman" w:hAnsi="Times New Roman"/>
          <w:b/>
        </w:rPr>
        <w:t xml:space="preserve"> </w:t>
      </w:r>
      <w:r w:rsidR="00132890" w:rsidRPr="009C3BF7">
        <w:rPr>
          <w:rFonts w:ascii="Times New Roman" w:hAnsi="Times New Roman"/>
          <w:b/>
        </w:rPr>
        <w:t>cứu</w:t>
      </w:r>
      <w:r w:rsidR="00EC0747" w:rsidRPr="009C3BF7">
        <w:rPr>
          <w:rFonts w:ascii="Times New Roman" w:hAnsi="Times New Roman"/>
          <w:b/>
        </w:rPr>
        <w:t xml:space="preserve"> </w:t>
      </w:r>
      <w:r w:rsidR="00132890" w:rsidRPr="009C3BF7">
        <w:rPr>
          <w:rFonts w:ascii="Times New Roman" w:hAnsi="Times New Roman"/>
          <w:b/>
        </w:rPr>
        <w:t>độ</w:t>
      </w:r>
      <w:r w:rsidR="00EC0747" w:rsidRPr="009C3BF7">
        <w:rPr>
          <w:rFonts w:ascii="Times New Roman" w:hAnsi="Times New Roman"/>
          <w:b/>
        </w:rPr>
        <w:t xml:space="preserve"> </w:t>
      </w:r>
      <w:r w:rsidR="00132890" w:rsidRPr="009C3BF7">
        <w:rPr>
          <w:rFonts w:ascii="Times New Roman" w:hAnsi="Times New Roman"/>
          <w:b/>
        </w:rPr>
        <w:t>ổn</w:t>
      </w:r>
      <w:r w:rsidR="00EC0747" w:rsidRPr="009C3BF7">
        <w:rPr>
          <w:rFonts w:ascii="Times New Roman" w:hAnsi="Times New Roman"/>
          <w:b/>
        </w:rPr>
        <w:t xml:space="preserve"> </w:t>
      </w:r>
      <w:r w:rsidR="00132890" w:rsidRPr="009C3BF7">
        <w:rPr>
          <w:rFonts w:ascii="Times New Roman" w:hAnsi="Times New Roman"/>
          <w:b/>
        </w:rPr>
        <w:t>định</w:t>
      </w:r>
      <w:r w:rsidR="00EC0747" w:rsidRPr="009C3BF7">
        <w:rPr>
          <w:rFonts w:ascii="Times New Roman" w:hAnsi="Times New Roman"/>
          <w:b/>
        </w:rPr>
        <w:t xml:space="preserve"> (</w:t>
      </w:r>
      <w:r w:rsidR="00132890" w:rsidRPr="009C3BF7">
        <w:rPr>
          <w:rFonts w:ascii="Times New Roman" w:hAnsi="Times New Roman"/>
          <w:b/>
        </w:rPr>
        <w:t>ví</w:t>
      </w:r>
      <w:r w:rsidR="00EC0747" w:rsidRPr="009C3BF7">
        <w:rPr>
          <w:rFonts w:ascii="Times New Roman" w:hAnsi="Times New Roman"/>
          <w:b/>
        </w:rPr>
        <w:t xml:space="preserve"> </w:t>
      </w:r>
      <w:r w:rsidR="00132890" w:rsidRPr="009C3BF7">
        <w:rPr>
          <w:rFonts w:ascii="Times New Roman" w:hAnsi="Times New Roman"/>
          <w:b/>
        </w:rPr>
        <w:t>dụ</w:t>
      </w:r>
      <w:r w:rsidR="00EC0747" w:rsidRPr="009C3BF7">
        <w:rPr>
          <w:rFonts w:ascii="Times New Roman" w:hAnsi="Times New Roman"/>
          <w:b/>
        </w:rPr>
        <w:t>)</w:t>
      </w:r>
    </w:p>
    <w:p w14:paraId="59F9E3B8" w14:textId="77777777" w:rsidR="00BA6F28" w:rsidRPr="0046311B" w:rsidRDefault="00BA6F28" w:rsidP="0046311B">
      <w:pPr>
        <w:pStyle w:val="BodyTextIndent"/>
        <w:spacing w:beforeLines="120" w:before="288" w:after="60"/>
        <w:ind w:left="1440" w:hanging="720"/>
        <w:rPr>
          <w:rFonts w:ascii="Times New Roman" w:hAnsi="Times New Roman"/>
          <w:b/>
        </w:rPr>
      </w:pPr>
      <w:r w:rsidRPr="0046311B">
        <w:rPr>
          <w:rFonts w:ascii="Times New Roman" w:hAnsi="Times New Roman"/>
          <w:b/>
        </w:rPr>
        <w:t>5.1.1.</w:t>
      </w:r>
      <w:r w:rsidR="00604CDB" w:rsidRPr="0046311B">
        <w:rPr>
          <w:rFonts w:ascii="Times New Roman" w:hAnsi="Times New Roman"/>
          <w:b/>
        </w:rPr>
        <w:tab/>
      </w:r>
      <w:r w:rsidR="0046311B">
        <w:rPr>
          <w:rFonts w:ascii="Times New Roman" w:hAnsi="Times New Roman"/>
          <w:b/>
          <w:bCs/>
        </w:rPr>
        <w:t>VIÊN NÉN PARACETAMOL 500 mg</w:t>
      </w:r>
      <w:r w:rsidRPr="0046311B">
        <w:rPr>
          <w:rFonts w:ascii="Times New Roman" w:hAnsi="Times New Roman"/>
          <w:b/>
          <w:bCs/>
        </w:rPr>
        <w:t xml:space="preserve"> ÉP TRONG VỈ PVC</w:t>
      </w:r>
      <w:r w:rsidR="00BA59CD" w:rsidRPr="0046311B">
        <w:rPr>
          <w:rFonts w:ascii="Times New Roman" w:hAnsi="Times New Roman"/>
          <w:b/>
          <w:bCs/>
        </w:rPr>
        <w:t xml:space="preserve"> (10 viên)</w:t>
      </w:r>
    </w:p>
    <w:p w14:paraId="62A1EC13" w14:textId="77777777" w:rsidR="00BA6F28" w:rsidRPr="009C3BF7" w:rsidRDefault="00BA6F28" w:rsidP="0046311B">
      <w:pPr>
        <w:pStyle w:val="BodyTextIndent"/>
        <w:spacing w:beforeLines="120" w:before="288" w:after="60"/>
        <w:ind w:left="1440" w:hanging="360"/>
        <w:rPr>
          <w:rFonts w:ascii="Times New Roman" w:hAnsi="Times New Roman"/>
          <w:bCs/>
          <w:u w:val="single"/>
        </w:rPr>
      </w:pPr>
      <w:r w:rsidRPr="009C3BF7">
        <w:rPr>
          <w:rFonts w:ascii="Times New Roman" w:hAnsi="Times New Roman"/>
          <w:bCs/>
        </w:rPr>
        <w:t xml:space="preserve">1. </w:t>
      </w:r>
      <w:r w:rsidR="002154B6" w:rsidRPr="009C3BF7">
        <w:rPr>
          <w:rFonts w:ascii="Times New Roman" w:hAnsi="Times New Roman"/>
          <w:bCs/>
        </w:rPr>
        <w:tab/>
      </w:r>
      <w:r w:rsidRPr="009C3BF7">
        <w:rPr>
          <w:rFonts w:ascii="Times New Roman" w:hAnsi="Times New Roman"/>
          <w:bCs/>
          <w:u w:val="single"/>
        </w:rPr>
        <w:t>Mục đích</w:t>
      </w:r>
    </w:p>
    <w:p w14:paraId="78EA73C2" w14:textId="77777777" w:rsidR="00BA6F28" w:rsidRPr="009C3BF7" w:rsidRDefault="00BA6F28" w:rsidP="0046311B">
      <w:pPr>
        <w:pStyle w:val="BodyTextIndent"/>
        <w:spacing w:beforeLines="120" w:before="288" w:after="60"/>
        <w:ind w:left="1440" w:firstLine="0"/>
        <w:rPr>
          <w:rFonts w:ascii="Times New Roman" w:hAnsi="Times New Roman"/>
        </w:rPr>
      </w:pPr>
      <w:r w:rsidRPr="009C3BF7">
        <w:rPr>
          <w:rFonts w:ascii="Times New Roman" w:hAnsi="Times New Roman"/>
        </w:rPr>
        <w:t xml:space="preserve">Để đánh giá độ ổn định của sản phẩm do việc nâng </w:t>
      </w:r>
      <w:r w:rsidR="00C94A6B" w:rsidRPr="009C3BF7">
        <w:rPr>
          <w:rFonts w:ascii="Times New Roman" w:hAnsi="Times New Roman"/>
        </w:rPr>
        <w:t>quy</w:t>
      </w:r>
      <w:r w:rsidRPr="009C3BF7">
        <w:rPr>
          <w:rFonts w:ascii="Times New Roman" w:hAnsi="Times New Roman"/>
        </w:rPr>
        <w:t xml:space="preserve"> mô từ nghiên cứu và phát triển sang </w:t>
      </w:r>
      <w:r w:rsidR="00C94A6B" w:rsidRPr="009C3BF7">
        <w:rPr>
          <w:rFonts w:ascii="Times New Roman" w:hAnsi="Times New Roman"/>
        </w:rPr>
        <w:t>quy</w:t>
      </w:r>
      <w:r w:rsidRPr="009C3BF7">
        <w:rPr>
          <w:rFonts w:ascii="Times New Roman" w:hAnsi="Times New Roman"/>
        </w:rPr>
        <w:t xml:space="preserve"> mô sản xuất</w:t>
      </w:r>
      <w:r w:rsidR="00BA59CD">
        <w:rPr>
          <w:rFonts w:ascii="Times New Roman" w:hAnsi="Times New Roman"/>
        </w:rPr>
        <w:t>.</w:t>
      </w:r>
    </w:p>
    <w:p w14:paraId="5567D808" w14:textId="77777777" w:rsidR="00BA6F28" w:rsidRPr="009C3BF7" w:rsidRDefault="00BA6F28" w:rsidP="0046311B">
      <w:pPr>
        <w:pStyle w:val="BodyTextIndent"/>
        <w:spacing w:beforeLines="120" w:before="288" w:after="60"/>
        <w:ind w:left="1440" w:hanging="360"/>
        <w:rPr>
          <w:rFonts w:ascii="Times New Roman" w:hAnsi="Times New Roman"/>
          <w:bCs/>
          <w:u w:val="single"/>
        </w:rPr>
      </w:pPr>
      <w:r w:rsidRPr="009C3BF7">
        <w:rPr>
          <w:rFonts w:ascii="Times New Roman" w:hAnsi="Times New Roman"/>
          <w:bCs/>
        </w:rPr>
        <w:t xml:space="preserve">2. </w:t>
      </w:r>
      <w:r w:rsidR="002154B6" w:rsidRPr="009C3BF7">
        <w:rPr>
          <w:rFonts w:ascii="Times New Roman" w:hAnsi="Times New Roman"/>
          <w:bCs/>
        </w:rPr>
        <w:tab/>
      </w:r>
      <w:r w:rsidRPr="009C3BF7">
        <w:rPr>
          <w:rFonts w:ascii="Times New Roman" w:hAnsi="Times New Roman"/>
          <w:bCs/>
          <w:u w:val="single"/>
        </w:rPr>
        <w:t xml:space="preserve">Thiết kế </w:t>
      </w:r>
      <w:r w:rsidR="00BA59CD">
        <w:rPr>
          <w:rFonts w:ascii="Times New Roman" w:hAnsi="Times New Roman"/>
          <w:bCs/>
          <w:u w:val="single"/>
        </w:rPr>
        <w:t>nghiên cứu</w:t>
      </w:r>
    </w:p>
    <w:p w14:paraId="0BD77CCE" w14:textId="77777777" w:rsidR="00BA6F28" w:rsidRPr="009C3BF7" w:rsidRDefault="00BA6F28" w:rsidP="0046311B">
      <w:pPr>
        <w:pStyle w:val="BodyTextIndent"/>
        <w:spacing w:beforeLines="120" w:before="288" w:after="60"/>
        <w:ind w:left="1440" w:firstLine="0"/>
        <w:rPr>
          <w:rFonts w:ascii="Times New Roman" w:hAnsi="Times New Roman"/>
        </w:rPr>
      </w:pPr>
      <w:r w:rsidRPr="009C3BF7">
        <w:rPr>
          <w:rFonts w:ascii="Times New Roman" w:hAnsi="Times New Roman"/>
        </w:rPr>
        <w:t>Sản phẩm được ép trong vỉ PVC và được bảo quản theo điều kiện bảo</w:t>
      </w:r>
      <w:r w:rsidR="00604CDB" w:rsidRPr="009C3BF7">
        <w:rPr>
          <w:rFonts w:ascii="Times New Roman" w:hAnsi="Times New Roman"/>
        </w:rPr>
        <w:t xml:space="preserve"> </w:t>
      </w:r>
      <w:r w:rsidRPr="009C3BF7">
        <w:rPr>
          <w:rFonts w:ascii="Times New Roman" w:hAnsi="Times New Roman"/>
        </w:rPr>
        <w:t>quản được nêu trong hướng dẫn của nhà sản xuất.</w:t>
      </w:r>
    </w:p>
    <w:p w14:paraId="64DBB2C4" w14:textId="77777777" w:rsidR="00BA6F28" w:rsidRPr="009C3BF7" w:rsidRDefault="00BA6F28" w:rsidP="0046311B">
      <w:pPr>
        <w:pStyle w:val="BodyTextIndent"/>
        <w:tabs>
          <w:tab w:val="left" w:pos="1980"/>
        </w:tabs>
        <w:spacing w:beforeLines="120" w:before="288" w:after="60"/>
        <w:ind w:left="1980" w:hanging="540"/>
        <w:rPr>
          <w:rFonts w:ascii="Times New Roman" w:hAnsi="Times New Roman"/>
          <w:bCs/>
          <w:iCs/>
          <w:u w:val="single"/>
        </w:rPr>
      </w:pPr>
      <w:r w:rsidRPr="009C3BF7">
        <w:rPr>
          <w:rFonts w:ascii="Times New Roman" w:hAnsi="Times New Roman"/>
          <w:bCs/>
          <w:iCs/>
        </w:rPr>
        <w:t>2.1.</w:t>
      </w:r>
      <w:r w:rsidR="00604CDB" w:rsidRPr="009C3BF7">
        <w:rPr>
          <w:rFonts w:ascii="Times New Roman" w:hAnsi="Times New Roman"/>
          <w:bCs/>
          <w:iCs/>
        </w:rPr>
        <w:tab/>
      </w:r>
      <w:r w:rsidRPr="009C3BF7">
        <w:rPr>
          <w:rFonts w:ascii="Times New Roman" w:hAnsi="Times New Roman"/>
          <w:bCs/>
          <w:iCs/>
          <w:u w:val="single"/>
        </w:rPr>
        <w:t>Nguyên liệu thử</w:t>
      </w:r>
    </w:p>
    <w:p w14:paraId="5B65F16D" w14:textId="77777777" w:rsidR="002154B6" w:rsidRPr="009C3BF7" w:rsidRDefault="002154B6" w:rsidP="0046311B">
      <w:pPr>
        <w:pStyle w:val="BodyTextIndent"/>
        <w:spacing w:beforeLines="120" w:before="288" w:after="60"/>
        <w:ind w:left="1980" w:hanging="540"/>
        <w:rPr>
          <w:rFonts w:ascii="Times New Roman" w:hAnsi="Times New Roman"/>
        </w:rPr>
      </w:pPr>
      <w:r w:rsidRPr="009C3BF7">
        <w:rPr>
          <w:rFonts w:ascii="Times New Roman" w:hAnsi="Times New Roman"/>
        </w:rPr>
        <w:t>-</w:t>
      </w:r>
      <w:r w:rsidR="00604CDB" w:rsidRPr="009C3BF7">
        <w:rPr>
          <w:rFonts w:ascii="Times New Roman" w:hAnsi="Times New Roman"/>
        </w:rPr>
        <w:tab/>
      </w:r>
      <w:r w:rsidRPr="009C3BF7">
        <w:rPr>
          <w:rFonts w:ascii="Times New Roman" w:hAnsi="Times New Roman"/>
        </w:rPr>
        <w:t xml:space="preserve">Màng </w:t>
      </w:r>
      <w:r w:rsidR="00E95C5B" w:rsidRPr="009C3BF7">
        <w:rPr>
          <w:rFonts w:ascii="Times New Roman" w:hAnsi="Times New Roman"/>
        </w:rPr>
        <w:t>dính (push - through foil)</w:t>
      </w:r>
      <w:r w:rsidR="0046311B">
        <w:rPr>
          <w:rFonts w:ascii="Times New Roman" w:hAnsi="Times New Roman"/>
        </w:rPr>
        <w:t>:</w:t>
      </w:r>
    </w:p>
    <w:p w14:paraId="70EBD5D6" w14:textId="77777777" w:rsidR="00BA6F28" w:rsidRPr="009C3BF7" w:rsidRDefault="00BA6F28" w:rsidP="0046311B">
      <w:pPr>
        <w:pStyle w:val="BodyTextIndent"/>
        <w:spacing w:beforeLines="120" w:before="288" w:after="60"/>
        <w:ind w:left="1980" w:firstLine="0"/>
        <w:rPr>
          <w:rFonts w:ascii="Times New Roman" w:hAnsi="Times New Roman"/>
        </w:rPr>
      </w:pPr>
      <w:r w:rsidRPr="009C3BF7">
        <w:rPr>
          <w:rFonts w:ascii="Times New Roman" w:hAnsi="Times New Roman"/>
        </w:rPr>
        <w:t xml:space="preserve">Màng nhôm dày 20 </w:t>
      </w:r>
      <w:r w:rsidR="0046311B">
        <w:rPr>
          <w:rFonts w:ascii="Times New Roman" w:hAnsi="Times New Roman"/>
        </w:rPr>
        <w:t>µ</w:t>
      </w:r>
      <w:r w:rsidR="00604CDB" w:rsidRPr="009C3BF7">
        <w:rPr>
          <w:rFonts w:ascii="Times New Roman" w:hAnsi="Times New Roman"/>
        </w:rPr>
        <w:t>m</w:t>
      </w:r>
      <w:r w:rsidRPr="009C3BF7">
        <w:rPr>
          <w:rFonts w:ascii="Times New Roman" w:hAnsi="Times New Roman"/>
        </w:rPr>
        <w:t xml:space="preserve">, </w:t>
      </w:r>
      <w:r w:rsidR="00E95C5B" w:rsidRPr="009C3BF7">
        <w:rPr>
          <w:rFonts w:ascii="Times New Roman" w:hAnsi="Times New Roman"/>
        </w:rPr>
        <w:t>mặt trong phủ keo dính nhiệt, mặt ngoài phủ</w:t>
      </w:r>
      <w:r w:rsidRPr="009C3BF7">
        <w:rPr>
          <w:rFonts w:ascii="Times New Roman" w:hAnsi="Times New Roman"/>
        </w:rPr>
        <w:t xml:space="preserve"> PVC</w:t>
      </w:r>
      <w:r w:rsidR="00E95C5B" w:rsidRPr="009C3BF7">
        <w:rPr>
          <w:rFonts w:ascii="Times New Roman" w:hAnsi="Times New Roman"/>
        </w:rPr>
        <w:t xml:space="preserve"> </w:t>
      </w:r>
      <w:r w:rsidRPr="009C3BF7">
        <w:rPr>
          <w:rFonts w:ascii="Times New Roman" w:hAnsi="Times New Roman"/>
        </w:rPr>
        <w:t>(8g/m</w:t>
      </w:r>
      <w:r w:rsidRPr="009C3BF7">
        <w:rPr>
          <w:rFonts w:ascii="Times New Roman" w:hAnsi="Times New Roman"/>
          <w:vertAlign w:val="superscript"/>
        </w:rPr>
        <w:t>2</w:t>
      </w:r>
      <w:r w:rsidRPr="009C3BF7">
        <w:rPr>
          <w:rFonts w:ascii="Times New Roman" w:hAnsi="Times New Roman"/>
        </w:rPr>
        <w:t>),</w:t>
      </w:r>
      <w:r w:rsidR="00E95C5B" w:rsidRPr="009C3BF7">
        <w:rPr>
          <w:rFonts w:ascii="Times New Roman" w:hAnsi="Times New Roman"/>
        </w:rPr>
        <w:t xml:space="preserve"> </w:t>
      </w:r>
      <w:r w:rsidRPr="009C3BF7">
        <w:rPr>
          <w:rFonts w:ascii="Times New Roman" w:hAnsi="Times New Roman"/>
        </w:rPr>
        <w:t>cứng, mặt ngoài sáng ánh thiếc bạc.</w:t>
      </w:r>
    </w:p>
    <w:p w14:paraId="22775A85" w14:textId="77777777" w:rsidR="002154B6" w:rsidRPr="009C3BF7" w:rsidRDefault="002154B6" w:rsidP="0046311B">
      <w:pPr>
        <w:pStyle w:val="BodyTextIndent"/>
        <w:spacing w:beforeLines="120" w:before="288" w:after="60"/>
        <w:ind w:left="1980" w:hanging="540"/>
        <w:rPr>
          <w:rFonts w:ascii="Times New Roman" w:hAnsi="Times New Roman"/>
        </w:rPr>
      </w:pPr>
      <w:r w:rsidRPr="009C3BF7">
        <w:rPr>
          <w:rFonts w:ascii="Times New Roman" w:hAnsi="Times New Roman"/>
        </w:rPr>
        <w:t xml:space="preserve">- </w:t>
      </w:r>
      <w:r w:rsidR="00604CDB" w:rsidRPr="009C3BF7">
        <w:rPr>
          <w:rFonts w:ascii="Times New Roman" w:hAnsi="Times New Roman"/>
        </w:rPr>
        <w:tab/>
      </w:r>
      <w:r w:rsidRPr="009C3BF7">
        <w:rPr>
          <w:rFonts w:ascii="Times New Roman" w:hAnsi="Times New Roman"/>
        </w:rPr>
        <w:t>Màng tạo hình</w:t>
      </w:r>
      <w:r w:rsidR="0046311B">
        <w:rPr>
          <w:rFonts w:ascii="Times New Roman" w:hAnsi="Times New Roman"/>
        </w:rPr>
        <w:t>:</w:t>
      </w:r>
    </w:p>
    <w:p w14:paraId="57D869D2" w14:textId="77777777" w:rsidR="00BA6F28" w:rsidRPr="009C3BF7" w:rsidRDefault="002154B6" w:rsidP="0046311B">
      <w:pPr>
        <w:pStyle w:val="BodyTextIndent"/>
        <w:spacing w:beforeLines="120" w:before="288" w:after="60"/>
        <w:ind w:left="1980" w:hanging="540"/>
        <w:rPr>
          <w:rFonts w:ascii="Times New Roman" w:hAnsi="Times New Roman"/>
        </w:rPr>
      </w:pPr>
      <w:r w:rsidRPr="009C3BF7">
        <w:rPr>
          <w:rFonts w:ascii="Times New Roman" w:hAnsi="Times New Roman"/>
        </w:rPr>
        <w:tab/>
      </w:r>
      <w:r w:rsidR="00BA6F28" w:rsidRPr="009C3BF7">
        <w:rPr>
          <w:rFonts w:ascii="Times New Roman" w:hAnsi="Times New Roman"/>
        </w:rPr>
        <w:t xml:space="preserve">Màng PVC dày 250 </w:t>
      </w:r>
      <w:r w:rsidR="0046311B">
        <w:rPr>
          <w:rFonts w:ascii="Times New Roman" w:hAnsi="Times New Roman"/>
        </w:rPr>
        <w:t>µ</w:t>
      </w:r>
      <w:r w:rsidR="00BA6F28" w:rsidRPr="009C3BF7">
        <w:rPr>
          <w:rFonts w:ascii="Times New Roman" w:hAnsi="Times New Roman"/>
        </w:rPr>
        <w:t>m.</w:t>
      </w:r>
    </w:p>
    <w:p w14:paraId="24607E66" w14:textId="77777777" w:rsidR="00BA6F28" w:rsidRPr="009C3BF7" w:rsidRDefault="0046311B" w:rsidP="0046311B">
      <w:pPr>
        <w:pStyle w:val="BodyTextIndent"/>
        <w:spacing w:beforeLines="120" w:before="288" w:after="60"/>
        <w:jc w:val="left"/>
        <w:rPr>
          <w:rFonts w:ascii="Times New Roman" w:hAnsi="Times New Roman"/>
        </w:rPr>
      </w:pPr>
      <w:r>
        <w:rPr>
          <w:rFonts w:ascii="Times New Roman" w:hAnsi="Times New Roman"/>
        </w:rPr>
        <w:tab/>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418"/>
        <w:gridCol w:w="5645"/>
      </w:tblGrid>
      <w:tr w:rsidR="00BA6F28" w:rsidRPr="0046311B" w14:paraId="32957282" w14:textId="77777777" w:rsidTr="00FB1D9D">
        <w:trPr>
          <w:jc w:val="right"/>
        </w:trPr>
        <w:tc>
          <w:tcPr>
            <w:tcW w:w="992" w:type="dxa"/>
            <w:vAlign w:val="center"/>
          </w:tcPr>
          <w:p w14:paraId="24DDD21E" w14:textId="77777777" w:rsidR="00BA6F28" w:rsidRPr="0046311B" w:rsidRDefault="00BA6F28" w:rsidP="00FB1D9D">
            <w:pPr>
              <w:pStyle w:val="BodyTextIndent"/>
              <w:spacing w:before="60" w:after="60"/>
              <w:ind w:left="0" w:firstLine="0"/>
              <w:jc w:val="center"/>
              <w:rPr>
                <w:rFonts w:ascii="Times New Roman" w:hAnsi="Times New Roman"/>
                <w:b/>
              </w:rPr>
            </w:pPr>
            <w:r w:rsidRPr="0046311B">
              <w:rPr>
                <w:rFonts w:ascii="Times New Roman" w:hAnsi="Times New Roman"/>
                <w:b/>
              </w:rPr>
              <w:t>Lô số</w:t>
            </w:r>
          </w:p>
        </w:tc>
        <w:tc>
          <w:tcPr>
            <w:tcW w:w="1418" w:type="dxa"/>
            <w:vAlign w:val="center"/>
          </w:tcPr>
          <w:p w14:paraId="6CD2922D" w14:textId="77777777" w:rsidR="00BA6F28" w:rsidRPr="0046311B" w:rsidRDefault="00BA6F28" w:rsidP="00FB1D9D">
            <w:pPr>
              <w:pStyle w:val="BodyTextIndent"/>
              <w:spacing w:before="60" w:after="60"/>
              <w:ind w:left="0" w:firstLine="0"/>
              <w:jc w:val="center"/>
              <w:rPr>
                <w:rFonts w:ascii="Times New Roman" w:hAnsi="Times New Roman"/>
                <w:b/>
              </w:rPr>
            </w:pPr>
            <w:r w:rsidRPr="0046311B">
              <w:rPr>
                <w:rFonts w:ascii="Times New Roman" w:hAnsi="Times New Roman"/>
                <w:b/>
              </w:rPr>
              <w:t>Kiểu đóng gói</w:t>
            </w:r>
          </w:p>
        </w:tc>
        <w:tc>
          <w:tcPr>
            <w:tcW w:w="5645" w:type="dxa"/>
            <w:vAlign w:val="center"/>
          </w:tcPr>
          <w:p w14:paraId="653EBAE9" w14:textId="77777777" w:rsidR="00BA6F28" w:rsidRPr="0046311B" w:rsidRDefault="00BA6F28" w:rsidP="00FB1D9D">
            <w:pPr>
              <w:pStyle w:val="BodyTextIndent"/>
              <w:spacing w:before="60" w:after="60"/>
              <w:ind w:left="0" w:firstLine="0"/>
              <w:jc w:val="center"/>
              <w:rPr>
                <w:rFonts w:ascii="Times New Roman" w:hAnsi="Times New Roman"/>
                <w:b/>
              </w:rPr>
            </w:pPr>
            <w:r w:rsidRPr="0046311B">
              <w:rPr>
                <w:rFonts w:ascii="Times New Roman" w:hAnsi="Times New Roman"/>
                <w:b/>
              </w:rPr>
              <w:t>Điều kiện/thời hạn bảo quản</w:t>
            </w:r>
          </w:p>
        </w:tc>
      </w:tr>
      <w:tr w:rsidR="00BA6F28" w:rsidRPr="0046311B" w14:paraId="21574C48" w14:textId="77777777" w:rsidTr="00FB1D9D">
        <w:trPr>
          <w:jc w:val="right"/>
        </w:trPr>
        <w:tc>
          <w:tcPr>
            <w:tcW w:w="992" w:type="dxa"/>
            <w:vAlign w:val="center"/>
          </w:tcPr>
          <w:p w14:paraId="2A56B45A" w14:textId="77777777" w:rsidR="00BA6F28" w:rsidRPr="0046311B" w:rsidRDefault="00BA6F28" w:rsidP="00FB1D9D">
            <w:pPr>
              <w:pStyle w:val="BodyTextIndent"/>
              <w:spacing w:before="60" w:after="60"/>
              <w:ind w:left="0" w:firstLine="0"/>
              <w:jc w:val="center"/>
              <w:rPr>
                <w:rFonts w:ascii="Times New Roman" w:hAnsi="Times New Roman"/>
              </w:rPr>
            </w:pPr>
            <w:r w:rsidRPr="0046311B">
              <w:rPr>
                <w:rFonts w:ascii="Times New Roman" w:hAnsi="Times New Roman"/>
              </w:rPr>
              <w:t>001</w:t>
            </w:r>
          </w:p>
          <w:p w14:paraId="5B51B357" w14:textId="77777777" w:rsidR="00BA6F28" w:rsidRPr="0046311B" w:rsidRDefault="00BA6F28" w:rsidP="00FB1D9D">
            <w:pPr>
              <w:pStyle w:val="BodyTextIndent"/>
              <w:spacing w:before="60" w:after="60"/>
              <w:ind w:left="0" w:firstLine="0"/>
              <w:jc w:val="center"/>
              <w:rPr>
                <w:rFonts w:ascii="Times New Roman" w:hAnsi="Times New Roman"/>
              </w:rPr>
            </w:pPr>
            <w:r w:rsidRPr="0046311B">
              <w:rPr>
                <w:rFonts w:ascii="Times New Roman" w:hAnsi="Times New Roman"/>
              </w:rPr>
              <w:t>002</w:t>
            </w:r>
          </w:p>
          <w:p w14:paraId="6859F7DB" w14:textId="77777777" w:rsidR="00BA6F28" w:rsidRPr="0046311B" w:rsidRDefault="00BA6F28" w:rsidP="00FB1D9D">
            <w:pPr>
              <w:pStyle w:val="BodyTextIndent"/>
              <w:spacing w:before="60" w:after="60"/>
              <w:ind w:left="0" w:firstLine="0"/>
              <w:jc w:val="center"/>
              <w:rPr>
                <w:rFonts w:ascii="Times New Roman" w:hAnsi="Times New Roman"/>
              </w:rPr>
            </w:pPr>
            <w:r w:rsidRPr="0046311B">
              <w:rPr>
                <w:rFonts w:ascii="Times New Roman" w:hAnsi="Times New Roman"/>
              </w:rPr>
              <w:t>003</w:t>
            </w:r>
          </w:p>
        </w:tc>
        <w:tc>
          <w:tcPr>
            <w:tcW w:w="1418" w:type="dxa"/>
            <w:vAlign w:val="center"/>
          </w:tcPr>
          <w:p w14:paraId="5E8671EF" w14:textId="77777777" w:rsidR="00BA6F28" w:rsidRPr="0046311B" w:rsidRDefault="00BA6F28" w:rsidP="00FB1D9D">
            <w:pPr>
              <w:pStyle w:val="BodyTextIndent"/>
              <w:spacing w:before="60" w:after="60"/>
              <w:ind w:left="0" w:firstLine="0"/>
              <w:jc w:val="center"/>
              <w:rPr>
                <w:rFonts w:ascii="Times New Roman" w:hAnsi="Times New Roman"/>
              </w:rPr>
            </w:pPr>
            <w:r w:rsidRPr="0046311B">
              <w:rPr>
                <w:rFonts w:ascii="Times New Roman" w:hAnsi="Times New Roman"/>
              </w:rPr>
              <w:t>Vỉ PVC</w:t>
            </w:r>
          </w:p>
          <w:p w14:paraId="66CDD4CF" w14:textId="77777777" w:rsidR="00BA6F28" w:rsidRPr="0046311B" w:rsidRDefault="00BA6F28" w:rsidP="00FB1D9D">
            <w:pPr>
              <w:pStyle w:val="BodyTextIndent"/>
              <w:spacing w:before="60" w:after="60"/>
              <w:ind w:left="0" w:firstLine="0"/>
              <w:jc w:val="center"/>
              <w:rPr>
                <w:rFonts w:ascii="Times New Roman" w:hAnsi="Times New Roman"/>
              </w:rPr>
            </w:pPr>
            <w:r w:rsidRPr="0046311B">
              <w:rPr>
                <w:rFonts w:ascii="Times New Roman" w:hAnsi="Times New Roman"/>
              </w:rPr>
              <w:t>Vỉ PVC</w:t>
            </w:r>
          </w:p>
          <w:p w14:paraId="0169F420" w14:textId="77777777" w:rsidR="00BA6F28" w:rsidRPr="0046311B" w:rsidRDefault="00BA6F28" w:rsidP="00FB1D9D">
            <w:pPr>
              <w:pStyle w:val="BodyTextIndent"/>
              <w:spacing w:before="60" w:after="60"/>
              <w:ind w:left="0" w:firstLine="0"/>
              <w:jc w:val="center"/>
              <w:rPr>
                <w:rFonts w:ascii="Times New Roman" w:hAnsi="Times New Roman"/>
              </w:rPr>
            </w:pPr>
            <w:r w:rsidRPr="0046311B">
              <w:rPr>
                <w:rFonts w:ascii="Times New Roman" w:hAnsi="Times New Roman"/>
              </w:rPr>
              <w:t>Vỉ PVC</w:t>
            </w:r>
          </w:p>
        </w:tc>
        <w:tc>
          <w:tcPr>
            <w:tcW w:w="5645" w:type="dxa"/>
            <w:vAlign w:val="center"/>
          </w:tcPr>
          <w:p w14:paraId="58C72AD1" w14:textId="77777777" w:rsidR="00BA6F28" w:rsidRPr="0046311B" w:rsidRDefault="00604CDB" w:rsidP="00FB1D9D">
            <w:pPr>
              <w:pStyle w:val="BodyTextIndent"/>
              <w:spacing w:before="60" w:after="60"/>
              <w:ind w:left="0" w:firstLine="0"/>
              <w:jc w:val="left"/>
              <w:rPr>
                <w:rFonts w:ascii="Times New Roman" w:hAnsi="Times New Roman"/>
              </w:rPr>
            </w:pPr>
            <w:r w:rsidRPr="0046311B">
              <w:rPr>
                <w:rFonts w:ascii="Times New Roman" w:hAnsi="Times New Roman"/>
              </w:rPr>
              <w:t xml:space="preserve">Điều kiện </w:t>
            </w:r>
            <w:r w:rsidR="00725EF2" w:rsidRPr="0046311B">
              <w:rPr>
                <w:rFonts w:ascii="Times New Roman" w:hAnsi="Times New Roman"/>
              </w:rPr>
              <w:t>dài hạn</w:t>
            </w:r>
            <w:r w:rsidR="00BA6F28" w:rsidRPr="0046311B">
              <w:rPr>
                <w:rFonts w:ascii="Times New Roman" w:hAnsi="Times New Roman"/>
              </w:rPr>
              <w:t xml:space="preserve"> (60 tháng); </w:t>
            </w:r>
            <w:r w:rsidR="001A40F8" w:rsidRPr="0046311B">
              <w:rPr>
                <w:rFonts w:ascii="Times New Roman" w:hAnsi="Times New Roman"/>
              </w:rPr>
              <w:t>Cấp tốc</w:t>
            </w:r>
            <w:r w:rsidR="00BA6F28" w:rsidRPr="0046311B">
              <w:rPr>
                <w:rFonts w:ascii="Times New Roman" w:hAnsi="Times New Roman"/>
              </w:rPr>
              <w:t xml:space="preserve"> (6 tháng)</w:t>
            </w:r>
          </w:p>
          <w:p w14:paraId="6BC280CC" w14:textId="77777777" w:rsidR="004B23CC" w:rsidRPr="0046311B" w:rsidRDefault="004B23CC" w:rsidP="00FB1D9D">
            <w:pPr>
              <w:pStyle w:val="BodyTextIndent"/>
              <w:tabs>
                <w:tab w:val="center" w:pos="4320"/>
                <w:tab w:val="right" w:pos="8640"/>
              </w:tabs>
              <w:spacing w:before="60" w:after="60"/>
              <w:ind w:left="0" w:firstLine="0"/>
              <w:jc w:val="left"/>
              <w:rPr>
                <w:rFonts w:ascii="Times New Roman" w:hAnsi="Times New Roman"/>
              </w:rPr>
            </w:pPr>
            <w:r w:rsidRPr="0046311B">
              <w:rPr>
                <w:rFonts w:ascii="Times New Roman" w:hAnsi="Times New Roman"/>
              </w:rPr>
              <w:t xml:space="preserve">Điều kiện </w:t>
            </w:r>
            <w:r w:rsidR="00725EF2" w:rsidRPr="0046311B">
              <w:rPr>
                <w:rFonts w:ascii="Times New Roman" w:hAnsi="Times New Roman"/>
              </w:rPr>
              <w:t>dài hạn</w:t>
            </w:r>
            <w:r w:rsidRPr="0046311B">
              <w:rPr>
                <w:rFonts w:ascii="Times New Roman" w:hAnsi="Times New Roman"/>
              </w:rPr>
              <w:t xml:space="preserve"> (60 tháng); </w:t>
            </w:r>
            <w:r w:rsidR="001A40F8" w:rsidRPr="0046311B">
              <w:rPr>
                <w:rFonts w:ascii="Times New Roman" w:hAnsi="Times New Roman"/>
              </w:rPr>
              <w:t>Cấp tốc</w:t>
            </w:r>
            <w:r w:rsidRPr="0046311B">
              <w:rPr>
                <w:rFonts w:ascii="Times New Roman" w:hAnsi="Times New Roman"/>
              </w:rPr>
              <w:t xml:space="preserve"> (6 tháng)</w:t>
            </w:r>
          </w:p>
          <w:p w14:paraId="1FD3F47E" w14:textId="77777777" w:rsidR="00BA6F28" w:rsidRPr="0046311B" w:rsidRDefault="004B23CC" w:rsidP="00FB1D9D">
            <w:pPr>
              <w:pStyle w:val="BodyTextIndent"/>
              <w:spacing w:before="60" w:after="60"/>
              <w:ind w:left="0" w:firstLine="0"/>
              <w:jc w:val="left"/>
              <w:rPr>
                <w:rFonts w:ascii="Times New Roman" w:hAnsi="Times New Roman"/>
              </w:rPr>
            </w:pPr>
            <w:r w:rsidRPr="0046311B">
              <w:rPr>
                <w:rFonts w:ascii="Times New Roman" w:hAnsi="Times New Roman"/>
              </w:rPr>
              <w:t xml:space="preserve">Điều kiện </w:t>
            </w:r>
            <w:r w:rsidR="00725EF2" w:rsidRPr="0046311B">
              <w:rPr>
                <w:rFonts w:ascii="Times New Roman" w:hAnsi="Times New Roman"/>
              </w:rPr>
              <w:t>dài hạn</w:t>
            </w:r>
            <w:r w:rsidRPr="0046311B">
              <w:rPr>
                <w:rFonts w:ascii="Times New Roman" w:hAnsi="Times New Roman"/>
              </w:rPr>
              <w:t xml:space="preserve"> (60 tháng); </w:t>
            </w:r>
            <w:r w:rsidR="001A40F8" w:rsidRPr="0046311B">
              <w:rPr>
                <w:rFonts w:ascii="Times New Roman" w:hAnsi="Times New Roman"/>
              </w:rPr>
              <w:t>Cấp tốc</w:t>
            </w:r>
            <w:r w:rsidRPr="0046311B">
              <w:rPr>
                <w:rFonts w:ascii="Times New Roman" w:hAnsi="Times New Roman"/>
              </w:rPr>
              <w:t xml:space="preserve"> (6 tháng)</w:t>
            </w:r>
          </w:p>
        </w:tc>
      </w:tr>
    </w:tbl>
    <w:p w14:paraId="2D163D13" w14:textId="77777777" w:rsidR="00BA6F28" w:rsidRPr="009C3BF7" w:rsidRDefault="00BA6F28" w:rsidP="00BA6F28">
      <w:pPr>
        <w:pStyle w:val="BodyTextIndent"/>
        <w:jc w:val="left"/>
        <w:rPr>
          <w:rFonts w:ascii="Times New Roman" w:hAnsi="Times New Roman"/>
        </w:rPr>
      </w:pPr>
    </w:p>
    <w:p w14:paraId="4931D05A" w14:textId="77777777" w:rsidR="00BA6F28" w:rsidRPr="009C3BF7" w:rsidRDefault="00BA6F28" w:rsidP="0046311B">
      <w:pPr>
        <w:pStyle w:val="BodyTextIndent"/>
        <w:tabs>
          <w:tab w:val="left" w:pos="1980"/>
        </w:tabs>
        <w:spacing w:before="120" w:after="60"/>
        <w:ind w:left="1980" w:hanging="540"/>
        <w:jc w:val="left"/>
        <w:rPr>
          <w:rFonts w:ascii="Times New Roman" w:hAnsi="Times New Roman"/>
          <w:bCs/>
          <w:iCs/>
          <w:u w:val="single"/>
        </w:rPr>
      </w:pPr>
      <w:r w:rsidRPr="009C3BF7">
        <w:rPr>
          <w:rFonts w:ascii="Times New Roman" w:hAnsi="Times New Roman"/>
          <w:bCs/>
          <w:iCs/>
        </w:rPr>
        <w:t>2.2.</w:t>
      </w:r>
      <w:r w:rsidR="004B23CC" w:rsidRPr="009C3BF7">
        <w:rPr>
          <w:rFonts w:ascii="Times New Roman" w:hAnsi="Times New Roman"/>
          <w:bCs/>
          <w:iCs/>
        </w:rPr>
        <w:tab/>
      </w:r>
      <w:r w:rsidRPr="009C3BF7">
        <w:rPr>
          <w:rFonts w:ascii="Times New Roman" w:hAnsi="Times New Roman"/>
          <w:bCs/>
          <w:iCs/>
          <w:u w:val="single"/>
        </w:rPr>
        <w:t>Kế hoạch thử</w:t>
      </w:r>
      <w:r w:rsidR="002154B6" w:rsidRPr="009C3BF7">
        <w:rPr>
          <w:rFonts w:ascii="Times New Roman" w:hAnsi="Times New Roman"/>
          <w:bCs/>
          <w:iCs/>
          <w:u w:val="single"/>
        </w:rPr>
        <w:t xml:space="preserve"> nghi</w:t>
      </w:r>
      <w:r w:rsidR="00530517" w:rsidRPr="009C3BF7">
        <w:rPr>
          <w:rFonts w:ascii="Times New Roman" w:hAnsi="Times New Roman"/>
          <w:bCs/>
          <w:iCs/>
          <w:u w:val="single"/>
        </w:rPr>
        <w:t>ệm</w:t>
      </w:r>
    </w:p>
    <w:p w14:paraId="1712ED5B" w14:textId="77777777" w:rsidR="00BA6F28" w:rsidRPr="009C3BF7" w:rsidRDefault="00BA6F28" w:rsidP="0046311B">
      <w:pPr>
        <w:pStyle w:val="BodyTextIndent"/>
        <w:tabs>
          <w:tab w:val="left" w:pos="2700"/>
        </w:tabs>
        <w:spacing w:before="120" w:after="60"/>
        <w:ind w:left="2700" w:hanging="720"/>
        <w:jc w:val="left"/>
        <w:rPr>
          <w:rFonts w:ascii="Times New Roman" w:hAnsi="Times New Roman"/>
          <w:bCs/>
          <w:iCs/>
          <w:u w:val="single"/>
        </w:rPr>
      </w:pPr>
      <w:r w:rsidRPr="009C3BF7">
        <w:rPr>
          <w:rFonts w:ascii="Times New Roman" w:hAnsi="Times New Roman"/>
          <w:bCs/>
          <w:iCs/>
        </w:rPr>
        <w:t xml:space="preserve">2.2.1. </w:t>
      </w:r>
      <w:r w:rsidR="004B23CC" w:rsidRPr="009C3BF7">
        <w:rPr>
          <w:rFonts w:ascii="Times New Roman" w:hAnsi="Times New Roman"/>
          <w:bCs/>
          <w:iCs/>
        </w:rPr>
        <w:tab/>
      </w:r>
      <w:r w:rsidRPr="009C3BF7">
        <w:rPr>
          <w:rFonts w:ascii="Times New Roman" w:hAnsi="Times New Roman"/>
          <w:bCs/>
          <w:iCs/>
          <w:u w:val="single"/>
        </w:rPr>
        <w:t>Điều kiện bảo quản và khoảng thời gian lấy mẫu</w:t>
      </w:r>
    </w:p>
    <w:p w14:paraId="4C287BAC" w14:textId="77777777" w:rsidR="00BA6F28" w:rsidRPr="009C3BF7" w:rsidRDefault="00BA6F28" w:rsidP="0046311B">
      <w:pPr>
        <w:pStyle w:val="BodyTextIndent"/>
        <w:spacing w:before="120" w:after="60"/>
        <w:ind w:left="2700" w:firstLine="0"/>
        <w:rPr>
          <w:rFonts w:ascii="Times New Roman" w:hAnsi="Times New Roman"/>
        </w:rPr>
      </w:pPr>
      <w:r w:rsidRPr="009C3BF7">
        <w:rPr>
          <w:rFonts w:ascii="Times New Roman" w:hAnsi="Times New Roman"/>
        </w:rPr>
        <w:t>Viên nén paracetamol được đưa vào ép vỉ PVC, 10 vỉ được đựng trong một hộp giấy carton và bảo quản ở các điều kiện sau:</w:t>
      </w:r>
    </w:p>
    <w:p w14:paraId="481D577E" w14:textId="77777777" w:rsidR="00BA6F28" w:rsidRDefault="00BA6F28" w:rsidP="00BA6F28">
      <w:pPr>
        <w:pStyle w:val="BodyTextIndent"/>
        <w:jc w:val="left"/>
        <w:rPr>
          <w:rFonts w:ascii="Times New Roman" w:hAnsi="Times New Roman"/>
        </w:rPr>
      </w:pPr>
    </w:p>
    <w:p w14:paraId="367D2138" w14:textId="77777777" w:rsidR="00FB1D9D" w:rsidRPr="009C3BF7" w:rsidRDefault="00FB1D9D" w:rsidP="00BA6F28">
      <w:pPr>
        <w:pStyle w:val="BodyTextIndent"/>
        <w:jc w:val="left"/>
        <w:rPr>
          <w:rFonts w:ascii="Times New Roman" w:hAnsi="Times New Roman"/>
        </w:rPr>
      </w:pPr>
    </w:p>
    <w:tbl>
      <w:tblPr>
        <w:tblW w:w="810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3569"/>
      </w:tblGrid>
      <w:tr w:rsidR="00BA6F28" w:rsidRPr="0037082D" w14:paraId="519FC652" w14:textId="77777777" w:rsidTr="0046311B">
        <w:trPr>
          <w:jc w:val="right"/>
        </w:trPr>
        <w:tc>
          <w:tcPr>
            <w:tcW w:w="4531" w:type="dxa"/>
          </w:tcPr>
          <w:p w14:paraId="28B246BB" w14:textId="77777777" w:rsidR="00BA6F28" w:rsidRPr="009C3BF7" w:rsidRDefault="00BA6F28" w:rsidP="00FB1D9D">
            <w:pPr>
              <w:pStyle w:val="BodyTextIndent"/>
              <w:spacing w:before="60" w:after="60"/>
              <w:ind w:left="0" w:firstLine="0"/>
              <w:jc w:val="center"/>
              <w:rPr>
                <w:rFonts w:ascii="Times New Roman" w:hAnsi="Times New Roman"/>
                <w:b/>
              </w:rPr>
            </w:pPr>
            <w:r w:rsidRPr="009C3BF7">
              <w:rPr>
                <w:rFonts w:ascii="Times New Roman" w:hAnsi="Times New Roman"/>
                <w:b/>
              </w:rPr>
              <w:t>Điều kiện bảo quản</w:t>
            </w:r>
          </w:p>
        </w:tc>
        <w:tc>
          <w:tcPr>
            <w:tcW w:w="3569" w:type="dxa"/>
          </w:tcPr>
          <w:p w14:paraId="5A50321F" w14:textId="77777777" w:rsidR="00BA6F28" w:rsidRPr="009C3BF7" w:rsidRDefault="00BA6F28" w:rsidP="00FB1D9D">
            <w:pPr>
              <w:pStyle w:val="BodyTextIndent"/>
              <w:spacing w:before="60" w:after="60"/>
              <w:ind w:left="0" w:firstLine="0"/>
              <w:jc w:val="center"/>
              <w:rPr>
                <w:rFonts w:ascii="Times New Roman" w:hAnsi="Times New Roman"/>
                <w:b/>
              </w:rPr>
            </w:pPr>
            <w:r w:rsidRPr="009C3BF7">
              <w:rPr>
                <w:rFonts w:ascii="Times New Roman" w:hAnsi="Times New Roman"/>
                <w:b/>
              </w:rPr>
              <w:t>Khoảng thời gian lấy mẫu</w:t>
            </w:r>
          </w:p>
        </w:tc>
      </w:tr>
      <w:tr w:rsidR="00BA6F28" w:rsidRPr="0037082D" w14:paraId="3A01CCC7" w14:textId="77777777" w:rsidTr="0046311B">
        <w:trPr>
          <w:jc w:val="right"/>
        </w:trPr>
        <w:tc>
          <w:tcPr>
            <w:tcW w:w="4531" w:type="dxa"/>
          </w:tcPr>
          <w:p w14:paraId="798829AD" w14:textId="77777777" w:rsidR="00BA6F28" w:rsidRPr="00E1797E" w:rsidRDefault="00BA6F28" w:rsidP="00FB1D9D">
            <w:pPr>
              <w:pStyle w:val="BodyTextIndent"/>
              <w:spacing w:before="60" w:after="60"/>
              <w:ind w:left="0" w:firstLine="0"/>
              <w:jc w:val="left"/>
              <w:rPr>
                <w:rFonts w:ascii="Times New Roman" w:hAnsi="Times New Roman"/>
              </w:rPr>
            </w:pPr>
            <w:r w:rsidRPr="00E1797E">
              <w:rPr>
                <w:rFonts w:ascii="Times New Roman" w:hAnsi="Times New Roman"/>
              </w:rPr>
              <w:t xml:space="preserve">Bảo quản </w:t>
            </w:r>
            <w:r w:rsidR="004B23CC" w:rsidRPr="00E1797E">
              <w:rPr>
                <w:rFonts w:ascii="Times New Roman" w:hAnsi="Times New Roman"/>
              </w:rPr>
              <w:t xml:space="preserve">ở điều kiện </w:t>
            </w:r>
            <w:r w:rsidR="0061162E" w:rsidRPr="00E1797E">
              <w:rPr>
                <w:rFonts w:ascii="Times New Roman" w:hAnsi="Times New Roman"/>
              </w:rPr>
              <w:t>dài hạn</w:t>
            </w:r>
          </w:p>
          <w:p w14:paraId="77B3D5A5" w14:textId="0B0033B8" w:rsidR="00BA6F28" w:rsidRPr="00E1797E" w:rsidRDefault="00530517" w:rsidP="00FB1D9D">
            <w:pPr>
              <w:pStyle w:val="BodyTextIndent"/>
              <w:spacing w:before="60" w:after="60"/>
              <w:ind w:left="0" w:firstLine="0"/>
              <w:jc w:val="left"/>
              <w:rPr>
                <w:rFonts w:ascii="Times New Roman" w:hAnsi="Times New Roman"/>
              </w:rPr>
            </w:pPr>
            <w:r w:rsidRPr="00E1797E">
              <w:rPr>
                <w:rFonts w:ascii="Times New Roman" w:hAnsi="Times New Roman"/>
              </w:rPr>
              <w:t xml:space="preserve">Nhiệt độ </w:t>
            </w:r>
            <w:r w:rsidR="00BA6F28" w:rsidRPr="00E1797E">
              <w:rPr>
                <w:rFonts w:ascii="Times New Roman" w:hAnsi="Times New Roman"/>
              </w:rPr>
              <w:t>30</w:t>
            </w:r>
            <w:ins w:id="154" w:author="Nguyen Tran. Linh" w:date="2022-06-21T14:41:00Z">
              <w:r w:rsidR="00A21AD4">
                <w:rPr>
                  <w:rFonts w:ascii="Times New Roman" w:hAnsi="Times New Roman"/>
                </w:rPr>
                <w:t xml:space="preserve"> </w:t>
              </w:r>
            </w:ins>
            <w:r w:rsidR="00E1797E" w:rsidRPr="00E1797E">
              <w:rPr>
                <w:rFonts w:ascii="Times New Roman" w:hAnsi="Times New Roman"/>
                <w:vertAlign w:val="superscript"/>
              </w:rPr>
              <w:t>o</w:t>
            </w:r>
            <w:r w:rsidRPr="00E1797E">
              <w:rPr>
                <w:rFonts w:ascii="Times New Roman" w:hAnsi="Times New Roman"/>
              </w:rPr>
              <w:t>C</w:t>
            </w:r>
            <w:r w:rsidR="004B23CC" w:rsidRPr="00E1797E">
              <w:rPr>
                <w:rFonts w:ascii="Times New Roman" w:hAnsi="Times New Roman"/>
              </w:rPr>
              <w:t>, đ</w:t>
            </w:r>
            <w:r w:rsidRPr="00E1797E">
              <w:rPr>
                <w:rFonts w:ascii="Times New Roman" w:hAnsi="Times New Roman"/>
              </w:rPr>
              <w:t>ộ ẩm tương đối 75</w:t>
            </w:r>
            <w:r w:rsidR="00BA6F28" w:rsidRPr="00E1797E">
              <w:rPr>
                <w:rFonts w:ascii="Times New Roman" w:hAnsi="Times New Roman"/>
              </w:rPr>
              <w:t>%</w:t>
            </w:r>
          </w:p>
        </w:tc>
        <w:tc>
          <w:tcPr>
            <w:tcW w:w="3569" w:type="dxa"/>
          </w:tcPr>
          <w:p w14:paraId="49180843" w14:textId="77777777" w:rsidR="00BA6F28" w:rsidRPr="009C3BF7" w:rsidRDefault="00BA6F28" w:rsidP="00FB1D9D">
            <w:pPr>
              <w:pStyle w:val="BodyTextIndent"/>
              <w:spacing w:before="60" w:after="60"/>
              <w:ind w:left="0" w:firstLine="0"/>
              <w:rPr>
                <w:rFonts w:ascii="Times New Roman" w:hAnsi="Times New Roman"/>
              </w:rPr>
            </w:pPr>
            <w:r w:rsidRPr="009C3BF7">
              <w:rPr>
                <w:rFonts w:ascii="Times New Roman" w:hAnsi="Times New Roman"/>
              </w:rPr>
              <w:t>0, 3, 6, 9, 12, 18, 24, 36, 48, 60 tháng</w:t>
            </w:r>
          </w:p>
        </w:tc>
      </w:tr>
      <w:tr w:rsidR="00BA6F28" w:rsidRPr="0037082D" w14:paraId="56BC1D13" w14:textId="77777777" w:rsidTr="0046311B">
        <w:trPr>
          <w:jc w:val="right"/>
        </w:trPr>
        <w:tc>
          <w:tcPr>
            <w:tcW w:w="4531" w:type="dxa"/>
          </w:tcPr>
          <w:p w14:paraId="7219D158" w14:textId="77777777" w:rsidR="00BA6F28" w:rsidRPr="00E1797E" w:rsidRDefault="001A40F8" w:rsidP="00FB1D9D">
            <w:pPr>
              <w:pStyle w:val="BodyTextIndent"/>
              <w:spacing w:before="60" w:after="60"/>
              <w:ind w:left="0" w:firstLine="0"/>
              <w:jc w:val="left"/>
              <w:rPr>
                <w:rFonts w:ascii="Times New Roman" w:hAnsi="Times New Roman"/>
              </w:rPr>
            </w:pPr>
            <w:r>
              <w:rPr>
                <w:rFonts w:ascii="Times New Roman" w:hAnsi="Times New Roman"/>
              </w:rPr>
              <w:t>Cấp tốc</w:t>
            </w:r>
            <w:r w:rsidR="00BA6F28" w:rsidRPr="00E1797E">
              <w:rPr>
                <w:rFonts w:ascii="Times New Roman" w:hAnsi="Times New Roman"/>
              </w:rPr>
              <w:t xml:space="preserve"> </w:t>
            </w:r>
          </w:p>
          <w:p w14:paraId="6381221D" w14:textId="21CCDE68" w:rsidR="00BA6F28" w:rsidRPr="00E1797E" w:rsidRDefault="00530517" w:rsidP="00FB1D9D">
            <w:pPr>
              <w:pStyle w:val="BodyTextIndent"/>
              <w:spacing w:before="60" w:after="60"/>
              <w:ind w:left="0" w:firstLine="0"/>
              <w:jc w:val="left"/>
              <w:rPr>
                <w:rFonts w:ascii="Times New Roman" w:hAnsi="Times New Roman"/>
              </w:rPr>
            </w:pPr>
            <w:r w:rsidRPr="00E1797E">
              <w:rPr>
                <w:rFonts w:ascii="Times New Roman" w:hAnsi="Times New Roman"/>
              </w:rPr>
              <w:t xml:space="preserve">Nhiệt độ </w:t>
            </w:r>
            <w:r w:rsidR="00BA6F28" w:rsidRPr="00E1797E">
              <w:rPr>
                <w:rFonts w:ascii="Times New Roman" w:hAnsi="Times New Roman"/>
              </w:rPr>
              <w:t>40</w:t>
            </w:r>
            <w:ins w:id="155" w:author="Nguyen Tran. Linh" w:date="2022-06-21T14:41:00Z">
              <w:r w:rsidR="00A21AD4">
                <w:rPr>
                  <w:rFonts w:ascii="Times New Roman" w:hAnsi="Times New Roman"/>
                </w:rPr>
                <w:t xml:space="preserve"> </w:t>
              </w:r>
            </w:ins>
            <w:r w:rsidR="00E1797E" w:rsidRPr="00E1797E">
              <w:rPr>
                <w:rFonts w:ascii="Times New Roman" w:hAnsi="Times New Roman"/>
                <w:vertAlign w:val="superscript"/>
              </w:rPr>
              <w:t>o</w:t>
            </w:r>
            <w:r w:rsidR="00BA6F28" w:rsidRPr="00E1797E">
              <w:rPr>
                <w:rFonts w:ascii="Times New Roman" w:hAnsi="Times New Roman"/>
              </w:rPr>
              <w:t>C</w:t>
            </w:r>
            <w:r w:rsidR="004B23CC" w:rsidRPr="00E1797E">
              <w:rPr>
                <w:rFonts w:ascii="Times New Roman" w:hAnsi="Times New Roman"/>
              </w:rPr>
              <w:t>, đ</w:t>
            </w:r>
            <w:r w:rsidR="00BA6F28" w:rsidRPr="00E1797E">
              <w:rPr>
                <w:rFonts w:ascii="Times New Roman" w:hAnsi="Times New Roman"/>
              </w:rPr>
              <w:t>ộ ẩm tương đối 75%</w:t>
            </w:r>
          </w:p>
        </w:tc>
        <w:tc>
          <w:tcPr>
            <w:tcW w:w="3569" w:type="dxa"/>
          </w:tcPr>
          <w:p w14:paraId="6C06AA31" w14:textId="77777777" w:rsidR="00BA6F28" w:rsidRPr="009C3BF7" w:rsidRDefault="00BA6F28" w:rsidP="00FB1D9D">
            <w:pPr>
              <w:pStyle w:val="BodyTextIndent"/>
              <w:spacing w:before="60" w:after="60"/>
              <w:ind w:left="0" w:firstLine="0"/>
              <w:jc w:val="left"/>
              <w:rPr>
                <w:rFonts w:ascii="Times New Roman" w:hAnsi="Times New Roman"/>
              </w:rPr>
            </w:pPr>
            <w:r w:rsidRPr="009C3BF7">
              <w:rPr>
                <w:rFonts w:ascii="Times New Roman" w:hAnsi="Times New Roman"/>
              </w:rPr>
              <w:t>0, 1,</w:t>
            </w:r>
            <w:r w:rsidR="004B23CC" w:rsidRPr="009C3BF7">
              <w:rPr>
                <w:rFonts w:ascii="Times New Roman" w:hAnsi="Times New Roman"/>
              </w:rPr>
              <w:t xml:space="preserve"> </w:t>
            </w:r>
            <w:r w:rsidRPr="009C3BF7">
              <w:rPr>
                <w:rFonts w:ascii="Times New Roman" w:hAnsi="Times New Roman"/>
              </w:rPr>
              <w:t>3, 6 tháng</w:t>
            </w:r>
          </w:p>
        </w:tc>
      </w:tr>
    </w:tbl>
    <w:p w14:paraId="63BDAA2D" w14:textId="77777777" w:rsidR="00BA6F28" w:rsidRPr="009C3BF7" w:rsidRDefault="00BA6F28" w:rsidP="00A62E96">
      <w:pPr>
        <w:pStyle w:val="BodyTextIndent"/>
        <w:spacing w:beforeLines="120" w:before="288" w:afterLines="60" w:after="144"/>
        <w:ind w:left="2700" w:firstLine="0"/>
        <w:rPr>
          <w:rFonts w:ascii="Times New Roman" w:hAnsi="Times New Roman"/>
        </w:rPr>
      </w:pPr>
      <w:r w:rsidRPr="009C3BF7">
        <w:rPr>
          <w:rFonts w:ascii="Times New Roman" w:hAnsi="Times New Roman"/>
        </w:rPr>
        <w:t>Thời gian biểu chi tiết được đính kèm.</w:t>
      </w:r>
    </w:p>
    <w:p w14:paraId="7E365DEE" w14:textId="77777777" w:rsidR="00BA6F28" w:rsidRPr="009C3BF7" w:rsidRDefault="00BA6F28" w:rsidP="00A62E96">
      <w:pPr>
        <w:pStyle w:val="BodyTextIndent"/>
        <w:tabs>
          <w:tab w:val="left" w:pos="2700"/>
        </w:tabs>
        <w:spacing w:beforeLines="120" w:before="288" w:afterLines="60" w:after="144"/>
        <w:ind w:left="2700" w:hanging="720"/>
        <w:jc w:val="left"/>
        <w:rPr>
          <w:rFonts w:ascii="Times New Roman" w:hAnsi="Times New Roman"/>
          <w:bCs/>
          <w:iCs/>
        </w:rPr>
      </w:pPr>
      <w:r w:rsidRPr="009C3BF7">
        <w:rPr>
          <w:rFonts w:ascii="Times New Roman" w:hAnsi="Times New Roman"/>
          <w:bCs/>
          <w:iCs/>
        </w:rPr>
        <w:t>2.2.2.</w:t>
      </w:r>
      <w:r w:rsidR="004B23CC" w:rsidRPr="009C3BF7">
        <w:rPr>
          <w:rFonts w:ascii="Times New Roman" w:hAnsi="Times New Roman"/>
          <w:bCs/>
          <w:iCs/>
        </w:rPr>
        <w:tab/>
      </w:r>
      <w:r w:rsidRPr="009C3BF7">
        <w:rPr>
          <w:rFonts w:ascii="Times New Roman" w:hAnsi="Times New Roman"/>
          <w:bCs/>
          <w:iCs/>
          <w:u w:val="single"/>
        </w:rPr>
        <w:t>Thử nghiệm và tiêu chuẩn thử</w:t>
      </w:r>
    </w:p>
    <w:p w14:paraId="06BE6EA6" w14:textId="568561EF" w:rsidR="00BA6F28" w:rsidRPr="00725EF2" w:rsidRDefault="00BA6F28" w:rsidP="00A62E96">
      <w:pPr>
        <w:pStyle w:val="BodyTextIndent"/>
        <w:spacing w:beforeLines="120" w:before="288" w:afterLines="60" w:after="144"/>
        <w:ind w:left="2700" w:firstLine="0"/>
        <w:rPr>
          <w:rFonts w:ascii="Times New Roman" w:hAnsi="Times New Roman"/>
        </w:rPr>
      </w:pPr>
      <w:r w:rsidRPr="00725EF2">
        <w:rPr>
          <w:rFonts w:ascii="Times New Roman" w:hAnsi="Times New Roman"/>
        </w:rPr>
        <w:t xml:space="preserve">Phòng </w:t>
      </w:r>
      <w:r w:rsidR="0061162E" w:rsidRPr="00725EF2">
        <w:rPr>
          <w:rFonts w:ascii="Times New Roman" w:hAnsi="Times New Roman"/>
        </w:rPr>
        <w:t xml:space="preserve">đảm bảo </w:t>
      </w:r>
      <w:r w:rsidRPr="00725EF2">
        <w:rPr>
          <w:rFonts w:ascii="Times New Roman" w:hAnsi="Times New Roman"/>
        </w:rPr>
        <w:t>chất lượng</w:t>
      </w:r>
      <w:r w:rsidR="00A41CCF">
        <w:rPr>
          <w:rFonts w:ascii="Times New Roman" w:hAnsi="Times New Roman"/>
        </w:rPr>
        <w:t>/</w:t>
      </w:r>
      <w:r w:rsidR="0061162E" w:rsidRPr="00725EF2">
        <w:rPr>
          <w:rFonts w:ascii="Times New Roman" w:hAnsi="Times New Roman"/>
        </w:rPr>
        <w:t>kiểm tra chất lượng</w:t>
      </w:r>
      <w:r w:rsidRPr="00725EF2">
        <w:rPr>
          <w:rFonts w:ascii="Times New Roman" w:hAnsi="Times New Roman"/>
        </w:rPr>
        <w:t xml:space="preserve"> chịu trách nhiệm bảo quản và thử nghiệm mẫu tuân theo điều kiện bảo quản và phương pháp thử </w:t>
      </w:r>
      <w:r w:rsidR="008B132C" w:rsidRPr="00725EF2">
        <w:rPr>
          <w:rFonts w:ascii="Times New Roman" w:hAnsi="Times New Roman"/>
        </w:rPr>
        <w:t xml:space="preserve">đã được thẩm định. </w:t>
      </w:r>
    </w:p>
    <w:p w14:paraId="52A77B18" w14:textId="4B7CF6F9" w:rsidR="008B132C" w:rsidRPr="00725EF2" w:rsidRDefault="00BA6F28" w:rsidP="00A62E96">
      <w:pPr>
        <w:pStyle w:val="BodyTextIndent"/>
        <w:spacing w:beforeLines="120" w:before="288" w:afterLines="60" w:after="144"/>
        <w:ind w:left="2700" w:firstLine="0"/>
        <w:rPr>
          <w:rFonts w:ascii="Times New Roman" w:hAnsi="Times New Roman"/>
        </w:rPr>
      </w:pPr>
      <w:r w:rsidRPr="00725EF2">
        <w:rPr>
          <w:rFonts w:ascii="Times New Roman" w:hAnsi="Times New Roman"/>
        </w:rPr>
        <w:t xml:space="preserve">Các mẫu được lấy ra khỏi nơi bảo quản trước ngày thử như đã ghi trong </w:t>
      </w:r>
      <w:r w:rsidR="00DA2A13" w:rsidRPr="00725EF2">
        <w:rPr>
          <w:rFonts w:ascii="Times New Roman" w:hAnsi="Times New Roman"/>
        </w:rPr>
        <w:t>thời gian biểu</w:t>
      </w:r>
      <w:r w:rsidRPr="00725EF2">
        <w:rPr>
          <w:rFonts w:ascii="Times New Roman" w:hAnsi="Times New Roman"/>
        </w:rPr>
        <w:t xml:space="preserve"> và để ở 5</w:t>
      </w:r>
      <w:ins w:id="156" w:author="Nguyen Tran. Linh" w:date="2022-06-21T14:41:00Z">
        <w:r w:rsidR="00A21AD4">
          <w:rPr>
            <w:rFonts w:ascii="Times New Roman" w:hAnsi="Times New Roman"/>
          </w:rPr>
          <w:t xml:space="preserve"> </w:t>
        </w:r>
      </w:ins>
      <w:r w:rsidR="00E1797E" w:rsidRPr="00FB1D9D">
        <w:rPr>
          <w:rFonts w:ascii="Times New Roman" w:hAnsi="Times New Roman"/>
          <w:vertAlign w:val="superscript"/>
        </w:rPr>
        <w:t>o</w:t>
      </w:r>
      <w:r w:rsidRPr="00725EF2">
        <w:rPr>
          <w:rFonts w:ascii="Times New Roman" w:hAnsi="Times New Roman"/>
        </w:rPr>
        <w:t>C cho đến khi phân tích.</w:t>
      </w:r>
    </w:p>
    <w:p w14:paraId="7E2A28AC" w14:textId="77777777" w:rsidR="004F1487" w:rsidRPr="00725EF2" w:rsidRDefault="00BA6F28" w:rsidP="00A62E96">
      <w:pPr>
        <w:pStyle w:val="BodyTextIndent"/>
        <w:spacing w:beforeLines="120" w:before="288" w:afterLines="60" w:after="144"/>
        <w:ind w:left="2700" w:firstLine="0"/>
        <w:rPr>
          <w:rFonts w:ascii="Times New Roman" w:hAnsi="Times New Roman"/>
        </w:rPr>
      </w:pPr>
      <w:r w:rsidRPr="00725EF2">
        <w:rPr>
          <w:rFonts w:ascii="Times New Roman" w:hAnsi="Times New Roman"/>
        </w:rPr>
        <w:t xml:space="preserve">Công việc phân tích phải được tiến hành không muộn hơn 4 tuần kể từ khi lấy mẫu ra khỏi </w:t>
      </w:r>
      <w:r w:rsidR="00CE7FCB" w:rsidRPr="00725EF2">
        <w:rPr>
          <w:rFonts w:ascii="Times New Roman" w:hAnsi="Times New Roman"/>
        </w:rPr>
        <w:t xml:space="preserve">nơi </w:t>
      </w:r>
      <w:r w:rsidRPr="00725EF2">
        <w:rPr>
          <w:rFonts w:ascii="Times New Roman" w:hAnsi="Times New Roman"/>
        </w:rPr>
        <w:t>bảo quản.</w:t>
      </w:r>
    </w:p>
    <w:p w14:paraId="32675056" w14:textId="2F60DADB" w:rsidR="00BA6F28" w:rsidRPr="00725EF2" w:rsidRDefault="00C94A6B" w:rsidP="00A62E96">
      <w:pPr>
        <w:pStyle w:val="BodyTextIndent"/>
        <w:spacing w:beforeLines="120" w:before="288" w:afterLines="60" w:after="144"/>
        <w:ind w:left="2700" w:firstLine="0"/>
        <w:rPr>
          <w:rFonts w:ascii="Times New Roman" w:hAnsi="Times New Roman"/>
        </w:rPr>
      </w:pPr>
      <w:r w:rsidRPr="00725EF2">
        <w:rPr>
          <w:rFonts w:ascii="Times New Roman" w:hAnsi="Times New Roman"/>
        </w:rPr>
        <w:t>Quy</w:t>
      </w:r>
      <w:r w:rsidR="00424B6A">
        <w:rPr>
          <w:rFonts w:ascii="Times New Roman" w:hAnsi="Times New Roman"/>
        </w:rPr>
        <w:t xml:space="preserve"> trình thử</w:t>
      </w:r>
      <w:r w:rsidR="00725EF2">
        <w:rPr>
          <w:rFonts w:ascii="Times New Roman" w:hAnsi="Times New Roman"/>
        </w:rPr>
        <w:t>: Số XXXX</w:t>
      </w:r>
      <w:r w:rsidR="00BA6F28" w:rsidRPr="00725EF2">
        <w:rPr>
          <w:rFonts w:ascii="Times New Roman" w:hAnsi="Times New Roman"/>
        </w:rPr>
        <w:t>. Các thông số được thử nghiệm là:</w:t>
      </w:r>
    </w:p>
    <w:p w14:paraId="4081C4D7" w14:textId="77777777" w:rsidR="00BA6F28" w:rsidRPr="00725EF2" w:rsidRDefault="00BA6F28" w:rsidP="00A62E96">
      <w:pPr>
        <w:pStyle w:val="BodyTextIndent"/>
        <w:spacing w:beforeLines="120" w:before="288" w:afterLines="60" w:after="144"/>
        <w:ind w:left="2694" w:hanging="284"/>
        <w:rPr>
          <w:rFonts w:ascii="Times New Roman" w:hAnsi="Times New Roman"/>
        </w:rPr>
      </w:pPr>
      <w:r w:rsidRPr="00725EF2">
        <w:rPr>
          <w:rFonts w:ascii="Times New Roman" w:hAnsi="Times New Roman"/>
        </w:rPr>
        <w:t xml:space="preserve">a. </w:t>
      </w:r>
      <w:r w:rsidR="0046311B">
        <w:rPr>
          <w:rFonts w:ascii="Times New Roman" w:hAnsi="Times New Roman"/>
        </w:rPr>
        <w:tab/>
      </w:r>
      <w:r w:rsidRPr="00725EF2">
        <w:rPr>
          <w:rFonts w:ascii="Times New Roman" w:hAnsi="Times New Roman"/>
        </w:rPr>
        <w:t>Thử nghiệm vật lý</w:t>
      </w:r>
    </w:p>
    <w:p w14:paraId="4D693E87" w14:textId="77777777" w:rsidR="00BA6F28" w:rsidRPr="009C3BF7" w:rsidRDefault="0046311B"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Tính chất</w:t>
      </w:r>
    </w:p>
    <w:p w14:paraId="59909363" w14:textId="77777777" w:rsidR="00BA6F28" w:rsidRPr="009C3BF7" w:rsidRDefault="0046311B"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K</w:t>
      </w:r>
      <w:r w:rsidR="00BA6F28" w:rsidRPr="009C3BF7">
        <w:rPr>
          <w:rFonts w:ascii="Times New Roman" w:hAnsi="Times New Roman"/>
        </w:rPr>
        <w:t>hối lượng trung bình</w:t>
      </w:r>
    </w:p>
    <w:p w14:paraId="1A732EB5" w14:textId="77777777" w:rsidR="00BA6F28" w:rsidRPr="009C3BF7" w:rsidRDefault="0046311B"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00BA6F28" w:rsidRPr="009C3BF7">
        <w:rPr>
          <w:rFonts w:ascii="Times New Roman" w:hAnsi="Times New Roman"/>
        </w:rPr>
        <w:t>ộ hoà tan</w:t>
      </w:r>
    </w:p>
    <w:p w14:paraId="4FD3A541" w14:textId="77777777" w:rsidR="00BA6F28" w:rsidRPr="009C3BF7" w:rsidRDefault="0046311B"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T</w:t>
      </w:r>
      <w:r w:rsidR="00BA6F28" w:rsidRPr="009C3BF7">
        <w:rPr>
          <w:rFonts w:ascii="Times New Roman" w:hAnsi="Times New Roman"/>
        </w:rPr>
        <w:t>hời gian rã</w:t>
      </w:r>
    </w:p>
    <w:p w14:paraId="05777DBE" w14:textId="77777777" w:rsidR="00BA6F28" w:rsidRPr="009C3BF7" w:rsidRDefault="0046311B"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00BA6F28" w:rsidRPr="009C3BF7">
        <w:rPr>
          <w:rFonts w:ascii="Times New Roman" w:hAnsi="Times New Roman"/>
        </w:rPr>
        <w:t>ộ cứng</w:t>
      </w:r>
    </w:p>
    <w:p w14:paraId="541F8E4E" w14:textId="77777777" w:rsidR="00BA6F28" w:rsidRPr="009C3BF7" w:rsidRDefault="0046311B"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00BA6F28" w:rsidRPr="009C3BF7">
        <w:rPr>
          <w:rFonts w:ascii="Times New Roman" w:hAnsi="Times New Roman"/>
        </w:rPr>
        <w:t xml:space="preserve">ộ </w:t>
      </w:r>
      <w:r w:rsidR="006B42B9" w:rsidRPr="009C3BF7">
        <w:rPr>
          <w:rFonts w:ascii="Times New Roman" w:hAnsi="Times New Roman"/>
        </w:rPr>
        <w:t>bở</w:t>
      </w:r>
    </w:p>
    <w:p w14:paraId="59A32D96" w14:textId="77777777" w:rsidR="00BA6F28" w:rsidRPr="009C3BF7" w:rsidRDefault="0046311B"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H</w:t>
      </w:r>
      <w:r w:rsidR="00BA6F28" w:rsidRPr="009C3BF7">
        <w:rPr>
          <w:rFonts w:ascii="Times New Roman" w:hAnsi="Times New Roman"/>
        </w:rPr>
        <w:t>àm lượng nước</w:t>
      </w:r>
    </w:p>
    <w:p w14:paraId="6418B8DE" w14:textId="77777777" w:rsidR="00BA6F28" w:rsidRPr="009C3BF7" w:rsidRDefault="00BA6F28" w:rsidP="00A62E96">
      <w:pPr>
        <w:pStyle w:val="BodyTextIndent"/>
        <w:spacing w:beforeLines="120" w:before="288" w:afterLines="60" w:after="144"/>
        <w:ind w:left="2694" w:hanging="284"/>
        <w:rPr>
          <w:rFonts w:ascii="Times New Roman" w:hAnsi="Times New Roman"/>
        </w:rPr>
      </w:pPr>
      <w:r w:rsidRPr="009C3BF7">
        <w:rPr>
          <w:rFonts w:ascii="Times New Roman" w:hAnsi="Times New Roman"/>
        </w:rPr>
        <w:t>b.</w:t>
      </w:r>
      <w:r w:rsidR="004B23CC" w:rsidRPr="009C3BF7">
        <w:rPr>
          <w:rFonts w:ascii="Times New Roman" w:hAnsi="Times New Roman"/>
        </w:rPr>
        <w:tab/>
      </w:r>
      <w:r w:rsidRPr="009C3BF7">
        <w:rPr>
          <w:rFonts w:ascii="Times New Roman" w:hAnsi="Times New Roman"/>
        </w:rPr>
        <w:t>Hàm lượng paracetamol</w:t>
      </w:r>
    </w:p>
    <w:p w14:paraId="237913A3" w14:textId="31B8CBB7" w:rsidR="00BA6F28" w:rsidRPr="009C3BF7" w:rsidRDefault="00BA6F28" w:rsidP="00A62E96">
      <w:pPr>
        <w:pStyle w:val="BodyTextIndent"/>
        <w:spacing w:beforeLines="120" w:before="288" w:afterLines="60" w:after="144"/>
        <w:ind w:left="2694" w:hanging="284"/>
        <w:rPr>
          <w:rFonts w:ascii="Times New Roman" w:hAnsi="Times New Roman"/>
        </w:rPr>
      </w:pPr>
      <w:r w:rsidRPr="009C3BF7">
        <w:rPr>
          <w:rFonts w:ascii="Times New Roman" w:hAnsi="Times New Roman"/>
        </w:rPr>
        <w:t xml:space="preserve">c. </w:t>
      </w:r>
      <w:r w:rsidR="004B23CC" w:rsidRPr="009C3BF7">
        <w:rPr>
          <w:rFonts w:ascii="Times New Roman" w:hAnsi="Times New Roman"/>
        </w:rPr>
        <w:tab/>
        <w:t>Sản phẩm phân hủy</w:t>
      </w:r>
      <w:r w:rsidRPr="009C3BF7">
        <w:rPr>
          <w:rFonts w:ascii="Times New Roman" w:hAnsi="Times New Roman"/>
        </w:rPr>
        <w:t xml:space="preserve">: p-aminophenol </w:t>
      </w:r>
    </w:p>
    <w:p w14:paraId="76F318C5" w14:textId="7F824718" w:rsidR="00BA6F28" w:rsidRPr="009C3BF7" w:rsidRDefault="00BA6F28" w:rsidP="00BD3599">
      <w:pPr>
        <w:pStyle w:val="BodyTextIndent"/>
        <w:numPr>
          <w:ilvl w:val="0"/>
          <w:numId w:val="5"/>
        </w:numPr>
        <w:tabs>
          <w:tab w:val="clear" w:pos="360"/>
          <w:tab w:val="left" w:pos="1440"/>
        </w:tabs>
        <w:spacing w:beforeLines="120" w:before="288" w:afterLines="60" w:after="144"/>
        <w:ind w:left="1440"/>
        <w:jc w:val="left"/>
        <w:rPr>
          <w:rFonts w:ascii="Times New Roman" w:hAnsi="Times New Roman"/>
          <w:bCs/>
        </w:rPr>
      </w:pPr>
      <w:r w:rsidRPr="009C3BF7">
        <w:rPr>
          <w:rFonts w:ascii="Times New Roman" w:hAnsi="Times New Roman"/>
          <w:bCs/>
          <w:u w:val="single"/>
        </w:rPr>
        <w:t>Số lượng mẫu thử</w:t>
      </w:r>
      <w:r w:rsidRPr="009C3BF7">
        <w:rPr>
          <w:rFonts w:ascii="Times New Roman" w:hAnsi="Times New Roman"/>
          <w:bCs/>
        </w:rPr>
        <w:t xml:space="preserve"> (của một lô</w:t>
      </w:r>
      <w:r w:rsidR="00A41CCF">
        <w:rPr>
          <w:rFonts w:ascii="Times New Roman" w:hAnsi="Times New Roman"/>
          <w:bCs/>
        </w:rPr>
        <w:t>/</w:t>
      </w:r>
      <w:r w:rsidRPr="009C3BF7">
        <w:rPr>
          <w:rFonts w:ascii="Times New Roman" w:hAnsi="Times New Roman"/>
          <w:bCs/>
        </w:rPr>
        <w:t>một điều kiện bảo quản)</w:t>
      </w:r>
    </w:p>
    <w:p w14:paraId="670A457C" w14:textId="77777777" w:rsidR="00BA6F28" w:rsidRPr="009C3BF7" w:rsidRDefault="00725EF2" w:rsidP="00A62E96">
      <w:pPr>
        <w:pStyle w:val="BodyTextIndent"/>
        <w:tabs>
          <w:tab w:val="left" w:pos="2700"/>
        </w:tabs>
        <w:spacing w:beforeLines="120" w:before="288" w:afterLines="60" w:after="144"/>
        <w:ind w:left="2700" w:hanging="720"/>
        <w:jc w:val="left"/>
        <w:rPr>
          <w:rFonts w:ascii="Times New Roman" w:hAnsi="Times New Roman"/>
          <w:bCs/>
          <w:iCs/>
          <w:u w:val="single"/>
        </w:rPr>
      </w:pPr>
      <w:r>
        <w:rPr>
          <w:rFonts w:ascii="Times New Roman" w:hAnsi="Times New Roman"/>
          <w:bCs/>
          <w:iCs/>
          <w:u w:val="single"/>
        </w:rPr>
        <w:t xml:space="preserve">Nghiên cứu </w:t>
      </w:r>
      <w:r w:rsidR="001A40F8">
        <w:rPr>
          <w:rFonts w:ascii="Times New Roman" w:hAnsi="Times New Roman"/>
          <w:bCs/>
          <w:iCs/>
          <w:u w:val="single"/>
        </w:rPr>
        <w:t>cấp tốc</w:t>
      </w:r>
      <w:r w:rsidR="00A62E96">
        <w:rPr>
          <w:rFonts w:ascii="Times New Roman" w:hAnsi="Times New Roman"/>
          <w:bCs/>
          <w:iCs/>
          <w:u w:val="single"/>
        </w:rPr>
        <w:t>:</w:t>
      </w:r>
    </w:p>
    <w:p w14:paraId="10189312" w14:textId="77777777" w:rsidR="00BA6F28" w:rsidRPr="009C3BF7" w:rsidRDefault="00A62E96"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H</w:t>
      </w:r>
      <w:r w:rsidR="00BA6F28" w:rsidRPr="009C3BF7">
        <w:rPr>
          <w:rFonts w:ascii="Times New Roman" w:hAnsi="Times New Roman"/>
        </w:rPr>
        <w:t xml:space="preserve">ình thức: </w:t>
      </w:r>
      <w:r>
        <w:rPr>
          <w:rFonts w:ascii="Times New Roman" w:hAnsi="Times New Roman"/>
        </w:rPr>
        <w:tab/>
      </w:r>
      <w:r>
        <w:rPr>
          <w:rFonts w:ascii="Times New Roman" w:hAnsi="Times New Roman"/>
        </w:rPr>
        <w:tab/>
      </w:r>
      <w:r>
        <w:rPr>
          <w:rFonts w:ascii="Times New Roman" w:hAnsi="Times New Roman"/>
        </w:rPr>
        <w:tab/>
        <w:t xml:space="preserve">  0 viên*</w:t>
      </w:r>
    </w:p>
    <w:p w14:paraId="19CED808" w14:textId="77777777" w:rsidR="00BA6F28" w:rsidRPr="009C3BF7" w:rsidRDefault="00A62E96"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H</w:t>
      </w:r>
      <w:r w:rsidR="00BA6F28" w:rsidRPr="009C3BF7">
        <w:rPr>
          <w:rFonts w:ascii="Times New Roman" w:hAnsi="Times New Roman"/>
        </w:rPr>
        <w:t>àm lượng nước</w:t>
      </w:r>
      <w:r w:rsidR="00530517" w:rsidRPr="009C3BF7">
        <w:rPr>
          <w:rFonts w:ascii="Times New Roman" w:hAnsi="Times New Roman"/>
        </w:rPr>
        <w:tab/>
        <w:t xml:space="preserve">: </w:t>
      </w:r>
      <w:r>
        <w:rPr>
          <w:rFonts w:ascii="Times New Roman" w:hAnsi="Times New Roman"/>
        </w:rPr>
        <w:tab/>
      </w:r>
      <w:r>
        <w:rPr>
          <w:rFonts w:ascii="Times New Roman" w:hAnsi="Times New Roman"/>
        </w:rPr>
        <w:tab/>
      </w:r>
      <w:r w:rsidR="00530517" w:rsidRPr="009C3BF7">
        <w:rPr>
          <w:rFonts w:ascii="Times New Roman" w:hAnsi="Times New Roman"/>
        </w:rPr>
        <w:t>10</w:t>
      </w:r>
      <w:r>
        <w:rPr>
          <w:rFonts w:ascii="Times New Roman" w:hAnsi="Times New Roman"/>
        </w:rPr>
        <w:t xml:space="preserve"> </w:t>
      </w:r>
      <w:r w:rsidR="00530517" w:rsidRPr="009C3BF7">
        <w:rPr>
          <w:rFonts w:ascii="Times New Roman" w:hAnsi="Times New Roman"/>
        </w:rPr>
        <w:t>viên</w:t>
      </w:r>
      <w:r w:rsidR="00BA6F28" w:rsidRPr="009C3BF7">
        <w:rPr>
          <w:rFonts w:ascii="Times New Roman" w:hAnsi="Times New Roman"/>
        </w:rPr>
        <w:t xml:space="preserve"> </w:t>
      </w:r>
    </w:p>
    <w:p w14:paraId="2F42711E" w14:textId="77777777" w:rsidR="00445084" w:rsidRPr="009C3BF7" w:rsidRDefault="00A62E96"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Thời gian rã</w:t>
      </w:r>
      <w:r w:rsidR="00530517" w:rsidRPr="009C3BF7">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 xml:space="preserve">  </w:t>
      </w:r>
      <w:r w:rsidR="00BA6F28" w:rsidRPr="009C3BF7">
        <w:rPr>
          <w:rFonts w:ascii="Times New Roman" w:hAnsi="Times New Roman"/>
        </w:rPr>
        <w:t>6</w:t>
      </w:r>
      <w:r>
        <w:rPr>
          <w:rFonts w:ascii="Times New Roman" w:hAnsi="Times New Roman"/>
        </w:rPr>
        <w:t xml:space="preserve"> </w:t>
      </w:r>
      <w:r w:rsidR="00BA6F28" w:rsidRPr="009C3BF7">
        <w:rPr>
          <w:rFonts w:ascii="Times New Roman" w:hAnsi="Times New Roman"/>
        </w:rPr>
        <w:t xml:space="preserve">viên </w:t>
      </w:r>
    </w:p>
    <w:p w14:paraId="22FA46F2" w14:textId="77777777" w:rsidR="00BA6F28" w:rsidRPr="009C3BF7" w:rsidRDefault="00A62E96"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00445084" w:rsidRPr="009C3BF7">
        <w:rPr>
          <w:rFonts w:ascii="Times New Roman" w:hAnsi="Times New Roman"/>
        </w:rPr>
        <w:t>ộ hoà tan</w:t>
      </w:r>
      <w:r w:rsidR="00BA6F28" w:rsidRPr="009C3BF7">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 xml:space="preserve">  6 viên</w:t>
      </w:r>
      <w:r w:rsidR="00445084" w:rsidRPr="009C3BF7">
        <w:rPr>
          <w:rFonts w:ascii="Times New Roman" w:hAnsi="Times New Roman"/>
        </w:rPr>
        <w:t xml:space="preserve"> </w:t>
      </w:r>
      <w:r w:rsidR="00BA6F28" w:rsidRPr="009C3BF7">
        <w:rPr>
          <w:rFonts w:ascii="Times New Roman" w:hAnsi="Times New Roman"/>
        </w:rPr>
        <w:t xml:space="preserve"> </w:t>
      </w:r>
    </w:p>
    <w:p w14:paraId="76806A7B" w14:textId="77777777" w:rsidR="00BA6F28" w:rsidRPr="009C3BF7" w:rsidRDefault="00A62E96"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H</w:t>
      </w:r>
      <w:r w:rsidR="00445084" w:rsidRPr="009C3BF7">
        <w:rPr>
          <w:rFonts w:ascii="Times New Roman" w:hAnsi="Times New Roman"/>
        </w:rPr>
        <w:t>àm lượng và tạp chất</w:t>
      </w:r>
      <w:r>
        <w:rPr>
          <w:rFonts w:ascii="Times New Roman" w:hAnsi="Times New Roman"/>
        </w:rPr>
        <w:t>:</w:t>
      </w:r>
      <w:r>
        <w:rPr>
          <w:rFonts w:ascii="Times New Roman" w:hAnsi="Times New Roman"/>
        </w:rPr>
        <w:tab/>
      </w:r>
      <w:r>
        <w:rPr>
          <w:rFonts w:ascii="Times New Roman" w:hAnsi="Times New Roman"/>
        </w:rPr>
        <w:tab/>
        <w:t xml:space="preserve">10 </w:t>
      </w:r>
      <w:r w:rsidR="00BA6F28" w:rsidRPr="009C3BF7">
        <w:rPr>
          <w:rFonts w:ascii="Times New Roman" w:hAnsi="Times New Roman"/>
        </w:rPr>
        <w:t>viên</w:t>
      </w:r>
    </w:p>
    <w:p w14:paraId="3781F635" w14:textId="77777777" w:rsidR="00BA6F28" w:rsidRPr="009C3BF7" w:rsidRDefault="00A62E96"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00445084" w:rsidRPr="009C3BF7">
        <w:rPr>
          <w:rFonts w:ascii="Times New Roman" w:hAnsi="Times New Roman"/>
        </w:rPr>
        <w:t>ộ cứng</w:t>
      </w:r>
      <w:r w:rsidR="00BA6F28" w:rsidRPr="009C3BF7">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445084" w:rsidRPr="009C3BF7">
        <w:rPr>
          <w:rFonts w:ascii="Times New Roman" w:hAnsi="Times New Roman"/>
        </w:rPr>
        <w:t>1</w:t>
      </w:r>
      <w:r w:rsidR="00BA6F28" w:rsidRPr="009C3BF7">
        <w:rPr>
          <w:rFonts w:ascii="Times New Roman" w:hAnsi="Times New Roman"/>
        </w:rPr>
        <w:t>0 viên</w:t>
      </w:r>
    </w:p>
    <w:p w14:paraId="0FCF1D1C" w14:textId="77777777" w:rsidR="00BA6F28" w:rsidRPr="009C3BF7" w:rsidRDefault="00A62E96"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00445084" w:rsidRPr="009C3BF7">
        <w:rPr>
          <w:rFonts w:ascii="Times New Roman" w:hAnsi="Times New Roman"/>
        </w:rPr>
        <w:t xml:space="preserve">ộ </w:t>
      </w:r>
      <w:r w:rsidR="008C66B6" w:rsidRPr="009C3BF7">
        <w:rPr>
          <w:rFonts w:ascii="Times New Roman" w:hAnsi="Times New Roman"/>
        </w:rPr>
        <w:t>bở</w:t>
      </w:r>
      <w:r w:rsidR="00BA6F28" w:rsidRPr="009C3BF7">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445084" w:rsidRPr="009C3BF7">
        <w:rPr>
          <w:rFonts w:ascii="Times New Roman" w:hAnsi="Times New Roman"/>
        </w:rPr>
        <w:t>5</w:t>
      </w:r>
      <w:r w:rsidR="00BA6F28" w:rsidRPr="009C3BF7">
        <w:rPr>
          <w:rFonts w:ascii="Times New Roman" w:hAnsi="Times New Roman"/>
        </w:rPr>
        <w:t xml:space="preserve">0 viên                 </w:t>
      </w:r>
    </w:p>
    <w:p w14:paraId="179C6416" w14:textId="77777777" w:rsidR="0003748E" w:rsidRPr="009C3BF7" w:rsidRDefault="0003748E" w:rsidP="0003748E">
      <w:pPr>
        <w:pStyle w:val="BodyTextIndent"/>
        <w:spacing w:beforeLines="120" w:before="288" w:afterLines="60" w:after="144"/>
        <w:ind w:left="2977" w:hanging="284"/>
        <w:rPr>
          <w:rFonts w:ascii="Times New Roman" w:hAnsi="Times New Roman"/>
        </w:rPr>
      </w:pPr>
      <w:r w:rsidRPr="009C3BF7">
        <w:rPr>
          <w:rFonts w:ascii="Times New Roman" w:hAnsi="Times New Roman"/>
        </w:rPr>
        <w:t xml:space="preserve">* </w:t>
      </w:r>
      <w:r>
        <w:rPr>
          <w:rFonts w:ascii="Times New Roman" w:hAnsi="Times New Roman"/>
        </w:rPr>
        <w:tab/>
      </w:r>
      <w:r w:rsidRPr="009C3BF7">
        <w:rPr>
          <w:rFonts w:ascii="Times New Roman" w:hAnsi="Times New Roman"/>
        </w:rPr>
        <w:t>Việc quan sát được thực hiện trên các viên dùng thử các tiêu chuẩn khác</w:t>
      </w:r>
    </w:p>
    <w:p w14:paraId="65B85A36" w14:textId="77777777" w:rsidR="00BA6F28" w:rsidRPr="009C3BF7" w:rsidRDefault="00BA6F28" w:rsidP="00A62E96">
      <w:pPr>
        <w:pStyle w:val="BodyTextIndent"/>
        <w:spacing w:beforeLines="120" w:before="288" w:afterLines="60" w:after="144"/>
        <w:ind w:left="2694" w:hanging="284"/>
        <w:rPr>
          <w:rFonts w:ascii="Times New Roman" w:hAnsi="Times New Roman"/>
        </w:rPr>
      </w:pPr>
      <w:r w:rsidRPr="009C3BF7">
        <w:rPr>
          <w:rFonts w:ascii="Times New Roman" w:hAnsi="Times New Roman"/>
        </w:rPr>
        <w:t>Tổng số viên cho 1 lần thử</w:t>
      </w:r>
      <w:r w:rsidR="00A62E96">
        <w:rPr>
          <w:rFonts w:ascii="Times New Roman" w:hAnsi="Times New Roman"/>
        </w:rPr>
        <w:t xml:space="preserve"> </w:t>
      </w:r>
      <w:r w:rsidR="00780464" w:rsidRPr="009C3BF7">
        <w:rPr>
          <w:rFonts w:ascii="Times New Roman" w:hAnsi="Times New Roman"/>
        </w:rPr>
        <w:t>=</w:t>
      </w:r>
      <w:r w:rsidRPr="009C3BF7">
        <w:rPr>
          <w:rFonts w:ascii="Times New Roman" w:hAnsi="Times New Roman"/>
        </w:rPr>
        <w:t xml:space="preserve"> 92 viên (</w:t>
      </w:r>
      <w:r w:rsidR="00445084" w:rsidRPr="009C3BF7">
        <w:rPr>
          <w:rFonts w:ascii="Times New Roman" w:hAnsi="Times New Roman"/>
        </w:rPr>
        <w:t xml:space="preserve">làm tròn thành </w:t>
      </w:r>
      <w:r w:rsidRPr="009C3BF7">
        <w:rPr>
          <w:rFonts w:ascii="Times New Roman" w:hAnsi="Times New Roman"/>
        </w:rPr>
        <w:t>100 viên)</w:t>
      </w:r>
    </w:p>
    <w:p w14:paraId="6C69A8A0" w14:textId="77777777" w:rsidR="00445084" w:rsidRDefault="00725EF2" w:rsidP="00A62E96">
      <w:pPr>
        <w:pStyle w:val="BodyTextIndent"/>
        <w:spacing w:beforeLines="120" w:before="288" w:afterLines="60" w:after="144"/>
        <w:ind w:left="2694" w:hanging="284"/>
        <w:rPr>
          <w:rFonts w:ascii="Times New Roman" w:hAnsi="Times New Roman"/>
        </w:rPr>
      </w:pPr>
      <w:r>
        <w:rPr>
          <w:rFonts w:ascii="Times New Roman" w:hAnsi="Times New Roman"/>
        </w:rPr>
        <w:t>Số thử nghiệm: 4 lần</w:t>
      </w:r>
    </w:p>
    <w:p w14:paraId="2C76E841" w14:textId="77777777" w:rsidR="00725EF2" w:rsidRDefault="00725EF2" w:rsidP="00A62E96">
      <w:pPr>
        <w:pStyle w:val="BodyTextIndent"/>
        <w:spacing w:beforeLines="120" w:before="288" w:afterLines="60" w:after="144"/>
        <w:ind w:left="2694" w:hanging="284"/>
        <w:rPr>
          <w:rFonts w:ascii="Times New Roman" w:hAnsi="Times New Roman"/>
        </w:rPr>
      </w:pPr>
      <w:r>
        <w:rPr>
          <w:rFonts w:ascii="Times New Roman" w:hAnsi="Times New Roman"/>
        </w:rPr>
        <w:t>Số lượng cần dùng:</w:t>
      </w:r>
    </w:p>
    <w:p w14:paraId="68B8CF44" w14:textId="77777777" w:rsidR="00725EF2" w:rsidRDefault="00725EF2" w:rsidP="00A62E96">
      <w:pPr>
        <w:pStyle w:val="BodyTextIndent"/>
        <w:spacing w:beforeLines="120" w:before="288" w:afterLines="60" w:after="144"/>
        <w:ind w:left="2694" w:hanging="284"/>
        <w:rPr>
          <w:rFonts w:ascii="Times New Roman" w:hAnsi="Times New Roman"/>
        </w:rPr>
      </w:pPr>
      <w:r>
        <w:rPr>
          <w:rFonts w:ascii="Times New Roman" w:hAnsi="Times New Roman"/>
        </w:rPr>
        <w:t>= 4 x 100 viên</w:t>
      </w:r>
    </w:p>
    <w:p w14:paraId="14F452C0" w14:textId="77777777" w:rsidR="00725EF2" w:rsidRDefault="00725EF2" w:rsidP="00A62E96">
      <w:pPr>
        <w:pStyle w:val="BodyTextIndent"/>
        <w:spacing w:beforeLines="120" w:before="288" w:afterLines="60" w:after="144"/>
        <w:ind w:left="2694" w:hanging="284"/>
        <w:rPr>
          <w:rFonts w:ascii="Times New Roman" w:hAnsi="Times New Roman"/>
        </w:rPr>
      </w:pPr>
      <w:r>
        <w:rPr>
          <w:rFonts w:ascii="Times New Roman" w:hAnsi="Times New Roman"/>
        </w:rPr>
        <w:t>= 400 viên</w:t>
      </w:r>
    </w:p>
    <w:p w14:paraId="7C174A91" w14:textId="77777777" w:rsidR="00725EF2" w:rsidRDefault="00725EF2" w:rsidP="00A62E96">
      <w:pPr>
        <w:pStyle w:val="BodyTextIndent"/>
        <w:spacing w:beforeLines="120" w:before="288" w:afterLines="60" w:after="144"/>
        <w:ind w:left="2694" w:hanging="284"/>
        <w:rPr>
          <w:rFonts w:ascii="Times New Roman" w:hAnsi="Times New Roman"/>
        </w:rPr>
      </w:pPr>
      <w:r>
        <w:rPr>
          <w:rFonts w:ascii="Times New Roman" w:hAnsi="Times New Roman"/>
        </w:rPr>
        <w:t xml:space="preserve">= 40 vỉ </w:t>
      </w:r>
      <w:r w:rsidR="00906A2E">
        <w:rPr>
          <w:rFonts w:ascii="Times New Roman" w:hAnsi="Times New Roman"/>
        </w:rPr>
        <w:t xml:space="preserve">x </w:t>
      </w:r>
      <w:r>
        <w:rPr>
          <w:rFonts w:ascii="Times New Roman" w:hAnsi="Times New Roman"/>
        </w:rPr>
        <w:t>10 viên</w:t>
      </w:r>
    </w:p>
    <w:p w14:paraId="24948D12" w14:textId="77777777" w:rsidR="00725EF2" w:rsidRPr="009C3BF7" w:rsidRDefault="00725EF2" w:rsidP="00A62E96">
      <w:pPr>
        <w:pStyle w:val="BodyTextIndent"/>
        <w:spacing w:beforeLines="120" w:before="288" w:afterLines="60" w:after="144"/>
        <w:ind w:left="2694" w:hanging="284"/>
        <w:rPr>
          <w:rFonts w:ascii="Times New Roman" w:hAnsi="Times New Roman"/>
        </w:rPr>
      </w:pPr>
      <w:r>
        <w:rPr>
          <w:rFonts w:ascii="Times New Roman" w:hAnsi="Times New Roman"/>
        </w:rPr>
        <w:t>= 4 hộp</w:t>
      </w:r>
    </w:p>
    <w:p w14:paraId="71F4B0B2" w14:textId="76A60A3D" w:rsidR="00BA6F28" w:rsidRPr="009C3BF7" w:rsidRDefault="00BA6F28" w:rsidP="0003748E">
      <w:pPr>
        <w:pStyle w:val="BodyTextIndent"/>
        <w:tabs>
          <w:tab w:val="left" w:pos="2700"/>
        </w:tabs>
        <w:spacing w:beforeLines="120" w:before="288" w:afterLines="60" w:after="144"/>
        <w:ind w:left="2700" w:hanging="720"/>
        <w:jc w:val="left"/>
        <w:rPr>
          <w:rFonts w:ascii="Times New Roman" w:hAnsi="Times New Roman"/>
          <w:bCs/>
          <w:iCs/>
        </w:rPr>
      </w:pPr>
      <w:r w:rsidRPr="009C3BF7">
        <w:rPr>
          <w:rFonts w:ascii="Times New Roman" w:hAnsi="Times New Roman"/>
          <w:bCs/>
          <w:iCs/>
          <w:u w:val="single"/>
        </w:rPr>
        <w:t xml:space="preserve">Nghiên cứu </w:t>
      </w:r>
      <w:r w:rsidR="008C66B6" w:rsidRPr="009C3BF7">
        <w:rPr>
          <w:rFonts w:ascii="Times New Roman" w:hAnsi="Times New Roman"/>
          <w:bCs/>
          <w:iCs/>
          <w:u w:val="single"/>
        </w:rPr>
        <w:t>dài hạn</w:t>
      </w:r>
      <w:r w:rsidR="009406DC">
        <w:rPr>
          <w:rFonts w:ascii="Times New Roman" w:hAnsi="Times New Roman"/>
          <w:bCs/>
          <w:iCs/>
          <w:u w:val="single"/>
        </w:rPr>
        <w:t>:</w:t>
      </w:r>
    </w:p>
    <w:p w14:paraId="4930F95C" w14:textId="77777777" w:rsidR="0003748E" w:rsidRPr="009C3BF7" w:rsidRDefault="0003748E"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H</w:t>
      </w:r>
      <w:r w:rsidRPr="009C3BF7">
        <w:rPr>
          <w:rFonts w:ascii="Times New Roman" w:hAnsi="Times New Roman"/>
        </w:rPr>
        <w:t xml:space="preserve">ình thức: </w:t>
      </w:r>
      <w:r>
        <w:rPr>
          <w:rFonts w:ascii="Times New Roman" w:hAnsi="Times New Roman"/>
        </w:rPr>
        <w:tab/>
      </w:r>
      <w:r>
        <w:rPr>
          <w:rFonts w:ascii="Times New Roman" w:hAnsi="Times New Roman"/>
        </w:rPr>
        <w:tab/>
      </w:r>
      <w:r>
        <w:rPr>
          <w:rFonts w:ascii="Times New Roman" w:hAnsi="Times New Roman"/>
        </w:rPr>
        <w:tab/>
        <w:t xml:space="preserve">  0 viên*</w:t>
      </w:r>
    </w:p>
    <w:p w14:paraId="76DB2645" w14:textId="77777777" w:rsidR="0003748E" w:rsidRPr="009C3BF7" w:rsidRDefault="0003748E"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H</w:t>
      </w:r>
      <w:r w:rsidRPr="009C3BF7">
        <w:rPr>
          <w:rFonts w:ascii="Times New Roman" w:hAnsi="Times New Roman"/>
        </w:rPr>
        <w:t>àm lượng nước</w:t>
      </w:r>
      <w:r w:rsidRPr="009C3BF7">
        <w:rPr>
          <w:rFonts w:ascii="Times New Roman" w:hAnsi="Times New Roman"/>
        </w:rPr>
        <w:tab/>
        <w:t xml:space="preserve">: </w:t>
      </w:r>
      <w:r>
        <w:rPr>
          <w:rFonts w:ascii="Times New Roman" w:hAnsi="Times New Roman"/>
        </w:rPr>
        <w:tab/>
      </w:r>
      <w:r>
        <w:rPr>
          <w:rFonts w:ascii="Times New Roman" w:hAnsi="Times New Roman"/>
        </w:rPr>
        <w:tab/>
      </w:r>
      <w:r w:rsidRPr="009C3BF7">
        <w:rPr>
          <w:rFonts w:ascii="Times New Roman" w:hAnsi="Times New Roman"/>
        </w:rPr>
        <w:t>10</w:t>
      </w:r>
      <w:r>
        <w:rPr>
          <w:rFonts w:ascii="Times New Roman" w:hAnsi="Times New Roman"/>
        </w:rPr>
        <w:t xml:space="preserve"> </w:t>
      </w:r>
      <w:r w:rsidRPr="009C3BF7">
        <w:rPr>
          <w:rFonts w:ascii="Times New Roman" w:hAnsi="Times New Roman"/>
        </w:rPr>
        <w:t xml:space="preserve">viên </w:t>
      </w:r>
    </w:p>
    <w:p w14:paraId="50581BD4" w14:textId="77777777" w:rsidR="0003748E" w:rsidRPr="009C3BF7" w:rsidRDefault="0003748E"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Thời gian rã</w:t>
      </w:r>
      <w:r w:rsidRPr="009C3BF7">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 xml:space="preserve">  </w:t>
      </w:r>
      <w:r w:rsidRPr="009C3BF7">
        <w:rPr>
          <w:rFonts w:ascii="Times New Roman" w:hAnsi="Times New Roman"/>
        </w:rPr>
        <w:t>6</w:t>
      </w:r>
      <w:r>
        <w:rPr>
          <w:rFonts w:ascii="Times New Roman" w:hAnsi="Times New Roman"/>
        </w:rPr>
        <w:t xml:space="preserve"> </w:t>
      </w:r>
      <w:r w:rsidRPr="009C3BF7">
        <w:rPr>
          <w:rFonts w:ascii="Times New Roman" w:hAnsi="Times New Roman"/>
        </w:rPr>
        <w:t xml:space="preserve">viên </w:t>
      </w:r>
    </w:p>
    <w:p w14:paraId="5F306A1B" w14:textId="77777777" w:rsidR="0003748E" w:rsidRPr="009C3BF7" w:rsidRDefault="0003748E"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Pr="009C3BF7">
        <w:rPr>
          <w:rFonts w:ascii="Times New Roman" w:hAnsi="Times New Roman"/>
        </w:rPr>
        <w:t xml:space="preserve">ộ hoà tan: </w:t>
      </w:r>
      <w:r>
        <w:rPr>
          <w:rFonts w:ascii="Times New Roman" w:hAnsi="Times New Roman"/>
        </w:rPr>
        <w:tab/>
      </w:r>
      <w:r>
        <w:rPr>
          <w:rFonts w:ascii="Times New Roman" w:hAnsi="Times New Roman"/>
        </w:rPr>
        <w:tab/>
      </w:r>
      <w:r>
        <w:rPr>
          <w:rFonts w:ascii="Times New Roman" w:hAnsi="Times New Roman"/>
        </w:rPr>
        <w:tab/>
        <w:t xml:space="preserve">  6 viên</w:t>
      </w:r>
      <w:r w:rsidRPr="009C3BF7">
        <w:rPr>
          <w:rFonts w:ascii="Times New Roman" w:hAnsi="Times New Roman"/>
        </w:rPr>
        <w:t xml:space="preserve">  </w:t>
      </w:r>
    </w:p>
    <w:p w14:paraId="5F6382B2" w14:textId="77777777" w:rsidR="0003748E" w:rsidRPr="009C3BF7" w:rsidRDefault="0003748E"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H</w:t>
      </w:r>
      <w:r w:rsidRPr="009C3BF7">
        <w:rPr>
          <w:rFonts w:ascii="Times New Roman" w:hAnsi="Times New Roman"/>
        </w:rPr>
        <w:t>àm lượng và tạp chất</w:t>
      </w:r>
      <w:r>
        <w:rPr>
          <w:rFonts w:ascii="Times New Roman" w:hAnsi="Times New Roman"/>
        </w:rPr>
        <w:t>:</w:t>
      </w:r>
      <w:r>
        <w:rPr>
          <w:rFonts w:ascii="Times New Roman" w:hAnsi="Times New Roman"/>
        </w:rPr>
        <w:tab/>
      </w:r>
      <w:r>
        <w:rPr>
          <w:rFonts w:ascii="Times New Roman" w:hAnsi="Times New Roman"/>
        </w:rPr>
        <w:tab/>
        <w:t xml:space="preserve">10 </w:t>
      </w:r>
      <w:r w:rsidRPr="009C3BF7">
        <w:rPr>
          <w:rFonts w:ascii="Times New Roman" w:hAnsi="Times New Roman"/>
        </w:rPr>
        <w:t>viên</w:t>
      </w:r>
    </w:p>
    <w:p w14:paraId="0799CE4B" w14:textId="77777777" w:rsidR="0003748E" w:rsidRPr="009C3BF7" w:rsidRDefault="0003748E"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Pr="009C3BF7">
        <w:rPr>
          <w:rFonts w:ascii="Times New Roman" w:hAnsi="Times New Roman"/>
        </w:rPr>
        <w:t xml:space="preserve">ộ cứng: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9C3BF7">
        <w:rPr>
          <w:rFonts w:ascii="Times New Roman" w:hAnsi="Times New Roman"/>
        </w:rPr>
        <w:t>10 viên</w:t>
      </w:r>
    </w:p>
    <w:p w14:paraId="328BCEBE" w14:textId="77777777" w:rsidR="0003748E" w:rsidRPr="009C3BF7" w:rsidRDefault="0003748E" w:rsidP="00BD3599">
      <w:pPr>
        <w:pStyle w:val="BodyTextIndent"/>
        <w:numPr>
          <w:ilvl w:val="0"/>
          <w:numId w:val="16"/>
        </w:numPr>
        <w:spacing w:beforeLines="120" w:before="288" w:afterLines="60" w:after="144"/>
        <w:ind w:left="3119"/>
        <w:jc w:val="left"/>
        <w:rPr>
          <w:rFonts w:ascii="Times New Roman" w:hAnsi="Times New Roman"/>
        </w:rPr>
      </w:pPr>
      <w:r>
        <w:rPr>
          <w:rFonts w:ascii="Times New Roman" w:hAnsi="Times New Roman"/>
        </w:rPr>
        <w:t>Đ</w:t>
      </w:r>
      <w:r w:rsidRPr="009C3BF7">
        <w:rPr>
          <w:rFonts w:ascii="Times New Roman" w:hAnsi="Times New Roman"/>
        </w:rPr>
        <w:t xml:space="preserve">ộ bở: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9C3BF7">
        <w:rPr>
          <w:rFonts w:ascii="Times New Roman" w:hAnsi="Times New Roman"/>
        </w:rPr>
        <w:t xml:space="preserve">50 viên                 </w:t>
      </w:r>
    </w:p>
    <w:p w14:paraId="38870B0B" w14:textId="77777777" w:rsidR="0003748E" w:rsidRPr="009C3BF7" w:rsidRDefault="0003748E" w:rsidP="0003748E">
      <w:pPr>
        <w:pStyle w:val="BodyTextIndent"/>
        <w:spacing w:beforeLines="120" w:before="288" w:afterLines="60" w:after="144"/>
        <w:ind w:left="2977" w:hanging="284"/>
        <w:rPr>
          <w:rFonts w:ascii="Times New Roman" w:hAnsi="Times New Roman"/>
        </w:rPr>
      </w:pPr>
      <w:r w:rsidRPr="009C3BF7">
        <w:rPr>
          <w:rFonts w:ascii="Times New Roman" w:hAnsi="Times New Roman"/>
        </w:rPr>
        <w:t xml:space="preserve">* </w:t>
      </w:r>
      <w:r>
        <w:rPr>
          <w:rFonts w:ascii="Times New Roman" w:hAnsi="Times New Roman"/>
        </w:rPr>
        <w:tab/>
      </w:r>
      <w:r w:rsidRPr="009C3BF7">
        <w:rPr>
          <w:rFonts w:ascii="Times New Roman" w:hAnsi="Times New Roman"/>
        </w:rPr>
        <w:t>Việc quan sát được thực hiện trên các viên dùng thử các tiêu chuẩn khác</w:t>
      </w:r>
    </w:p>
    <w:p w14:paraId="2FBF6B6E" w14:textId="77777777" w:rsidR="0003748E" w:rsidRPr="009C3BF7" w:rsidRDefault="0003748E" w:rsidP="0003748E">
      <w:pPr>
        <w:pStyle w:val="BodyTextIndent"/>
        <w:spacing w:beforeLines="120" w:before="288" w:afterLines="60" w:after="144"/>
        <w:ind w:left="2694" w:hanging="284"/>
        <w:rPr>
          <w:rFonts w:ascii="Times New Roman" w:hAnsi="Times New Roman"/>
        </w:rPr>
      </w:pPr>
      <w:r w:rsidRPr="009C3BF7">
        <w:rPr>
          <w:rFonts w:ascii="Times New Roman" w:hAnsi="Times New Roman"/>
        </w:rPr>
        <w:t>Tổng số viên cho 1 lần thử</w:t>
      </w:r>
      <w:r>
        <w:rPr>
          <w:rFonts w:ascii="Times New Roman" w:hAnsi="Times New Roman"/>
        </w:rPr>
        <w:t xml:space="preserve"> </w:t>
      </w:r>
      <w:r w:rsidRPr="009C3BF7">
        <w:rPr>
          <w:rFonts w:ascii="Times New Roman" w:hAnsi="Times New Roman"/>
        </w:rPr>
        <w:t>= 92 viên (làm tròn thành 100 viên)</w:t>
      </w:r>
    </w:p>
    <w:p w14:paraId="5D892AE8" w14:textId="77777777" w:rsidR="0003748E" w:rsidRDefault="0003748E" w:rsidP="0003748E">
      <w:pPr>
        <w:pStyle w:val="BodyTextIndent"/>
        <w:spacing w:beforeLines="120" w:before="288" w:afterLines="60" w:after="144"/>
        <w:ind w:left="2694" w:hanging="284"/>
        <w:rPr>
          <w:rFonts w:ascii="Times New Roman" w:hAnsi="Times New Roman"/>
        </w:rPr>
      </w:pPr>
      <w:r>
        <w:rPr>
          <w:rFonts w:ascii="Times New Roman" w:hAnsi="Times New Roman"/>
        </w:rPr>
        <w:t>Số thử nghiệm: 9 lần</w:t>
      </w:r>
    </w:p>
    <w:p w14:paraId="723FFF36" w14:textId="77777777" w:rsidR="0003748E" w:rsidRDefault="0003748E" w:rsidP="0003748E">
      <w:pPr>
        <w:pStyle w:val="BodyTextIndent"/>
        <w:spacing w:beforeLines="120" w:before="288" w:afterLines="60" w:after="144"/>
        <w:ind w:left="2694" w:hanging="284"/>
        <w:rPr>
          <w:rFonts w:ascii="Times New Roman" w:hAnsi="Times New Roman"/>
        </w:rPr>
      </w:pPr>
      <w:r>
        <w:rPr>
          <w:rFonts w:ascii="Times New Roman" w:hAnsi="Times New Roman"/>
        </w:rPr>
        <w:t>Số lượng cần dùng:</w:t>
      </w:r>
    </w:p>
    <w:p w14:paraId="1C2EC144" w14:textId="77777777" w:rsidR="00906A2E" w:rsidRDefault="00906A2E" w:rsidP="0003748E">
      <w:pPr>
        <w:pStyle w:val="BodyTextIndent"/>
        <w:spacing w:beforeLines="120" w:before="288" w:afterLines="60" w:after="144"/>
        <w:ind w:left="2694" w:hanging="284"/>
        <w:rPr>
          <w:rFonts w:ascii="Times New Roman" w:hAnsi="Times New Roman"/>
        </w:rPr>
      </w:pPr>
      <w:r w:rsidRPr="009C3BF7">
        <w:rPr>
          <w:rFonts w:ascii="Times New Roman" w:hAnsi="Times New Roman"/>
        </w:rPr>
        <w:t xml:space="preserve">= </w:t>
      </w:r>
      <w:r>
        <w:rPr>
          <w:rFonts w:ascii="Times New Roman" w:hAnsi="Times New Roman"/>
        </w:rPr>
        <w:t xml:space="preserve">9 x 100 viên </w:t>
      </w:r>
    </w:p>
    <w:p w14:paraId="48B910EA" w14:textId="77777777" w:rsidR="00906A2E" w:rsidRDefault="00906A2E" w:rsidP="0003748E">
      <w:pPr>
        <w:pStyle w:val="BodyTextIndent"/>
        <w:spacing w:beforeLines="120" w:before="288" w:afterLines="60" w:after="144"/>
        <w:ind w:left="2694" w:hanging="284"/>
        <w:rPr>
          <w:rFonts w:ascii="Times New Roman" w:hAnsi="Times New Roman"/>
        </w:rPr>
      </w:pPr>
      <w:r w:rsidRPr="009C3BF7">
        <w:rPr>
          <w:rFonts w:ascii="Times New Roman" w:hAnsi="Times New Roman"/>
        </w:rPr>
        <w:t>= 900 viên</w:t>
      </w:r>
    </w:p>
    <w:p w14:paraId="7ECAB839" w14:textId="77777777" w:rsidR="00906A2E" w:rsidRDefault="00906A2E" w:rsidP="0003748E">
      <w:pPr>
        <w:pStyle w:val="BodyTextIndent"/>
        <w:spacing w:beforeLines="120" w:before="288" w:afterLines="60" w:after="144"/>
        <w:ind w:left="2694" w:hanging="284"/>
        <w:rPr>
          <w:rFonts w:ascii="Times New Roman" w:hAnsi="Times New Roman"/>
        </w:rPr>
      </w:pPr>
      <w:r w:rsidRPr="009C3BF7">
        <w:rPr>
          <w:rFonts w:ascii="Times New Roman" w:hAnsi="Times New Roman"/>
        </w:rPr>
        <w:t>= 90 vỉ x 10 viên</w:t>
      </w:r>
      <w:r w:rsidRPr="009C3BF7">
        <w:rPr>
          <w:rFonts w:ascii="Times New Roman" w:hAnsi="Times New Roman"/>
        </w:rPr>
        <w:tab/>
      </w:r>
    </w:p>
    <w:p w14:paraId="420A4D08" w14:textId="77777777" w:rsidR="00906A2E" w:rsidRDefault="00906A2E" w:rsidP="0003748E">
      <w:pPr>
        <w:pStyle w:val="BodyTextIndent"/>
        <w:spacing w:beforeLines="120" w:before="288" w:afterLines="60" w:after="144"/>
        <w:ind w:left="2694" w:hanging="284"/>
        <w:rPr>
          <w:rFonts w:ascii="Times New Roman" w:hAnsi="Times New Roman"/>
        </w:rPr>
      </w:pPr>
      <w:r w:rsidRPr="009C3BF7">
        <w:rPr>
          <w:rFonts w:ascii="Times New Roman" w:hAnsi="Times New Roman"/>
        </w:rPr>
        <w:t>= 9 hộp</w:t>
      </w:r>
    </w:p>
    <w:p w14:paraId="2039FC28" w14:textId="77777777" w:rsidR="00BA6F28" w:rsidRPr="009C3BF7" w:rsidRDefault="00BA6F28" w:rsidP="0003748E">
      <w:pPr>
        <w:pStyle w:val="BodyTextIndent"/>
        <w:spacing w:beforeLines="120" w:before="288" w:afterLines="60" w:after="144"/>
        <w:ind w:left="2410" w:firstLine="0"/>
        <w:rPr>
          <w:rFonts w:ascii="Times New Roman" w:hAnsi="Times New Roman"/>
        </w:rPr>
      </w:pPr>
      <w:r w:rsidRPr="009C3BF7">
        <w:rPr>
          <w:rFonts w:ascii="Times New Roman" w:hAnsi="Times New Roman"/>
        </w:rPr>
        <w:t xml:space="preserve">Tổng số thuốc cần cho cả 2 thử nghiệm cần </w:t>
      </w:r>
      <w:r w:rsidR="00780464" w:rsidRPr="009C3BF7">
        <w:rPr>
          <w:rFonts w:ascii="Times New Roman" w:hAnsi="Times New Roman"/>
        </w:rPr>
        <w:t xml:space="preserve">= </w:t>
      </w:r>
      <w:r w:rsidR="00906A2E">
        <w:rPr>
          <w:rFonts w:ascii="Times New Roman" w:hAnsi="Times New Roman"/>
        </w:rPr>
        <w:t xml:space="preserve">4 hộp + 9 hộp = </w:t>
      </w:r>
      <w:r w:rsidR="0003748E">
        <w:rPr>
          <w:rFonts w:ascii="Times New Roman" w:hAnsi="Times New Roman"/>
        </w:rPr>
        <w:br/>
        <w:t xml:space="preserve">= </w:t>
      </w:r>
      <w:r w:rsidRPr="009C3BF7">
        <w:rPr>
          <w:rFonts w:ascii="Times New Roman" w:hAnsi="Times New Roman"/>
        </w:rPr>
        <w:t>13 hộp x 10 vỉ</w:t>
      </w:r>
    </w:p>
    <w:p w14:paraId="6B8B529C" w14:textId="77777777" w:rsidR="00BA6F28" w:rsidRPr="009C3BF7" w:rsidRDefault="00BA6F28" w:rsidP="00BD3599">
      <w:pPr>
        <w:pStyle w:val="BodyTextIndent"/>
        <w:numPr>
          <w:ilvl w:val="0"/>
          <w:numId w:val="5"/>
        </w:numPr>
        <w:tabs>
          <w:tab w:val="clear" w:pos="360"/>
          <w:tab w:val="left" w:pos="1440"/>
        </w:tabs>
        <w:spacing w:beforeLines="120" w:before="288" w:afterLines="60" w:after="144"/>
        <w:ind w:left="1440"/>
        <w:jc w:val="left"/>
        <w:rPr>
          <w:rFonts w:ascii="Times New Roman" w:hAnsi="Times New Roman"/>
          <w:bCs/>
          <w:u w:val="single"/>
        </w:rPr>
      </w:pPr>
      <w:r w:rsidRPr="009C3BF7">
        <w:rPr>
          <w:rFonts w:ascii="Times New Roman" w:hAnsi="Times New Roman"/>
          <w:bCs/>
          <w:u w:val="single"/>
        </w:rPr>
        <w:t>Nội dung báo cáo</w:t>
      </w:r>
    </w:p>
    <w:p w14:paraId="5AED20D5"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Người chịu trách nhiệm</w:t>
      </w:r>
    </w:p>
    <w:p w14:paraId="56117673"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Tóm tắt</w:t>
      </w:r>
    </w:p>
    <w:p w14:paraId="76FA0945"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Mục đích</w:t>
      </w:r>
    </w:p>
    <w:p w14:paraId="714280B1"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Nguyên liệu thử</w:t>
      </w:r>
    </w:p>
    <w:p w14:paraId="1F500468"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Thành phần</w:t>
      </w:r>
    </w:p>
    <w:p w14:paraId="5BC5D83B"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Đóng gói</w:t>
      </w:r>
    </w:p>
    <w:p w14:paraId="50053017"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 xml:space="preserve">Điều kiện bảo quản và </w:t>
      </w:r>
      <w:r w:rsidR="003D5E31" w:rsidRPr="009C3BF7">
        <w:rPr>
          <w:rFonts w:ascii="Times New Roman" w:hAnsi="Times New Roman"/>
        </w:rPr>
        <w:t>thời gian biểu của quá trình thử</w:t>
      </w:r>
      <w:r w:rsidRPr="009C3BF7">
        <w:rPr>
          <w:rFonts w:ascii="Times New Roman" w:hAnsi="Times New Roman"/>
        </w:rPr>
        <w:t xml:space="preserve"> </w:t>
      </w:r>
    </w:p>
    <w:p w14:paraId="7212C855" w14:textId="77777777" w:rsidR="00BA6F28" w:rsidRPr="009C3BF7" w:rsidRDefault="00C94A6B"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Quy</w:t>
      </w:r>
      <w:r w:rsidR="00BA6F28" w:rsidRPr="009C3BF7">
        <w:rPr>
          <w:rFonts w:ascii="Times New Roman" w:hAnsi="Times New Roman"/>
        </w:rPr>
        <w:t xml:space="preserve"> trình phân tích</w:t>
      </w:r>
    </w:p>
    <w:p w14:paraId="559C46E2"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Chuẩn đối chiếu</w:t>
      </w:r>
    </w:p>
    <w:p w14:paraId="67583C6B"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Kết quả:</w:t>
      </w:r>
    </w:p>
    <w:p w14:paraId="3F12B96D" w14:textId="77777777" w:rsidR="00BA6F28" w:rsidRPr="009C3BF7" w:rsidRDefault="00BA6F28" w:rsidP="00BD3599">
      <w:pPr>
        <w:pStyle w:val="BodyTextIndent"/>
        <w:numPr>
          <w:ilvl w:val="1"/>
          <w:numId w:val="6"/>
        </w:numPr>
        <w:tabs>
          <w:tab w:val="clear" w:pos="1620"/>
          <w:tab w:val="left" w:pos="2552"/>
        </w:tabs>
        <w:spacing w:beforeLines="120" w:before="288" w:afterLines="60" w:after="144"/>
        <w:ind w:left="2552" w:hanging="709"/>
        <w:jc w:val="left"/>
        <w:rPr>
          <w:rFonts w:ascii="Times New Roman" w:hAnsi="Times New Roman"/>
        </w:rPr>
      </w:pPr>
      <w:r w:rsidRPr="009C3BF7">
        <w:rPr>
          <w:rFonts w:ascii="Times New Roman" w:hAnsi="Times New Roman"/>
        </w:rPr>
        <w:t>Độ ổn định vật lý</w:t>
      </w:r>
    </w:p>
    <w:p w14:paraId="4C605B4C" w14:textId="77777777" w:rsidR="00BA6F28" w:rsidRPr="009C3BF7" w:rsidRDefault="00BA6F28" w:rsidP="00BD3599">
      <w:pPr>
        <w:pStyle w:val="BodyTextIndent"/>
        <w:numPr>
          <w:ilvl w:val="1"/>
          <w:numId w:val="6"/>
        </w:numPr>
        <w:tabs>
          <w:tab w:val="clear" w:pos="1620"/>
          <w:tab w:val="left" w:pos="2552"/>
        </w:tabs>
        <w:spacing w:beforeLines="120" w:before="288" w:afterLines="60" w:after="144"/>
        <w:ind w:left="2552" w:hanging="709"/>
        <w:jc w:val="left"/>
        <w:rPr>
          <w:rFonts w:ascii="Times New Roman" w:hAnsi="Times New Roman"/>
        </w:rPr>
      </w:pPr>
      <w:r w:rsidRPr="009C3BF7">
        <w:rPr>
          <w:rFonts w:ascii="Times New Roman" w:hAnsi="Times New Roman"/>
        </w:rPr>
        <w:t>Độ ổn định hoá học</w:t>
      </w:r>
    </w:p>
    <w:p w14:paraId="279B3E24" w14:textId="77777777" w:rsidR="00BA6F28" w:rsidRPr="009C3BF7" w:rsidRDefault="00BA6F28" w:rsidP="00BD3599">
      <w:pPr>
        <w:pStyle w:val="BodyTextIndent"/>
        <w:numPr>
          <w:ilvl w:val="2"/>
          <w:numId w:val="6"/>
        </w:numPr>
        <w:tabs>
          <w:tab w:val="clear" w:pos="2010"/>
        </w:tabs>
        <w:spacing w:beforeLines="120" w:before="288" w:afterLines="60" w:after="144"/>
        <w:ind w:left="3119" w:hanging="851"/>
        <w:jc w:val="left"/>
        <w:rPr>
          <w:rFonts w:ascii="Times New Roman" w:hAnsi="Times New Roman"/>
        </w:rPr>
      </w:pPr>
      <w:r w:rsidRPr="009C3BF7">
        <w:rPr>
          <w:rFonts w:ascii="Times New Roman" w:hAnsi="Times New Roman"/>
        </w:rPr>
        <w:t xml:space="preserve">Độ ổn định trong điều kiện bảo quản </w:t>
      </w:r>
      <w:r w:rsidR="00DD6199" w:rsidRPr="009C3BF7">
        <w:rPr>
          <w:rFonts w:ascii="Times New Roman" w:hAnsi="Times New Roman"/>
        </w:rPr>
        <w:t>dài hạn</w:t>
      </w:r>
    </w:p>
    <w:p w14:paraId="09ABA227" w14:textId="77777777" w:rsidR="00BA6F28" w:rsidRPr="009C3BF7" w:rsidRDefault="00BA6F28" w:rsidP="00BD3599">
      <w:pPr>
        <w:pStyle w:val="BodyTextIndent"/>
        <w:numPr>
          <w:ilvl w:val="2"/>
          <w:numId w:val="6"/>
        </w:numPr>
        <w:tabs>
          <w:tab w:val="clear" w:pos="2010"/>
        </w:tabs>
        <w:spacing w:beforeLines="120" w:before="288" w:afterLines="60" w:after="144"/>
        <w:ind w:left="3119" w:hanging="851"/>
        <w:jc w:val="left"/>
        <w:rPr>
          <w:rFonts w:ascii="Times New Roman" w:hAnsi="Times New Roman"/>
        </w:rPr>
      </w:pPr>
      <w:r w:rsidRPr="009C3BF7">
        <w:rPr>
          <w:rFonts w:ascii="Times New Roman" w:hAnsi="Times New Roman"/>
        </w:rPr>
        <w:t xml:space="preserve">Độ ổn định trong điều kiện bảo quản </w:t>
      </w:r>
      <w:r w:rsidR="001A40F8">
        <w:rPr>
          <w:rFonts w:ascii="Times New Roman" w:hAnsi="Times New Roman"/>
        </w:rPr>
        <w:t>cấp tốc</w:t>
      </w:r>
    </w:p>
    <w:p w14:paraId="1878790E" w14:textId="29993C36"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Bàn luận</w:t>
      </w:r>
      <w:r w:rsidR="00A41CCF">
        <w:rPr>
          <w:rFonts w:ascii="Times New Roman" w:hAnsi="Times New Roman"/>
        </w:rPr>
        <w:t>/</w:t>
      </w:r>
      <w:r w:rsidRPr="009C3BF7">
        <w:rPr>
          <w:rFonts w:ascii="Times New Roman" w:hAnsi="Times New Roman"/>
        </w:rPr>
        <w:t>kết luận:</w:t>
      </w:r>
    </w:p>
    <w:p w14:paraId="60C8BB1E" w14:textId="77777777" w:rsidR="00BA6F28" w:rsidRPr="009C3BF7" w:rsidRDefault="00BA6F28" w:rsidP="00BD3599">
      <w:pPr>
        <w:pStyle w:val="BodyTextIndent"/>
        <w:numPr>
          <w:ilvl w:val="0"/>
          <w:numId w:val="6"/>
        </w:numPr>
        <w:tabs>
          <w:tab w:val="clear" w:pos="930"/>
        </w:tabs>
        <w:spacing w:beforeLines="120" w:before="288" w:afterLines="60" w:after="144"/>
        <w:ind w:left="1985" w:hanging="567"/>
        <w:jc w:val="left"/>
        <w:rPr>
          <w:rFonts w:ascii="Times New Roman" w:hAnsi="Times New Roman"/>
        </w:rPr>
      </w:pPr>
      <w:r w:rsidRPr="009C3BF7">
        <w:rPr>
          <w:rFonts w:ascii="Times New Roman" w:hAnsi="Times New Roman"/>
        </w:rPr>
        <w:t>Kết quả thử ở dạng bảng</w:t>
      </w:r>
    </w:p>
    <w:p w14:paraId="39244457" w14:textId="77777777" w:rsidR="00BA6F28" w:rsidRPr="009C3BF7" w:rsidRDefault="00BA6F28" w:rsidP="00496E8B">
      <w:pPr>
        <w:pStyle w:val="BodyTextIndent"/>
        <w:tabs>
          <w:tab w:val="left" w:pos="3780"/>
          <w:tab w:val="left" w:pos="6660"/>
        </w:tabs>
        <w:spacing w:beforeLines="120" w:before="288" w:afterLines="60" w:after="144"/>
        <w:ind w:left="570" w:firstLine="0"/>
        <w:jc w:val="center"/>
        <w:rPr>
          <w:rFonts w:ascii="Times New Roman" w:hAnsi="Times New Roman"/>
        </w:rPr>
      </w:pPr>
      <w:r w:rsidRPr="009C3BF7">
        <w:rPr>
          <w:rFonts w:ascii="Times New Roman" w:hAnsi="Times New Roman"/>
        </w:rPr>
        <w:t>Người xét duyệt</w:t>
      </w:r>
      <w:r w:rsidRPr="009C3BF7">
        <w:rPr>
          <w:rFonts w:ascii="Times New Roman" w:hAnsi="Times New Roman"/>
        </w:rPr>
        <w:tab/>
        <w:t>Người kiểm tra</w:t>
      </w:r>
      <w:r w:rsidRPr="009C3BF7">
        <w:rPr>
          <w:rFonts w:ascii="Times New Roman" w:hAnsi="Times New Roman"/>
        </w:rPr>
        <w:tab/>
        <w:t>Người soạn thảo</w:t>
      </w:r>
    </w:p>
    <w:p w14:paraId="228F4A08" w14:textId="77777777" w:rsidR="0050540C" w:rsidRDefault="0050540C" w:rsidP="0003748E">
      <w:pPr>
        <w:pStyle w:val="BodyTextIndent"/>
        <w:spacing w:beforeLines="120" w:before="288" w:after="60"/>
        <w:ind w:left="1440" w:hanging="720"/>
        <w:rPr>
          <w:rFonts w:ascii="Times New Roman" w:hAnsi="Times New Roman"/>
          <w:b/>
        </w:rPr>
      </w:pPr>
    </w:p>
    <w:p w14:paraId="2A12EB87" w14:textId="77777777" w:rsidR="00530517" w:rsidRPr="0003748E" w:rsidRDefault="0003748E" w:rsidP="0003748E">
      <w:pPr>
        <w:pStyle w:val="BodyTextIndent"/>
        <w:spacing w:beforeLines="120" w:before="288" w:after="60"/>
        <w:ind w:left="1440" w:hanging="720"/>
        <w:rPr>
          <w:rFonts w:ascii="Times New Roman" w:hAnsi="Times New Roman"/>
          <w:b/>
        </w:rPr>
      </w:pPr>
      <w:r w:rsidRPr="0003748E">
        <w:rPr>
          <w:rFonts w:ascii="Times New Roman" w:hAnsi="Times New Roman"/>
          <w:b/>
        </w:rPr>
        <w:t xml:space="preserve">5.1.2. </w:t>
      </w:r>
      <w:r w:rsidRPr="0003748E">
        <w:rPr>
          <w:rFonts w:ascii="Times New Roman" w:hAnsi="Times New Roman"/>
          <w:b/>
        </w:rPr>
        <w:tab/>
        <w:t>THỜI GIAN BIỂU NGHIÊN CỨU ĐỘ ỔN ĐỊNH</w:t>
      </w:r>
    </w:p>
    <w:p w14:paraId="32E26D5D" w14:textId="77777777" w:rsidR="00BA6F28" w:rsidRPr="009C3BF7" w:rsidRDefault="00530517" w:rsidP="0003748E">
      <w:pPr>
        <w:pStyle w:val="BodyTextIndent"/>
        <w:spacing w:beforeLines="120" w:before="288" w:afterLines="60" w:after="144"/>
        <w:ind w:left="709" w:firstLine="0"/>
        <w:jc w:val="center"/>
        <w:rPr>
          <w:rFonts w:ascii="Times New Roman" w:hAnsi="Times New Roman"/>
          <w:b/>
          <w:bCs/>
        </w:rPr>
      </w:pPr>
      <w:r w:rsidRPr="009C3BF7">
        <w:rPr>
          <w:rFonts w:ascii="Times New Roman" w:hAnsi="Times New Roman"/>
          <w:b/>
          <w:bCs/>
        </w:rPr>
        <w:t>V</w:t>
      </w:r>
      <w:r w:rsidR="00BA6F28" w:rsidRPr="009C3BF7">
        <w:rPr>
          <w:rFonts w:ascii="Times New Roman" w:hAnsi="Times New Roman"/>
          <w:b/>
          <w:bCs/>
        </w:rPr>
        <w:t>iên nén paracetamol 500 mg</w:t>
      </w:r>
    </w:p>
    <w:p w14:paraId="338A6207" w14:textId="77777777" w:rsidR="00BA6F28" w:rsidRPr="009C3BF7" w:rsidRDefault="00BA6F28" w:rsidP="0003748E">
      <w:pPr>
        <w:pStyle w:val="BodyTextIndent"/>
        <w:spacing w:beforeLines="120" w:before="288" w:afterLines="60" w:after="144"/>
        <w:ind w:left="570" w:firstLine="0"/>
        <w:jc w:val="right"/>
        <w:rPr>
          <w:rFonts w:ascii="Times New Roman" w:hAnsi="Times New Roman"/>
          <w:bCs/>
        </w:rPr>
      </w:pPr>
      <w:r w:rsidRPr="009C3BF7">
        <w:rPr>
          <w:rFonts w:ascii="Times New Roman" w:hAnsi="Times New Roman"/>
          <w:b/>
          <w:bCs/>
        </w:rPr>
        <w:t xml:space="preserve">                                                       </w:t>
      </w:r>
      <w:r w:rsidR="00530517" w:rsidRPr="009C3BF7">
        <w:rPr>
          <w:rFonts w:ascii="Times New Roman" w:hAnsi="Times New Roman"/>
          <w:b/>
          <w:bCs/>
        </w:rPr>
        <w:tab/>
      </w:r>
      <w:r w:rsidR="00530517" w:rsidRPr="009C3BF7">
        <w:rPr>
          <w:rFonts w:ascii="Times New Roman" w:hAnsi="Times New Roman"/>
          <w:b/>
          <w:bCs/>
        </w:rPr>
        <w:tab/>
      </w:r>
      <w:r w:rsidR="00530517" w:rsidRPr="009C3BF7">
        <w:rPr>
          <w:rFonts w:ascii="Times New Roman" w:hAnsi="Times New Roman"/>
          <w:b/>
          <w:bCs/>
        </w:rPr>
        <w:tab/>
      </w:r>
      <w:r w:rsidRPr="009C3BF7">
        <w:rPr>
          <w:rFonts w:ascii="Times New Roman" w:hAnsi="Times New Roman"/>
          <w:bCs/>
        </w:rPr>
        <w:t>Ngày 02</w:t>
      </w:r>
      <w:r w:rsidR="00906A2E">
        <w:rPr>
          <w:rFonts w:ascii="Times New Roman" w:hAnsi="Times New Roman"/>
          <w:bCs/>
        </w:rPr>
        <w:t>.</w:t>
      </w:r>
      <w:r w:rsidRPr="009C3BF7">
        <w:rPr>
          <w:rFonts w:ascii="Times New Roman" w:hAnsi="Times New Roman"/>
          <w:bCs/>
        </w:rPr>
        <w:t>7</w:t>
      </w:r>
      <w:r w:rsidR="00906A2E">
        <w:rPr>
          <w:rFonts w:ascii="Times New Roman" w:hAnsi="Times New Roman"/>
          <w:bCs/>
        </w:rPr>
        <w:t>.</w:t>
      </w:r>
      <w:r w:rsidRPr="009C3BF7">
        <w:rPr>
          <w:rFonts w:ascii="Times New Roman" w:hAnsi="Times New Roman"/>
          <w:bCs/>
        </w:rPr>
        <w:t>1997</w:t>
      </w:r>
    </w:p>
    <w:tbl>
      <w:tblPr>
        <w:tblW w:w="86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6"/>
        <w:gridCol w:w="1911"/>
        <w:gridCol w:w="1790"/>
        <w:gridCol w:w="1800"/>
        <w:gridCol w:w="1620"/>
      </w:tblGrid>
      <w:tr w:rsidR="00BA6F28" w:rsidRPr="0003748E" w14:paraId="246BA71B" w14:textId="77777777" w:rsidTr="0003748E">
        <w:trPr>
          <w:jc w:val="right"/>
        </w:trPr>
        <w:tc>
          <w:tcPr>
            <w:tcW w:w="3397" w:type="dxa"/>
            <w:gridSpan w:val="2"/>
            <w:vAlign w:val="center"/>
          </w:tcPr>
          <w:p w14:paraId="5EDF66D4" w14:textId="77777777" w:rsidR="00BA6F28" w:rsidRPr="0003748E" w:rsidRDefault="00BA6F28" w:rsidP="0003748E">
            <w:pPr>
              <w:pStyle w:val="BodyTextIndent"/>
              <w:spacing w:beforeLines="20" w:before="48" w:afterLines="20" w:after="48"/>
              <w:ind w:left="0" w:firstLine="0"/>
              <w:jc w:val="center"/>
              <w:rPr>
                <w:rFonts w:ascii="Times New Roman" w:hAnsi="Times New Roman"/>
                <w:b/>
                <w:bCs/>
              </w:rPr>
            </w:pPr>
            <w:r w:rsidRPr="0003748E">
              <w:rPr>
                <w:rFonts w:ascii="Times New Roman" w:hAnsi="Times New Roman"/>
                <w:b/>
                <w:bCs/>
              </w:rPr>
              <w:t>Bảo quản</w:t>
            </w:r>
          </w:p>
        </w:tc>
        <w:tc>
          <w:tcPr>
            <w:tcW w:w="5210" w:type="dxa"/>
            <w:gridSpan w:val="3"/>
            <w:vAlign w:val="center"/>
          </w:tcPr>
          <w:p w14:paraId="3B78CD60" w14:textId="77777777" w:rsidR="00BA6F28" w:rsidRPr="0003748E" w:rsidRDefault="00BA6F28" w:rsidP="0003748E">
            <w:pPr>
              <w:pStyle w:val="BodyTextIndent"/>
              <w:spacing w:beforeLines="20" w:before="48" w:afterLines="20" w:after="48"/>
              <w:ind w:left="0" w:firstLine="0"/>
              <w:jc w:val="center"/>
              <w:rPr>
                <w:rFonts w:ascii="Times New Roman" w:hAnsi="Times New Roman"/>
                <w:b/>
                <w:bCs/>
              </w:rPr>
            </w:pPr>
            <w:r w:rsidRPr="0003748E">
              <w:rPr>
                <w:rFonts w:ascii="Times New Roman" w:hAnsi="Times New Roman"/>
                <w:b/>
                <w:bCs/>
              </w:rPr>
              <w:t>Thời gian biểu</w:t>
            </w:r>
          </w:p>
        </w:tc>
      </w:tr>
      <w:tr w:rsidR="00BA6F28" w:rsidRPr="0003748E" w14:paraId="39411900" w14:textId="77777777" w:rsidTr="0003748E">
        <w:trPr>
          <w:jc w:val="right"/>
        </w:trPr>
        <w:tc>
          <w:tcPr>
            <w:tcW w:w="1486" w:type="dxa"/>
            <w:vAlign w:val="center"/>
          </w:tcPr>
          <w:p w14:paraId="50F6785F" w14:textId="77777777" w:rsidR="00BA6F28" w:rsidRPr="0003748E" w:rsidRDefault="00BA6F28" w:rsidP="0003748E">
            <w:pPr>
              <w:pStyle w:val="BodyTextIndent"/>
              <w:spacing w:beforeLines="20" w:before="48" w:afterLines="20" w:after="48"/>
              <w:ind w:left="0" w:firstLine="0"/>
              <w:jc w:val="center"/>
              <w:rPr>
                <w:rFonts w:ascii="Times New Roman" w:hAnsi="Times New Roman"/>
                <w:b/>
                <w:bCs/>
              </w:rPr>
            </w:pPr>
            <w:r w:rsidRPr="0003748E">
              <w:rPr>
                <w:rFonts w:ascii="Times New Roman" w:hAnsi="Times New Roman"/>
                <w:b/>
                <w:bCs/>
              </w:rPr>
              <w:t>Thời điểm</w:t>
            </w:r>
          </w:p>
        </w:tc>
        <w:tc>
          <w:tcPr>
            <w:tcW w:w="1911" w:type="dxa"/>
            <w:vAlign w:val="center"/>
          </w:tcPr>
          <w:p w14:paraId="1A74ABE1" w14:textId="77777777" w:rsidR="00BA6F28" w:rsidRPr="0003748E" w:rsidRDefault="00BA6F28" w:rsidP="0003748E">
            <w:pPr>
              <w:pStyle w:val="BodyTextIndent"/>
              <w:spacing w:beforeLines="20" w:before="48" w:afterLines="20" w:after="48"/>
              <w:ind w:left="0" w:firstLine="0"/>
              <w:jc w:val="center"/>
              <w:rPr>
                <w:rFonts w:ascii="Times New Roman" w:hAnsi="Times New Roman"/>
                <w:b/>
                <w:bCs/>
              </w:rPr>
            </w:pPr>
            <w:r w:rsidRPr="0003748E">
              <w:rPr>
                <w:rFonts w:ascii="Times New Roman" w:hAnsi="Times New Roman"/>
                <w:b/>
                <w:bCs/>
              </w:rPr>
              <w:t>Điều kiện</w:t>
            </w:r>
          </w:p>
        </w:tc>
        <w:tc>
          <w:tcPr>
            <w:tcW w:w="1790" w:type="dxa"/>
            <w:vAlign w:val="center"/>
          </w:tcPr>
          <w:p w14:paraId="08F2A8A3" w14:textId="77777777" w:rsidR="00BA6F28" w:rsidRPr="0003748E" w:rsidRDefault="00BA6F28" w:rsidP="0003748E">
            <w:pPr>
              <w:pStyle w:val="BodyTextIndent"/>
              <w:spacing w:beforeLines="20" w:before="48" w:afterLines="20" w:after="48"/>
              <w:ind w:left="0" w:firstLine="0"/>
              <w:jc w:val="center"/>
              <w:rPr>
                <w:rFonts w:ascii="Times New Roman" w:hAnsi="Times New Roman"/>
                <w:b/>
                <w:bCs/>
              </w:rPr>
            </w:pPr>
            <w:r w:rsidRPr="0003748E">
              <w:rPr>
                <w:rFonts w:ascii="Times New Roman" w:hAnsi="Times New Roman"/>
                <w:b/>
                <w:bCs/>
              </w:rPr>
              <w:t>Lô số 001</w:t>
            </w:r>
          </w:p>
        </w:tc>
        <w:tc>
          <w:tcPr>
            <w:tcW w:w="1800" w:type="dxa"/>
            <w:vAlign w:val="center"/>
          </w:tcPr>
          <w:p w14:paraId="603C3D25" w14:textId="77777777" w:rsidR="00BA6F28" w:rsidRPr="0003748E" w:rsidRDefault="00BA6F28" w:rsidP="0003748E">
            <w:pPr>
              <w:pStyle w:val="BodyTextIndent"/>
              <w:spacing w:beforeLines="20" w:before="48" w:afterLines="20" w:after="48"/>
              <w:ind w:left="0" w:firstLine="0"/>
              <w:jc w:val="center"/>
              <w:rPr>
                <w:rFonts w:ascii="Times New Roman" w:hAnsi="Times New Roman"/>
                <w:b/>
                <w:bCs/>
              </w:rPr>
            </w:pPr>
            <w:r w:rsidRPr="0003748E">
              <w:rPr>
                <w:rFonts w:ascii="Times New Roman" w:hAnsi="Times New Roman"/>
                <w:b/>
                <w:bCs/>
              </w:rPr>
              <w:t>Lô số 002</w:t>
            </w:r>
          </w:p>
        </w:tc>
        <w:tc>
          <w:tcPr>
            <w:tcW w:w="1620" w:type="dxa"/>
            <w:vAlign w:val="center"/>
          </w:tcPr>
          <w:p w14:paraId="02029CAC" w14:textId="77777777" w:rsidR="00BA6F28" w:rsidRPr="0003748E" w:rsidRDefault="00BA6F28" w:rsidP="0003748E">
            <w:pPr>
              <w:pStyle w:val="BodyTextIndent"/>
              <w:spacing w:beforeLines="20" w:before="48" w:afterLines="20" w:after="48"/>
              <w:ind w:left="0" w:firstLine="0"/>
              <w:jc w:val="center"/>
              <w:rPr>
                <w:rFonts w:ascii="Times New Roman" w:hAnsi="Times New Roman"/>
                <w:b/>
                <w:bCs/>
              </w:rPr>
            </w:pPr>
            <w:r w:rsidRPr="0003748E">
              <w:rPr>
                <w:rFonts w:ascii="Times New Roman" w:hAnsi="Times New Roman"/>
                <w:b/>
                <w:bCs/>
              </w:rPr>
              <w:t>Lô số 003</w:t>
            </w:r>
          </w:p>
        </w:tc>
      </w:tr>
      <w:tr w:rsidR="00BA6F28" w:rsidRPr="0003748E" w14:paraId="1541BC7C" w14:textId="77777777" w:rsidTr="0003748E">
        <w:trPr>
          <w:trHeight w:val="157"/>
          <w:jc w:val="right"/>
        </w:trPr>
        <w:tc>
          <w:tcPr>
            <w:tcW w:w="1486" w:type="dxa"/>
            <w:vMerge w:val="restart"/>
            <w:vAlign w:val="center"/>
          </w:tcPr>
          <w:p w14:paraId="1168D66B"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Bắt đầu</w:t>
            </w:r>
          </w:p>
        </w:tc>
        <w:tc>
          <w:tcPr>
            <w:tcW w:w="1911" w:type="dxa"/>
            <w:vAlign w:val="center"/>
          </w:tcPr>
          <w:p w14:paraId="7DF680F0" w14:textId="77777777" w:rsidR="00BA6F28" w:rsidRPr="0003748E" w:rsidRDefault="001A40F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Cấp tốc</w:t>
            </w:r>
          </w:p>
        </w:tc>
        <w:tc>
          <w:tcPr>
            <w:tcW w:w="1790" w:type="dxa"/>
            <w:vAlign w:val="center"/>
          </w:tcPr>
          <w:p w14:paraId="74BD6E9F"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02.</w:t>
            </w:r>
            <w:r w:rsidR="00496E8B">
              <w:rPr>
                <w:rFonts w:ascii="Times New Roman" w:hAnsi="Times New Roman"/>
              </w:rPr>
              <w:t>0</w:t>
            </w:r>
            <w:r w:rsidRPr="0003748E">
              <w:rPr>
                <w:rFonts w:ascii="Times New Roman" w:hAnsi="Times New Roman"/>
              </w:rPr>
              <w:t>7.1997</w:t>
            </w:r>
          </w:p>
        </w:tc>
        <w:tc>
          <w:tcPr>
            <w:tcW w:w="1800" w:type="dxa"/>
            <w:vAlign w:val="center"/>
          </w:tcPr>
          <w:p w14:paraId="2249B848"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09.</w:t>
            </w:r>
            <w:r w:rsidR="00496E8B">
              <w:rPr>
                <w:rFonts w:ascii="Times New Roman" w:hAnsi="Times New Roman"/>
              </w:rPr>
              <w:t>0</w:t>
            </w:r>
            <w:r w:rsidRPr="0003748E">
              <w:rPr>
                <w:rFonts w:ascii="Times New Roman" w:hAnsi="Times New Roman"/>
              </w:rPr>
              <w:t>7.1997</w:t>
            </w:r>
          </w:p>
        </w:tc>
        <w:tc>
          <w:tcPr>
            <w:tcW w:w="1620" w:type="dxa"/>
            <w:vAlign w:val="center"/>
          </w:tcPr>
          <w:p w14:paraId="012F7901"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16.</w:t>
            </w:r>
            <w:r w:rsidR="00496E8B">
              <w:rPr>
                <w:rFonts w:ascii="Times New Roman" w:hAnsi="Times New Roman"/>
              </w:rPr>
              <w:t>0</w:t>
            </w:r>
            <w:r w:rsidRPr="0003748E">
              <w:rPr>
                <w:rFonts w:ascii="Times New Roman" w:hAnsi="Times New Roman"/>
              </w:rPr>
              <w:t>7.1997</w:t>
            </w:r>
          </w:p>
        </w:tc>
      </w:tr>
      <w:tr w:rsidR="00BA6F28" w:rsidRPr="0003748E" w14:paraId="2F97288B" w14:textId="77777777" w:rsidTr="0003748E">
        <w:trPr>
          <w:trHeight w:val="156"/>
          <w:jc w:val="right"/>
        </w:trPr>
        <w:tc>
          <w:tcPr>
            <w:tcW w:w="1486" w:type="dxa"/>
            <w:vMerge/>
            <w:vAlign w:val="center"/>
          </w:tcPr>
          <w:p w14:paraId="15E89F77" w14:textId="77777777" w:rsidR="00BA6F28" w:rsidRPr="0003748E" w:rsidRDefault="00BA6F28" w:rsidP="0003748E">
            <w:pPr>
              <w:pStyle w:val="BodyTextIndent"/>
              <w:tabs>
                <w:tab w:val="center" w:pos="4320"/>
                <w:tab w:val="right" w:pos="8640"/>
              </w:tabs>
              <w:spacing w:beforeLines="20" w:before="48" w:afterLines="20" w:after="48"/>
              <w:ind w:left="0" w:firstLine="0"/>
              <w:jc w:val="center"/>
              <w:rPr>
                <w:rFonts w:ascii="Times New Roman" w:hAnsi="Times New Roman"/>
              </w:rPr>
            </w:pPr>
          </w:p>
        </w:tc>
        <w:tc>
          <w:tcPr>
            <w:tcW w:w="1911" w:type="dxa"/>
            <w:vAlign w:val="center"/>
          </w:tcPr>
          <w:p w14:paraId="183A62F9" w14:textId="77777777" w:rsidR="00BA6F28"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12F3B846"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7.1997</w:t>
            </w:r>
          </w:p>
        </w:tc>
        <w:tc>
          <w:tcPr>
            <w:tcW w:w="1800" w:type="dxa"/>
            <w:vAlign w:val="center"/>
          </w:tcPr>
          <w:p w14:paraId="2AF10E0A"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7.1997</w:t>
            </w:r>
          </w:p>
        </w:tc>
        <w:tc>
          <w:tcPr>
            <w:tcW w:w="1620" w:type="dxa"/>
            <w:vAlign w:val="center"/>
          </w:tcPr>
          <w:p w14:paraId="7CB46517"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7.1997</w:t>
            </w:r>
          </w:p>
        </w:tc>
      </w:tr>
      <w:tr w:rsidR="00BA6F28" w:rsidRPr="0003748E" w14:paraId="28DBBCF0" w14:textId="77777777" w:rsidTr="0003748E">
        <w:trPr>
          <w:trHeight w:val="157"/>
          <w:jc w:val="right"/>
        </w:trPr>
        <w:tc>
          <w:tcPr>
            <w:tcW w:w="1486" w:type="dxa"/>
            <w:shd w:val="clear" w:color="auto" w:fill="auto"/>
            <w:vAlign w:val="center"/>
          </w:tcPr>
          <w:p w14:paraId="54FB1E0F"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 tháng</w:t>
            </w:r>
          </w:p>
        </w:tc>
        <w:tc>
          <w:tcPr>
            <w:tcW w:w="1911" w:type="dxa"/>
            <w:vAlign w:val="center"/>
          </w:tcPr>
          <w:p w14:paraId="40BCFCD1" w14:textId="77777777" w:rsidR="00BA6F28" w:rsidRPr="0003748E" w:rsidRDefault="001A40F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Cấp tốc</w:t>
            </w:r>
          </w:p>
        </w:tc>
        <w:tc>
          <w:tcPr>
            <w:tcW w:w="1790" w:type="dxa"/>
            <w:vAlign w:val="center"/>
          </w:tcPr>
          <w:p w14:paraId="2D3BAFD3"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02.</w:t>
            </w:r>
            <w:r w:rsidR="00496E8B">
              <w:rPr>
                <w:rFonts w:ascii="Times New Roman" w:hAnsi="Times New Roman"/>
              </w:rPr>
              <w:t>0</w:t>
            </w:r>
            <w:r w:rsidRPr="0003748E">
              <w:rPr>
                <w:rFonts w:ascii="Times New Roman" w:hAnsi="Times New Roman"/>
              </w:rPr>
              <w:t>8.1997</w:t>
            </w:r>
          </w:p>
        </w:tc>
        <w:tc>
          <w:tcPr>
            <w:tcW w:w="1800" w:type="dxa"/>
            <w:vAlign w:val="center"/>
          </w:tcPr>
          <w:p w14:paraId="65D4F995"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09.</w:t>
            </w:r>
            <w:r w:rsidR="00496E8B">
              <w:rPr>
                <w:rFonts w:ascii="Times New Roman" w:hAnsi="Times New Roman"/>
              </w:rPr>
              <w:t>0</w:t>
            </w:r>
            <w:r w:rsidRPr="0003748E">
              <w:rPr>
                <w:rFonts w:ascii="Times New Roman" w:hAnsi="Times New Roman"/>
              </w:rPr>
              <w:t>8.1997</w:t>
            </w:r>
          </w:p>
        </w:tc>
        <w:tc>
          <w:tcPr>
            <w:tcW w:w="1620" w:type="dxa"/>
            <w:vAlign w:val="center"/>
          </w:tcPr>
          <w:p w14:paraId="3677B15B"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16.</w:t>
            </w:r>
            <w:r w:rsidR="00496E8B">
              <w:rPr>
                <w:rFonts w:ascii="Times New Roman" w:hAnsi="Times New Roman"/>
              </w:rPr>
              <w:t>0</w:t>
            </w:r>
            <w:r w:rsidRPr="0003748E">
              <w:rPr>
                <w:rFonts w:ascii="Times New Roman" w:hAnsi="Times New Roman"/>
              </w:rPr>
              <w:t>8.1997</w:t>
            </w:r>
          </w:p>
        </w:tc>
      </w:tr>
      <w:tr w:rsidR="00BA6F28" w:rsidRPr="0003748E" w14:paraId="3CCCC4FC" w14:textId="77777777" w:rsidTr="0003748E">
        <w:trPr>
          <w:trHeight w:val="157"/>
          <w:jc w:val="right"/>
        </w:trPr>
        <w:tc>
          <w:tcPr>
            <w:tcW w:w="1486" w:type="dxa"/>
            <w:vMerge w:val="restart"/>
            <w:vAlign w:val="center"/>
          </w:tcPr>
          <w:p w14:paraId="10EC049A"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3 tháng</w:t>
            </w:r>
          </w:p>
        </w:tc>
        <w:tc>
          <w:tcPr>
            <w:tcW w:w="1911" w:type="dxa"/>
            <w:vAlign w:val="center"/>
          </w:tcPr>
          <w:p w14:paraId="49795160" w14:textId="77777777" w:rsidR="00BA6F28" w:rsidRPr="0003748E" w:rsidRDefault="001A40F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Cấp tốc</w:t>
            </w:r>
          </w:p>
        </w:tc>
        <w:tc>
          <w:tcPr>
            <w:tcW w:w="1790" w:type="dxa"/>
            <w:vAlign w:val="center"/>
          </w:tcPr>
          <w:p w14:paraId="4E33AA03"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w:t>
            </w:r>
            <w:r w:rsidR="00A00105" w:rsidRPr="0003748E">
              <w:rPr>
                <w:rFonts w:ascii="Times New Roman" w:hAnsi="Times New Roman"/>
              </w:rPr>
              <w:t>2</w:t>
            </w:r>
            <w:r w:rsidRPr="0003748E">
              <w:rPr>
                <w:rFonts w:ascii="Times New Roman" w:hAnsi="Times New Roman"/>
              </w:rPr>
              <w:t>.10.1997</w:t>
            </w:r>
          </w:p>
        </w:tc>
        <w:tc>
          <w:tcPr>
            <w:tcW w:w="1800" w:type="dxa"/>
            <w:vAlign w:val="center"/>
          </w:tcPr>
          <w:p w14:paraId="2F0E22A3"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09.10.1997</w:t>
            </w:r>
          </w:p>
        </w:tc>
        <w:tc>
          <w:tcPr>
            <w:tcW w:w="1620" w:type="dxa"/>
            <w:vAlign w:val="center"/>
          </w:tcPr>
          <w:p w14:paraId="4C53901F"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16.10.1997</w:t>
            </w:r>
          </w:p>
        </w:tc>
      </w:tr>
      <w:tr w:rsidR="00BA6F28" w:rsidRPr="0003748E" w14:paraId="6CA90CEE" w14:textId="77777777" w:rsidTr="0003748E">
        <w:trPr>
          <w:trHeight w:val="156"/>
          <w:jc w:val="right"/>
        </w:trPr>
        <w:tc>
          <w:tcPr>
            <w:tcW w:w="1486" w:type="dxa"/>
            <w:vMerge/>
            <w:vAlign w:val="center"/>
          </w:tcPr>
          <w:p w14:paraId="16ADDB94" w14:textId="77777777" w:rsidR="00BA6F28" w:rsidRPr="0003748E" w:rsidRDefault="00BA6F28" w:rsidP="0003748E">
            <w:pPr>
              <w:pStyle w:val="BodyTextIndent"/>
              <w:tabs>
                <w:tab w:val="center" w:pos="4320"/>
                <w:tab w:val="right" w:pos="8640"/>
              </w:tabs>
              <w:spacing w:beforeLines="20" w:before="48" w:afterLines="20" w:after="48"/>
              <w:ind w:left="0" w:firstLine="0"/>
              <w:jc w:val="center"/>
              <w:rPr>
                <w:rFonts w:ascii="Times New Roman" w:hAnsi="Times New Roman"/>
              </w:rPr>
            </w:pPr>
          </w:p>
        </w:tc>
        <w:tc>
          <w:tcPr>
            <w:tcW w:w="1911" w:type="dxa"/>
            <w:vAlign w:val="center"/>
          </w:tcPr>
          <w:p w14:paraId="26CD830D" w14:textId="77777777" w:rsidR="00BA6F28"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35294BBC" w14:textId="77777777" w:rsidR="00BA6F28"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BA6F28" w:rsidRPr="0003748E">
              <w:rPr>
                <w:rFonts w:ascii="Times New Roman" w:hAnsi="Times New Roman"/>
              </w:rPr>
              <w:t>.1</w:t>
            </w:r>
            <w:r w:rsidRPr="0003748E">
              <w:rPr>
                <w:rFonts w:ascii="Times New Roman" w:hAnsi="Times New Roman"/>
              </w:rPr>
              <w:t>0</w:t>
            </w:r>
            <w:r w:rsidR="00BA6F28" w:rsidRPr="0003748E">
              <w:rPr>
                <w:rFonts w:ascii="Times New Roman" w:hAnsi="Times New Roman"/>
              </w:rPr>
              <w:t>.</w:t>
            </w:r>
            <w:r w:rsidRPr="0003748E">
              <w:rPr>
                <w:rFonts w:ascii="Times New Roman" w:hAnsi="Times New Roman"/>
              </w:rPr>
              <w:t>1998</w:t>
            </w:r>
          </w:p>
        </w:tc>
        <w:tc>
          <w:tcPr>
            <w:tcW w:w="1800" w:type="dxa"/>
            <w:vAlign w:val="center"/>
          </w:tcPr>
          <w:p w14:paraId="0C4B461D"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12.10.1997</w:t>
            </w:r>
          </w:p>
        </w:tc>
        <w:tc>
          <w:tcPr>
            <w:tcW w:w="1620" w:type="dxa"/>
            <w:vAlign w:val="center"/>
          </w:tcPr>
          <w:p w14:paraId="3ECD7FB5"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18.10.1997</w:t>
            </w:r>
          </w:p>
        </w:tc>
      </w:tr>
      <w:tr w:rsidR="00BA6F28" w:rsidRPr="0003748E" w14:paraId="353A4A2E" w14:textId="77777777" w:rsidTr="0003748E">
        <w:trPr>
          <w:trHeight w:val="157"/>
          <w:jc w:val="right"/>
        </w:trPr>
        <w:tc>
          <w:tcPr>
            <w:tcW w:w="1486" w:type="dxa"/>
            <w:vMerge w:val="restart"/>
            <w:vAlign w:val="center"/>
          </w:tcPr>
          <w:p w14:paraId="2C61FFEC"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 xml:space="preserve">6 tháng </w:t>
            </w:r>
          </w:p>
        </w:tc>
        <w:tc>
          <w:tcPr>
            <w:tcW w:w="1911" w:type="dxa"/>
            <w:vAlign w:val="center"/>
          </w:tcPr>
          <w:p w14:paraId="46A3C525" w14:textId="77777777" w:rsidR="00BA6F28" w:rsidRPr="0003748E" w:rsidRDefault="001A40F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Cấp tốc</w:t>
            </w:r>
          </w:p>
        </w:tc>
        <w:tc>
          <w:tcPr>
            <w:tcW w:w="1790" w:type="dxa"/>
            <w:vAlign w:val="center"/>
          </w:tcPr>
          <w:p w14:paraId="13CEF010"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w:t>
            </w:r>
            <w:r w:rsidR="00A00105" w:rsidRPr="0003748E">
              <w:rPr>
                <w:rFonts w:ascii="Times New Roman" w:hAnsi="Times New Roman"/>
              </w:rPr>
              <w:t>2</w:t>
            </w:r>
            <w:r w:rsidRPr="0003748E">
              <w:rPr>
                <w:rFonts w:ascii="Times New Roman" w:hAnsi="Times New Roman"/>
              </w:rPr>
              <w:t>.</w:t>
            </w:r>
            <w:r w:rsidR="00496E8B">
              <w:rPr>
                <w:rFonts w:ascii="Times New Roman" w:hAnsi="Times New Roman"/>
              </w:rPr>
              <w:t>0</w:t>
            </w:r>
            <w:r w:rsidRPr="0003748E">
              <w:rPr>
                <w:rFonts w:ascii="Times New Roman" w:hAnsi="Times New Roman"/>
              </w:rPr>
              <w:t>1.1998</w:t>
            </w:r>
          </w:p>
        </w:tc>
        <w:tc>
          <w:tcPr>
            <w:tcW w:w="1800" w:type="dxa"/>
            <w:vAlign w:val="center"/>
          </w:tcPr>
          <w:p w14:paraId="04DC6491"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09.</w:t>
            </w:r>
            <w:r w:rsidR="00496E8B">
              <w:rPr>
                <w:rFonts w:ascii="Times New Roman" w:hAnsi="Times New Roman"/>
              </w:rPr>
              <w:t>0</w:t>
            </w:r>
            <w:r w:rsidRPr="0003748E">
              <w:rPr>
                <w:rFonts w:ascii="Times New Roman" w:hAnsi="Times New Roman"/>
              </w:rPr>
              <w:t>1.1998</w:t>
            </w:r>
          </w:p>
        </w:tc>
        <w:tc>
          <w:tcPr>
            <w:tcW w:w="1620" w:type="dxa"/>
            <w:vAlign w:val="center"/>
          </w:tcPr>
          <w:p w14:paraId="160ABE7C"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16.</w:t>
            </w:r>
            <w:r w:rsidR="00496E8B">
              <w:rPr>
                <w:rFonts w:ascii="Times New Roman" w:hAnsi="Times New Roman"/>
              </w:rPr>
              <w:t>0</w:t>
            </w:r>
            <w:r w:rsidRPr="0003748E">
              <w:rPr>
                <w:rFonts w:ascii="Times New Roman" w:hAnsi="Times New Roman"/>
              </w:rPr>
              <w:t>1.1998</w:t>
            </w:r>
          </w:p>
        </w:tc>
      </w:tr>
      <w:tr w:rsidR="00BA6F28" w:rsidRPr="0003748E" w14:paraId="6F3C0A5F" w14:textId="77777777" w:rsidTr="0003748E">
        <w:trPr>
          <w:trHeight w:val="156"/>
          <w:jc w:val="right"/>
        </w:trPr>
        <w:tc>
          <w:tcPr>
            <w:tcW w:w="1486" w:type="dxa"/>
            <w:vMerge/>
            <w:vAlign w:val="center"/>
          </w:tcPr>
          <w:p w14:paraId="183C83DB" w14:textId="77777777" w:rsidR="00BA6F28" w:rsidRPr="0003748E" w:rsidRDefault="00BA6F28" w:rsidP="0003748E">
            <w:pPr>
              <w:pStyle w:val="BodyTextIndent"/>
              <w:tabs>
                <w:tab w:val="center" w:pos="4320"/>
                <w:tab w:val="right" w:pos="8640"/>
              </w:tabs>
              <w:spacing w:beforeLines="20" w:before="48" w:afterLines="20" w:after="48"/>
              <w:ind w:left="0" w:firstLine="0"/>
              <w:jc w:val="center"/>
              <w:rPr>
                <w:rFonts w:ascii="Times New Roman" w:hAnsi="Times New Roman"/>
              </w:rPr>
            </w:pPr>
          </w:p>
        </w:tc>
        <w:tc>
          <w:tcPr>
            <w:tcW w:w="1911" w:type="dxa"/>
            <w:vAlign w:val="center"/>
          </w:tcPr>
          <w:p w14:paraId="649B246D" w14:textId="77777777" w:rsidR="00BA6F28"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2ED14875"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1.1998</w:t>
            </w:r>
          </w:p>
        </w:tc>
        <w:tc>
          <w:tcPr>
            <w:tcW w:w="1800" w:type="dxa"/>
            <w:vAlign w:val="center"/>
          </w:tcPr>
          <w:p w14:paraId="2DD588B2"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1.1998</w:t>
            </w:r>
          </w:p>
        </w:tc>
        <w:tc>
          <w:tcPr>
            <w:tcW w:w="1620" w:type="dxa"/>
            <w:vAlign w:val="center"/>
          </w:tcPr>
          <w:p w14:paraId="73E9E67C" w14:textId="77777777" w:rsidR="00BA6F28" w:rsidRPr="0003748E" w:rsidRDefault="00BA6F28"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1.1998</w:t>
            </w:r>
          </w:p>
        </w:tc>
      </w:tr>
      <w:tr w:rsidR="00A00105" w:rsidRPr="0003748E" w14:paraId="6900B0B1" w14:textId="77777777" w:rsidTr="0003748E">
        <w:trPr>
          <w:trHeight w:val="157"/>
          <w:jc w:val="right"/>
        </w:trPr>
        <w:tc>
          <w:tcPr>
            <w:tcW w:w="1486" w:type="dxa"/>
            <w:shd w:val="clear" w:color="auto" w:fill="auto"/>
            <w:vAlign w:val="center"/>
          </w:tcPr>
          <w:p w14:paraId="6D66CAEE"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9 tháng</w:t>
            </w:r>
          </w:p>
        </w:tc>
        <w:tc>
          <w:tcPr>
            <w:tcW w:w="1911" w:type="dxa"/>
            <w:vAlign w:val="center"/>
          </w:tcPr>
          <w:p w14:paraId="1B84065F" w14:textId="77777777" w:rsidR="00A00105"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32F5325E"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4.1998</w:t>
            </w:r>
          </w:p>
        </w:tc>
        <w:tc>
          <w:tcPr>
            <w:tcW w:w="1800" w:type="dxa"/>
            <w:vAlign w:val="center"/>
          </w:tcPr>
          <w:p w14:paraId="039A2169"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4.1998</w:t>
            </w:r>
          </w:p>
        </w:tc>
        <w:tc>
          <w:tcPr>
            <w:tcW w:w="1620" w:type="dxa"/>
            <w:vAlign w:val="center"/>
          </w:tcPr>
          <w:p w14:paraId="4B0063C7"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4.1998</w:t>
            </w:r>
          </w:p>
        </w:tc>
      </w:tr>
      <w:tr w:rsidR="00A00105" w:rsidRPr="0003748E" w14:paraId="4FC47299" w14:textId="77777777" w:rsidTr="0003748E">
        <w:trPr>
          <w:trHeight w:val="157"/>
          <w:jc w:val="right"/>
        </w:trPr>
        <w:tc>
          <w:tcPr>
            <w:tcW w:w="1486" w:type="dxa"/>
            <w:shd w:val="clear" w:color="auto" w:fill="auto"/>
            <w:vAlign w:val="center"/>
          </w:tcPr>
          <w:p w14:paraId="5A87699D"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 tháng</w:t>
            </w:r>
          </w:p>
        </w:tc>
        <w:tc>
          <w:tcPr>
            <w:tcW w:w="1911" w:type="dxa"/>
            <w:vAlign w:val="center"/>
          </w:tcPr>
          <w:p w14:paraId="17EB9AC8" w14:textId="77777777" w:rsidR="00A00105"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449DAFF7"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7.1998</w:t>
            </w:r>
          </w:p>
        </w:tc>
        <w:tc>
          <w:tcPr>
            <w:tcW w:w="1800" w:type="dxa"/>
            <w:vAlign w:val="center"/>
          </w:tcPr>
          <w:p w14:paraId="7074713E"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7.1998</w:t>
            </w:r>
          </w:p>
        </w:tc>
        <w:tc>
          <w:tcPr>
            <w:tcW w:w="1620" w:type="dxa"/>
            <w:vAlign w:val="center"/>
          </w:tcPr>
          <w:p w14:paraId="3E29418C"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7.1998</w:t>
            </w:r>
          </w:p>
        </w:tc>
      </w:tr>
      <w:tr w:rsidR="00A00105" w:rsidRPr="0003748E" w14:paraId="0D5B94BC" w14:textId="77777777" w:rsidTr="0003748E">
        <w:trPr>
          <w:trHeight w:val="157"/>
          <w:jc w:val="right"/>
        </w:trPr>
        <w:tc>
          <w:tcPr>
            <w:tcW w:w="1486" w:type="dxa"/>
            <w:shd w:val="clear" w:color="auto" w:fill="auto"/>
            <w:vAlign w:val="center"/>
          </w:tcPr>
          <w:p w14:paraId="3E6D3026"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 tháng</w:t>
            </w:r>
          </w:p>
        </w:tc>
        <w:tc>
          <w:tcPr>
            <w:tcW w:w="1911" w:type="dxa"/>
            <w:vAlign w:val="center"/>
          </w:tcPr>
          <w:p w14:paraId="7DDCF01A" w14:textId="77777777" w:rsidR="00A00105"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1FF40E88"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1.1999</w:t>
            </w:r>
          </w:p>
        </w:tc>
        <w:tc>
          <w:tcPr>
            <w:tcW w:w="1800" w:type="dxa"/>
            <w:vAlign w:val="center"/>
          </w:tcPr>
          <w:p w14:paraId="70DE3F43"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1.1999</w:t>
            </w:r>
          </w:p>
        </w:tc>
        <w:tc>
          <w:tcPr>
            <w:tcW w:w="1620" w:type="dxa"/>
            <w:vAlign w:val="center"/>
          </w:tcPr>
          <w:p w14:paraId="192DCE99"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1.1999</w:t>
            </w:r>
          </w:p>
        </w:tc>
      </w:tr>
      <w:tr w:rsidR="00A00105" w:rsidRPr="0003748E" w14:paraId="7D64F5BE" w14:textId="77777777" w:rsidTr="0003748E">
        <w:trPr>
          <w:trHeight w:val="157"/>
          <w:jc w:val="right"/>
        </w:trPr>
        <w:tc>
          <w:tcPr>
            <w:tcW w:w="1486" w:type="dxa"/>
            <w:shd w:val="clear" w:color="auto" w:fill="auto"/>
            <w:vAlign w:val="center"/>
          </w:tcPr>
          <w:p w14:paraId="0D6598E9"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24 tháng</w:t>
            </w:r>
          </w:p>
        </w:tc>
        <w:tc>
          <w:tcPr>
            <w:tcW w:w="1911" w:type="dxa"/>
            <w:vAlign w:val="center"/>
          </w:tcPr>
          <w:p w14:paraId="0DA7E75B" w14:textId="77777777" w:rsidR="00A00105"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7D63572F"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7.1999</w:t>
            </w:r>
          </w:p>
        </w:tc>
        <w:tc>
          <w:tcPr>
            <w:tcW w:w="1800" w:type="dxa"/>
            <w:vAlign w:val="center"/>
          </w:tcPr>
          <w:p w14:paraId="6714B110"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7.1999</w:t>
            </w:r>
          </w:p>
        </w:tc>
        <w:tc>
          <w:tcPr>
            <w:tcW w:w="1620" w:type="dxa"/>
            <w:vAlign w:val="center"/>
          </w:tcPr>
          <w:p w14:paraId="1FD9B0EB"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7.1999</w:t>
            </w:r>
          </w:p>
        </w:tc>
      </w:tr>
      <w:tr w:rsidR="00A00105" w:rsidRPr="0003748E" w14:paraId="1BF40669" w14:textId="77777777" w:rsidTr="0003748E">
        <w:trPr>
          <w:trHeight w:val="157"/>
          <w:jc w:val="right"/>
        </w:trPr>
        <w:tc>
          <w:tcPr>
            <w:tcW w:w="1486" w:type="dxa"/>
            <w:shd w:val="clear" w:color="auto" w:fill="auto"/>
            <w:vAlign w:val="center"/>
          </w:tcPr>
          <w:p w14:paraId="25347A14"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36 tháng</w:t>
            </w:r>
          </w:p>
        </w:tc>
        <w:tc>
          <w:tcPr>
            <w:tcW w:w="1911" w:type="dxa"/>
            <w:vAlign w:val="center"/>
          </w:tcPr>
          <w:p w14:paraId="693C1513" w14:textId="77777777" w:rsidR="00A00105"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41016281"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7.2000</w:t>
            </w:r>
          </w:p>
        </w:tc>
        <w:tc>
          <w:tcPr>
            <w:tcW w:w="1800" w:type="dxa"/>
            <w:vAlign w:val="center"/>
          </w:tcPr>
          <w:p w14:paraId="6D2CB837"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7.2000</w:t>
            </w:r>
          </w:p>
        </w:tc>
        <w:tc>
          <w:tcPr>
            <w:tcW w:w="1620" w:type="dxa"/>
            <w:vAlign w:val="center"/>
          </w:tcPr>
          <w:p w14:paraId="67A40F83"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7.2000</w:t>
            </w:r>
          </w:p>
        </w:tc>
      </w:tr>
      <w:tr w:rsidR="00A00105" w:rsidRPr="0003748E" w14:paraId="7CC1329D" w14:textId="77777777" w:rsidTr="0003748E">
        <w:trPr>
          <w:trHeight w:val="157"/>
          <w:jc w:val="right"/>
        </w:trPr>
        <w:tc>
          <w:tcPr>
            <w:tcW w:w="1486" w:type="dxa"/>
            <w:shd w:val="clear" w:color="auto" w:fill="auto"/>
            <w:vAlign w:val="center"/>
          </w:tcPr>
          <w:p w14:paraId="7BA69A3F"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48 tháng</w:t>
            </w:r>
          </w:p>
        </w:tc>
        <w:tc>
          <w:tcPr>
            <w:tcW w:w="1911" w:type="dxa"/>
            <w:vAlign w:val="center"/>
          </w:tcPr>
          <w:p w14:paraId="41785441" w14:textId="77777777" w:rsidR="00A00105"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404514B6"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7.2001</w:t>
            </w:r>
          </w:p>
        </w:tc>
        <w:tc>
          <w:tcPr>
            <w:tcW w:w="1800" w:type="dxa"/>
            <w:vAlign w:val="center"/>
          </w:tcPr>
          <w:p w14:paraId="35384E74"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7.2001</w:t>
            </w:r>
          </w:p>
        </w:tc>
        <w:tc>
          <w:tcPr>
            <w:tcW w:w="1620" w:type="dxa"/>
            <w:vAlign w:val="center"/>
          </w:tcPr>
          <w:p w14:paraId="4C2684CB"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7.2001</w:t>
            </w:r>
          </w:p>
        </w:tc>
      </w:tr>
      <w:tr w:rsidR="00A00105" w:rsidRPr="0003748E" w14:paraId="1C8090E7" w14:textId="77777777" w:rsidTr="0003748E">
        <w:trPr>
          <w:trHeight w:val="157"/>
          <w:jc w:val="right"/>
        </w:trPr>
        <w:tc>
          <w:tcPr>
            <w:tcW w:w="1486" w:type="dxa"/>
            <w:shd w:val="clear" w:color="auto" w:fill="auto"/>
            <w:vAlign w:val="center"/>
          </w:tcPr>
          <w:p w14:paraId="1ABFAD32"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60 tháng</w:t>
            </w:r>
          </w:p>
        </w:tc>
        <w:tc>
          <w:tcPr>
            <w:tcW w:w="1911" w:type="dxa"/>
            <w:vAlign w:val="center"/>
          </w:tcPr>
          <w:p w14:paraId="466409E4" w14:textId="77777777" w:rsidR="00A00105" w:rsidRPr="0003748E" w:rsidRDefault="00335542"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Dài hạn</w:t>
            </w:r>
          </w:p>
        </w:tc>
        <w:tc>
          <w:tcPr>
            <w:tcW w:w="1790" w:type="dxa"/>
            <w:vAlign w:val="center"/>
          </w:tcPr>
          <w:p w14:paraId="06DC488C"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04.</w:t>
            </w:r>
            <w:r w:rsidR="00496E8B">
              <w:rPr>
                <w:rFonts w:ascii="Times New Roman" w:hAnsi="Times New Roman"/>
              </w:rPr>
              <w:t>0</w:t>
            </w:r>
            <w:r w:rsidRPr="0003748E">
              <w:rPr>
                <w:rFonts w:ascii="Times New Roman" w:hAnsi="Times New Roman"/>
              </w:rPr>
              <w:t>7.2002</w:t>
            </w:r>
          </w:p>
        </w:tc>
        <w:tc>
          <w:tcPr>
            <w:tcW w:w="1800" w:type="dxa"/>
            <w:vAlign w:val="center"/>
          </w:tcPr>
          <w:p w14:paraId="4BD7D8BC"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12.</w:t>
            </w:r>
            <w:r w:rsidR="00496E8B">
              <w:rPr>
                <w:rFonts w:ascii="Times New Roman" w:hAnsi="Times New Roman"/>
              </w:rPr>
              <w:t>0</w:t>
            </w:r>
            <w:r w:rsidRPr="0003748E">
              <w:rPr>
                <w:rFonts w:ascii="Times New Roman" w:hAnsi="Times New Roman"/>
              </w:rPr>
              <w:t>7.2002</w:t>
            </w:r>
          </w:p>
        </w:tc>
        <w:tc>
          <w:tcPr>
            <w:tcW w:w="1620" w:type="dxa"/>
            <w:vAlign w:val="center"/>
          </w:tcPr>
          <w:p w14:paraId="32A26EC7" w14:textId="77777777" w:rsidR="00A00105" w:rsidRPr="0003748E" w:rsidRDefault="00A00105" w:rsidP="0003748E">
            <w:pPr>
              <w:pStyle w:val="BodyTextIndent"/>
              <w:spacing w:beforeLines="20" w:before="48" w:afterLines="20" w:after="48"/>
              <w:ind w:left="0" w:firstLine="0"/>
              <w:jc w:val="center"/>
              <w:rPr>
                <w:rFonts w:ascii="Times New Roman" w:hAnsi="Times New Roman"/>
              </w:rPr>
            </w:pPr>
            <w:r w:rsidRPr="0003748E">
              <w:rPr>
                <w:rFonts w:ascii="Times New Roman" w:hAnsi="Times New Roman"/>
              </w:rPr>
              <w:t>18.</w:t>
            </w:r>
            <w:r w:rsidR="00496E8B">
              <w:rPr>
                <w:rFonts w:ascii="Times New Roman" w:hAnsi="Times New Roman"/>
              </w:rPr>
              <w:t>0</w:t>
            </w:r>
            <w:r w:rsidRPr="0003748E">
              <w:rPr>
                <w:rFonts w:ascii="Times New Roman" w:hAnsi="Times New Roman"/>
              </w:rPr>
              <w:t>7.2002</w:t>
            </w:r>
          </w:p>
        </w:tc>
      </w:tr>
      <w:tr w:rsidR="00A00105" w:rsidRPr="00996797" w14:paraId="3752DB96" w14:textId="77777777" w:rsidTr="0003748E">
        <w:trPr>
          <w:trHeight w:val="37"/>
          <w:jc w:val="right"/>
        </w:trPr>
        <w:tc>
          <w:tcPr>
            <w:tcW w:w="8607" w:type="dxa"/>
            <w:gridSpan w:val="5"/>
            <w:tcBorders>
              <w:bottom w:val="single" w:sz="4" w:space="0" w:color="auto"/>
            </w:tcBorders>
            <w:vAlign w:val="center"/>
          </w:tcPr>
          <w:p w14:paraId="0B43A1C6" w14:textId="77777777" w:rsidR="00A00105" w:rsidRPr="0003748E" w:rsidRDefault="00A00105" w:rsidP="0003748E">
            <w:pPr>
              <w:pStyle w:val="BodyTextIndent"/>
              <w:spacing w:beforeLines="20" w:before="48" w:afterLines="20" w:after="48"/>
              <w:ind w:left="0" w:firstLine="0"/>
              <w:jc w:val="left"/>
              <w:rPr>
                <w:rFonts w:ascii="Times New Roman" w:hAnsi="Times New Roman"/>
                <w:i/>
                <w:lang w:val="pt-BR"/>
              </w:rPr>
            </w:pPr>
            <w:r w:rsidRPr="0003748E">
              <w:rPr>
                <w:rFonts w:ascii="Times New Roman" w:hAnsi="Times New Roman"/>
                <w:i/>
                <w:lang w:val="pt-BR"/>
              </w:rPr>
              <w:t>Ghi chú:</w:t>
            </w:r>
          </w:p>
          <w:p w14:paraId="3CA1D0B8" w14:textId="698DD896" w:rsidR="00A00105" w:rsidRPr="0003748E" w:rsidRDefault="001A40F8" w:rsidP="00944B47">
            <w:pPr>
              <w:pStyle w:val="BodyTextIndent"/>
              <w:tabs>
                <w:tab w:val="left" w:pos="2439"/>
              </w:tabs>
              <w:spacing w:beforeLines="20" w:before="48" w:afterLines="20" w:after="48"/>
              <w:ind w:left="252" w:firstLine="0"/>
              <w:jc w:val="left"/>
              <w:rPr>
                <w:rFonts w:ascii="Times New Roman" w:hAnsi="Times New Roman"/>
                <w:lang w:val="pt-BR"/>
              </w:rPr>
            </w:pPr>
            <w:r w:rsidRPr="0003748E">
              <w:rPr>
                <w:rFonts w:ascii="Times New Roman" w:hAnsi="Times New Roman"/>
                <w:lang w:val="pt-BR"/>
              </w:rPr>
              <w:t>Cấp tốc</w:t>
            </w:r>
            <w:r w:rsidR="0003748E">
              <w:rPr>
                <w:rFonts w:ascii="Times New Roman" w:hAnsi="Times New Roman"/>
                <w:lang w:val="pt-BR"/>
              </w:rPr>
              <w:t>:</w:t>
            </w:r>
            <w:r w:rsidR="00A00105" w:rsidRPr="0003748E">
              <w:rPr>
                <w:rFonts w:ascii="Times New Roman" w:hAnsi="Times New Roman"/>
                <w:lang w:val="pt-BR"/>
              </w:rPr>
              <w:t xml:space="preserve"> </w:t>
            </w:r>
            <w:r w:rsidR="00944B47">
              <w:rPr>
                <w:rFonts w:ascii="Times New Roman" w:hAnsi="Times New Roman"/>
                <w:lang w:val="pt-BR"/>
              </w:rPr>
              <w:tab/>
            </w:r>
            <w:r w:rsidR="00A00105" w:rsidRPr="0003748E">
              <w:rPr>
                <w:rFonts w:ascii="Times New Roman" w:hAnsi="Times New Roman"/>
                <w:lang w:val="pt-BR"/>
              </w:rPr>
              <w:t>Nhiệt độ 40</w:t>
            </w:r>
            <w:ins w:id="157" w:author="Nguyen Tran. Linh" w:date="2022-06-21T14:41:00Z">
              <w:r w:rsidR="00A21AD4">
                <w:rPr>
                  <w:rFonts w:ascii="Times New Roman" w:hAnsi="Times New Roman"/>
                  <w:lang w:val="pt-BR"/>
                </w:rPr>
                <w:t xml:space="preserve"> </w:t>
              </w:r>
            </w:ins>
            <w:r w:rsidR="00A00105" w:rsidRPr="0003748E">
              <w:rPr>
                <w:rFonts w:ascii="Times New Roman" w:hAnsi="Times New Roman"/>
                <w:vertAlign w:val="superscript"/>
                <w:lang w:val="pt-BR"/>
              </w:rPr>
              <w:t>o</w:t>
            </w:r>
            <w:r w:rsidR="00A00105" w:rsidRPr="0003748E">
              <w:rPr>
                <w:rFonts w:ascii="Times New Roman" w:hAnsi="Times New Roman"/>
                <w:lang w:val="pt-BR"/>
              </w:rPr>
              <w:t>C ± 2</w:t>
            </w:r>
            <w:ins w:id="158" w:author="Nguyen Tran. Linh" w:date="2022-06-21T14:41:00Z">
              <w:r w:rsidR="00A21AD4">
                <w:rPr>
                  <w:rFonts w:ascii="Times New Roman" w:hAnsi="Times New Roman"/>
                  <w:lang w:val="pt-BR"/>
                </w:rPr>
                <w:t xml:space="preserve"> </w:t>
              </w:r>
            </w:ins>
            <w:r w:rsidR="00A00105" w:rsidRPr="0003748E">
              <w:rPr>
                <w:rFonts w:ascii="Times New Roman" w:hAnsi="Times New Roman"/>
                <w:vertAlign w:val="superscript"/>
                <w:lang w:val="pt-BR"/>
              </w:rPr>
              <w:t>o</w:t>
            </w:r>
            <w:r w:rsidR="00A00105" w:rsidRPr="0003748E">
              <w:rPr>
                <w:rFonts w:ascii="Times New Roman" w:hAnsi="Times New Roman"/>
                <w:lang w:val="pt-BR"/>
              </w:rPr>
              <w:t>C</w:t>
            </w:r>
            <w:r w:rsidR="00A41CCF">
              <w:rPr>
                <w:rFonts w:ascii="Times New Roman" w:hAnsi="Times New Roman"/>
                <w:lang w:val="pt-BR"/>
              </w:rPr>
              <w:t>/</w:t>
            </w:r>
            <w:r w:rsidR="00A00105" w:rsidRPr="0003748E">
              <w:rPr>
                <w:rFonts w:ascii="Times New Roman" w:hAnsi="Times New Roman"/>
                <w:lang w:val="pt-BR"/>
              </w:rPr>
              <w:t>độ ẩm tương đối 75% ± 5%</w:t>
            </w:r>
          </w:p>
          <w:p w14:paraId="26D0E7A1" w14:textId="09A3BCC7" w:rsidR="00A00105" w:rsidRPr="0003748E" w:rsidRDefault="00515258" w:rsidP="00944B47">
            <w:pPr>
              <w:pStyle w:val="BodyTextIndent"/>
              <w:tabs>
                <w:tab w:val="left" w:pos="2439"/>
                <w:tab w:val="center" w:pos="4320"/>
                <w:tab w:val="right" w:pos="8640"/>
              </w:tabs>
              <w:spacing w:beforeLines="20" w:before="48" w:afterLines="20" w:after="48"/>
              <w:ind w:left="252" w:firstLine="0"/>
              <w:jc w:val="left"/>
              <w:rPr>
                <w:rFonts w:ascii="Times New Roman" w:hAnsi="Times New Roman"/>
                <w:lang w:val="pt-BR"/>
              </w:rPr>
            </w:pPr>
            <w:r w:rsidRPr="0003748E">
              <w:rPr>
                <w:rFonts w:ascii="Times New Roman" w:hAnsi="Times New Roman"/>
                <w:lang w:val="pt-BR"/>
              </w:rPr>
              <w:t xml:space="preserve">Điều kiện </w:t>
            </w:r>
            <w:r w:rsidR="002563ED" w:rsidRPr="0003748E">
              <w:rPr>
                <w:rFonts w:ascii="Times New Roman" w:hAnsi="Times New Roman"/>
                <w:lang w:val="pt-BR"/>
              </w:rPr>
              <w:t>dài hạn</w:t>
            </w:r>
            <w:r w:rsidRPr="0003748E">
              <w:rPr>
                <w:rFonts w:ascii="Times New Roman" w:hAnsi="Times New Roman"/>
                <w:lang w:val="pt-BR"/>
              </w:rPr>
              <w:t xml:space="preserve">: </w:t>
            </w:r>
            <w:r w:rsidRPr="0003748E">
              <w:rPr>
                <w:rFonts w:ascii="Times New Roman" w:hAnsi="Times New Roman"/>
                <w:lang w:val="pt-BR"/>
              </w:rPr>
              <w:tab/>
            </w:r>
            <w:r w:rsidR="00944B47">
              <w:rPr>
                <w:rFonts w:ascii="Times New Roman" w:hAnsi="Times New Roman"/>
                <w:lang w:val="pt-BR"/>
              </w:rPr>
              <w:tab/>
            </w:r>
            <w:r w:rsidRPr="0003748E">
              <w:rPr>
                <w:rFonts w:ascii="Times New Roman" w:hAnsi="Times New Roman"/>
                <w:lang w:val="pt-BR"/>
              </w:rPr>
              <w:t>Nhiệt độ 30</w:t>
            </w:r>
            <w:ins w:id="159" w:author="Nguyen Tran. Linh" w:date="2022-06-21T14:41:00Z">
              <w:r w:rsidR="00A21AD4">
                <w:rPr>
                  <w:rFonts w:ascii="Times New Roman" w:hAnsi="Times New Roman"/>
                  <w:lang w:val="pt-BR"/>
                </w:rPr>
                <w:t xml:space="preserve"> </w:t>
              </w:r>
            </w:ins>
            <w:r w:rsidRPr="0003748E">
              <w:rPr>
                <w:rFonts w:ascii="Times New Roman" w:hAnsi="Times New Roman"/>
                <w:vertAlign w:val="superscript"/>
                <w:lang w:val="pt-BR"/>
              </w:rPr>
              <w:t>o</w:t>
            </w:r>
            <w:r w:rsidRPr="0003748E">
              <w:rPr>
                <w:rFonts w:ascii="Times New Roman" w:hAnsi="Times New Roman"/>
                <w:lang w:val="pt-BR"/>
              </w:rPr>
              <w:t>C ± 2</w:t>
            </w:r>
            <w:ins w:id="160" w:author="Nguyen Tran. Linh" w:date="2022-06-21T14:41:00Z">
              <w:r w:rsidR="00A21AD4">
                <w:rPr>
                  <w:rFonts w:ascii="Times New Roman" w:hAnsi="Times New Roman"/>
                  <w:lang w:val="pt-BR"/>
                </w:rPr>
                <w:t xml:space="preserve"> </w:t>
              </w:r>
            </w:ins>
            <w:r w:rsidRPr="0003748E">
              <w:rPr>
                <w:rFonts w:ascii="Times New Roman" w:hAnsi="Times New Roman"/>
                <w:vertAlign w:val="superscript"/>
                <w:lang w:val="pt-BR"/>
              </w:rPr>
              <w:t>o</w:t>
            </w:r>
            <w:r w:rsidRPr="0003748E">
              <w:rPr>
                <w:rFonts w:ascii="Times New Roman" w:hAnsi="Times New Roman"/>
                <w:lang w:val="pt-BR"/>
              </w:rPr>
              <w:t>C</w:t>
            </w:r>
            <w:r w:rsidR="00A41CCF">
              <w:rPr>
                <w:rFonts w:ascii="Times New Roman" w:hAnsi="Times New Roman"/>
                <w:lang w:val="pt-BR"/>
              </w:rPr>
              <w:t>/</w:t>
            </w:r>
            <w:r w:rsidRPr="0003748E">
              <w:rPr>
                <w:rFonts w:ascii="Times New Roman" w:hAnsi="Times New Roman"/>
                <w:lang w:val="pt-BR"/>
              </w:rPr>
              <w:t>độ ẩm tương đối 75% ± 5%</w:t>
            </w:r>
          </w:p>
        </w:tc>
      </w:tr>
    </w:tbl>
    <w:p w14:paraId="00BEEA01" w14:textId="77777777" w:rsidR="00BA6F28" w:rsidRPr="009C3BF7" w:rsidRDefault="00BA6F28" w:rsidP="00BA6F28">
      <w:pPr>
        <w:pStyle w:val="BodyTextIndent"/>
        <w:ind w:left="570" w:firstLine="0"/>
        <w:jc w:val="center"/>
        <w:rPr>
          <w:rFonts w:ascii="Times New Roman" w:hAnsi="Times New Roman"/>
          <w:lang w:val="pt-BR"/>
        </w:rPr>
      </w:pPr>
    </w:p>
    <w:p w14:paraId="3723DA0B" w14:textId="77777777" w:rsidR="00BA6F28" w:rsidRPr="00A56383" w:rsidRDefault="00BA6F28" w:rsidP="0003748E">
      <w:pPr>
        <w:pStyle w:val="BodyTextIndent"/>
        <w:tabs>
          <w:tab w:val="left" w:pos="3240"/>
          <w:tab w:val="left" w:pos="6480"/>
        </w:tabs>
        <w:ind w:left="0" w:firstLine="0"/>
        <w:jc w:val="center"/>
        <w:rPr>
          <w:rFonts w:ascii="Times New Roman" w:hAnsi="Times New Roman"/>
          <w:lang w:val="pt-BR"/>
          <w:rPrChange w:id="161" w:author="Admin" w:date="2022-06-29T14:41:00Z">
            <w:rPr>
              <w:rFonts w:ascii="Times New Roman" w:hAnsi="Times New Roman"/>
            </w:rPr>
          </w:rPrChange>
        </w:rPr>
      </w:pPr>
      <w:r w:rsidRPr="00A56383">
        <w:rPr>
          <w:rFonts w:ascii="Times New Roman" w:hAnsi="Times New Roman"/>
          <w:lang w:val="pt-BR"/>
          <w:rPrChange w:id="162" w:author="Admin" w:date="2022-06-29T14:41:00Z">
            <w:rPr>
              <w:rFonts w:ascii="Times New Roman" w:hAnsi="Times New Roman"/>
            </w:rPr>
          </w:rPrChange>
        </w:rPr>
        <w:t>Người xét duyệt</w:t>
      </w:r>
      <w:r w:rsidRPr="00A56383">
        <w:rPr>
          <w:rFonts w:ascii="Times New Roman" w:hAnsi="Times New Roman"/>
          <w:lang w:val="pt-BR"/>
          <w:rPrChange w:id="163" w:author="Admin" w:date="2022-06-29T14:41:00Z">
            <w:rPr>
              <w:rFonts w:ascii="Times New Roman" w:hAnsi="Times New Roman"/>
            </w:rPr>
          </w:rPrChange>
        </w:rPr>
        <w:tab/>
        <w:t>Người kiểm tra</w:t>
      </w:r>
      <w:r w:rsidRPr="00A56383">
        <w:rPr>
          <w:rFonts w:ascii="Times New Roman" w:hAnsi="Times New Roman"/>
          <w:lang w:val="pt-BR"/>
          <w:rPrChange w:id="164" w:author="Admin" w:date="2022-06-29T14:41:00Z">
            <w:rPr>
              <w:rFonts w:ascii="Times New Roman" w:hAnsi="Times New Roman"/>
            </w:rPr>
          </w:rPrChange>
        </w:rPr>
        <w:tab/>
        <w:t>Người soạn thảo</w:t>
      </w:r>
    </w:p>
    <w:p w14:paraId="75709BE1" w14:textId="77777777" w:rsidR="00BA6F28" w:rsidRPr="00A56383" w:rsidRDefault="00BA6F28" w:rsidP="009C3BF7">
      <w:pPr>
        <w:pStyle w:val="BodyTextIndent"/>
        <w:tabs>
          <w:tab w:val="left" w:pos="720"/>
        </w:tabs>
        <w:ind w:left="720" w:hanging="720"/>
        <w:jc w:val="left"/>
        <w:rPr>
          <w:rFonts w:ascii="Times New Roman" w:hAnsi="Times New Roman"/>
          <w:b/>
          <w:bCs/>
          <w:lang w:val="pt-BR"/>
          <w:rPrChange w:id="165" w:author="Admin" w:date="2022-06-29T14:41:00Z">
            <w:rPr>
              <w:rFonts w:ascii="Times New Roman" w:hAnsi="Times New Roman"/>
              <w:b/>
              <w:bCs/>
            </w:rPr>
          </w:rPrChange>
        </w:rPr>
      </w:pPr>
      <w:r w:rsidRPr="00A56383">
        <w:rPr>
          <w:rFonts w:ascii="Times New Roman" w:hAnsi="Times New Roman"/>
          <w:lang w:val="pt-BR"/>
          <w:rPrChange w:id="166" w:author="Admin" w:date="2022-06-29T14:41:00Z">
            <w:rPr>
              <w:rFonts w:ascii="Times New Roman" w:hAnsi="Times New Roman"/>
            </w:rPr>
          </w:rPrChange>
        </w:rPr>
        <w:br w:type="page"/>
      </w:r>
      <w:r w:rsidR="00530517" w:rsidRPr="00A56383">
        <w:rPr>
          <w:rFonts w:ascii="Times New Roman" w:hAnsi="Times New Roman"/>
          <w:b/>
          <w:bCs/>
          <w:lang w:val="pt-BR"/>
          <w:rPrChange w:id="167" w:author="Admin" w:date="2022-06-29T14:41:00Z">
            <w:rPr>
              <w:rFonts w:ascii="Times New Roman" w:hAnsi="Times New Roman"/>
              <w:b/>
              <w:bCs/>
            </w:rPr>
          </w:rPrChange>
        </w:rPr>
        <w:t>5.2.</w:t>
      </w:r>
      <w:r w:rsidR="00515258" w:rsidRPr="00A56383">
        <w:rPr>
          <w:rFonts w:ascii="Times New Roman" w:hAnsi="Times New Roman"/>
          <w:b/>
          <w:bCs/>
          <w:lang w:val="pt-BR"/>
          <w:rPrChange w:id="168" w:author="Admin" w:date="2022-06-29T14:41:00Z">
            <w:rPr>
              <w:rFonts w:ascii="Times New Roman" w:hAnsi="Times New Roman"/>
              <w:b/>
              <w:bCs/>
            </w:rPr>
          </w:rPrChange>
        </w:rPr>
        <w:tab/>
      </w:r>
      <w:r w:rsidR="00530517" w:rsidRPr="00A56383">
        <w:rPr>
          <w:rFonts w:ascii="Times New Roman" w:hAnsi="Times New Roman"/>
          <w:b/>
          <w:bCs/>
          <w:lang w:val="pt-BR"/>
          <w:rPrChange w:id="169" w:author="Admin" w:date="2022-06-29T14:41:00Z">
            <w:rPr>
              <w:rFonts w:ascii="Times New Roman" w:hAnsi="Times New Roman"/>
              <w:b/>
              <w:bCs/>
            </w:rPr>
          </w:rPrChange>
        </w:rPr>
        <w:t>Mẫu báo cáo (</w:t>
      </w:r>
      <w:r w:rsidR="00157CA7" w:rsidRPr="00A56383">
        <w:rPr>
          <w:rFonts w:ascii="Times New Roman" w:hAnsi="Times New Roman"/>
          <w:b/>
          <w:bCs/>
          <w:lang w:val="pt-BR"/>
          <w:rPrChange w:id="170" w:author="Admin" w:date="2022-06-29T14:41:00Z">
            <w:rPr>
              <w:rFonts w:ascii="Times New Roman" w:hAnsi="Times New Roman"/>
              <w:b/>
              <w:bCs/>
            </w:rPr>
          </w:rPrChange>
        </w:rPr>
        <w:t>v</w:t>
      </w:r>
      <w:r w:rsidR="00530517" w:rsidRPr="00A56383">
        <w:rPr>
          <w:rFonts w:ascii="Times New Roman" w:hAnsi="Times New Roman"/>
          <w:b/>
          <w:bCs/>
          <w:lang w:val="pt-BR"/>
          <w:rPrChange w:id="171" w:author="Admin" w:date="2022-06-29T14:41:00Z">
            <w:rPr>
              <w:rFonts w:ascii="Times New Roman" w:hAnsi="Times New Roman"/>
              <w:b/>
              <w:bCs/>
            </w:rPr>
          </w:rPrChange>
        </w:rPr>
        <w:t>í dụ)</w:t>
      </w:r>
    </w:p>
    <w:p w14:paraId="7C1901C4" w14:textId="77777777" w:rsidR="00BA6F28" w:rsidRPr="00A56383" w:rsidRDefault="00BA6F28" w:rsidP="00BA6F28">
      <w:pPr>
        <w:pStyle w:val="BodyTextIndent"/>
        <w:jc w:val="center"/>
        <w:rPr>
          <w:rFonts w:ascii="Times New Roman" w:hAnsi="Times New Roman"/>
          <w:b/>
          <w:bCs/>
          <w:lang w:val="pt-BR"/>
          <w:rPrChange w:id="172" w:author="Admin" w:date="2022-06-29T14:41:00Z">
            <w:rPr>
              <w:rFonts w:ascii="Times New Roman" w:hAnsi="Times New Roman"/>
              <w:b/>
              <w:bCs/>
            </w:rPr>
          </w:rPrChange>
        </w:rPr>
      </w:pPr>
    </w:p>
    <w:p w14:paraId="6665C64B" w14:textId="77777777" w:rsidR="00BA6F28" w:rsidRPr="009C3BF7" w:rsidRDefault="00515258" w:rsidP="009C3BF7">
      <w:pPr>
        <w:pStyle w:val="BodyTextIndent"/>
        <w:tabs>
          <w:tab w:val="left" w:pos="3420"/>
        </w:tabs>
        <w:jc w:val="left"/>
        <w:rPr>
          <w:rFonts w:ascii="Times New Roman" w:hAnsi="Times New Roman"/>
        </w:rPr>
      </w:pPr>
      <w:r w:rsidRPr="009C3BF7">
        <w:rPr>
          <w:rFonts w:ascii="Times New Roman" w:hAnsi="Times New Roman"/>
        </w:rPr>
        <w:t>THÀNH PHẨM THUỐC</w:t>
      </w:r>
      <w:r w:rsidR="00BA6F28" w:rsidRPr="009C3BF7">
        <w:rPr>
          <w:rFonts w:ascii="Times New Roman" w:hAnsi="Times New Roman"/>
        </w:rPr>
        <w:t xml:space="preserve">: </w:t>
      </w:r>
      <w:r w:rsidR="00BA6F28" w:rsidRPr="009C3BF7">
        <w:rPr>
          <w:rFonts w:ascii="Times New Roman" w:hAnsi="Times New Roman"/>
        </w:rPr>
        <w:tab/>
      </w:r>
      <w:r w:rsidR="00C81DC6" w:rsidRPr="009C3BF7">
        <w:rPr>
          <w:rFonts w:ascii="Times New Roman" w:hAnsi="Times New Roman"/>
          <w:b/>
        </w:rPr>
        <w:t>VIÊN NÉN PARACETAMOL</w:t>
      </w:r>
    </w:p>
    <w:p w14:paraId="69752274" w14:textId="77777777" w:rsidR="00BA6F28" w:rsidRPr="009C3BF7" w:rsidRDefault="00BA6F28" w:rsidP="00BA6F28">
      <w:pPr>
        <w:pStyle w:val="BodyTextIndent"/>
        <w:jc w:val="left"/>
        <w:rPr>
          <w:rFonts w:ascii="Times New Roman" w:hAnsi="Times New Roman"/>
        </w:rPr>
      </w:pPr>
    </w:p>
    <w:p w14:paraId="4DB7BBF8" w14:textId="77777777" w:rsidR="00BA6F28" w:rsidRPr="009C3BF7" w:rsidRDefault="00515258" w:rsidP="009C3BF7">
      <w:pPr>
        <w:pStyle w:val="BodyTextIndent"/>
        <w:tabs>
          <w:tab w:val="left" w:pos="3420"/>
          <w:tab w:val="left" w:pos="6480"/>
        </w:tabs>
        <w:jc w:val="left"/>
        <w:rPr>
          <w:rFonts w:ascii="Times New Roman" w:hAnsi="Times New Roman"/>
        </w:rPr>
      </w:pPr>
      <w:r w:rsidRPr="009C3BF7">
        <w:rPr>
          <w:rFonts w:ascii="Times New Roman" w:hAnsi="Times New Roman"/>
        </w:rPr>
        <w:t>HÀM LƯỢNG</w:t>
      </w:r>
      <w:r w:rsidR="00BA6F28" w:rsidRPr="009C3BF7">
        <w:rPr>
          <w:rFonts w:ascii="Times New Roman" w:hAnsi="Times New Roman"/>
        </w:rPr>
        <w:t xml:space="preserve">: </w:t>
      </w:r>
      <w:r w:rsidR="00BA6F28" w:rsidRPr="009C3BF7">
        <w:rPr>
          <w:rFonts w:ascii="Times New Roman" w:hAnsi="Times New Roman"/>
        </w:rPr>
        <w:tab/>
        <w:t xml:space="preserve">500 mg </w:t>
      </w:r>
      <w:r w:rsidRPr="009C3BF7">
        <w:rPr>
          <w:rFonts w:ascii="Times New Roman" w:hAnsi="Times New Roman"/>
        </w:rPr>
        <w:tab/>
      </w:r>
      <w:r w:rsidR="00BA6F28" w:rsidRPr="009C3BF7">
        <w:rPr>
          <w:rFonts w:ascii="Times New Roman" w:hAnsi="Times New Roman"/>
        </w:rPr>
        <w:t>Ngày</w:t>
      </w:r>
      <w:r w:rsidRPr="009C3BF7">
        <w:rPr>
          <w:rFonts w:ascii="Times New Roman" w:hAnsi="Times New Roman"/>
        </w:rPr>
        <w:t xml:space="preserve"> 23/</w:t>
      </w:r>
      <w:r w:rsidR="00944B47">
        <w:rPr>
          <w:rFonts w:ascii="Times New Roman" w:hAnsi="Times New Roman"/>
        </w:rPr>
        <w:t>0</w:t>
      </w:r>
      <w:r w:rsidRPr="009C3BF7">
        <w:rPr>
          <w:rFonts w:ascii="Times New Roman" w:hAnsi="Times New Roman"/>
        </w:rPr>
        <w:t>7/02</w:t>
      </w:r>
    </w:p>
    <w:p w14:paraId="1CB2EE4A" w14:textId="77777777" w:rsidR="00BA6F28" w:rsidRPr="009C3BF7" w:rsidRDefault="00BA6F28" w:rsidP="00515258">
      <w:pPr>
        <w:pStyle w:val="BodyTextIndent"/>
        <w:tabs>
          <w:tab w:val="left" w:pos="6480"/>
        </w:tabs>
        <w:jc w:val="left"/>
        <w:rPr>
          <w:rFonts w:ascii="Times New Roman" w:hAnsi="Times New Roman"/>
        </w:rPr>
      </w:pPr>
    </w:p>
    <w:p w14:paraId="176C5484" w14:textId="77777777" w:rsidR="00BA6F28" w:rsidRPr="009C3BF7" w:rsidRDefault="00BA6F28" w:rsidP="009C3BF7">
      <w:pPr>
        <w:pStyle w:val="BodyTextIndent"/>
        <w:tabs>
          <w:tab w:val="left" w:pos="3420"/>
          <w:tab w:val="left" w:pos="6480"/>
        </w:tabs>
        <w:jc w:val="left"/>
        <w:rPr>
          <w:rFonts w:ascii="Times New Roman" w:hAnsi="Times New Roman"/>
        </w:rPr>
      </w:pPr>
      <w:r w:rsidRPr="009C3BF7">
        <w:rPr>
          <w:rFonts w:ascii="Times New Roman" w:hAnsi="Times New Roman"/>
        </w:rPr>
        <w:t>Hồ sơ số:</w:t>
      </w:r>
      <w:r w:rsidRPr="009C3BF7">
        <w:rPr>
          <w:rFonts w:ascii="Times New Roman" w:hAnsi="Times New Roman"/>
        </w:rPr>
        <w:tab/>
        <w:t>XXXX</w:t>
      </w:r>
      <w:r w:rsidR="00515258" w:rsidRPr="009C3BF7">
        <w:rPr>
          <w:rFonts w:ascii="Times New Roman" w:hAnsi="Times New Roman"/>
        </w:rPr>
        <w:t xml:space="preserve"> </w:t>
      </w:r>
      <w:r w:rsidR="00515258" w:rsidRPr="009C3BF7">
        <w:rPr>
          <w:rFonts w:ascii="Times New Roman" w:hAnsi="Times New Roman"/>
        </w:rPr>
        <w:tab/>
      </w:r>
      <w:r w:rsidR="00906A2E">
        <w:rPr>
          <w:rFonts w:ascii="Times New Roman" w:hAnsi="Times New Roman"/>
        </w:rPr>
        <w:t>T</w:t>
      </w:r>
      <w:r w:rsidRPr="009C3BF7">
        <w:rPr>
          <w:rFonts w:ascii="Times New Roman" w:hAnsi="Times New Roman"/>
        </w:rPr>
        <w:t>rang</w:t>
      </w:r>
      <w:r w:rsidR="00906A2E">
        <w:rPr>
          <w:rFonts w:ascii="Times New Roman" w:hAnsi="Times New Roman"/>
        </w:rPr>
        <w:t>: 1/20</w:t>
      </w:r>
    </w:p>
    <w:p w14:paraId="31F3184E" w14:textId="77777777" w:rsidR="00BA6F28" w:rsidRPr="009C3BF7" w:rsidRDefault="00BA6F28" w:rsidP="00BA6F28">
      <w:pPr>
        <w:pStyle w:val="BodyTextIndent"/>
        <w:jc w:val="left"/>
        <w:rPr>
          <w:rFonts w:ascii="Times New Roman" w:hAnsi="Times New Roman"/>
        </w:rPr>
      </w:pPr>
    </w:p>
    <w:p w14:paraId="55F845B2" w14:textId="77777777" w:rsidR="00BA6F28" w:rsidRPr="009C3BF7" w:rsidRDefault="006E17BD" w:rsidP="00BA6F28">
      <w:pPr>
        <w:pStyle w:val="BodyTextIndent"/>
        <w:jc w:val="left"/>
        <w:rPr>
          <w:rFonts w:ascii="Times New Roman" w:hAnsi="Times New Roman"/>
        </w:rPr>
      </w:pPr>
      <w:r>
        <w:rPr>
          <w:rFonts w:ascii="Times New Roman" w:hAnsi="Times New Roman"/>
          <w:noProof/>
          <w:lang w:eastAsia="zh-CN"/>
        </w:rPr>
        <mc:AlternateContent>
          <mc:Choice Requires="wps">
            <w:drawing>
              <wp:anchor distT="0" distB="0" distL="114300" distR="114300" simplePos="0" relativeHeight="251653632" behindDoc="0" locked="0" layoutInCell="0" allowOverlap="1" wp14:anchorId="54E77EFD" wp14:editId="41D88141">
                <wp:simplePos x="0" y="0"/>
                <wp:positionH relativeFrom="column">
                  <wp:posOffset>0</wp:posOffset>
                </wp:positionH>
                <wp:positionV relativeFrom="paragraph">
                  <wp:posOffset>65405</wp:posOffset>
                </wp:positionV>
                <wp:extent cx="6120000" cy="0"/>
                <wp:effectExtent l="0" t="0" r="27305" b="25400"/>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34901" id="Line 19"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5pt" to="481.9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" o:allowincell="f"/>
            </w:pict>
          </mc:Fallback>
        </mc:AlternateContent>
      </w:r>
    </w:p>
    <w:p w14:paraId="3096A3F1" w14:textId="77777777" w:rsidR="00BA6F28" w:rsidRPr="009C3BF7" w:rsidRDefault="00BA6F28" w:rsidP="00944B47">
      <w:pPr>
        <w:pStyle w:val="BodyTextIndent"/>
        <w:rPr>
          <w:rFonts w:ascii="Times New Roman" w:hAnsi="Times New Roman"/>
        </w:rPr>
      </w:pPr>
    </w:p>
    <w:p w14:paraId="1E1C2C12" w14:textId="77777777" w:rsidR="00BA6F28" w:rsidRDefault="00BA6F28" w:rsidP="00157CA7">
      <w:pPr>
        <w:pStyle w:val="BodyTextIndent"/>
        <w:tabs>
          <w:tab w:val="left" w:pos="3420"/>
          <w:tab w:val="left" w:pos="3686"/>
        </w:tabs>
        <w:ind w:left="3600" w:hanging="3600"/>
        <w:rPr>
          <w:rFonts w:ascii="Times New Roman" w:hAnsi="Times New Roman"/>
        </w:rPr>
      </w:pPr>
      <w:r w:rsidRPr="009C3BF7">
        <w:rPr>
          <w:rFonts w:ascii="Times New Roman" w:hAnsi="Times New Roman"/>
        </w:rPr>
        <w:t xml:space="preserve">Loại nghiên cứu: </w:t>
      </w:r>
      <w:r w:rsidRPr="009C3BF7">
        <w:rPr>
          <w:rFonts w:ascii="Times New Roman" w:hAnsi="Times New Roman"/>
        </w:rPr>
        <w:tab/>
      </w:r>
      <w:r w:rsidR="00157CA7">
        <w:rPr>
          <w:rFonts w:ascii="Times New Roman" w:hAnsi="Times New Roman"/>
        </w:rPr>
        <w:tab/>
      </w:r>
      <w:r w:rsidRPr="009C3BF7">
        <w:rPr>
          <w:rFonts w:ascii="Times New Roman" w:hAnsi="Times New Roman"/>
        </w:rPr>
        <w:t xml:space="preserve">Độ ổn định trước và sau khi lưu hành </w:t>
      </w:r>
    </w:p>
    <w:p w14:paraId="39D36803" w14:textId="77777777" w:rsidR="00157CA7" w:rsidRPr="009C3BF7" w:rsidRDefault="00157CA7" w:rsidP="00157CA7">
      <w:pPr>
        <w:pStyle w:val="BodyTextIndent"/>
        <w:tabs>
          <w:tab w:val="left" w:pos="3420"/>
          <w:tab w:val="left" w:pos="3686"/>
        </w:tabs>
        <w:ind w:left="3600" w:hanging="3600"/>
        <w:rPr>
          <w:rFonts w:ascii="Times New Roman" w:hAnsi="Times New Roman"/>
        </w:rPr>
      </w:pPr>
    </w:p>
    <w:p w14:paraId="7E49FAC7" w14:textId="77777777" w:rsidR="00BA6F28" w:rsidRPr="009C3BF7" w:rsidRDefault="00BA6F28" w:rsidP="00944B47">
      <w:pPr>
        <w:pStyle w:val="BodyTextIndent"/>
        <w:tabs>
          <w:tab w:val="left" w:pos="3420"/>
          <w:tab w:val="left" w:pos="3686"/>
        </w:tabs>
        <w:ind w:left="3600" w:hanging="3600"/>
        <w:rPr>
          <w:rFonts w:ascii="Times New Roman" w:hAnsi="Times New Roman"/>
        </w:rPr>
      </w:pPr>
      <w:r w:rsidRPr="009C3BF7">
        <w:rPr>
          <w:rFonts w:ascii="Times New Roman" w:hAnsi="Times New Roman"/>
        </w:rPr>
        <w:t xml:space="preserve">Mục tiêu: </w:t>
      </w:r>
      <w:r w:rsidRPr="009C3BF7">
        <w:rPr>
          <w:rFonts w:ascii="Times New Roman" w:hAnsi="Times New Roman"/>
        </w:rPr>
        <w:tab/>
      </w:r>
      <w:r w:rsidR="00944B47">
        <w:rPr>
          <w:rFonts w:ascii="Times New Roman" w:hAnsi="Times New Roman"/>
        </w:rPr>
        <w:tab/>
      </w:r>
      <w:r w:rsidRPr="009C3BF7">
        <w:rPr>
          <w:rFonts w:ascii="Times New Roman" w:hAnsi="Times New Roman"/>
        </w:rPr>
        <w:t xml:space="preserve">Độ ổn định của </w:t>
      </w:r>
      <w:r w:rsidR="00515258" w:rsidRPr="009C3BF7">
        <w:rPr>
          <w:rFonts w:ascii="Times New Roman" w:hAnsi="Times New Roman"/>
        </w:rPr>
        <w:t xml:space="preserve">thành </w:t>
      </w:r>
      <w:r w:rsidRPr="009C3BF7">
        <w:rPr>
          <w:rFonts w:ascii="Times New Roman" w:hAnsi="Times New Roman"/>
        </w:rPr>
        <w:t xml:space="preserve">phẩm thuốc được bảo quản ở điều kiện </w:t>
      </w:r>
      <w:r w:rsidR="00607522" w:rsidRPr="009C3BF7">
        <w:rPr>
          <w:rFonts w:ascii="Times New Roman" w:hAnsi="Times New Roman"/>
        </w:rPr>
        <w:t>dài hạn</w:t>
      </w:r>
      <w:r w:rsidRPr="009C3BF7">
        <w:rPr>
          <w:rFonts w:ascii="Times New Roman" w:hAnsi="Times New Roman"/>
        </w:rPr>
        <w:t xml:space="preserve"> và điều kiện </w:t>
      </w:r>
      <w:r w:rsidR="001A40F8">
        <w:rPr>
          <w:rFonts w:ascii="Times New Roman" w:hAnsi="Times New Roman"/>
        </w:rPr>
        <w:t>cấp tốc</w:t>
      </w:r>
    </w:p>
    <w:p w14:paraId="77268D44" w14:textId="77777777" w:rsidR="00BA6F28" w:rsidRPr="009C3BF7" w:rsidRDefault="00BA6F28" w:rsidP="00944B47">
      <w:pPr>
        <w:pStyle w:val="BodyTextIndent"/>
        <w:tabs>
          <w:tab w:val="left" w:pos="3686"/>
        </w:tabs>
        <w:ind w:left="2160" w:hanging="2160"/>
        <w:rPr>
          <w:rFonts w:ascii="Times New Roman" w:hAnsi="Times New Roman"/>
        </w:rPr>
      </w:pPr>
    </w:p>
    <w:p w14:paraId="1D0655FA" w14:textId="77777777" w:rsidR="00BA6F28" w:rsidRPr="009C3BF7" w:rsidRDefault="00BA6F28" w:rsidP="00944B47">
      <w:pPr>
        <w:pStyle w:val="BodyTextIndent"/>
        <w:tabs>
          <w:tab w:val="left" w:pos="3420"/>
          <w:tab w:val="left" w:pos="3686"/>
        </w:tabs>
        <w:ind w:left="2160" w:hanging="2160"/>
        <w:rPr>
          <w:rFonts w:ascii="Times New Roman" w:hAnsi="Times New Roman"/>
        </w:rPr>
      </w:pPr>
      <w:r w:rsidRPr="009C3BF7">
        <w:rPr>
          <w:rFonts w:ascii="Times New Roman" w:hAnsi="Times New Roman"/>
        </w:rPr>
        <w:t>Thời gian nghiên cứu:</w:t>
      </w:r>
      <w:r w:rsidR="00515258" w:rsidRPr="009C3BF7">
        <w:rPr>
          <w:rFonts w:ascii="Times New Roman" w:hAnsi="Times New Roman"/>
        </w:rPr>
        <w:tab/>
      </w:r>
      <w:r w:rsidR="00944B47">
        <w:rPr>
          <w:rFonts w:ascii="Times New Roman" w:hAnsi="Times New Roman"/>
        </w:rPr>
        <w:tab/>
      </w:r>
      <w:r w:rsidRPr="009C3BF7">
        <w:rPr>
          <w:rFonts w:ascii="Times New Roman" w:hAnsi="Times New Roman"/>
        </w:rPr>
        <w:t>60 tháng</w:t>
      </w:r>
    </w:p>
    <w:p w14:paraId="171D1D6E" w14:textId="77777777" w:rsidR="00BA6F28" w:rsidRPr="009C3BF7" w:rsidRDefault="00BA6F28" w:rsidP="00944B47">
      <w:pPr>
        <w:pStyle w:val="BodyTextIndent"/>
        <w:tabs>
          <w:tab w:val="left" w:pos="3420"/>
          <w:tab w:val="left" w:pos="3686"/>
        </w:tabs>
        <w:ind w:left="2160" w:hanging="2160"/>
        <w:rPr>
          <w:rFonts w:ascii="Times New Roman" w:hAnsi="Times New Roman"/>
        </w:rPr>
      </w:pPr>
    </w:p>
    <w:p w14:paraId="52FED4FC" w14:textId="77777777" w:rsidR="00BA6F28" w:rsidRPr="009C3BF7" w:rsidRDefault="00BA6F28" w:rsidP="00944B47">
      <w:pPr>
        <w:pStyle w:val="BodyTextIndent"/>
        <w:tabs>
          <w:tab w:val="left" w:pos="3420"/>
          <w:tab w:val="left" w:pos="3686"/>
        </w:tabs>
        <w:ind w:left="0" w:firstLine="0"/>
        <w:rPr>
          <w:rFonts w:ascii="Times New Roman" w:hAnsi="Times New Roman"/>
        </w:rPr>
      </w:pPr>
      <w:r w:rsidRPr="009C3BF7">
        <w:rPr>
          <w:rFonts w:ascii="Times New Roman" w:hAnsi="Times New Roman"/>
        </w:rPr>
        <w:t>Đóng gói:</w:t>
      </w:r>
      <w:r w:rsidRPr="009C3BF7">
        <w:rPr>
          <w:rFonts w:ascii="Times New Roman" w:hAnsi="Times New Roman"/>
        </w:rPr>
        <w:tab/>
      </w:r>
      <w:r w:rsidR="00944B47">
        <w:rPr>
          <w:rFonts w:ascii="Times New Roman" w:hAnsi="Times New Roman"/>
        </w:rPr>
        <w:tab/>
        <w:t>É</w:t>
      </w:r>
      <w:r w:rsidRPr="009C3BF7">
        <w:rPr>
          <w:rFonts w:ascii="Times New Roman" w:hAnsi="Times New Roman"/>
        </w:rPr>
        <w:t>p vỉ PVC</w:t>
      </w:r>
    </w:p>
    <w:p w14:paraId="153DA117" w14:textId="77777777" w:rsidR="00BA6F28" w:rsidRPr="009C3BF7" w:rsidRDefault="00BA6F28" w:rsidP="00944B47">
      <w:pPr>
        <w:pStyle w:val="BodyTextIndent"/>
        <w:tabs>
          <w:tab w:val="left" w:pos="3420"/>
          <w:tab w:val="left" w:pos="3686"/>
        </w:tabs>
        <w:ind w:left="2160" w:hanging="2160"/>
        <w:rPr>
          <w:rFonts w:ascii="Times New Roman" w:hAnsi="Times New Roman"/>
        </w:rPr>
      </w:pPr>
    </w:p>
    <w:p w14:paraId="7859A527" w14:textId="77777777" w:rsidR="00BA6F28" w:rsidRPr="009C3BF7" w:rsidRDefault="00BA6F28" w:rsidP="00944B47">
      <w:pPr>
        <w:pStyle w:val="BodyTextIndent"/>
        <w:tabs>
          <w:tab w:val="left" w:pos="3420"/>
          <w:tab w:val="left" w:pos="3686"/>
        </w:tabs>
        <w:ind w:left="0" w:firstLine="0"/>
        <w:rPr>
          <w:rFonts w:ascii="Times New Roman" w:hAnsi="Times New Roman"/>
          <w:lang w:val="pt-BR"/>
        </w:rPr>
      </w:pPr>
      <w:r w:rsidRPr="009C3BF7">
        <w:rPr>
          <w:rFonts w:ascii="Times New Roman" w:hAnsi="Times New Roman"/>
          <w:lang w:val="pt-BR"/>
        </w:rPr>
        <w:t>Xuất sứ:</w:t>
      </w:r>
      <w:r w:rsidRPr="009C3BF7">
        <w:rPr>
          <w:rFonts w:ascii="Times New Roman" w:hAnsi="Times New Roman"/>
          <w:lang w:val="pt-BR"/>
        </w:rPr>
        <w:tab/>
      </w:r>
      <w:r w:rsidR="00944B47">
        <w:rPr>
          <w:rFonts w:ascii="Times New Roman" w:hAnsi="Times New Roman"/>
          <w:lang w:val="pt-BR"/>
        </w:rPr>
        <w:tab/>
      </w:r>
      <w:r w:rsidRPr="009C3BF7">
        <w:rPr>
          <w:rFonts w:ascii="Times New Roman" w:hAnsi="Times New Roman"/>
          <w:lang w:val="pt-BR"/>
        </w:rPr>
        <w:t>MMM Ltd, Jakarta, Indonesia</w:t>
      </w:r>
    </w:p>
    <w:p w14:paraId="2221B30B" w14:textId="77777777" w:rsidR="00BA6F28" w:rsidRPr="009C3BF7" w:rsidRDefault="00BA6F28" w:rsidP="00BA6F28">
      <w:pPr>
        <w:pStyle w:val="BodyTextIndent"/>
        <w:ind w:left="2160" w:hanging="2160"/>
        <w:jc w:val="left"/>
        <w:rPr>
          <w:rFonts w:ascii="Times New Roman" w:hAnsi="Times New Roman"/>
          <w:lang w:val="pt-BR"/>
        </w:rPr>
      </w:pPr>
    </w:p>
    <w:p w14:paraId="01DE79CD" w14:textId="77777777" w:rsidR="00BA6F28" w:rsidRPr="009C3BF7" w:rsidRDefault="006E17BD" w:rsidP="00BA6F28">
      <w:pPr>
        <w:pStyle w:val="BodyTextIndent"/>
        <w:ind w:left="2160" w:hanging="2160"/>
        <w:jc w:val="left"/>
        <w:rPr>
          <w:rFonts w:ascii="Times New Roman" w:hAnsi="Times New Roman"/>
          <w:lang w:val="pt-BR"/>
        </w:rPr>
      </w:pPr>
      <w:r>
        <w:rPr>
          <w:rFonts w:ascii="Times New Roman" w:hAnsi="Times New Roman"/>
          <w:noProof/>
          <w:lang w:eastAsia="zh-CN"/>
        </w:rPr>
        <mc:AlternateContent>
          <mc:Choice Requires="wps">
            <w:drawing>
              <wp:anchor distT="0" distB="0" distL="114300" distR="114300" simplePos="0" relativeHeight="251654656" behindDoc="0" locked="0" layoutInCell="0" allowOverlap="1" wp14:anchorId="1A0C5426" wp14:editId="1518B5C8">
                <wp:simplePos x="0" y="0"/>
                <wp:positionH relativeFrom="column">
                  <wp:posOffset>0</wp:posOffset>
                </wp:positionH>
                <wp:positionV relativeFrom="paragraph">
                  <wp:posOffset>152400</wp:posOffset>
                </wp:positionV>
                <wp:extent cx="6120000" cy="0"/>
                <wp:effectExtent l="0" t="0" r="27305" b="25400"/>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0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54301" id="Line 20" o:spid="_x0000_s1026" style="position:absolute;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81.9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" o:allowincell="f"/>
            </w:pict>
          </mc:Fallback>
        </mc:AlternateContent>
      </w:r>
    </w:p>
    <w:p w14:paraId="4EF367EB" w14:textId="77777777" w:rsidR="00BA6F28" w:rsidRPr="009C3BF7" w:rsidRDefault="00BA6F28" w:rsidP="00BA6F28">
      <w:pPr>
        <w:pStyle w:val="BodyTextIndent"/>
        <w:ind w:left="2160" w:hanging="2160"/>
        <w:jc w:val="left"/>
        <w:rPr>
          <w:rFonts w:ascii="Times New Roman" w:hAnsi="Times New Roman"/>
          <w:lang w:val="pt-BR"/>
        </w:rPr>
      </w:pPr>
    </w:p>
    <w:p w14:paraId="6AE66FEC" w14:textId="77777777" w:rsidR="00515258" w:rsidRPr="00944B47" w:rsidRDefault="00BA6F28" w:rsidP="00944B47">
      <w:pPr>
        <w:pStyle w:val="BodyTextIndent"/>
        <w:tabs>
          <w:tab w:val="left" w:pos="3420"/>
          <w:tab w:val="left" w:pos="3686"/>
        </w:tabs>
        <w:ind w:left="0" w:firstLine="0"/>
        <w:rPr>
          <w:rFonts w:ascii="Times New Roman" w:hAnsi="Times New Roman"/>
          <w:lang w:val="pt-BR"/>
        </w:rPr>
      </w:pPr>
      <w:r w:rsidRPr="00944B47">
        <w:rPr>
          <w:rFonts w:ascii="Times New Roman" w:hAnsi="Times New Roman"/>
          <w:lang w:val="pt-BR"/>
        </w:rPr>
        <w:t xml:space="preserve">Đơn vị nghiên cứu độ ổn định: </w:t>
      </w:r>
      <w:r w:rsidR="00515258" w:rsidRPr="00944B47">
        <w:rPr>
          <w:rFonts w:ascii="Times New Roman" w:hAnsi="Times New Roman"/>
          <w:lang w:val="pt-BR"/>
        </w:rPr>
        <w:tab/>
      </w:r>
      <w:r w:rsidRPr="00944B47">
        <w:rPr>
          <w:rFonts w:ascii="Times New Roman" w:hAnsi="Times New Roman"/>
          <w:lang w:val="pt-BR"/>
        </w:rPr>
        <w:t>Phòng nghiên cứu và phát triển</w:t>
      </w:r>
    </w:p>
    <w:p w14:paraId="2560A181" w14:textId="77777777" w:rsidR="00BA6F28" w:rsidRPr="00944B47" w:rsidRDefault="00515258" w:rsidP="00944B47">
      <w:pPr>
        <w:pStyle w:val="BodyTextIndent"/>
        <w:tabs>
          <w:tab w:val="left" w:pos="3420"/>
          <w:tab w:val="left" w:pos="3686"/>
        </w:tabs>
        <w:ind w:left="0" w:firstLine="0"/>
        <w:rPr>
          <w:rFonts w:ascii="Times New Roman" w:hAnsi="Times New Roman"/>
          <w:lang w:val="pt-BR"/>
        </w:rPr>
      </w:pPr>
      <w:r w:rsidRPr="00944B47">
        <w:rPr>
          <w:rFonts w:ascii="Times New Roman" w:hAnsi="Times New Roman"/>
          <w:lang w:val="pt-BR"/>
        </w:rPr>
        <w:tab/>
      </w:r>
      <w:r w:rsidR="00944B47">
        <w:rPr>
          <w:rFonts w:ascii="Times New Roman" w:hAnsi="Times New Roman"/>
          <w:lang w:val="pt-BR"/>
        </w:rPr>
        <w:tab/>
      </w:r>
      <w:r w:rsidR="00BA6F28" w:rsidRPr="00944B47">
        <w:rPr>
          <w:rFonts w:ascii="Times New Roman" w:hAnsi="Times New Roman"/>
          <w:lang w:val="pt-BR"/>
        </w:rPr>
        <w:t>John Doe</w:t>
      </w:r>
    </w:p>
    <w:p w14:paraId="07209394" w14:textId="77777777" w:rsidR="00BA6F28" w:rsidRPr="00944B47" w:rsidRDefault="00BA6F28" w:rsidP="00BA6F28">
      <w:pPr>
        <w:pStyle w:val="BodyTextIndent"/>
        <w:ind w:left="2160" w:hanging="2160"/>
        <w:jc w:val="left"/>
        <w:rPr>
          <w:rFonts w:ascii="Times New Roman" w:hAnsi="Times New Roman"/>
          <w:lang w:val="pt-BR"/>
        </w:rPr>
      </w:pPr>
    </w:p>
    <w:p w14:paraId="07CA53B6" w14:textId="77777777" w:rsidR="00BA6F28" w:rsidRPr="00944B47" w:rsidRDefault="00BA6F28" w:rsidP="00944B47">
      <w:pPr>
        <w:pStyle w:val="BodyTextIndent"/>
        <w:tabs>
          <w:tab w:val="left" w:pos="3420"/>
          <w:tab w:val="left" w:pos="3686"/>
        </w:tabs>
        <w:ind w:left="0" w:firstLine="0"/>
        <w:rPr>
          <w:rFonts w:ascii="Times New Roman" w:hAnsi="Times New Roman"/>
          <w:lang w:val="pt-BR"/>
        </w:rPr>
      </w:pPr>
      <w:r w:rsidRPr="00944B47">
        <w:rPr>
          <w:rFonts w:ascii="Times New Roman" w:hAnsi="Times New Roman"/>
          <w:lang w:val="pt-BR"/>
        </w:rPr>
        <w:t xml:space="preserve">Đảm bảo chất lượng: </w:t>
      </w:r>
      <w:r w:rsidRPr="00944B47">
        <w:rPr>
          <w:rFonts w:ascii="Times New Roman" w:hAnsi="Times New Roman"/>
          <w:lang w:val="pt-BR"/>
        </w:rPr>
        <w:tab/>
      </w:r>
      <w:r w:rsidR="00944B47">
        <w:rPr>
          <w:rFonts w:ascii="Times New Roman" w:hAnsi="Times New Roman"/>
          <w:lang w:val="pt-BR"/>
        </w:rPr>
        <w:tab/>
      </w:r>
      <w:r w:rsidRPr="00944B47">
        <w:rPr>
          <w:rFonts w:ascii="Times New Roman" w:hAnsi="Times New Roman"/>
          <w:lang w:val="pt-BR"/>
        </w:rPr>
        <w:t>Tom Smith</w:t>
      </w:r>
    </w:p>
    <w:p w14:paraId="77FA1068" w14:textId="77777777" w:rsidR="00BA6F28" w:rsidRPr="00944B47" w:rsidRDefault="00BA6F28" w:rsidP="00BA6F28">
      <w:pPr>
        <w:pStyle w:val="BodyTextIndent"/>
        <w:jc w:val="center"/>
        <w:rPr>
          <w:rFonts w:ascii="Times New Roman" w:hAnsi="Times New Roman"/>
          <w:lang w:val="pt-BR"/>
        </w:rPr>
      </w:pPr>
    </w:p>
    <w:p w14:paraId="4F5454D3" w14:textId="77777777" w:rsidR="00BA6F28" w:rsidRPr="009C3BF7" w:rsidRDefault="00157CA7" w:rsidP="00BA6F28">
      <w:pPr>
        <w:pStyle w:val="BodyTextIndent"/>
        <w:jc w:val="center"/>
        <w:rPr>
          <w:rFonts w:ascii="Times New Roman" w:hAnsi="Times New Roman"/>
          <w:lang w:val="pt-BR"/>
        </w:rPr>
      </w:pPr>
      <w:r>
        <w:rPr>
          <w:rFonts w:ascii="Times New Roman" w:hAnsi="Times New Roman"/>
          <w:noProof/>
          <w:lang w:eastAsia="zh-CN"/>
        </w:rPr>
        <mc:AlternateContent>
          <mc:Choice Requires="wps">
            <w:drawing>
              <wp:anchor distT="0" distB="0" distL="114300" distR="114300" simplePos="0" relativeHeight="251655680" behindDoc="0" locked="0" layoutInCell="1" allowOverlap="1" wp14:anchorId="661CF953" wp14:editId="45223603">
                <wp:simplePos x="0" y="0"/>
                <wp:positionH relativeFrom="margin">
                  <wp:align>left</wp:align>
                </wp:positionH>
                <wp:positionV relativeFrom="paragraph">
                  <wp:posOffset>72520</wp:posOffset>
                </wp:positionV>
                <wp:extent cx="6120000" cy="0"/>
                <wp:effectExtent l="0" t="0" r="27305" b="2540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0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98A90" id="Line 21" o:spid="_x0000_s1026" style="position:absolute;flip:y;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5.7pt" to="481.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">
                <w10:wrap anchorx="margin"/>
              </v:line>
            </w:pict>
          </mc:Fallback>
        </mc:AlternateContent>
      </w:r>
    </w:p>
    <w:p w14:paraId="714703FB" w14:textId="77777777" w:rsidR="00BA6F28" w:rsidRPr="009C3BF7" w:rsidRDefault="00BA6F28" w:rsidP="00BA6F28">
      <w:pPr>
        <w:pStyle w:val="BodyTextIndent"/>
        <w:jc w:val="center"/>
        <w:rPr>
          <w:rFonts w:ascii="Times New Roman" w:hAnsi="Times New Roman"/>
          <w:lang w:val="pt-BR"/>
        </w:rPr>
      </w:pPr>
    </w:p>
    <w:p w14:paraId="4C70B283" w14:textId="77777777" w:rsidR="00C81DC6" w:rsidRPr="009C3BF7" w:rsidRDefault="00C81DC6" w:rsidP="00BA6F28">
      <w:pPr>
        <w:pStyle w:val="BodyTextIndent"/>
        <w:jc w:val="left"/>
        <w:rPr>
          <w:rFonts w:ascii="Times New Roman" w:hAnsi="Times New Roman"/>
          <w:lang w:val="pt-BR"/>
        </w:rPr>
      </w:pPr>
      <w:r w:rsidRPr="009C3BF7">
        <w:rPr>
          <w:rFonts w:ascii="Times New Roman" w:hAnsi="Times New Roman"/>
          <w:lang w:val="pt-BR"/>
        </w:rPr>
        <w:t xml:space="preserve">                                         </w:t>
      </w:r>
    </w:p>
    <w:p w14:paraId="1A7D2F06" w14:textId="77777777" w:rsidR="00BA6F28" w:rsidRPr="009C3BF7" w:rsidRDefault="00BA6F28" w:rsidP="00BA6F28">
      <w:pPr>
        <w:pStyle w:val="BodyTextIndent"/>
        <w:ind w:left="2160" w:hanging="2160"/>
        <w:jc w:val="left"/>
        <w:rPr>
          <w:rFonts w:ascii="Times New Roman" w:hAnsi="Times New Roman"/>
          <w:lang w:val="pt-BR"/>
        </w:rPr>
      </w:pPr>
    </w:p>
    <w:p w14:paraId="4F81AE14" w14:textId="77777777" w:rsidR="00C81DC6" w:rsidRPr="009C3BF7" w:rsidRDefault="00C81DC6" w:rsidP="00BA6F28">
      <w:pPr>
        <w:pStyle w:val="BodyTextIndent"/>
        <w:ind w:left="2160" w:hanging="2160"/>
        <w:jc w:val="left"/>
        <w:rPr>
          <w:rFonts w:ascii="Times New Roman" w:hAnsi="Times New Roman"/>
          <w:lang w:val="pt-BR"/>
        </w:rPr>
      </w:pPr>
    </w:p>
    <w:p w14:paraId="3D00183F" w14:textId="77777777" w:rsidR="00C81DC6" w:rsidRPr="009C3BF7" w:rsidRDefault="00C81DC6" w:rsidP="00BA6F28">
      <w:pPr>
        <w:pStyle w:val="BodyTextIndent"/>
        <w:ind w:left="2160" w:hanging="2160"/>
        <w:jc w:val="left"/>
        <w:rPr>
          <w:rFonts w:ascii="Times New Roman" w:hAnsi="Times New Roman"/>
          <w:lang w:val="pt-BR"/>
        </w:rPr>
      </w:pPr>
    </w:p>
    <w:p w14:paraId="47AF00B4" w14:textId="77777777" w:rsidR="00C81DC6" w:rsidRPr="009C3BF7" w:rsidRDefault="00C81DC6" w:rsidP="00BA6F28">
      <w:pPr>
        <w:pStyle w:val="BodyTextIndent"/>
        <w:ind w:left="2160" w:hanging="2160"/>
        <w:jc w:val="left"/>
        <w:rPr>
          <w:rFonts w:ascii="Times New Roman" w:hAnsi="Times New Roman"/>
          <w:lang w:val="pt-BR"/>
        </w:rPr>
      </w:pPr>
    </w:p>
    <w:p w14:paraId="1FBACEBC" w14:textId="77777777" w:rsidR="00C81DC6" w:rsidRPr="009C3BF7" w:rsidRDefault="00C81DC6" w:rsidP="00BA6F28">
      <w:pPr>
        <w:pStyle w:val="BodyTextIndent"/>
        <w:ind w:left="2160" w:hanging="2160"/>
        <w:jc w:val="left"/>
        <w:rPr>
          <w:rFonts w:ascii="Times New Roman" w:hAnsi="Times New Roman"/>
          <w:lang w:val="pt-BR"/>
        </w:rPr>
      </w:pPr>
    </w:p>
    <w:p w14:paraId="5C99D7DD" w14:textId="77777777" w:rsidR="00C81DC6" w:rsidRPr="009C3BF7" w:rsidRDefault="00C81DC6" w:rsidP="00BA6F28">
      <w:pPr>
        <w:pStyle w:val="BodyTextIndent"/>
        <w:ind w:left="2160" w:hanging="2160"/>
        <w:jc w:val="left"/>
        <w:rPr>
          <w:rFonts w:ascii="Times New Roman" w:hAnsi="Times New Roman"/>
          <w:lang w:val="pt-BR"/>
        </w:rPr>
      </w:pPr>
    </w:p>
    <w:p w14:paraId="14FB23C3" w14:textId="77777777" w:rsidR="00C81DC6" w:rsidRPr="009C3BF7" w:rsidRDefault="00C81DC6" w:rsidP="00BA6F28">
      <w:pPr>
        <w:pStyle w:val="BodyTextIndent"/>
        <w:ind w:left="2160" w:hanging="2160"/>
        <w:jc w:val="left"/>
        <w:rPr>
          <w:rFonts w:ascii="Times New Roman" w:hAnsi="Times New Roman"/>
          <w:lang w:val="pt-BR"/>
        </w:rPr>
      </w:pPr>
    </w:p>
    <w:p w14:paraId="0197A797" w14:textId="77777777" w:rsidR="00C81DC6" w:rsidRPr="009C3BF7" w:rsidRDefault="00C81DC6" w:rsidP="00BA6F28">
      <w:pPr>
        <w:pStyle w:val="BodyTextIndent"/>
        <w:ind w:left="2160" w:hanging="2160"/>
        <w:jc w:val="left"/>
        <w:rPr>
          <w:rFonts w:ascii="Times New Roman" w:hAnsi="Times New Roman"/>
          <w:lang w:val="pt-BR"/>
        </w:rPr>
      </w:pPr>
    </w:p>
    <w:p w14:paraId="320504BA" w14:textId="77777777" w:rsidR="00C81DC6" w:rsidRPr="009C3BF7" w:rsidRDefault="00C81DC6" w:rsidP="00BA6F28">
      <w:pPr>
        <w:pStyle w:val="BodyTextIndent"/>
        <w:ind w:left="2160" w:hanging="2160"/>
        <w:jc w:val="left"/>
        <w:rPr>
          <w:rFonts w:ascii="Times New Roman" w:hAnsi="Times New Roman"/>
          <w:lang w:val="pt-BR"/>
        </w:rPr>
      </w:pPr>
    </w:p>
    <w:p w14:paraId="0593283F" w14:textId="77777777" w:rsidR="00C81DC6" w:rsidRPr="009C3BF7" w:rsidRDefault="00C81DC6" w:rsidP="00BA6F28">
      <w:pPr>
        <w:pStyle w:val="BodyTextIndent"/>
        <w:ind w:left="2160" w:hanging="2160"/>
        <w:jc w:val="left"/>
        <w:rPr>
          <w:rFonts w:ascii="Times New Roman" w:hAnsi="Times New Roman"/>
          <w:lang w:val="pt-BR"/>
        </w:rPr>
      </w:pPr>
    </w:p>
    <w:p w14:paraId="797B9B3D" w14:textId="77777777" w:rsidR="00C81DC6" w:rsidRPr="009C3BF7" w:rsidRDefault="00C81DC6" w:rsidP="00BA6F28">
      <w:pPr>
        <w:pStyle w:val="BodyTextIndent"/>
        <w:ind w:left="2160" w:hanging="2160"/>
        <w:jc w:val="left"/>
        <w:rPr>
          <w:rFonts w:ascii="Times New Roman" w:hAnsi="Times New Roman"/>
          <w:lang w:val="pt-BR"/>
        </w:rPr>
      </w:pPr>
    </w:p>
    <w:p w14:paraId="15FF6B03" w14:textId="77777777" w:rsidR="00C81DC6" w:rsidRPr="009C3BF7" w:rsidRDefault="00C81DC6" w:rsidP="00BA6F28">
      <w:pPr>
        <w:pStyle w:val="BodyTextIndent"/>
        <w:ind w:left="2160" w:hanging="2160"/>
        <w:jc w:val="left"/>
        <w:rPr>
          <w:rFonts w:ascii="Times New Roman" w:hAnsi="Times New Roman"/>
          <w:lang w:val="pt-BR"/>
        </w:rPr>
      </w:pPr>
    </w:p>
    <w:p w14:paraId="02B906EB" w14:textId="77777777" w:rsidR="00C81DC6" w:rsidRPr="009C3BF7" w:rsidRDefault="00C81DC6" w:rsidP="00BA6F28">
      <w:pPr>
        <w:pStyle w:val="BodyTextIndent"/>
        <w:ind w:left="2160" w:hanging="2160"/>
        <w:jc w:val="left"/>
        <w:rPr>
          <w:rFonts w:ascii="Times New Roman" w:hAnsi="Times New Roman"/>
          <w:lang w:val="pt-BR"/>
        </w:rPr>
      </w:pPr>
    </w:p>
    <w:p w14:paraId="0F4B1B06" w14:textId="77777777" w:rsidR="00C81DC6" w:rsidRPr="009C3BF7" w:rsidRDefault="00C81DC6" w:rsidP="00BA6F28">
      <w:pPr>
        <w:pStyle w:val="BodyTextIndent"/>
        <w:ind w:left="2160" w:hanging="2160"/>
        <w:jc w:val="left"/>
        <w:rPr>
          <w:rFonts w:ascii="Times New Roman" w:hAnsi="Times New Roman"/>
          <w:lang w:val="pt-BR"/>
        </w:rPr>
      </w:pPr>
    </w:p>
    <w:p w14:paraId="4F586AC1" w14:textId="77777777" w:rsidR="00BA6F28" w:rsidRPr="009C3BF7" w:rsidRDefault="00BA6F28" w:rsidP="00BD3599">
      <w:pPr>
        <w:pStyle w:val="BodyTextIndent"/>
        <w:numPr>
          <w:ilvl w:val="0"/>
          <w:numId w:val="7"/>
        </w:numPr>
        <w:tabs>
          <w:tab w:val="clear" w:pos="360"/>
          <w:tab w:val="num" w:pos="720"/>
        </w:tabs>
        <w:ind w:left="720" w:hanging="720"/>
        <w:jc w:val="left"/>
        <w:rPr>
          <w:rFonts w:ascii="Times New Roman" w:hAnsi="Times New Roman"/>
          <w:b/>
        </w:rPr>
      </w:pPr>
      <w:r w:rsidRPr="009C3BF7">
        <w:rPr>
          <w:rFonts w:ascii="Times New Roman" w:hAnsi="Times New Roman"/>
          <w:b/>
        </w:rPr>
        <w:t>Chịu trách nhiệm</w:t>
      </w:r>
    </w:p>
    <w:p w14:paraId="0E045A17" w14:textId="77777777" w:rsidR="00BA6F28" w:rsidRPr="009C3BF7" w:rsidRDefault="00BA6F28" w:rsidP="00BA6F28">
      <w:pPr>
        <w:pStyle w:val="BodyTextIndent"/>
        <w:ind w:left="0" w:firstLine="0"/>
        <w:jc w:val="left"/>
        <w:rPr>
          <w:rFonts w:ascii="Times New Roman" w:hAnsi="Times New Roman"/>
        </w:rPr>
      </w:pPr>
    </w:p>
    <w:tbl>
      <w:tblPr>
        <w:tblW w:w="892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9"/>
        <w:gridCol w:w="2988"/>
        <w:gridCol w:w="2952"/>
      </w:tblGrid>
      <w:tr w:rsidR="00BA6F28" w:rsidRPr="0037082D" w14:paraId="6751D032" w14:textId="77777777" w:rsidTr="00C314D8">
        <w:trPr>
          <w:jc w:val="right"/>
        </w:trPr>
        <w:tc>
          <w:tcPr>
            <w:tcW w:w="2989" w:type="dxa"/>
            <w:vAlign w:val="center"/>
          </w:tcPr>
          <w:p w14:paraId="5800CE04" w14:textId="77777777" w:rsidR="00BA6F28" w:rsidRPr="009C3BF7" w:rsidRDefault="00BA6F28" w:rsidP="00C314D8">
            <w:pPr>
              <w:pStyle w:val="BodyTextIndent"/>
              <w:ind w:left="0" w:firstLine="0"/>
              <w:jc w:val="center"/>
              <w:rPr>
                <w:rFonts w:ascii="Times New Roman" w:hAnsi="Times New Roman"/>
                <w:b/>
              </w:rPr>
            </w:pPr>
            <w:r w:rsidRPr="009C3BF7">
              <w:rPr>
                <w:rFonts w:ascii="Times New Roman" w:hAnsi="Times New Roman"/>
                <w:b/>
              </w:rPr>
              <w:t xml:space="preserve">Người chịu </w:t>
            </w:r>
            <w:r w:rsidR="00C314D8">
              <w:rPr>
                <w:rFonts w:ascii="Times New Roman" w:hAnsi="Times New Roman"/>
                <w:b/>
              </w:rPr>
              <w:br/>
            </w:r>
            <w:r w:rsidRPr="009C3BF7">
              <w:rPr>
                <w:rFonts w:ascii="Times New Roman" w:hAnsi="Times New Roman"/>
                <w:b/>
              </w:rPr>
              <w:t>trách nhiệm</w:t>
            </w:r>
          </w:p>
        </w:tc>
        <w:tc>
          <w:tcPr>
            <w:tcW w:w="2988" w:type="dxa"/>
            <w:vAlign w:val="center"/>
          </w:tcPr>
          <w:p w14:paraId="31EC48FE" w14:textId="7B6BC90A" w:rsidR="00BA6F28" w:rsidRPr="009C3BF7" w:rsidRDefault="00BA6F28" w:rsidP="00C314D8">
            <w:pPr>
              <w:pStyle w:val="BodyTextIndent"/>
              <w:ind w:left="0" w:firstLine="0"/>
              <w:jc w:val="center"/>
              <w:rPr>
                <w:rFonts w:ascii="Times New Roman" w:hAnsi="Times New Roman"/>
                <w:b/>
              </w:rPr>
            </w:pPr>
            <w:r w:rsidRPr="009C3BF7">
              <w:rPr>
                <w:rFonts w:ascii="Times New Roman" w:hAnsi="Times New Roman"/>
                <w:b/>
              </w:rPr>
              <w:t>Phòng</w:t>
            </w:r>
            <w:r w:rsidR="00A41CCF">
              <w:rPr>
                <w:rFonts w:ascii="Times New Roman" w:hAnsi="Times New Roman"/>
                <w:b/>
              </w:rPr>
              <w:t>/</w:t>
            </w:r>
            <w:r w:rsidR="00906A2E">
              <w:rPr>
                <w:rFonts w:ascii="Times New Roman" w:hAnsi="Times New Roman"/>
                <w:b/>
              </w:rPr>
              <w:t>Địa điểm</w:t>
            </w:r>
          </w:p>
        </w:tc>
        <w:tc>
          <w:tcPr>
            <w:tcW w:w="2952" w:type="dxa"/>
            <w:vAlign w:val="center"/>
          </w:tcPr>
          <w:p w14:paraId="50B9146F" w14:textId="77777777" w:rsidR="00BA6F28" w:rsidRPr="009C3BF7" w:rsidRDefault="00BA6F28" w:rsidP="00C314D8">
            <w:pPr>
              <w:pStyle w:val="BodyTextIndent"/>
              <w:ind w:left="0" w:firstLine="0"/>
              <w:jc w:val="center"/>
              <w:rPr>
                <w:rFonts w:ascii="Times New Roman" w:hAnsi="Times New Roman"/>
                <w:b/>
              </w:rPr>
            </w:pPr>
            <w:r w:rsidRPr="009C3BF7">
              <w:rPr>
                <w:rFonts w:ascii="Times New Roman" w:hAnsi="Times New Roman"/>
                <w:b/>
              </w:rPr>
              <w:t>C</w:t>
            </w:r>
            <w:r w:rsidR="00C81DC6" w:rsidRPr="009C3BF7">
              <w:rPr>
                <w:rFonts w:ascii="Times New Roman" w:hAnsi="Times New Roman"/>
                <w:b/>
              </w:rPr>
              <w:t>hịu trách nhiệm</w:t>
            </w:r>
          </w:p>
        </w:tc>
      </w:tr>
      <w:tr w:rsidR="00BA6F28" w:rsidRPr="0037082D" w14:paraId="73171FF3" w14:textId="77777777" w:rsidTr="00C314D8">
        <w:trPr>
          <w:jc w:val="right"/>
        </w:trPr>
        <w:tc>
          <w:tcPr>
            <w:tcW w:w="2989" w:type="dxa"/>
            <w:vAlign w:val="center"/>
          </w:tcPr>
          <w:p w14:paraId="48AD0141" w14:textId="77777777" w:rsidR="00BA6F28" w:rsidRPr="009C3BF7" w:rsidRDefault="00BA6F28" w:rsidP="00C314D8">
            <w:pPr>
              <w:pStyle w:val="BodyTextIndent"/>
              <w:ind w:left="0" w:firstLine="0"/>
              <w:jc w:val="center"/>
              <w:rPr>
                <w:rFonts w:ascii="Times New Roman" w:hAnsi="Times New Roman"/>
              </w:rPr>
            </w:pPr>
            <w:r w:rsidRPr="009C3BF7">
              <w:rPr>
                <w:rFonts w:ascii="Times New Roman" w:hAnsi="Times New Roman"/>
              </w:rPr>
              <w:t>John Doe</w:t>
            </w:r>
          </w:p>
        </w:tc>
        <w:tc>
          <w:tcPr>
            <w:tcW w:w="2988" w:type="dxa"/>
            <w:vAlign w:val="center"/>
          </w:tcPr>
          <w:p w14:paraId="3015F474" w14:textId="77777777" w:rsidR="00BA6F28" w:rsidRPr="009C3BF7" w:rsidRDefault="00BA6F28" w:rsidP="00C314D8">
            <w:pPr>
              <w:pStyle w:val="BodyTextIndent"/>
              <w:ind w:left="0" w:firstLine="0"/>
              <w:jc w:val="center"/>
              <w:rPr>
                <w:rFonts w:ascii="Times New Roman" w:hAnsi="Times New Roman"/>
              </w:rPr>
            </w:pPr>
            <w:r w:rsidRPr="009C3BF7">
              <w:rPr>
                <w:rFonts w:ascii="Times New Roman" w:hAnsi="Times New Roman"/>
              </w:rPr>
              <w:t xml:space="preserve">Nghiên cứu </w:t>
            </w:r>
            <w:r w:rsidR="00C314D8">
              <w:rPr>
                <w:rFonts w:ascii="Times New Roman" w:hAnsi="Times New Roman"/>
              </w:rPr>
              <w:br/>
            </w:r>
            <w:r w:rsidRPr="009C3BF7">
              <w:rPr>
                <w:rFonts w:ascii="Times New Roman" w:hAnsi="Times New Roman"/>
              </w:rPr>
              <w:t>và phát triển</w:t>
            </w:r>
          </w:p>
        </w:tc>
        <w:tc>
          <w:tcPr>
            <w:tcW w:w="2952" w:type="dxa"/>
            <w:vAlign w:val="center"/>
          </w:tcPr>
          <w:p w14:paraId="554FD7D0" w14:textId="77777777" w:rsidR="00BA6F28" w:rsidRPr="009C3BF7" w:rsidRDefault="00BA6F28" w:rsidP="00C314D8">
            <w:pPr>
              <w:pStyle w:val="BodyTextIndent"/>
              <w:ind w:left="0" w:firstLine="0"/>
              <w:jc w:val="center"/>
              <w:rPr>
                <w:rFonts w:ascii="Times New Roman" w:hAnsi="Times New Roman"/>
              </w:rPr>
            </w:pPr>
            <w:r w:rsidRPr="009C3BF7">
              <w:rPr>
                <w:rFonts w:ascii="Times New Roman" w:hAnsi="Times New Roman"/>
              </w:rPr>
              <w:t xml:space="preserve">Thử nghiệm vật lý </w:t>
            </w:r>
            <w:r w:rsidR="00C314D8">
              <w:rPr>
                <w:rFonts w:ascii="Times New Roman" w:hAnsi="Times New Roman"/>
              </w:rPr>
              <w:br/>
            </w:r>
            <w:r w:rsidRPr="009C3BF7">
              <w:rPr>
                <w:rFonts w:ascii="Times New Roman" w:hAnsi="Times New Roman"/>
              </w:rPr>
              <w:t>và hoá học</w:t>
            </w:r>
          </w:p>
        </w:tc>
      </w:tr>
      <w:tr w:rsidR="00BA6F28" w:rsidRPr="0037082D" w14:paraId="24DA2793" w14:textId="77777777" w:rsidTr="00C314D8">
        <w:trPr>
          <w:jc w:val="right"/>
        </w:trPr>
        <w:tc>
          <w:tcPr>
            <w:tcW w:w="2989" w:type="dxa"/>
            <w:vAlign w:val="center"/>
          </w:tcPr>
          <w:p w14:paraId="5931A1DD" w14:textId="77777777" w:rsidR="00BA6F28" w:rsidRPr="009C3BF7" w:rsidRDefault="00BA6F28" w:rsidP="00C314D8">
            <w:pPr>
              <w:pStyle w:val="BodyTextIndent"/>
              <w:ind w:left="0" w:firstLine="0"/>
              <w:jc w:val="center"/>
              <w:rPr>
                <w:rFonts w:ascii="Times New Roman" w:hAnsi="Times New Roman"/>
              </w:rPr>
            </w:pPr>
            <w:r w:rsidRPr="009C3BF7">
              <w:rPr>
                <w:rFonts w:ascii="Times New Roman" w:hAnsi="Times New Roman"/>
              </w:rPr>
              <w:t>John Doe</w:t>
            </w:r>
          </w:p>
        </w:tc>
        <w:tc>
          <w:tcPr>
            <w:tcW w:w="2988" w:type="dxa"/>
            <w:vAlign w:val="center"/>
          </w:tcPr>
          <w:p w14:paraId="601B8D66" w14:textId="77777777" w:rsidR="00BA6F28" w:rsidRPr="009C3BF7" w:rsidRDefault="00BA6F28" w:rsidP="00C314D8">
            <w:pPr>
              <w:pStyle w:val="BodyTextIndent"/>
              <w:ind w:left="0" w:firstLine="0"/>
              <w:jc w:val="center"/>
              <w:rPr>
                <w:rFonts w:ascii="Times New Roman" w:hAnsi="Times New Roman"/>
              </w:rPr>
            </w:pPr>
            <w:r w:rsidRPr="009C3BF7">
              <w:rPr>
                <w:rFonts w:ascii="Times New Roman" w:hAnsi="Times New Roman"/>
              </w:rPr>
              <w:t xml:space="preserve">Nghiên cứu </w:t>
            </w:r>
            <w:r w:rsidR="00C314D8">
              <w:rPr>
                <w:rFonts w:ascii="Times New Roman" w:hAnsi="Times New Roman"/>
              </w:rPr>
              <w:br/>
            </w:r>
            <w:r w:rsidRPr="009C3BF7">
              <w:rPr>
                <w:rFonts w:ascii="Times New Roman" w:hAnsi="Times New Roman"/>
              </w:rPr>
              <w:t>và phát triển</w:t>
            </w:r>
          </w:p>
        </w:tc>
        <w:tc>
          <w:tcPr>
            <w:tcW w:w="2952" w:type="dxa"/>
            <w:vAlign w:val="center"/>
          </w:tcPr>
          <w:p w14:paraId="1C0C7466" w14:textId="77777777" w:rsidR="00BA6F28" w:rsidRPr="009C3BF7" w:rsidRDefault="00BA6F28" w:rsidP="00C314D8">
            <w:pPr>
              <w:pStyle w:val="BodyTextIndent"/>
              <w:ind w:left="0" w:firstLine="0"/>
              <w:jc w:val="center"/>
              <w:rPr>
                <w:rFonts w:ascii="Times New Roman" w:hAnsi="Times New Roman"/>
              </w:rPr>
            </w:pPr>
            <w:r w:rsidRPr="009C3BF7">
              <w:rPr>
                <w:rFonts w:ascii="Times New Roman" w:hAnsi="Times New Roman"/>
              </w:rPr>
              <w:t>Thử nghiệm vi sinh</w:t>
            </w:r>
          </w:p>
        </w:tc>
      </w:tr>
    </w:tbl>
    <w:p w14:paraId="602D06EB" w14:textId="77777777" w:rsidR="00BA6F28" w:rsidRPr="009C3BF7" w:rsidRDefault="00BA6F28" w:rsidP="00BA6F28">
      <w:pPr>
        <w:pStyle w:val="BodyTextIndent"/>
        <w:ind w:left="0" w:firstLine="0"/>
        <w:jc w:val="left"/>
        <w:rPr>
          <w:rFonts w:ascii="Times New Roman" w:hAnsi="Times New Roman"/>
        </w:rPr>
      </w:pPr>
    </w:p>
    <w:p w14:paraId="3A6F6161" w14:textId="77777777" w:rsidR="00BA6F28" w:rsidRPr="009C3BF7" w:rsidRDefault="00BA6F28" w:rsidP="00BD3599">
      <w:pPr>
        <w:pStyle w:val="BodyTextIndent"/>
        <w:numPr>
          <w:ilvl w:val="0"/>
          <w:numId w:val="7"/>
        </w:numPr>
        <w:tabs>
          <w:tab w:val="clear" w:pos="360"/>
          <w:tab w:val="num" w:pos="720"/>
        </w:tabs>
        <w:ind w:left="720" w:hanging="720"/>
        <w:jc w:val="left"/>
        <w:rPr>
          <w:rFonts w:ascii="Times New Roman" w:hAnsi="Times New Roman"/>
          <w:b/>
        </w:rPr>
      </w:pPr>
      <w:r w:rsidRPr="009C3BF7">
        <w:rPr>
          <w:rFonts w:ascii="Times New Roman" w:hAnsi="Times New Roman"/>
          <w:b/>
        </w:rPr>
        <w:t>Tóm tắt</w:t>
      </w:r>
    </w:p>
    <w:p w14:paraId="5DF79151" w14:textId="77777777" w:rsidR="00BA6F28" w:rsidRPr="009C3BF7" w:rsidRDefault="00BA6F28" w:rsidP="00320F5D">
      <w:pPr>
        <w:pStyle w:val="BodyTextIndent"/>
        <w:ind w:left="0" w:firstLine="0"/>
        <w:jc w:val="left"/>
        <w:rPr>
          <w:rFonts w:ascii="Times New Roman" w:hAnsi="Times New Roman"/>
        </w:rPr>
      </w:pPr>
    </w:p>
    <w:p w14:paraId="7D8EAA69" w14:textId="77777777" w:rsidR="00BA6F28" w:rsidRPr="009C3BF7" w:rsidRDefault="00BA6F28" w:rsidP="00A91B90">
      <w:pPr>
        <w:pStyle w:val="BodyTextIndent"/>
        <w:ind w:left="720" w:firstLine="0"/>
        <w:rPr>
          <w:rFonts w:ascii="Times New Roman" w:hAnsi="Times New Roman"/>
        </w:rPr>
      </w:pPr>
      <w:r w:rsidRPr="009C3BF7">
        <w:rPr>
          <w:rFonts w:ascii="Times New Roman" w:hAnsi="Times New Roman"/>
        </w:rPr>
        <w:t xml:space="preserve">Báo cáo này trình bày số liệu về độ ổn định của viên nén paracetamol 500 mg được </w:t>
      </w:r>
      <w:r w:rsidR="002663CC" w:rsidRPr="009C3BF7">
        <w:rPr>
          <w:rFonts w:ascii="Times New Roman" w:hAnsi="Times New Roman"/>
        </w:rPr>
        <w:t xml:space="preserve">bảo quản tới 60 tháng trong </w:t>
      </w:r>
      <w:r w:rsidRPr="009C3BF7">
        <w:rPr>
          <w:rFonts w:ascii="Times New Roman" w:hAnsi="Times New Roman"/>
        </w:rPr>
        <w:t xml:space="preserve">bao bì </w:t>
      </w:r>
      <w:r w:rsidR="002663CC" w:rsidRPr="009C3BF7">
        <w:rPr>
          <w:rFonts w:ascii="Times New Roman" w:hAnsi="Times New Roman"/>
        </w:rPr>
        <w:t xml:space="preserve">đóng gói sơ cấp </w:t>
      </w:r>
      <w:r w:rsidRPr="009C3BF7">
        <w:rPr>
          <w:rFonts w:ascii="Times New Roman" w:hAnsi="Times New Roman"/>
        </w:rPr>
        <w:t>như đã lưu hành trên thị trường.</w:t>
      </w:r>
    </w:p>
    <w:p w14:paraId="652C841D" w14:textId="77777777" w:rsidR="00BA6F28" w:rsidRPr="009C3BF7" w:rsidRDefault="00BA6F28" w:rsidP="00A91B90">
      <w:pPr>
        <w:pStyle w:val="BodyTextIndent"/>
        <w:ind w:left="720" w:firstLine="0"/>
        <w:rPr>
          <w:rFonts w:ascii="Times New Roman" w:hAnsi="Times New Roman"/>
        </w:rPr>
      </w:pPr>
    </w:p>
    <w:p w14:paraId="77D5440B" w14:textId="77777777" w:rsidR="00BA6F28" w:rsidRPr="009C3BF7" w:rsidRDefault="00BA6F28" w:rsidP="00A91B90">
      <w:pPr>
        <w:pStyle w:val="BodyTextIndent"/>
        <w:ind w:left="720" w:firstLine="0"/>
        <w:rPr>
          <w:rFonts w:ascii="Times New Roman" w:hAnsi="Times New Roman"/>
        </w:rPr>
      </w:pPr>
      <w:r w:rsidRPr="009C3BF7">
        <w:rPr>
          <w:rFonts w:ascii="Times New Roman" w:hAnsi="Times New Roman"/>
        </w:rPr>
        <w:t xml:space="preserve">Mọi biến đổi có liên quan đến bảo quản xảy ra trong sản phẩm cuối cùng đã được theo dõi bằng các phép thử kiểm tra độ ổn định chuyên biệt. Thiết kế thử nghiệm được dựa trên đặc tính ổn định của </w:t>
      </w:r>
      <w:r w:rsidR="00C314D8">
        <w:rPr>
          <w:rFonts w:ascii="Times New Roman" w:hAnsi="Times New Roman"/>
        </w:rPr>
        <w:t>dược</w:t>
      </w:r>
      <w:r w:rsidRPr="009C3BF7">
        <w:rPr>
          <w:rFonts w:ascii="Times New Roman" w:hAnsi="Times New Roman"/>
        </w:rPr>
        <w:t xml:space="preserve"> chất paracetamol và những </w:t>
      </w:r>
      <w:r w:rsidR="002663CC" w:rsidRPr="009C3BF7">
        <w:rPr>
          <w:rFonts w:ascii="Times New Roman" w:hAnsi="Times New Roman"/>
        </w:rPr>
        <w:t>yêu cầu cụ thể</w:t>
      </w:r>
      <w:r w:rsidRPr="009C3BF7">
        <w:rPr>
          <w:rFonts w:ascii="Times New Roman" w:hAnsi="Times New Roman"/>
        </w:rPr>
        <w:t xml:space="preserve"> của dạng bào chế.</w:t>
      </w:r>
    </w:p>
    <w:p w14:paraId="4BA04F55" w14:textId="77777777" w:rsidR="00BA6F28" w:rsidRPr="009C3BF7" w:rsidRDefault="00BA6F28" w:rsidP="00BA6F28">
      <w:pPr>
        <w:pStyle w:val="BodyTextIndent"/>
        <w:ind w:left="360" w:firstLine="0"/>
        <w:jc w:val="left"/>
        <w:rPr>
          <w:rFonts w:ascii="Times New Roman" w:hAnsi="Times New Roman"/>
        </w:rPr>
      </w:pPr>
    </w:p>
    <w:p w14:paraId="60105B1A" w14:textId="77777777" w:rsidR="00BA6F28" w:rsidRPr="009C3BF7" w:rsidRDefault="00BA6F28" w:rsidP="00A91B90">
      <w:pPr>
        <w:pStyle w:val="BodyTextIndent"/>
        <w:ind w:left="720" w:firstLine="0"/>
        <w:jc w:val="left"/>
        <w:rPr>
          <w:rFonts w:ascii="Times New Roman" w:hAnsi="Times New Roman"/>
          <w:b/>
        </w:rPr>
      </w:pPr>
      <w:r w:rsidRPr="009C3BF7">
        <w:rPr>
          <w:rFonts w:ascii="Times New Roman" w:hAnsi="Times New Roman"/>
          <w:b/>
        </w:rPr>
        <w:t>Tuổi thọ:</w:t>
      </w:r>
    </w:p>
    <w:p w14:paraId="6E83CB82" w14:textId="77777777" w:rsidR="00BA6F28" w:rsidRPr="009C3BF7" w:rsidRDefault="00865D57" w:rsidP="00A91B90">
      <w:pPr>
        <w:pStyle w:val="BodyTextIndent"/>
        <w:ind w:left="720" w:firstLine="0"/>
        <w:jc w:val="left"/>
        <w:rPr>
          <w:rFonts w:ascii="Times New Roman" w:hAnsi="Times New Roman"/>
        </w:rPr>
      </w:pPr>
      <w:r>
        <w:rPr>
          <w:rFonts w:ascii="Times New Roman" w:hAnsi="Times New Roman"/>
        </w:rPr>
        <w:t>Thành phẩm</w:t>
      </w:r>
      <w:r w:rsidR="00BA6F28" w:rsidRPr="009C3BF7">
        <w:rPr>
          <w:rFonts w:ascii="Times New Roman" w:hAnsi="Times New Roman"/>
        </w:rPr>
        <w:t xml:space="preserve"> có tuổi thọ 5 năm</w:t>
      </w:r>
      <w:r w:rsidR="00C314D8">
        <w:rPr>
          <w:rFonts w:ascii="Times New Roman" w:hAnsi="Times New Roman"/>
        </w:rPr>
        <w:t>.</w:t>
      </w:r>
    </w:p>
    <w:p w14:paraId="51233CFA" w14:textId="77777777" w:rsidR="00BA6F28" w:rsidRPr="009C3BF7" w:rsidRDefault="00BA6F28" w:rsidP="00A91B90">
      <w:pPr>
        <w:pStyle w:val="BodyTextIndent"/>
        <w:ind w:left="720" w:firstLine="0"/>
        <w:jc w:val="left"/>
        <w:rPr>
          <w:rFonts w:ascii="Times New Roman" w:hAnsi="Times New Roman"/>
        </w:rPr>
      </w:pPr>
    </w:p>
    <w:p w14:paraId="4FE71B4F" w14:textId="77777777" w:rsidR="00BA6F28" w:rsidRPr="009C3BF7" w:rsidRDefault="00BA6F28" w:rsidP="00A91B90">
      <w:pPr>
        <w:pStyle w:val="BodyTextIndent"/>
        <w:ind w:left="720" w:firstLine="0"/>
        <w:jc w:val="left"/>
        <w:rPr>
          <w:rFonts w:ascii="Times New Roman" w:hAnsi="Times New Roman"/>
          <w:b/>
        </w:rPr>
      </w:pPr>
      <w:r w:rsidRPr="009C3BF7">
        <w:rPr>
          <w:rFonts w:ascii="Times New Roman" w:hAnsi="Times New Roman"/>
          <w:b/>
        </w:rPr>
        <w:t>Hướng dẫn bảo quản:</w:t>
      </w:r>
    </w:p>
    <w:p w14:paraId="700F9364" w14:textId="77777777" w:rsidR="00BA6F28" w:rsidRPr="009C3BF7" w:rsidRDefault="00865D57" w:rsidP="00A91B90">
      <w:pPr>
        <w:pStyle w:val="BodyTextIndent"/>
        <w:ind w:left="720" w:firstLine="0"/>
        <w:jc w:val="left"/>
        <w:rPr>
          <w:rFonts w:ascii="Times New Roman" w:hAnsi="Times New Roman"/>
        </w:rPr>
      </w:pPr>
      <w:r>
        <w:rPr>
          <w:rFonts w:ascii="Times New Roman" w:hAnsi="Times New Roman"/>
        </w:rPr>
        <w:t>Thành phẩm</w:t>
      </w:r>
      <w:r w:rsidR="00BA6F28" w:rsidRPr="009C3BF7">
        <w:rPr>
          <w:rFonts w:ascii="Times New Roman" w:hAnsi="Times New Roman"/>
        </w:rPr>
        <w:t xml:space="preserve"> không có nhãn ghi hướng dẫn bảo quản</w:t>
      </w:r>
      <w:r w:rsidR="00C314D8">
        <w:rPr>
          <w:rFonts w:ascii="Times New Roman" w:hAnsi="Times New Roman"/>
        </w:rPr>
        <w:t>.</w:t>
      </w:r>
    </w:p>
    <w:p w14:paraId="20966089" w14:textId="77777777" w:rsidR="00BA6F28" w:rsidRPr="009C3BF7" w:rsidRDefault="00BA6F28" w:rsidP="00CE2D3A">
      <w:pPr>
        <w:pStyle w:val="BodyTextIndent"/>
        <w:ind w:left="540" w:firstLine="0"/>
        <w:jc w:val="left"/>
        <w:rPr>
          <w:rFonts w:ascii="Times New Roman" w:hAnsi="Times New Roman"/>
        </w:rPr>
      </w:pPr>
    </w:p>
    <w:p w14:paraId="44022F53" w14:textId="77777777" w:rsidR="00BA6F28" w:rsidRPr="009C3BF7" w:rsidRDefault="00BA6F28" w:rsidP="00BD3599">
      <w:pPr>
        <w:pStyle w:val="BodyTextIndent"/>
        <w:numPr>
          <w:ilvl w:val="0"/>
          <w:numId w:val="7"/>
        </w:numPr>
        <w:tabs>
          <w:tab w:val="clear" w:pos="360"/>
          <w:tab w:val="num" w:pos="720"/>
        </w:tabs>
        <w:ind w:left="720" w:hanging="720"/>
        <w:jc w:val="left"/>
        <w:rPr>
          <w:rFonts w:ascii="Times New Roman" w:hAnsi="Times New Roman"/>
          <w:b/>
        </w:rPr>
      </w:pPr>
      <w:r w:rsidRPr="009C3BF7">
        <w:rPr>
          <w:rFonts w:ascii="Times New Roman" w:hAnsi="Times New Roman"/>
          <w:b/>
        </w:rPr>
        <w:t>Mục tiêu</w:t>
      </w:r>
    </w:p>
    <w:p w14:paraId="22DE6EE7" w14:textId="77777777" w:rsidR="00BA6F28" w:rsidRPr="009C3BF7" w:rsidRDefault="00BA6F28" w:rsidP="00BA6F28">
      <w:pPr>
        <w:pStyle w:val="BodyTextIndent"/>
        <w:ind w:left="0" w:firstLine="0"/>
        <w:jc w:val="left"/>
        <w:rPr>
          <w:rFonts w:ascii="Times New Roman" w:hAnsi="Times New Roman"/>
        </w:rPr>
      </w:pPr>
    </w:p>
    <w:p w14:paraId="4A514F09" w14:textId="77777777" w:rsidR="00BA6F28" w:rsidRPr="009C3BF7" w:rsidRDefault="00BA6F28" w:rsidP="009C3BF7">
      <w:pPr>
        <w:pStyle w:val="BodyTextIndent"/>
        <w:ind w:left="720" w:firstLine="0"/>
        <w:rPr>
          <w:rFonts w:ascii="Times New Roman" w:hAnsi="Times New Roman"/>
        </w:rPr>
      </w:pPr>
      <w:r w:rsidRPr="009C3BF7">
        <w:rPr>
          <w:rFonts w:ascii="Times New Roman" w:hAnsi="Times New Roman"/>
        </w:rPr>
        <w:t>Mục tiêu của nghiên cứu này là đánh giá độ ổn định của viên nén paracetamol</w:t>
      </w:r>
      <w:r w:rsidR="00C81DC6" w:rsidRPr="009C3BF7">
        <w:rPr>
          <w:rFonts w:ascii="Times New Roman" w:hAnsi="Times New Roman"/>
        </w:rPr>
        <w:t xml:space="preserve"> 500</w:t>
      </w:r>
      <w:r w:rsidR="00C314D8">
        <w:rPr>
          <w:rFonts w:ascii="Times New Roman" w:hAnsi="Times New Roman"/>
        </w:rPr>
        <w:t xml:space="preserve"> </w:t>
      </w:r>
      <w:r w:rsidRPr="009C3BF7">
        <w:rPr>
          <w:rFonts w:ascii="Times New Roman" w:hAnsi="Times New Roman"/>
        </w:rPr>
        <w:t xml:space="preserve">mg được bảo quản ở điều kiện </w:t>
      </w:r>
      <w:r w:rsidR="00C800BF" w:rsidRPr="009C3BF7">
        <w:rPr>
          <w:rFonts w:ascii="Times New Roman" w:hAnsi="Times New Roman"/>
        </w:rPr>
        <w:t>dài hạn</w:t>
      </w:r>
      <w:r w:rsidRPr="009C3BF7">
        <w:rPr>
          <w:rFonts w:ascii="Times New Roman" w:hAnsi="Times New Roman"/>
        </w:rPr>
        <w:t xml:space="preserve"> và điều kiện </w:t>
      </w:r>
      <w:r w:rsidR="001A40F8">
        <w:rPr>
          <w:rFonts w:ascii="Times New Roman" w:hAnsi="Times New Roman"/>
        </w:rPr>
        <w:t>cấp tốc</w:t>
      </w:r>
      <w:r w:rsidRPr="009C3BF7">
        <w:rPr>
          <w:rFonts w:ascii="Times New Roman" w:hAnsi="Times New Roman"/>
        </w:rPr>
        <w:t>. Các mẫu thuốc được lật ngược để</w:t>
      </w:r>
      <w:r w:rsidR="007D6BFA" w:rsidRPr="009C3BF7">
        <w:rPr>
          <w:rFonts w:ascii="Times New Roman" w:hAnsi="Times New Roman"/>
        </w:rPr>
        <w:t xml:space="preserve"> thuốc</w:t>
      </w:r>
      <w:r w:rsidRPr="009C3BF7">
        <w:rPr>
          <w:rFonts w:ascii="Times New Roman" w:hAnsi="Times New Roman"/>
        </w:rPr>
        <w:t xml:space="preserve"> chắc chắn tiếp xúc với hệ thống bao bì</w:t>
      </w:r>
      <w:r w:rsidR="002663CC" w:rsidRPr="009C3BF7">
        <w:rPr>
          <w:rFonts w:ascii="Times New Roman" w:hAnsi="Times New Roman"/>
        </w:rPr>
        <w:t xml:space="preserve"> đóng gói</w:t>
      </w:r>
      <w:r w:rsidRPr="009C3BF7">
        <w:rPr>
          <w:rFonts w:ascii="Times New Roman" w:hAnsi="Times New Roman"/>
        </w:rPr>
        <w:t>.</w:t>
      </w:r>
    </w:p>
    <w:p w14:paraId="2C51F22C" w14:textId="77777777" w:rsidR="00BA6F28" w:rsidRPr="009C3BF7" w:rsidRDefault="00BA6F28" w:rsidP="00BA6F28">
      <w:pPr>
        <w:pStyle w:val="BodyTextIndent"/>
        <w:ind w:left="0" w:firstLine="0"/>
        <w:jc w:val="left"/>
        <w:rPr>
          <w:rFonts w:ascii="Times New Roman" w:hAnsi="Times New Roman"/>
        </w:rPr>
      </w:pPr>
    </w:p>
    <w:p w14:paraId="5EC45D05" w14:textId="77777777" w:rsidR="00BA6F28" w:rsidRDefault="00C81DC6" w:rsidP="00BD3599">
      <w:pPr>
        <w:pStyle w:val="BodyTextIndent"/>
        <w:numPr>
          <w:ilvl w:val="0"/>
          <w:numId w:val="7"/>
        </w:numPr>
        <w:tabs>
          <w:tab w:val="clear" w:pos="360"/>
          <w:tab w:val="num" w:pos="720"/>
        </w:tabs>
        <w:ind w:left="720" w:hanging="720"/>
        <w:jc w:val="left"/>
        <w:rPr>
          <w:rFonts w:ascii="Times New Roman" w:hAnsi="Times New Roman"/>
          <w:b/>
        </w:rPr>
      </w:pPr>
      <w:r w:rsidRPr="009C3BF7">
        <w:rPr>
          <w:rFonts w:ascii="Times New Roman" w:hAnsi="Times New Roman"/>
          <w:b/>
        </w:rPr>
        <w:t>V</w:t>
      </w:r>
      <w:r w:rsidR="00BA6F28" w:rsidRPr="009C3BF7">
        <w:rPr>
          <w:rFonts w:ascii="Times New Roman" w:hAnsi="Times New Roman"/>
          <w:b/>
        </w:rPr>
        <w:t>ật liệu thử</w:t>
      </w:r>
    </w:p>
    <w:p w14:paraId="2E317D42" w14:textId="77777777" w:rsidR="00C314D8" w:rsidRPr="009C3BF7" w:rsidRDefault="00C314D8" w:rsidP="00C314D8">
      <w:pPr>
        <w:pStyle w:val="BodyTextIndent"/>
        <w:ind w:left="720" w:firstLine="0"/>
        <w:jc w:val="left"/>
        <w:rPr>
          <w:rFonts w:ascii="Times New Roman" w:hAnsi="Times New Roman"/>
          <w:b/>
        </w:rPr>
      </w:pPr>
    </w:p>
    <w:p w14:paraId="3B9F0ACB" w14:textId="77777777" w:rsidR="00BA6F28" w:rsidRPr="009C3BF7" w:rsidRDefault="00BA6F28" w:rsidP="009C3BF7">
      <w:pPr>
        <w:pStyle w:val="BodyTextIndent"/>
        <w:ind w:left="720" w:firstLine="0"/>
        <w:jc w:val="left"/>
        <w:rPr>
          <w:rFonts w:ascii="Times New Roman" w:hAnsi="Times New Roman"/>
        </w:rPr>
      </w:pPr>
      <w:r w:rsidRPr="009C3BF7">
        <w:rPr>
          <w:rFonts w:ascii="Times New Roman" w:hAnsi="Times New Roman"/>
        </w:rPr>
        <w:t>Thông tin chi tiết về các lô đem thử nghiệm độ ổn định được liệt kê trong bảng sau:</w:t>
      </w:r>
    </w:p>
    <w:p w14:paraId="5F6DE1F7" w14:textId="77777777" w:rsidR="00BA6F28" w:rsidRDefault="00BA6F28" w:rsidP="00BA6F28">
      <w:pPr>
        <w:pStyle w:val="BodyTextIndent"/>
        <w:ind w:left="0" w:firstLine="0"/>
        <w:jc w:val="left"/>
        <w:rPr>
          <w:rFonts w:ascii="Times New Roman" w:hAnsi="Times New Roman"/>
        </w:rPr>
      </w:pPr>
    </w:p>
    <w:p w14:paraId="1582A0DE" w14:textId="77777777" w:rsidR="0075645C" w:rsidRPr="00C314D8" w:rsidRDefault="0075645C" w:rsidP="00C314D8">
      <w:pPr>
        <w:ind w:left="360" w:firstLine="349"/>
        <w:rPr>
          <w:b/>
          <w:sz w:val="28"/>
          <w:szCs w:val="28"/>
          <w:lang w:val="id-ID"/>
        </w:rPr>
      </w:pPr>
      <w:r w:rsidRPr="00C314D8">
        <w:rPr>
          <w:b/>
          <w:sz w:val="28"/>
          <w:szCs w:val="28"/>
          <w:lang w:val="id-ID"/>
        </w:rPr>
        <w:t>4.1. Nguyên liệu</w:t>
      </w:r>
    </w:p>
    <w:p w14:paraId="4F6219D9" w14:textId="77777777" w:rsidR="00C314D8" w:rsidRPr="00C314D8" w:rsidRDefault="00C314D8" w:rsidP="00C314D8">
      <w:pPr>
        <w:ind w:left="360" w:firstLine="207"/>
        <w:rPr>
          <w:b/>
          <w:sz w:val="28"/>
          <w:szCs w:val="28"/>
          <w:lang w:val="id-ID"/>
        </w:rPr>
      </w:pPr>
    </w:p>
    <w:tbl>
      <w:tblPr>
        <w:tblW w:w="90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7"/>
        <w:gridCol w:w="1559"/>
        <w:gridCol w:w="1417"/>
        <w:gridCol w:w="1426"/>
        <w:gridCol w:w="1339"/>
      </w:tblGrid>
      <w:tr w:rsidR="0075645C" w:rsidRPr="00C314D8" w14:paraId="139245D0" w14:textId="77777777" w:rsidTr="00AE6870">
        <w:trPr>
          <w:jc w:val="right"/>
        </w:trPr>
        <w:tc>
          <w:tcPr>
            <w:tcW w:w="3297" w:type="dxa"/>
            <w:vMerge w:val="restart"/>
            <w:vAlign w:val="center"/>
          </w:tcPr>
          <w:p w14:paraId="01867254" w14:textId="77777777" w:rsidR="0075645C" w:rsidRPr="00EA3629" w:rsidRDefault="00EA3629" w:rsidP="00EA3629">
            <w:pPr>
              <w:jc w:val="center"/>
              <w:rPr>
                <w:b/>
                <w:sz w:val="28"/>
                <w:szCs w:val="28"/>
              </w:rPr>
            </w:pPr>
            <w:r>
              <w:rPr>
                <w:b/>
                <w:sz w:val="28"/>
                <w:szCs w:val="28"/>
              </w:rPr>
              <w:t>Nguyên liệu</w:t>
            </w:r>
          </w:p>
        </w:tc>
        <w:tc>
          <w:tcPr>
            <w:tcW w:w="4402" w:type="dxa"/>
            <w:gridSpan w:val="3"/>
          </w:tcPr>
          <w:p w14:paraId="1DDCA17D" w14:textId="77777777" w:rsidR="0075645C" w:rsidRPr="00C314D8" w:rsidRDefault="0075645C" w:rsidP="00EA3629">
            <w:pPr>
              <w:jc w:val="center"/>
              <w:rPr>
                <w:b/>
                <w:sz w:val="28"/>
                <w:szCs w:val="28"/>
              </w:rPr>
            </w:pPr>
            <w:r w:rsidRPr="00C314D8">
              <w:rPr>
                <w:b/>
                <w:sz w:val="28"/>
                <w:szCs w:val="28"/>
              </w:rPr>
              <w:t>Số lô</w:t>
            </w:r>
          </w:p>
        </w:tc>
        <w:tc>
          <w:tcPr>
            <w:tcW w:w="1339" w:type="dxa"/>
            <w:vMerge w:val="restart"/>
          </w:tcPr>
          <w:p w14:paraId="342BE8E4" w14:textId="77777777" w:rsidR="0075645C" w:rsidRPr="00C314D8" w:rsidRDefault="0075645C" w:rsidP="00EA3629">
            <w:pPr>
              <w:jc w:val="center"/>
              <w:rPr>
                <w:b/>
                <w:sz w:val="28"/>
                <w:szCs w:val="28"/>
              </w:rPr>
            </w:pPr>
            <w:r w:rsidRPr="00C314D8">
              <w:rPr>
                <w:b/>
                <w:sz w:val="28"/>
                <w:szCs w:val="28"/>
              </w:rPr>
              <w:t>Nguồn gốc</w:t>
            </w:r>
          </w:p>
        </w:tc>
      </w:tr>
      <w:tr w:rsidR="0075645C" w:rsidRPr="00C314D8" w14:paraId="4FF9EEEA" w14:textId="77777777" w:rsidTr="00AE6870">
        <w:trPr>
          <w:jc w:val="right"/>
        </w:trPr>
        <w:tc>
          <w:tcPr>
            <w:tcW w:w="3297" w:type="dxa"/>
            <w:vMerge/>
            <w:tcBorders>
              <w:bottom w:val="single" w:sz="4" w:space="0" w:color="auto"/>
            </w:tcBorders>
          </w:tcPr>
          <w:p w14:paraId="6D8D09A0" w14:textId="77777777" w:rsidR="0075645C" w:rsidRPr="00C314D8" w:rsidRDefault="0075645C" w:rsidP="00E964FD">
            <w:pPr>
              <w:rPr>
                <w:b/>
                <w:sz w:val="28"/>
                <w:szCs w:val="28"/>
                <w:lang w:val="id-ID"/>
              </w:rPr>
            </w:pPr>
          </w:p>
        </w:tc>
        <w:tc>
          <w:tcPr>
            <w:tcW w:w="1559" w:type="dxa"/>
            <w:tcBorders>
              <w:bottom w:val="single" w:sz="4" w:space="0" w:color="auto"/>
            </w:tcBorders>
          </w:tcPr>
          <w:p w14:paraId="56B72524" w14:textId="77777777" w:rsidR="0075645C" w:rsidRPr="00C314D8" w:rsidRDefault="00EA3629" w:rsidP="00EA3629">
            <w:pPr>
              <w:jc w:val="center"/>
              <w:rPr>
                <w:b/>
                <w:sz w:val="28"/>
                <w:szCs w:val="28"/>
                <w:lang w:val="id-ID"/>
              </w:rPr>
            </w:pPr>
            <w:r>
              <w:rPr>
                <w:b/>
                <w:sz w:val="28"/>
                <w:szCs w:val="28"/>
                <w:lang w:val="id-ID"/>
              </w:rPr>
              <w:t>0</w:t>
            </w:r>
            <w:r w:rsidR="0075645C" w:rsidRPr="00C314D8">
              <w:rPr>
                <w:b/>
                <w:sz w:val="28"/>
                <w:szCs w:val="28"/>
                <w:lang w:val="id-ID"/>
              </w:rPr>
              <w:t>01</w:t>
            </w:r>
          </w:p>
        </w:tc>
        <w:tc>
          <w:tcPr>
            <w:tcW w:w="1417" w:type="dxa"/>
            <w:tcBorders>
              <w:bottom w:val="single" w:sz="4" w:space="0" w:color="auto"/>
            </w:tcBorders>
          </w:tcPr>
          <w:p w14:paraId="4B18A86D" w14:textId="77777777" w:rsidR="0075645C" w:rsidRPr="00C314D8" w:rsidRDefault="00EA3629" w:rsidP="00EA3629">
            <w:pPr>
              <w:jc w:val="center"/>
              <w:rPr>
                <w:b/>
                <w:sz w:val="28"/>
                <w:szCs w:val="28"/>
                <w:lang w:val="id-ID"/>
              </w:rPr>
            </w:pPr>
            <w:r>
              <w:rPr>
                <w:b/>
                <w:sz w:val="28"/>
                <w:szCs w:val="28"/>
                <w:lang w:val="id-ID"/>
              </w:rPr>
              <w:t>0</w:t>
            </w:r>
            <w:r w:rsidR="0075645C" w:rsidRPr="00C314D8">
              <w:rPr>
                <w:b/>
                <w:sz w:val="28"/>
                <w:szCs w:val="28"/>
                <w:lang w:val="id-ID"/>
              </w:rPr>
              <w:t>02</w:t>
            </w:r>
          </w:p>
        </w:tc>
        <w:tc>
          <w:tcPr>
            <w:tcW w:w="1426" w:type="dxa"/>
            <w:tcBorders>
              <w:bottom w:val="single" w:sz="4" w:space="0" w:color="auto"/>
            </w:tcBorders>
          </w:tcPr>
          <w:p w14:paraId="0C0228FB" w14:textId="77777777" w:rsidR="0075645C" w:rsidRPr="00C314D8" w:rsidRDefault="00EA3629" w:rsidP="00EA3629">
            <w:pPr>
              <w:jc w:val="center"/>
              <w:rPr>
                <w:b/>
                <w:sz w:val="28"/>
                <w:szCs w:val="28"/>
                <w:lang w:val="id-ID"/>
              </w:rPr>
            </w:pPr>
            <w:r>
              <w:rPr>
                <w:b/>
                <w:sz w:val="28"/>
                <w:szCs w:val="28"/>
                <w:lang w:val="id-ID"/>
              </w:rPr>
              <w:t>0</w:t>
            </w:r>
            <w:r w:rsidR="0075645C" w:rsidRPr="00C314D8">
              <w:rPr>
                <w:b/>
                <w:sz w:val="28"/>
                <w:szCs w:val="28"/>
                <w:lang w:val="id-ID"/>
              </w:rPr>
              <w:t>03</w:t>
            </w:r>
          </w:p>
        </w:tc>
        <w:tc>
          <w:tcPr>
            <w:tcW w:w="1339" w:type="dxa"/>
            <w:vMerge/>
            <w:tcBorders>
              <w:bottom w:val="single" w:sz="4" w:space="0" w:color="auto"/>
            </w:tcBorders>
          </w:tcPr>
          <w:p w14:paraId="49EACE52" w14:textId="77777777" w:rsidR="0075645C" w:rsidRPr="00C314D8" w:rsidRDefault="0075645C" w:rsidP="00E964FD">
            <w:pPr>
              <w:rPr>
                <w:b/>
                <w:sz w:val="28"/>
                <w:szCs w:val="28"/>
                <w:lang w:val="id-ID"/>
              </w:rPr>
            </w:pPr>
          </w:p>
        </w:tc>
      </w:tr>
      <w:tr w:rsidR="0075645C" w:rsidRPr="00C314D8" w14:paraId="40634CC6" w14:textId="77777777" w:rsidTr="00AE6870">
        <w:trPr>
          <w:jc w:val="right"/>
        </w:trPr>
        <w:tc>
          <w:tcPr>
            <w:tcW w:w="3297" w:type="dxa"/>
            <w:tcBorders>
              <w:top w:val="single" w:sz="4" w:space="0" w:color="auto"/>
              <w:left w:val="single" w:sz="4" w:space="0" w:color="auto"/>
              <w:bottom w:val="nil"/>
              <w:right w:val="single" w:sz="4" w:space="0" w:color="auto"/>
            </w:tcBorders>
          </w:tcPr>
          <w:p w14:paraId="424F59A7" w14:textId="77777777" w:rsidR="0075645C" w:rsidRPr="00C314D8" w:rsidRDefault="0075645C" w:rsidP="00E964FD">
            <w:pPr>
              <w:rPr>
                <w:b/>
                <w:sz w:val="28"/>
                <w:szCs w:val="28"/>
                <w:lang w:val="id-ID"/>
              </w:rPr>
            </w:pPr>
            <w:r w:rsidRPr="00C314D8">
              <w:rPr>
                <w:sz w:val="28"/>
                <w:szCs w:val="28"/>
                <w:lang w:val="id-ID"/>
              </w:rPr>
              <w:t>Paracetamol</w:t>
            </w:r>
          </w:p>
        </w:tc>
        <w:tc>
          <w:tcPr>
            <w:tcW w:w="1559" w:type="dxa"/>
            <w:tcBorders>
              <w:top w:val="single" w:sz="4" w:space="0" w:color="auto"/>
              <w:left w:val="single" w:sz="4" w:space="0" w:color="auto"/>
              <w:bottom w:val="nil"/>
              <w:right w:val="single" w:sz="4" w:space="0" w:color="auto"/>
            </w:tcBorders>
            <w:tcMar>
              <w:left w:w="0" w:type="dxa"/>
              <w:right w:w="0" w:type="dxa"/>
            </w:tcMar>
          </w:tcPr>
          <w:p w14:paraId="792F42EA" w14:textId="77777777" w:rsidR="0075645C" w:rsidRPr="00EA3629" w:rsidRDefault="0075645C" w:rsidP="00EA3629">
            <w:pPr>
              <w:jc w:val="center"/>
              <w:rPr>
                <w:sz w:val="28"/>
                <w:szCs w:val="28"/>
              </w:rPr>
            </w:pPr>
            <w:r w:rsidRPr="00EA3629">
              <w:rPr>
                <w:sz w:val="28"/>
                <w:szCs w:val="28"/>
              </w:rPr>
              <w:t>Ghi chú: DC</w:t>
            </w:r>
          </w:p>
        </w:tc>
        <w:tc>
          <w:tcPr>
            <w:tcW w:w="1417" w:type="dxa"/>
            <w:tcBorders>
              <w:top w:val="single" w:sz="4" w:space="0" w:color="auto"/>
              <w:left w:val="single" w:sz="4" w:space="0" w:color="auto"/>
              <w:bottom w:val="nil"/>
              <w:right w:val="single" w:sz="4" w:space="0" w:color="auto"/>
            </w:tcBorders>
          </w:tcPr>
          <w:p w14:paraId="252716C0" w14:textId="77777777" w:rsidR="0075645C" w:rsidRPr="00EA3629" w:rsidRDefault="0075645C" w:rsidP="00EA3629">
            <w:pPr>
              <w:rPr>
                <w:sz w:val="28"/>
                <w:szCs w:val="28"/>
                <w:lang w:val="id-ID"/>
              </w:rPr>
            </w:pPr>
            <w:r w:rsidRPr="00EA3629">
              <w:rPr>
                <w:sz w:val="28"/>
                <w:szCs w:val="28"/>
                <w:lang w:val="id-ID"/>
              </w:rPr>
              <w:t>................</w:t>
            </w:r>
          </w:p>
        </w:tc>
        <w:tc>
          <w:tcPr>
            <w:tcW w:w="1426" w:type="dxa"/>
            <w:tcBorders>
              <w:top w:val="single" w:sz="4" w:space="0" w:color="auto"/>
              <w:left w:val="single" w:sz="4" w:space="0" w:color="auto"/>
              <w:bottom w:val="nil"/>
              <w:right w:val="single" w:sz="4" w:space="0" w:color="auto"/>
            </w:tcBorders>
          </w:tcPr>
          <w:p w14:paraId="67A09472" w14:textId="77777777" w:rsidR="0075645C" w:rsidRPr="00EA3629" w:rsidRDefault="00EA3629" w:rsidP="00E964FD">
            <w:pPr>
              <w:rPr>
                <w:sz w:val="28"/>
                <w:szCs w:val="28"/>
                <w:lang w:val="id-ID"/>
              </w:rPr>
            </w:pPr>
            <w:r>
              <w:rPr>
                <w:sz w:val="28"/>
                <w:szCs w:val="28"/>
                <w:lang w:val="id-ID"/>
              </w:rPr>
              <w:t>................</w:t>
            </w:r>
          </w:p>
        </w:tc>
        <w:tc>
          <w:tcPr>
            <w:tcW w:w="1339" w:type="dxa"/>
            <w:tcBorders>
              <w:top w:val="single" w:sz="4" w:space="0" w:color="auto"/>
              <w:left w:val="single" w:sz="4" w:space="0" w:color="auto"/>
              <w:bottom w:val="nil"/>
              <w:right w:val="single" w:sz="4" w:space="0" w:color="auto"/>
            </w:tcBorders>
          </w:tcPr>
          <w:p w14:paraId="166BCB4F" w14:textId="77777777" w:rsidR="0075645C" w:rsidRPr="00EA3629" w:rsidRDefault="00EA3629" w:rsidP="00E964FD">
            <w:pPr>
              <w:rPr>
                <w:sz w:val="28"/>
                <w:szCs w:val="28"/>
                <w:lang w:val="id-ID"/>
              </w:rPr>
            </w:pPr>
            <w:r>
              <w:rPr>
                <w:sz w:val="28"/>
                <w:szCs w:val="28"/>
                <w:lang w:val="id-ID"/>
              </w:rPr>
              <w:t>................</w:t>
            </w:r>
          </w:p>
        </w:tc>
      </w:tr>
      <w:tr w:rsidR="0075645C" w:rsidRPr="00C314D8" w14:paraId="153EC50F" w14:textId="77777777" w:rsidTr="00AE6870">
        <w:trPr>
          <w:jc w:val="right"/>
        </w:trPr>
        <w:tc>
          <w:tcPr>
            <w:tcW w:w="3297" w:type="dxa"/>
            <w:tcBorders>
              <w:top w:val="nil"/>
              <w:left w:val="single" w:sz="4" w:space="0" w:color="auto"/>
              <w:bottom w:val="nil"/>
              <w:right w:val="single" w:sz="4" w:space="0" w:color="auto"/>
            </w:tcBorders>
          </w:tcPr>
          <w:p w14:paraId="3C850ED0" w14:textId="77777777" w:rsidR="0075645C" w:rsidRPr="00C314D8" w:rsidRDefault="0075645C" w:rsidP="00E964FD">
            <w:pPr>
              <w:rPr>
                <w:sz w:val="28"/>
                <w:szCs w:val="28"/>
                <w:lang w:val="id-ID"/>
              </w:rPr>
            </w:pPr>
          </w:p>
        </w:tc>
        <w:tc>
          <w:tcPr>
            <w:tcW w:w="1559" w:type="dxa"/>
            <w:tcBorders>
              <w:top w:val="nil"/>
              <w:left w:val="single" w:sz="4" w:space="0" w:color="auto"/>
              <w:bottom w:val="nil"/>
              <w:right w:val="single" w:sz="4" w:space="0" w:color="auto"/>
            </w:tcBorders>
          </w:tcPr>
          <w:p w14:paraId="579614F5" w14:textId="77777777" w:rsidR="0075645C" w:rsidRPr="00EA3629" w:rsidRDefault="0075645C" w:rsidP="00E964FD">
            <w:pPr>
              <w:rPr>
                <w:sz w:val="28"/>
                <w:szCs w:val="28"/>
                <w:lang w:val="id-ID"/>
              </w:rPr>
            </w:pPr>
          </w:p>
        </w:tc>
        <w:tc>
          <w:tcPr>
            <w:tcW w:w="1417" w:type="dxa"/>
            <w:tcBorders>
              <w:top w:val="nil"/>
              <w:left w:val="single" w:sz="4" w:space="0" w:color="auto"/>
              <w:bottom w:val="nil"/>
              <w:right w:val="single" w:sz="4" w:space="0" w:color="auto"/>
            </w:tcBorders>
          </w:tcPr>
          <w:p w14:paraId="33AEDB37" w14:textId="77777777" w:rsidR="0075645C" w:rsidRPr="00EA3629" w:rsidRDefault="0075645C" w:rsidP="00E964FD">
            <w:pPr>
              <w:rPr>
                <w:sz w:val="28"/>
                <w:szCs w:val="28"/>
                <w:lang w:val="id-ID"/>
              </w:rPr>
            </w:pPr>
          </w:p>
        </w:tc>
        <w:tc>
          <w:tcPr>
            <w:tcW w:w="1426" w:type="dxa"/>
            <w:tcBorders>
              <w:top w:val="nil"/>
              <w:left w:val="single" w:sz="4" w:space="0" w:color="auto"/>
              <w:bottom w:val="nil"/>
              <w:right w:val="single" w:sz="4" w:space="0" w:color="auto"/>
            </w:tcBorders>
          </w:tcPr>
          <w:p w14:paraId="561C8926" w14:textId="77777777" w:rsidR="0075645C" w:rsidRPr="00EA3629" w:rsidRDefault="0075645C" w:rsidP="00E964FD">
            <w:pPr>
              <w:rPr>
                <w:sz w:val="28"/>
                <w:szCs w:val="28"/>
                <w:lang w:val="id-ID"/>
              </w:rPr>
            </w:pPr>
          </w:p>
        </w:tc>
        <w:tc>
          <w:tcPr>
            <w:tcW w:w="1339" w:type="dxa"/>
            <w:tcBorders>
              <w:top w:val="nil"/>
              <w:left w:val="single" w:sz="4" w:space="0" w:color="auto"/>
              <w:bottom w:val="nil"/>
              <w:right w:val="single" w:sz="4" w:space="0" w:color="auto"/>
            </w:tcBorders>
          </w:tcPr>
          <w:p w14:paraId="1FC64B2D" w14:textId="77777777" w:rsidR="0075645C" w:rsidRPr="00EA3629" w:rsidRDefault="0075645C" w:rsidP="00E964FD">
            <w:pPr>
              <w:rPr>
                <w:sz w:val="28"/>
                <w:szCs w:val="28"/>
                <w:lang w:val="id-ID"/>
              </w:rPr>
            </w:pPr>
          </w:p>
        </w:tc>
      </w:tr>
      <w:tr w:rsidR="0075645C" w:rsidRPr="00C314D8" w14:paraId="001F668F" w14:textId="77777777" w:rsidTr="00AE6870">
        <w:trPr>
          <w:jc w:val="right"/>
        </w:trPr>
        <w:tc>
          <w:tcPr>
            <w:tcW w:w="3297" w:type="dxa"/>
            <w:tcBorders>
              <w:top w:val="nil"/>
              <w:left w:val="single" w:sz="4" w:space="0" w:color="auto"/>
              <w:bottom w:val="nil"/>
              <w:right w:val="single" w:sz="4" w:space="0" w:color="auto"/>
            </w:tcBorders>
          </w:tcPr>
          <w:p w14:paraId="241A7D69" w14:textId="77777777" w:rsidR="0075645C" w:rsidRPr="00C314D8" w:rsidRDefault="00C314D8" w:rsidP="00E964FD">
            <w:pPr>
              <w:rPr>
                <w:b/>
                <w:sz w:val="28"/>
                <w:szCs w:val="28"/>
                <w:lang w:val="id-ID"/>
              </w:rPr>
            </w:pPr>
            <w:r>
              <w:rPr>
                <w:sz w:val="28"/>
                <w:szCs w:val="28"/>
                <w:lang w:val="id-ID"/>
              </w:rPr>
              <w:t>Lactose monohydrat</w:t>
            </w:r>
          </w:p>
        </w:tc>
        <w:tc>
          <w:tcPr>
            <w:tcW w:w="1559" w:type="dxa"/>
            <w:tcBorders>
              <w:top w:val="nil"/>
              <w:left w:val="single" w:sz="4" w:space="0" w:color="auto"/>
              <w:bottom w:val="nil"/>
              <w:right w:val="single" w:sz="4" w:space="0" w:color="auto"/>
            </w:tcBorders>
          </w:tcPr>
          <w:p w14:paraId="2749D806"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17" w:type="dxa"/>
            <w:tcBorders>
              <w:top w:val="nil"/>
              <w:left w:val="single" w:sz="4" w:space="0" w:color="auto"/>
              <w:bottom w:val="nil"/>
              <w:right w:val="single" w:sz="4" w:space="0" w:color="auto"/>
            </w:tcBorders>
          </w:tcPr>
          <w:p w14:paraId="56F11E78"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26" w:type="dxa"/>
            <w:tcBorders>
              <w:top w:val="nil"/>
              <w:left w:val="single" w:sz="4" w:space="0" w:color="auto"/>
              <w:bottom w:val="nil"/>
              <w:right w:val="single" w:sz="4" w:space="0" w:color="auto"/>
            </w:tcBorders>
          </w:tcPr>
          <w:p w14:paraId="7B2AB596"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339" w:type="dxa"/>
            <w:tcBorders>
              <w:top w:val="nil"/>
              <w:left w:val="single" w:sz="4" w:space="0" w:color="auto"/>
              <w:bottom w:val="nil"/>
              <w:right w:val="single" w:sz="4" w:space="0" w:color="auto"/>
            </w:tcBorders>
          </w:tcPr>
          <w:p w14:paraId="30852D16" w14:textId="77777777" w:rsidR="0075645C" w:rsidRPr="00EA3629" w:rsidRDefault="00EA3629" w:rsidP="00E964FD">
            <w:pPr>
              <w:rPr>
                <w:sz w:val="28"/>
                <w:szCs w:val="28"/>
                <w:lang w:val="id-ID"/>
              </w:rPr>
            </w:pPr>
            <w:r>
              <w:rPr>
                <w:sz w:val="28"/>
                <w:szCs w:val="28"/>
                <w:lang w:val="id-ID"/>
              </w:rPr>
              <w:t>................</w:t>
            </w:r>
          </w:p>
        </w:tc>
      </w:tr>
      <w:tr w:rsidR="0075645C" w:rsidRPr="00C314D8" w14:paraId="19956FF0" w14:textId="77777777" w:rsidTr="00AE6870">
        <w:trPr>
          <w:jc w:val="right"/>
        </w:trPr>
        <w:tc>
          <w:tcPr>
            <w:tcW w:w="3297" w:type="dxa"/>
            <w:tcBorders>
              <w:top w:val="nil"/>
              <w:left w:val="single" w:sz="4" w:space="0" w:color="auto"/>
              <w:bottom w:val="nil"/>
              <w:right w:val="single" w:sz="4" w:space="0" w:color="auto"/>
            </w:tcBorders>
          </w:tcPr>
          <w:p w14:paraId="4FAE2CF4" w14:textId="77777777" w:rsidR="0075645C" w:rsidRPr="00C314D8" w:rsidRDefault="0075645C" w:rsidP="00E964FD">
            <w:pPr>
              <w:rPr>
                <w:sz w:val="28"/>
                <w:szCs w:val="28"/>
                <w:lang w:val="id-ID"/>
              </w:rPr>
            </w:pPr>
          </w:p>
        </w:tc>
        <w:tc>
          <w:tcPr>
            <w:tcW w:w="1559" w:type="dxa"/>
            <w:tcBorders>
              <w:top w:val="nil"/>
              <w:left w:val="single" w:sz="4" w:space="0" w:color="auto"/>
              <w:bottom w:val="nil"/>
              <w:right w:val="single" w:sz="4" w:space="0" w:color="auto"/>
            </w:tcBorders>
          </w:tcPr>
          <w:p w14:paraId="67FF5E89" w14:textId="77777777" w:rsidR="0075645C" w:rsidRPr="00EA3629" w:rsidRDefault="0075645C" w:rsidP="00E964FD">
            <w:pPr>
              <w:rPr>
                <w:sz w:val="28"/>
                <w:szCs w:val="28"/>
                <w:lang w:val="id-ID"/>
              </w:rPr>
            </w:pPr>
          </w:p>
        </w:tc>
        <w:tc>
          <w:tcPr>
            <w:tcW w:w="1417" w:type="dxa"/>
            <w:tcBorders>
              <w:top w:val="nil"/>
              <w:left w:val="single" w:sz="4" w:space="0" w:color="auto"/>
              <w:bottom w:val="nil"/>
              <w:right w:val="single" w:sz="4" w:space="0" w:color="auto"/>
            </w:tcBorders>
          </w:tcPr>
          <w:p w14:paraId="4ADAAA73" w14:textId="77777777" w:rsidR="0075645C" w:rsidRPr="00EA3629" w:rsidRDefault="0075645C" w:rsidP="00E964FD">
            <w:pPr>
              <w:rPr>
                <w:sz w:val="28"/>
                <w:szCs w:val="28"/>
                <w:lang w:val="id-ID"/>
              </w:rPr>
            </w:pPr>
          </w:p>
        </w:tc>
        <w:tc>
          <w:tcPr>
            <w:tcW w:w="1426" w:type="dxa"/>
            <w:tcBorders>
              <w:top w:val="nil"/>
              <w:left w:val="single" w:sz="4" w:space="0" w:color="auto"/>
              <w:bottom w:val="nil"/>
              <w:right w:val="single" w:sz="4" w:space="0" w:color="auto"/>
            </w:tcBorders>
          </w:tcPr>
          <w:p w14:paraId="41C9E135" w14:textId="77777777" w:rsidR="0075645C" w:rsidRPr="00EA3629" w:rsidRDefault="0075645C" w:rsidP="00E964FD">
            <w:pPr>
              <w:rPr>
                <w:sz w:val="28"/>
                <w:szCs w:val="28"/>
                <w:lang w:val="id-ID"/>
              </w:rPr>
            </w:pPr>
          </w:p>
        </w:tc>
        <w:tc>
          <w:tcPr>
            <w:tcW w:w="1339" w:type="dxa"/>
            <w:tcBorders>
              <w:top w:val="nil"/>
              <w:left w:val="single" w:sz="4" w:space="0" w:color="auto"/>
              <w:bottom w:val="nil"/>
              <w:right w:val="single" w:sz="4" w:space="0" w:color="auto"/>
            </w:tcBorders>
          </w:tcPr>
          <w:p w14:paraId="78D18983" w14:textId="77777777" w:rsidR="0075645C" w:rsidRPr="00EA3629" w:rsidRDefault="0075645C" w:rsidP="00E964FD">
            <w:pPr>
              <w:rPr>
                <w:sz w:val="28"/>
                <w:szCs w:val="28"/>
                <w:lang w:val="id-ID"/>
              </w:rPr>
            </w:pPr>
          </w:p>
        </w:tc>
      </w:tr>
      <w:tr w:rsidR="0075645C" w:rsidRPr="00C314D8" w14:paraId="18F641B7" w14:textId="77777777" w:rsidTr="00AE6870">
        <w:trPr>
          <w:jc w:val="right"/>
        </w:trPr>
        <w:tc>
          <w:tcPr>
            <w:tcW w:w="3297" w:type="dxa"/>
            <w:tcBorders>
              <w:top w:val="nil"/>
              <w:left w:val="single" w:sz="4" w:space="0" w:color="auto"/>
              <w:bottom w:val="nil"/>
              <w:right w:val="single" w:sz="4" w:space="0" w:color="auto"/>
            </w:tcBorders>
          </w:tcPr>
          <w:p w14:paraId="14F3FBB8" w14:textId="77777777" w:rsidR="0075645C" w:rsidRPr="00C314D8" w:rsidRDefault="0075645C" w:rsidP="00E964FD">
            <w:pPr>
              <w:pStyle w:val="Header"/>
              <w:rPr>
                <w:b/>
                <w:sz w:val="28"/>
                <w:szCs w:val="28"/>
              </w:rPr>
            </w:pPr>
            <w:r w:rsidRPr="00C314D8">
              <w:rPr>
                <w:sz w:val="28"/>
                <w:szCs w:val="28"/>
              </w:rPr>
              <w:t>Tinh bột ngô</w:t>
            </w:r>
          </w:p>
        </w:tc>
        <w:tc>
          <w:tcPr>
            <w:tcW w:w="1559" w:type="dxa"/>
            <w:tcBorders>
              <w:top w:val="nil"/>
              <w:left w:val="single" w:sz="4" w:space="0" w:color="auto"/>
              <w:bottom w:val="nil"/>
              <w:right w:val="single" w:sz="4" w:space="0" w:color="auto"/>
            </w:tcBorders>
          </w:tcPr>
          <w:p w14:paraId="6F0C77CA"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17" w:type="dxa"/>
            <w:tcBorders>
              <w:top w:val="nil"/>
              <w:left w:val="single" w:sz="4" w:space="0" w:color="auto"/>
              <w:bottom w:val="nil"/>
              <w:right w:val="single" w:sz="4" w:space="0" w:color="auto"/>
            </w:tcBorders>
          </w:tcPr>
          <w:p w14:paraId="4C5C7831"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26" w:type="dxa"/>
            <w:tcBorders>
              <w:top w:val="nil"/>
              <w:left w:val="single" w:sz="4" w:space="0" w:color="auto"/>
              <w:bottom w:val="nil"/>
              <w:right w:val="single" w:sz="4" w:space="0" w:color="auto"/>
            </w:tcBorders>
          </w:tcPr>
          <w:p w14:paraId="127BDABA"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339" w:type="dxa"/>
            <w:tcBorders>
              <w:top w:val="nil"/>
              <w:left w:val="single" w:sz="4" w:space="0" w:color="auto"/>
              <w:bottom w:val="nil"/>
              <w:right w:val="single" w:sz="4" w:space="0" w:color="auto"/>
            </w:tcBorders>
          </w:tcPr>
          <w:p w14:paraId="3482CCC4" w14:textId="77777777" w:rsidR="0075645C" w:rsidRPr="00EA3629" w:rsidRDefault="00EA3629" w:rsidP="00E964FD">
            <w:pPr>
              <w:rPr>
                <w:sz w:val="28"/>
                <w:szCs w:val="28"/>
                <w:lang w:val="id-ID"/>
              </w:rPr>
            </w:pPr>
            <w:r>
              <w:rPr>
                <w:sz w:val="28"/>
                <w:szCs w:val="28"/>
                <w:lang w:val="id-ID"/>
              </w:rPr>
              <w:t>................</w:t>
            </w:r>
          </w:p>
        </w:tc>
      </w:tr>
      <w:tr w:rsidR="0075645C" w:rsidRPr="00C314D8" w14:paraId="28C79E79" w14:textId="77777777" w:rsidTr="00AE6870">
        <w:trPr>
          <w:jc w:val="right"/>
        </w:trPr>
        <w:tc>
          <w:tcPr>
            <w:tcW w:w="3297" w:type="dxa"/>
            <w:tcBorders>
              <w:top w:val="nil"/>
              <w:left w:val="single" w:sz="4" w:space="0" w:color="auto"/>
              <w:bottom w:val="nil"/>
              <w:right w:val="single" w:sz="4" w:space="0" w:color="auto"/>
            </w:tcBorders>
          </w:tcPr>
          <w:p w14:paraId="3A43BA09" w14:textId="77777777" w:rsidR="0075645C" w:rsidRPr="00C314D8" w:rsidRDefault="0075645C" w:rsidP="00E964FD">
            <w:pPr>
              <w:rPr>
                <w:sz w:val="28"/>
                <w:szCs w:val="28"/>
                <w:lang w:val="id-ID"/>
              </w:rPr>
            </w:pPr>
          </w:p>
        </w:tc>
        <w:tc>
          <w:tcPr>
            <w:tcW w:w="1559" w:type="dxa"/>
            <w:tcBorders>
              <w:top w:val="nil"/>
              <w:left w:val="single" w:sz="4" w:space="0" w:color="auto"/>
              <w:bottom w:val="nil"/>
              <w:right w:val="single" w:sz="4" w:space="0" w:color="auto"/>
            </w:tcBorders>
          </w:tcPr>
          <w:p w14:paraId="5344B9B8" w14:textId="77777777" w:rsidR="0075645C" w:rsidRPr="00EA3629" w:rsidRDefault="0075645C" w:rsidP="00E964FD">
            <w:pPr>
              <w:rPr>
                <w:sz w:val="28"/>
                <w:szCs w:val="28"/>
                <w:lang w:val="id-ID"/>
              </w:rPr>
            </w:pPr>
          </w:p>
        </w:tc>
        <w:tc>
          <w:tcPr>
            <w:tcW w:w="1417" w:type="dxa"/>
            <w:tcBorders>
              <w:top w:val="nil"/>
              <w:left w:val="single" w:sz="4" w:space="0" w:color="auto"/>
              <w:bottom w:val="nil"/>
              <w:right w:val="single" w:sz="4" w:space="0" w:color="auto"/>
            </w:tcBorders>
          </w:tcPr>
          <w:p w14:paraId="0E95A881" w14:textId="77777777" w:rsidR="0075645C" w:rsidRPr="00EA3629" w:rsidRDefault="0075645C" w:rsidP="00E964FD">
            <w:pPr>
              <w:rPr>
                <w:sz w:val="28"/>
                <w:szCs w:val="28"/>
                <w:lang w:val="id-ID"/>
              </w:rPr>
            </w:pPr>
          </w:p>
        </w:tc>
        <w:tc>
          <w:tcPr>
            <w:tcW w:w="1426" w:type="dxa"/>
            <w:tcBorders>
              <w:top w:val="nil"/>
              <w:left w:val="single" w:sz="4" w:space="0" w:color="auto"/>
              <w:bottom w:val="nil"/>
              <w:right w:val="single" w:sz="4" w:space="0" w:color="auto"/>
            </w:tcBorders>
          </w:tcPr>
          <w:p w14:paraId="1E6E1C7B" w14:textId="77777777" w:rsidR="0075645C" w:rsidRPr="00EA3629" w:rsidRDefault="0075645C" w:rsidP="00E964FD">
            <w:pPr>
              <w:rPr>
                <w:sz w:val="28"/>
                <w:szCs w:val="28"/>
                <w:lang w:val="id-ID"/>
              </w:rPr>
            </w:pPr>
          </w:p>
        </w:tc>
        <w:tc>
          <w:tcPr>
            <w:tcW w:w="1339" w:type="dxa"/>
            <w:tcBorders>
              <w:top w:val="nil"/>
              <w:left w:val="single" w:sz="4" w:space="0" w:color="auto"/>
              <w:bottom w:val="nil"/>
              <w:right w:val="single" w:sz="4" w:space="0" w:color="auto"/>
            </w:tcBorders>
          </w:tcPr>
          <w:p w14:paraId="01475655" w14:textId="77777777" w:rsidR="0075645C" w:rsidRPr="00EA3629" w:rsidRDefault="0075645C" w:rsidP="00E964FD">
            <w:pPr>
              <w:rPr>
                <w:sz w:val="28"/>
                <w:szCs w:val="28"/>
                <w:lang w:val="id-ID"/>
              </w:rPr>
            </w:pPr>
          </w:p>
        </w:tc>
      </w:tr>
      <w:tr w:rsidR="0075645C" w:rsidRPr="00C314D8" w14:paraId="5362CC95" w14:textId="77777777" w:rsidTr="00AE6870">
        <w:trPr>
          <w:jc w:val="right"/>
        </w:trPr>
        <w:tc>
          <w:tcPr>
            <w:tcW w:w="3297" w:type="dxa"/>
            <w:tcBorders>
              <w:top w:val="nil"/>
              <w:left w:val="single" w:sz="4" w:space="0" w:color="auto"/>
              <w:bottom w:val="nil"/>
              <w:right w:val="single" w:sz="4" w:space="0" w:color="auto"/>
            </w:tcBorders>
          </w:tcPr>
          <w:p w14:paraId="0D174627" w14:textId="77777777" w:rsidR="0075645C" w:rsidRPr="00C314D8" w:rsidRDefault="0075645C" w:rsidP="00E964FD">
            <w:pPr>
              <w:rPr>
                <w:b/>
                <w:sz w:val="28"/>
                <w:szCs w:val="28"/>
              </w:rPr>
            </w:pPr>
            <w:r w:rsidRPr="00C314D8">
              <w:rPr>
                <w:sz w:val="28"/>
                <w:szCs w:val="28"/>
              </w:rPr>
              <w:t>Tinh bột ngô thủy phân</w:t>
            </w:r>
          </w:p>
        </w:tc>
        <w:tc>
          <w:tcPr>
            <w:tcW w:w="1559" w:type="dxa"/>
            <w:tcBorders>
              <w:top w:val="nil"/>
              <w:left w:val="single" w:sz="4" w:space="0" w:color="auto"/>
              <w:bottom w:val="nil"/>
              <w:right w:val="single" w:sz="4" w:space="0" w:color="auto"/>
            </w:tcBorders>
          </w:tcPr>
          <w:p w14:paraId="50EAFC01"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17" w:type="dxa"/>
            <w:tcBorders>
              <w:top w:val="nil"/>
              <w:left w:val="single" w:sz="4" w:space="0" w:color="auto"/>
              <w:bottom w:val="nil"/>
              <w:right w:val="single" w:sz="4" w:space="0" w:color="auto"/>
            </w:tcBorders>
          </w:tcPr>
          <w:p w14:paraId="61D28C8A"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26" w:type="dxa"/>
            <w:tcBorders>
              <w:top w:val="nil"/>
              <w:left w:val="single" w:sz="4" w:space="0" w:color="auto"/>
              <w:bottom w:val="nil"/>
              <w:right w:val="single" w:sz="4" w:space="0" w:color="auto"/>
            </w:tcBorders>
          </w:tcPr>
          <w:p w14:paraId="656667F1" w14:textId="77777777" w:rsidR="0075645C" w:rsidRPr="00EA3629" w:rsidRDefault="00EA3629" w:rsidP="00E964FD">
            <w:pPr>
              <w:rPr>
                <w:sz w:val="28"/>
                <w:szCs w:val="28"/>
                <w:lang w:val="id-ID"/>
              </w:rPr>
            </w:pPr>
            <w:r>
              <w:rPr>
                <w:sz w:val="28"/>
                <w:szCs w:val="28"/>
                <w:lang w:val="id-ID"/>
              </w:rPr>
              <w:t>................</w:t>
            </w:r>
          </w:p>
        </w:tc>
        <w:tc>
          <w:tcPr>
            <w:tcW w:w="1339" w:type="dxa"/>
            <w:tcBorders>
              <w:top w:val="nil"/>
              <w:left w:val="single" w:sz="4" w:space="0" w:color="auto"/>
              <w:bottom w:val="nil"/>
              <w:right w:val="single" w:sz="4" w:space="0" w:color="auto"/>
            </w:tcBorders>
          </w:tcPr>
          <w:p w14:paraId="24AE7247" w14:textId="77777777" w:rsidR="0075645C" w:rsidRPr="00EA3629" w:rsidRDefault="00EA3629" w:rsidP="00E964FD">
            <w:pPr>
              <w:rPr>
                <w:sz w:val="28"/>
                <w:szCs w:val="28"/>
                <w:lang w:val="id-ID"/>
              </w:rPr>
            </w:pPr>
            <w:r>
              <w:rPr>
                <w:sz w:val="28"/>
                <w:szCs w:val="28"/>
                <w:lang w:val="id-ID"/>
              </w:rPr>
              <w:t>................</w:t>
            </w:r>
          </w:p>
        </w:tc>
      </w:tr>
      <w:tr w:rsidR="0075645C" w:rsidRPr="00C314D8" w14:paraId="0B964F4F" w14:textId="77777777" w:rsidTr="00AE6870">
        <w:trPr>
          <w:jc w:val="right"/>
        </w:trPr>
        <w:tc>
          <w:tcPr>
            <w:tcW w:w="3297" w:type="dxa"/>
            <w:tcBorders>
              <w:top w:val="nil"/>
              <w:left w:val="single" w:sz="4" w:space="0" w:color="auto"/>
              <w:bottom w:val="nil"/>
              <w:right w:val="single" w:sz="4" w:space="0" w:color="auto"/>
            </w:tcBorders>
          </w:tcPr>
          <w:p w14:paraId="104F5237" w14:textId="77777777" w:rsidR="0075645C" w:rsidRPr="00C314D8" w:rsidRDefault="0075645C" w:rsidP="00E964FD">
            <w:pPr>
              <w:rPr>
                <w:sz w:val="28"/>
                <w:szCs w:val="28"/>
                <w:lang w:val="id-ID"/>
              </w:rPr>
            </w:pPr>
          </w:p>
        </w:tc>
        <w:tc>
          <w:tcPr>
            <w:tcW w:w="1559" w:type="dxa"/>
            <w:tcBorders>
              <w:top w:val="nil"/>
              <w:left w:val="single" w:sz="4" w:space="0" w:color="auto"/>
              <w:bottom w:val="nil"/>
              <w:right w:val="single" w:sz="4" w:space="0" w:color="auto"/>
            </w:tcBorders>
          </w:tcPr>
          <w:p w14:paraId="4E11B28A" w14:textId="77777777" w:rsidR="0075645C" w:rsidRPr="00EA3629" w:rsidRDefault="0075645C" w:rsidP="00E964FD">
            <w:pPr>
              <w:rPr>
                <w:sz w:val="28"/>
                <w:szCs w:val="28"/>
                <w:lang w:val="id-ID"/>
              </w:rPr>
            </w:pPr>
          </w:p>
        </w:tc>
        <w:tc>
          <w:tcPr>
            <w:tcW w:w="1417" w:type="dxa"/>
            <w:tcBorders>
              <w:top w:val="nil"/>
              <w:left w:val="single" w:sz="4" w:space="0" w:color="auto"/>
              <w:bottom w:val="nil"/>
              <w:right w:val="single" w:sz="4" w:space="0" w:color="auto"/>
            </w:tcBorders>
          </w:tcPr>
          <w:p w14:paraId="17FB3891" w14:textId="77777777" w:rsidR="0075645C" w:rsidRPr="00EA3629" w:rsidRDefault="0075645C" w:rsidP="00E964FD">
            <w:pPr>
              <w:rPr>
                <w:sz w:val="28"/>
                <w:szCs w:val="28"/>
                <w:lang w:val="id-ID"/>
              </w:rPr>
            </w:pPr>
          </w:p>
        </w:tc>
        <w:tc>
          <w:tcPr>
            <w:tcW w:w="1426" w:type="dxa"/>
            <w:tcBorders>
              <w:top w:val="nil"/>
              <w:left w:val="single" w:sz="4" w:space="0" w:color="auto"/>
              <w:bottom w:val="nil"/>
              <w:right w:val="single" w:sz="4" w:space="0" w:color="auto"/>
            </w:tcBorders>
          </w:tcPr>
          <w:p w14:paraId="1BB5E3C0" w14:textId="77777777" w:rsidR="0075645C" w:rsidRPr="00EA3629" w:rsidRDefault="0075645C" w:rsidP="00E964FD">
            <w:pPr>
              <w:rPr>
                <w:sz w:val="28"/>
                <w:szCs w:val="28"/>
                <w:lang w:val="id-ID"/>
              </w:rPr>
            </w:pPr>
          </w:p>
        </w:tc>
        <w:tc>
          <w:tcPr>
            <w:tcW w:w="1339" w:type="dxa"/>
            <w:tcBorders>
              <w:top w:val="nil"/>
              <w:left w:val="single" w:sz="4" w:space="0" w:color="auto"/>
              <w:bottom w:val="nil"/>
              <w:right w:val="single" w:sz="4" w:space="0" w:color="auto"/>
            </w:tcBorders>
          </w:tcPr>
          <w:p w14:paraId="2BEF04C2" w14:textId="77777777" w:rsidR="0075645C" w:rsidRPr="00EA3629" w:rsidRDefault="0075645C" w:rsidP="00E964FD">
            <w:pPr>
              <w:rPr>
                <w:sz w:val="28"/>
                <w:szCs w:val="28"/>
                <w:lang w:val="id-ID"/>
              </w:rPr>
            </w:pPr>
          </w:p>
        </w:tc>
      </w:tr>
      <w:tr w:rsidR="0075645C" w:rsidRPr="00C314D8" w14:paraId="6E72DD18" w14:textId="77777777" w:rsidTr="00AE6870">
        <w:trPr>
          <w:jc w:val="right"/>
        </w:trPr>
        <w:tc>
          <w:tcPr>
            <w:tcW w:w="3297" w:type="dxa"/>
            <w:tcBorders>
              <w:top w:val="nil"/>
              <w:left w:val="single" w:sz="4" w:space="0" w:color="auto"/>
              <w:bottom w:val="nil"/>
              <w:right w:val="single" w:sz="4" w:space="0" w:color="auto"/>
            </w:tcBorders>
          </w:tcPr>
          <w:p w14:paraId="206D5275" w14:textId="77777777" w:rsidR="0075645C" w:rsidRPr="00C314D8" w:rsidRDefault="0075645C" w:rsidP="00E964FD">
            <w:pPr>
              <w:rPr>
                <w:b/>
                <w:sz w:val="28"/>
                <w:szCs w:val="28"/>
                <w:lang w:val="id-ID"/>
              </w:rPr>
            </w:pPr>
            <w:r w:rsidRPr="00C314D8">
              <w:rPr>
                <w:sz w:val="28"/>
                <w:szCs w:val="28"/>
                <w:lang w:val="id-ID"/>
              </w:rPr>
              <w:t>Talc</w:t>
            </w:r>
          </w:p>
        </w:tc>
        <w:tc>
          <w:tcPr>
            <w:tcW w:w="1559" w:type="dxa"/>
            <w:tcBorders>
              <w:top w:val="nil"/>
              <w:left w:val="single" w:sz="4" w:space="0" w:color="auto"/>
              <w:bottom w:val="nil"/>
              <w:right w:val="single" w:sz="4" w:space="0" w:color="auto"/>
            </w:tcBorders>
          </w:tcPr>
          <w:p w14:paraId="1D01144B"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17" w:type="dxa"/>
            <w:tcBorders>
              <w:top w:val="nil"/>
              <w:left w:val="single" w:sz="4" w:space="0" w:color="auto"/>
              <w:bottom w:val="nil"/>
              <w:right w:val="single" w:sz="4" w:space="0" w:color="auto"/>
            </w:tcBorders>
          </w:tcPr>
          <w:p w14:paraId="4D744727"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26" w:type="dxa"/>
            <w:tcBorders>
              <w:top w:val="nil"/>
              <w:left w:val="single" w:sz="4" w:space="0" w:color="auto"/>
              <w:bottom w:val="nil"/>
              <w:right w:val="single" w:sz="4" w:space="0" w:color="auto"/>
            </w:tcBorders>
          </w:tcPr>
          <w:p w14:paraId="00DA8F12"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339" w:type="dxa"/>
            <w:tcBorders>
              <w:top w:val="nil"/>
              <w:left w:val="single" w:sz="4" w:space="0" w:color="auto"/>
              <w:bottom w:val="nil"/>
              <w:right w:val="single" w:sz="4" w:space="0" w:color="auto"/>
            </w:tcBorders>
          </w:tcPr>
          <w:p w14:paraId="5BAF483B" w14:textId="77777777" w:rsidR="0075645C" w:rsidRPr="00EA3629" w:rsidRDefault="00EA3629" w:rsidP="00E964FD">
            <w:pPr>
              <w:rPr>
                <w:sz w:val="28"/>
                <w:szCs w:val="28"/>
                <w:lang w:val="id-ID"/>
              </w:rPr>
            </w:pPr>
            <w:r>
              <w:rPr>
                <w:sz w:val="28"/>
                <w:szCs w:val="28"/>
                <w:lang w:val="id-ID"/>
              </w:rPr>
              <w:t>................</w:t>
            </w:r>
          </w:p>
        </w:tc>
      </w:tr>
      <w:tr w:rsidR="0075645C" w:rsidRPr="00C314D8" w14:paraId="46731362" w14:textId="77777777" w:rsidTr="00AE6870">
        <w:trPr>
          <w:jc w:val="right"/>
        </w:trPr>
        <w:tc>
          <w:tcPr>
            <w:tcW w:w="3297" w:type="dxa"/>
            <w:tcBorders>
              <w:top w:val="nil"/>
              <w:left w:val="single" w:sz="4" w:space="0" w:color="auto"/>
              <w:bottom w:val="nil"/>
              <w:right w:val="single" w:sz="4" w:space="0" w:color="auto"/>
            </w:tcBorders>
          </w:tcPr>
          <w:p w14:paraId="4798C8F8" w14:textId="77777777" w:rsidR="0075645C" w:rsidRPr="00C314D8" w:rsidRDefault="0075645C" w:rsidP="00E964FD">
            <w:pPr>
              <w:rPr>
                <w:sz w:val="28"/>
                <w:szCs w:val="28"/>
                <w:lang w:val="id-ID"/>
              </w:rPr>
            </w:pPr>
          </w:p>
        </w:tc>
        <w:tc>
          <w:tcPr>
            <w:tcW w:w="1559" w:type="dxa"/>
            <w:tcBorders>
              <w:top w:val="nil"/>
              <w:left w:val="single" w:sz="4" w:space="0" w:color="auto"/>
              <w:bottom w:val="nil"/>
              <w:right w:val="single" w:sz="4" w:space="0" w:color="auto"/>
            </w:tcBorders>
          </w:tcPr>
          <w:p w14:paraId="4B62B79F" w14:textId="77777777" w:rsidR="0075645C" w:rsidRPr="00EA3629" w:rsidRDefault="0075645C" w:rsidP="00E964FD">
            <w:pPr>
              <w:rPr>
                <w:sz w:val="28"/>
                <w:szCs w:val="28"/>
                <w:lang w:val="id-ID"/>
              </w:rPr>
            </w:pPr>
          </w:p>
        </w:tc>
        <w:tc>
          <w:tcPr>
            <w:tcW w:w="1417" w:type="dxa"/>
            <w:tcBorders>
              <w:top w:val="nil"/>
              <w:left w:val="single" w:sz="4" w:space="0" w:color="auto"/>
              <w:bottom w:val="nil"/>
              <w:right w:val="single" w:sz="4" w:space="0" w:color="auto"/>
            </w:tcBorders>
          </w:tcPr>
          <w:p w14:paraId="252B2D53" w14:textId="77777777" w:rsidR="0075645C" w:rsidRPr="00EA3629" w:rsidRDefault="0075645C" w:rsidP="00E964FD">
            <w:pPr>
              <w:rPr>
                <w:sz w:val="28"/>
                <w:szCs w:val="28"/>
                <w:lang w:val="id-ID"/>
              </w:rPr>
            </w:pPr>
          </w:p>
        </w:tc>
        <w:tc>
          <w:tcPr>
            <w:tcW w:w="1426" w:type="dxa"/>
            <w:tcBorders>
              <w:top w:val="nil"/>
              <w:left w:val="single" w:sz="4" w:space="0" w:color="auto"/>
              <w:bottom w:val="nil"/>
              <w:right w:val="single" w:sz="4" w:space="0" w:color="auto"/>
            </w:tcBorders>
          </w:tcPr>
          <w:p w14:paraId="04768579" w14:textId="77777777" w:rsidR="0075645C" w:rsidRPr="00EA3629" w:rsidRDefault="0075645C" w:rsidP="00E964FD">
            <w:pPr>
              <w:rPr>
                <w:sz w:val="28"/>
                <w:szCs w:val="28"/>
                <w:lang w:val="id-ID"/>
              </w:rPr>
            </w:pPr>
          </w:p>
        </w:tc>
        <w:tc>
          <w:tcPr>
            <w:tcW w:w="1339" w:type="dxa"/>
            <w:tcBorders>
              <w:top w:val="nil"/>
              <w:left w:val="single" w:sz="4" w:space="0" w:color="auto"/>
              <w:bottom w:val="nil"/>
              <w:right w:val="single" w:sz="4" w:space="0" w:color="auto"/>
            </w:tcBorders>
          </w:tcPr>
          <w:p w14:paraId="51EB2EE6" w14:textId="77777777" w:rsidR="0075645C" w:rsidRPr="00EA3629" w:rsidRDefault="0075645C" w:rsidP="00E964FD">
            <w:pPr>
              <w:rPr>
                <w:sz w:val="28"/>
                <w:szCs w:val="28"/>
                <w:lang w:val="id-ID"/>
              </w:rPr>
            </w:pPr>
          </w:p>
        </w:tc>
      </w:tr>
      <w:tr w:rsidR="0075645C" w:rsidRPr="00C314D8" w14:paraId="4384C9B1" w14:textId="77777777" w:rsidTr="00AE6870">
        <w:trPr>
          <w:jc w:val="right"/>
        </w:trPr>
        <w:tc>
          <w:tcPr>
            <w:tcW w:w="3297" w:type="dxa"/>
            <w:tcBorders>
              <w:top w:val="nil"/>
              <w:left w:val="single" w:sz="4" w:space="0" w:color="auto"/>
              <w:bottom w:val="nil"/>
              <w:right w:val="single" w:sz="4" w:space="0" w:color="auto"/>
            </w:tcBorders>
          </w:tcPr>
          <w:p w14:paraId="47BB6AAC" w14:textId="77777777" w:rsidR="0075645C" w:rsidRPr="00C314D8" w:rsidRDefault="0075645C" w:rsidP="00E964FD">
            <w:pPr>
              <w:rPr>
                <w:b/>
                <w:sz w:val="28"/>
                <w:szCs w:val="28"/>
                <w:lang w:val="id-ID"/>
              </w:rPr>
            </w:pPr>
            <w:r w:rsidRPr="00C314D8">
              <w:rPr>
                <w:sz w:val="28"/>
                <w:szCs w:val="28"/>
              </w:rPr>
              <w:t>Silic dioxyd keo khan</w:t>
            </w:r>
            <w:r w:rsidRPr="00C314D8">
              <w:rPr>
                <w:sz w:val="28"/>
                <w:szCs w:val="28"/>
                <w:lang w:val="id-ID"/>
              </w:rPr>
              <w:t xml:space="preserve"> (Aerosil 200)</w:t>
            </w:r>
          </w:p>
        </w:tc>
        <w:tc>
          <w:tcPr>
            <w:tcW w:w="1559" w:type="dxa"/>
            <w:tcBorders>
              <w:top w:val="nil"/>
              <w:left w:val="single" w:sz="4" w:space="0" w:color="auto"/>
              <w:bottom w:val="nil"/>
              <w:right w:val="single" w:sz="4" w:space="0" w:color="auto"/>
            </w:tcBorders>
          </w:tcPr>
          <w:p w14:paraId="7BF81AAD"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17" w:type="dxa"/>
            <w:tcBorders>
              <w:top w:val="nil"/>
              <w:left w:val="single" w:sz="4" w:space="0" w:color="auto"/>
              <w:bottom w:val="nil"/>
              <w:right w:val="single" w:sz="4" w:space="0" w:color="auto"/>
            </w:tcBorders>
          </w:tcPr>
          <w:p w14:paraId="78246903"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26" w:type="dxa"/>
            <w:tcBorders>
              <w:top w:val="nil"/>
              <w:left w:val="single" w:sz="4" w:space="0" w:color="auto"/>
              <w:bottom w:val="nil"/>
              <w:right w:val="single" w:sz="4" w:space="0" w:color="auto"/>
            </w:tcBorders>
          </w:tcPr>
          <w:p w14:paraId="27DD9632"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339" w:type="dxa"/>
            <w:tcBorders>
              <w:top w:val="nil"/>
              <w:left w:val="single" w:sz="4" w:space="0" w:color="auto"/>
              <w:bottom w:val="nil"/>
              <w:right w:val="single" w:sz="4" w:space="0" w:color="auto"/>
            </w:tcBorders>
          </w:tcPr>
          <w:p w14:paraId="7AD7CA9C" w14:textId="77777777" w:rsidR="0075645C" w:rsidRPr="00EA3629" w:rsidRDefault="00EA3629" w:rsidP="00E964FD">
            <w:pPr>
              <w:rPr>
                <w:sz w:val="28"/>
                <w:szCs w:val="28"/>
                <w:lang w:val="id-ID"/>
              </w:rPr>
            </w:pPr>
            <w:r>
              <w:rPr>
                <w:sz w:val="28"/>
                <w:szCs w:val="28"/>
                <w:lang w:val="id-ID"/>
              </w:rPr>
              <w:t>................</w:t>
            </w:r>
          </w:p>
        </w:tc>
      </w:tr>
      <w:tr w:rsidR="0075645C" w:rsidRPr="00C314D8" w14:paraId="31ACE3FE" w14:textId="77777777" w:rsidTr="00AE6870">
        <w:trPr>
          <w:jc w:val="right"/>
        </w:trPr>
        <w:tc>
          <w:tcPr>
            <w:tcW w:w="3297" w:type="dxa"/>
            <w:tcBorders>
              <w:top w:val="nil"/>
              <w:left w:val="single" w:sz="4" w:space="0" w:color="auto"/>
              <w:bottom w:val="nil"/>
              <w:right w:val="single" w:sz="4" w:space="0" w:color="auto"/>
            </w:tcBorders>
          </w:tcPr>
          <w:p w14:paraId="583A716D" w14:textId="77777777" w:rsidR="0075645C" w:rsidRPr="00C314D8" w:rsidRDefault="0075645C" w:rsidP="00E964FD">
            <w:pPr>
              <w:rPr>
                <w:sz w:val="28"/>
                <w:szCs w:val="28"/>
                <w:lang w:val="id-ID"/>
              </w:rPr>
            </w:pPr>
          </w:p>
        </w:tc>
        <w:tc>
          <w:tcPr>
            <w:tcW w:w="1559" w:type="dxa"/>
            <w:tcBorders>
              <w:top w:val="nil"/>
              <w:left w:val="single" w:sz="4" w:space="0" w:color="auto"/>
              <w:bottom w:val="nil"/>
              <w:right w:val="single" w:sz="4" w:space="0" w:color="auto"/>
            </w:tcBorders>
          </w:tcPr>
          <w:p w14:paraId="551E528A" w14:textId="77777777" w:rsidR="0075645C" w:rsidRPr="00EA3629" w:rsidRDefault="0075645C" w:rsidP="00E964FD">
            <w:pPr>
              <w:rPr>
                <w:sz w:val="28"/>
                <w:szCs w:val="28"/>
                <w:lang w:val="id-ID"/>
              </w:rPr>
            </w:pPr>
          </w:p>
        </w:tc>
        <w:tc>
          <w:tcPr>
            <w:tcW w:w="1417" w:type="dxa"/>
            <w:tcBorders>
              <w:top w:val="nil"/>
              <w:left w:val="single" w:sz="4" w:space="0" w:color="auto"/>
              <w:bottom w:val="nil"/>
              <w:right w:val="single" w:sz="4" w:space="0" w:color="auto"/>
            </w:tcBorders>
          </w:tcPr>
          <w:p w14:paraId="07516036" w14:textId="77777777" w:rsidR="0075645C" w:rsidRPr="00EA3629" w:rsidRDefault="0075645C" w:rsidP="00E964FD">
            <w:pPr>
              <w:rPr>
                <w:sz w:val="28"/>
                <w:szCs w:val="28"/>
                <w:lang w:val="id-ID"/>
              </w:rPr>
            </w:pPr>
          </w:p>
        </w:tc>
        <w:tc>
          <w:tcPr>
            <w:tcW w:w="1426" w:type="dxa"/>
            <w:tcBorders>
              <w:top w:val="nil"/>
              <w:left w:val="single" w:sz="4" w:space="0" w:color="auto"/>
              <w:bottom w:val="nil"/>
              <w:right w:val="single" w:sz="4" w:space="0" w:color="auto"/>
            </w:tcBorders>
          </w:tcPr>
          <w:p w14:paraId="57E4B68E" w14:textId="77777777" w:rsidR="0075645C" w:rsidRPr="00EA3629" w:rsidRDefault="0075645C" w:rsidP="00E964FD">
            <w:pPr>
              <w:rPr>
                <w:sz w:val="28"/>
                <w:szCs w:val="28"/>
                <w:lang w:val="id-ID"/>
              </w:rPr>
            </w:pPr>
          </w:p>
        </w:tc>
        <w:tc>
          <w:tcPr>
            <w:tcW w:w="1339" w:type="dxa"/>
            <w:tcBorders>
              <w:top w:val="nil"/>
              <w:left w:val="single" w:sz="4" w:space="0" w:color="auto"/>
              <w:bottom w:val="nil"/>
              <w:right w:val="single" w:sz="4" w:space="0" w:color="auto"/>
            </w:tcBorders>
          </w:tcPr>
          <w:p w14:paraId="7C3C559A" w14:textId="77777777" w:rsidR="0075645C" w:rsidRPr="00EA3629" w:rsidRDefault="0075645C" w:rsidP="00E964FD">
            <w:pPr>
              <w:rPr>
                <w:sz w:val="28"/>
                <w:szCs w:val="28"/>
                <w:lang w:val="id-ID"/>
              </w:rPr>
            </w:pPr>
          </w:p>
        </w:tc>
      </w:tr>
      <w:tr w:rsidR="0075645C" w:rsidRPr="00C314D8" w14:paraId="28E07B67" w14:textId="77777777" w:rsidTr="00AE6870">
        <w:trPr>
          <w:jc w:val="right"/>
        </w:trPr>
        <w:tc>
          <w:tcPr>
            <w:tcW w:w="3297" w:type="dxa"/>
            <w:tcBorders>
              <w:top w:val="nil"/>
              <w:left w:val="single" w:sz="4" w:space="0" w:color="auto"/>
              <w:bottom w:val="single" w:sz="4" w:space="0" w:color="auto"/>
              <w:right w:val="single" w:sz="4" w:space="0" w:color="auto"/>
            </w:tcBorders>
          </w:tcPr>
          <w:p w14:paraId="50B3423E" w14:textId="77777777" w:rsidR="0075645C" w:rsidRPr="00C314D8" w:rsidRDefault="0075645C" w:rsidP="0075645C">
            <w:pPr>
              <w:rPr>
                <w:sz w:val="28"/>
                <w:szCs w:val="28"/>
                <w:lang w:val="id-ID"/>
              </w:rPr>
            </w:pPr>
            <w:r w:rsidRPr="00C314D8">
              <w:rPr>
                <w:sz w:val="28"/>
                <w:szCs w:val="28"/>
                <w:lang w:val="id-ID"/>
              </w:rPr>
              <w:t xml:space="preserve">Magnesi </w:t>
            </w:r>
            <w:r w:rsidRPr="00C314D8">
              <w:rPr>
                <w:sz w:val="28"/>
                <w:szCs w:val="28"/>
              </w:rPr>
              <w:t>s</w:t>
            </w:r>
            <w:r w:rsidRPr="00C314D8">
              <w:rPr>
                <w:sz w:val="28"/>
                <w:szCs w:val="28"/>
                <w:lang w:val="id-ID"/>
              </w:rPr>
              <w:t>tearat</w:t>
            </w:r>
          </w:p>
        </w:tc>
        <w:tc>
          <w:tcPr>
            <w:tcW w:w="1559" w:type="dxa"/>
            <w:tcBorders>
              <w:top w:val="nil"/>
              <w:left w:val="single" w:sz="4" w:space="0" w:color="auto"/>
              <w:bottom w:val="single" w:sz="4" w:space="0" w:color="auto"/>
              <w:right w:val="single" w:sz="4" w:space="0" w:color="auto"/>
            </w:tcBorders>
          </w:tcPr>
          <w:p w14:paraId="08011C7E"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17" w:type="dxa"/>
            <w:tcBorders>
              <w:top w:val="nil"/>
              <w:left w:val="single" w:sz="4" w:space="0" w:color="auto"/>
              <w:bottom w:val="single" w:sz="4" w:space="0" w:color="auto"/>
              <w:right w:val="single" w:sz="4" w:space="0" w:color="auto"/>
            </w:tcBorders>
          </w:tcPr>
          <w:p w14:paraId="2DAECAB1"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426" w:type="dxa"/>
            <w:tcBorders>
              <w:top w:val="nil"/>
              <w:left w:val="single" w:sz="4" w:space="0" w:color="auto"/>
              <w:bottom w:val="single" w:sz="4" w:space="0" w:color="auto"/>
              <w:right w:val="single" w:sz="4" w:space="0" w:color="auto"/>
            </w:tcBorders>
          </w:tcPr>
          <w:p w14:paraId="25A2B5A1" w14:textId="77777777" w:rsidR="0075645C" w:rsidRPr="00EA3629" w:rsidRDefault="00EA3629" w:rsidP="00E964FD">
            <w:pPr>
              <w:rPr>
                <w:sz w:val="28"/>
                <w:szCs w:val="28"/>
                <w:lang w:val="id-ID"/>
              </w:rPr>
            </w:pPr>
            <w:r>
              <w:rPr>
                <w:sz w:val="28"/>
                <w:szCs w:val="28"/>
                <w:lang w:val="id-ID"/>
              </w:rPr>
              <w:t>................</w:t>
            </w:r>
            <w:r w:rsidR="0075645C" w:rsidRPr="00EA3629">
              <w:rPr>
                <w:sz w:val="28"/>
                <w:szCs w:val="28"/>
                <w:lang w:val="id-ID"/>
              </w:rPr>
              <w:t>.</w:t>
            </w:r>
          </w:p>
        </w:tc>
        <w:tc>
          <w:tcPr>
            <w:tcW w:w="1339" w:type="dxa"/>
            <w:tcBorders>
              <w:top w:val="nil"/>
              <w:left w:val="single" w:sz="4" w:space="0" w:color="auto"/>
              <w:bottom w:val="single" w:sz="4" w:space="0" w:color="auto"/>
              <w:right w:val="single" w:sz="4" w:space="0" w:color="auto"/>
            </w:tcBorders>
          </w:tcPr>
          <w:p w14:paraId="6E1EA658" w14:textId="77777777" w:rsidR="0075645C" w:rsidRPr="00EA3629" w:rsidRDefault="00EA3629" w:rsidP="00E964FD">
            <w:pPr>
              <w:rPr>
                <w:sz w:val="28"/>
                <w:szCs w:val="28"/>
                <w:lang w:val="id-ID"/>
              </w:rPr>
            </w:pPr>
            <w:r>
              <w:rPr>
                <w:sz w:val="28"/>
                <w:szCs w:val="28"/>
                <w:lang w:val="id-ID"/>
              </w:rPr>
              <w:t>................</w:t>
            </w:r>
          </w:p>
        </w:tc>
      </w:tr>
    </w:tbl>
    <w:p w14:paraId="46EAD497" w14:textId="77777777" w:rsidR="0075645C" w:rsidRDefault="0075645C" w:rsidP="00BA6F28">
      <w:pPr>
        <w:pStyle w:val="BodyTextIndent"/>
        <w:ind w:left="0" w:firstLine="0"/>
        <w:jc w:val="left"/>
        <w:rPr>
          <w:rFonts w:ascii="Times New Roman" w:hAnsi="Times New Roman"/>
        </w:rPr>
      </w:pPr>
    </w:p>
    <w:p w14:paraId="39EA8B35" w14:textId="77777777" w:rsidR="0075645C" w:rsidRPr="00C314D8" w:rsidRDefault="0075645C" w:rsidP="00C314D8">
      <w:pPr>
        <w:ind w:left="360" w:firstLine="349"/>
        <w:rPr>
          <w:b/>
          <w:sz w:val="28"/>
          <w:szCs w:val="28"/>
          <w:lang w:val="id-ID"/>
        </w:rPr>
      </w:pPr>
      <w:r w:rsidRPr="00C314D8">
        <w:rPr>
          <w:b/>
          <w:sz w:val="28"/>
          <w:szCs w:val="28"/>
          <w:lang w:val="id-ID"/>
        </w:rPr>
        <w:t>4.2. Thành phẩm</w:t>
      </w:r>
    </w:p>
    <w:p w14:paraId="75EB4EBC" w14:textId="77777777" w:rsidR="0075645C" w:rsidRPr="009C3BF7" w:rsidRDefault="0075645C" w:rsidP="00BA6F28">
      <w:pPr>
        <w:pStyle w:val="BodyTextIndent"/>
        <w:ind w:left="0" w:firstLine="0"/>
        <w:jc w:val="left"/>
        <w:rPr>
          <w:rFonts w:ascii="Times New Roman" w:hAnsi="Times New Roman"/>
        </w:rPr>
      </w:pPr>
    </w:p>
    <w:tbl>
      <w:tblPr>
        <w:tblW w:w="90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993"/>
        <w:gridCol w:w="1559"/>
        <w:gridCol w:w="1559"/>
        <w:gridCol w:w="1559"/>
        <w:gridCol w:w="1518"/>
      </w:tblGrid>
      <w:tr w:rsidR="0075645C" w:rsidRPr="0037082D" w14:paraId="49822E09" w14:textId="77777777" w:rsidTr="00AE6870">
        <w:trPr>
          <w:jc w:val="right"/>
        </w:trPr>
        <w:tc>
          <w:tcPr>
            <w:tcW w:w="1850" w:type="dxa"/>
            <w:vMerge w:val="restart"/>
            <w:vAlign w:val="center"/>
          </w:tcPr>
          <w:p w14:paraId="5F38845F" w14:textId="77777777" w:rsidR="0075645C" w:rsidRPr="009C3BF7" w:rsidRDefault="0075645C" w:rsidP="00EA3629">
            <w:pPr>
              <w:pStyle w:val="BodyTextIndent"/>
              <w:spacing w:beforeLines="60" w:before="144" w:after="60"/>
              <w:ind w:left="0" w:firstLine="0"/>
              <w:jc w:val="center"/>
              <w:rPr>
                <w:rFonts w:ascii="Times New Roman" w:hAnsi="Times New Roman"/>
                <w:b/>
              </w:rPr>
            </w:pPr>
            <w:r w:rsidRPr="009C3BF7">
              <w:rPr>
                <w:rFonts w:ascii="Times New Roman" w:hAnsi="Times New Roman"/>
                <w:b/>
              </w:rPr>
              <w:t>Hàm lượng</w:t>
            </w:r>
          </w:p>
        </w:tc>
        <w:tc>
          <w:tcPr>
            <w:tcW w:w="993" w:type="dxa"/>
            <w:vMerge w:val="restart"/>
            <w:vAlign w:val="center"/>
          </w:tcPr>
          <w:p w14:paraId="163B16F1" w14:textId="77777777" w:rsidR="0075645C" w:rsidRPr="009C3BF7" w:rsidRDefault="0075645C" w:rsidP="00EA3629">
            <w:pPr>
              <w:pStyle w:val="BodyTextIndent"/>
              <w:spacing w:beforeLines="60" w:before="144" w:after="60"/>
              <w:ind w:left="0" w:firstLine="0"/>
              <w:jc w:val="center"/>
              <w:rPr>
                <w:rFonts w:ascii="Times New Roman" w:hAnsi="Times New Roman"/>
                <w:b/>
              </w:rPr>
            </w:pPr>
            <w:r w:rsidRPr="009C3BF7">
              <w:rPr>
                <w:rFonts w:ascii="Times New Roman" w:hAnsi="Times New Roman"/>
                <w:b/>
              </w:rPr>
              <w:t>Lô số</w:t>
            </w:r>
          </w:p>
        </w:tc>
        <w:tc>
          <w:tcPr>
            <w:tcW w:w="3118" w:type="dxa"/>
            <w:gridSpan w:val="2"/>
            <w:vAlign w:val="center"/>
          </w:tcPr>
          <w:p w14:paraId="73EBDAA3" w14:textId="77777777" w:rsidR="0075645C" w:rsidRPr="009C3BF7" w:rsidRDefault="0075645C" w:rsidP="00EA3629">
            <w:pPr>
              <w:pStyle w:val="BodyTextIndent"/>
              <w:spacing w:beforeLines="60" w:before="144" w:after="60"/>
              <w:ind w:left="0" w:firstLine="0"/>
              <w:jc w:val="center"/>
              <w:rPr>
                <w:rFonts w:ascii="Times New Roman" w:hAnsi="Times New Roman"/>
                <w:b/>
              </w:rPr>
            </w:pPr>
            <w:r w:rsidRPr="009C3BF7">
              <w:rPr>
                <w:rFonts w:ascii="Times New Roman" w:hAnsi="Times New Roman"/>
                <w:b/>
              </w:rPr>
              <w:t>Sản xuất</w:t>
            </w:r>
          </w:p>
        </w:tc>
        <w:tc>
          <w:tcPr>
            <w:tcW w:w="1559" w:type="dxa"/>
            <w:vMerge w:val="restart"/>
            <w:vAlign w:val="center"/>
          </w:tcPr>
          <w:p w14:paraId="3A2F9D2C" w14:textId="77777777" w:rsidR="0075645C" w:rsidRPr="009C3BF7" w:rsidRDefault="0075645C" w:rsidP="00EA3629">
            <w:pPr>
              <w:pStyle w:val="BodyTextIndent"/>
              <w:spacing w:beforeLines="60" w:before="144" w:after="60"/>
              <w:ind w:left="0" w:firstLine="0"/>
              <w:jc w:val="center"/>
              <w:rPr>
                <w:rFonts w:ascii="Times New Roman" w:hAnsi="Times New Roman"/>
                <w:b/>
              </w:rPr>
            </w:pPr>
            <w:r w:rsidRPr="009C3BF7">
              <w:rPr>
                <w:rFonts w:ascii="Times New Roman" w:hAnsi="Times New Roman"/>
                <w:b/>
              </w:rPr>
              <w:t>Quy mô</w:t>
            </w:r>
          </w:p>
        </w:tc>
        <w:tc>
          <w:tcPr>
            <w:tcW w:w="1518" w:type="dxa"/>
            <w:vMerge w:val="restart"/>
            <w:vAlign w:val="center"/>
          </w:tcPr>
          <w:p w14:paraId="4FAD617F" w14:textId="77777777" w:rsidR="0075645C" w:rsidRPr="009C3BF7" w:rsidRDefault="0075645C" w:rsidP="00EA3629">
            <w:pPr>
              <w:pStyle w:val="BodyTextIndent"/>
              <w:spacing w:beforeLines="60" w:before="144" w:after="60"/>
              <w:ind w:left="0" w:firstLine="0"/>
              <w:jc w:val="center"/>
              <w:rPr>
                <w:rFonts w:ascii="Times New Roman" w:hAnsi="Times New Roman"/>
                <w:b/>
              </w:rPr>
            </w:pPr>
            <w:r>
              <w:rPr>
                <w:rFonts w:ascii="Times New Roman" w:hAnsi="Times New Roman"/>
                <w:b/>
              </w:rPr>
              <w:t>Cỡ lô</w:t>
            </w:r>
            <w:r w:rsidR="00467050">
              <w:rPr>
                <w:rFonts w:ascii="Times New Roman" w:hAnsi="Times New Roman"/>
                <w:b/>
              </w:rPr>
              <w:t xml:space="preserve"> (viên)</w:t>
            </w:r>
          </w:p>
        </w:tc>
      </w:tr>
      <w:tr w:rsidR="0075645C" w:rsidRPr="0037082D" w14:paraId="3A29C095" w14:textId="77777777" w:rsidTr="00AE6870">
        <w:trPr>
          <w:jc w:val="right"/>
        </w:trPr>
        <w:tc>
          <w:tcPr>
            <w:tcW w:w="1850" w:type="dxa"/>
            <w:vMerge/>
            <w:vAlign w:val="center"/>
          </w:tcPr>
          <w:p w14:paraId="222CF480" w14:textId="77777777" w:rsidR="0075645C" w:rsidRPr="009C3BF7" w:rsidRDefault="0075645C" w:rsidP="00EA3629">
            <w:pPr>
              <w:pStyle w:val="BodyTextIndent"/>
              <w:tabs>
                <w:tab w:val="center" w:pos="4320"/>
                <w:tab w:val="right" w:pos="8640"/>
              </w:tabs>
              <w:spacing w:beforeLines="60" w:before="144" w:after="60"/>
              <w:ind w:left="0" w:firstLine="0"/>
              <w:jc w:val="center"/>
              <w:rPr>
                <w:rFonts w:ascii="Times New Roman" w:hAnsi="Times New Roman"/>
              </w:rPr>
            </w:pPr>
          </w:p>
        </w:tc>
        <w:tc>
          <w:tcPr>
            <w:tcW w:w="993" w:type="dxa"/>
            <w:vMerge/>
            <w:vAlign w:val="center"/>
          </w:tcPr>
          <w:p w14:paraId="31AC9530" w14:textId="77777777" w:rsidR="0075645C" w:rsidRPr="009C3BF7" w:rsidRDefault="0075645C" w:rsidP="00EA3629">
            <w:pPr>
              <w:pStyle w:val="BodyTextIndent"/>
              <w:tabs>
                <w:tab w:val="center" w:pos="4320"/>
                <w:tab w:val="right" w:pos="8640"/>
              </w:tabs>
              <w:spacing w:beforeLines="60" w:before="144" w:after="60"/>
              <w:ind w:left="0" w:firstLine="0"/>
              <w:jc w:val="center"/>
              <w:rPr>
                <w:rFonts w:ascii="Times New Roman" w:hAnsi="Times New Roman"/>
              </w:rPr>
            </w:pPr>
          </w:p>
        </w:tc>
        <w:tc>
          <w:tcPr>
            <w:tcW w:w="1559" w:type="dxa"/>
            <w:vAlign w:val="center"/>
          </w:tcPr>
          <w:p w14:paraId="44E41F3D" w14:textId="77777777" w:rsidR="0075645C" w:rsidRPr="009C3BF7" w:rsidRDefault="0075645C" w:rsidP="00EA3629">
            <w:pPr>
              <w:pStyle w:val="BodyTextIndent"/>
              <w:spacing w:beforeLines="60" w:before="144" w:after="60"/>
              <w:ind w:left="0" w:firstLine="0"/>
              <w:jc w:val="center"/>
              <w:rPr>
                <w:rFonts w:ascii="Times New Roman" w:hAnsi="Times New Roman"/>
                <w:b/>
              </w:rPr>
            </w:pPr>
            <w:r w:rsidRPr="009C3BF7">
              <w:rPr>
                <w:rFonts w:ascii="Times New Roman" w:hAnsi="Times New Roman"/>
                <w:b/>
              </w:rPr>
              <w:t>Ngày</w:t>
            </w:r>
          </w:p>
          <w:p w14:paraId="7E8F47F7" w14:textId="77777777" w:rsidR="0075645C" w:rsidRPr="009C3BF7" w:rsidRDefault="0075645C" w:rsidP="00EA3629">
            <w:pPr>
              <w:pStyle w:val="BodyTextIndent"/>
              <w:spacing w:beforeLines="60" w:before="144" w:after="60"/>
              <w:ind w:left="0" w:firstLine="0"/>
              <w:jc w:val="center"/>
              <w:rPr>
                <w:rFonts w:ascii="Times New Roman" w:hAnsi="Times New Roman"/>
                <w:b/>
              </w:rPr>
            </w:pPr>
            <w:r w:rsidRPr="009C3BF7">
              <w:rPr>
                <w:rFonts w:ascii="Times New Roman" w:hAnsi="Times New Roman"/>
                <w:b/>
              </w:rPr>
              <w:t>sản xuất</w:t>
            </w:r>
          </w:p>
        </w:tc>
        <w:tc>
          <w:tcPr>
            <w:tcW w:w="1559" w:type="dxa"/>
            <w:vAlign w:val="center"/>
          </w:tcPr>
          <w:p w14:paraId="59C8C2A5" w14:textId="77777777" w:rsidR="0075645C" w:rsidRPr="009C3BF7" w:rsidRDefault="0075645C" w:rsidP="00EA3629">
            <w:pPr>
              <w:pStyle w:val="BodyTextIndent"/>
              <w:spacing w:beforeLines="60" w:before="144" w:after="60"/>
              <w:ind w:left="0" w:firstLine="0"/>
              <w:jc w:val="center"/>
              <w:rPr>
                <w:rFonts w:ascii="Times New Roman" w:hAnsi="Times New Roman"/>
                <w:b/>
              </w:rPr>
            </w:pPr>
            <w:r w:rsidRPr="009C3BF7">
              <w:rPr>
                <w:rFonts w:ascii="Times New Roman" w:hAnsi="Times New Roman"/>
                <w:b/>
              </w:rPr>
              <w:t>Nơi</w:t>
            </w:r>
          </w:p>
          <w:p w14:paraId="05E00DC9" w14:textId="77777777" w:rsidR="0075645C" w:rsidRPr="009C3BF7" w:rsidRDefault="0075645C" w:rsidP="00EA3629">
            <w:pPr>
              <w:pStyle w:val="BodyTextIndent"/>
              <w:spacing w:beforeLines="60" w:before="144" w:after="60"/>
              <w:ind w:left="0" w:firstLine="0"/>
              <w:jc w:val="center"/>
              <w:rPr>
                <w:rFonts w:ascii="Times New Roman" w:hAnsi="Times New Roman"/>
                <w:b/>
              </w:rPr>
            </w:pPr>
            <w:r w:rsidRPr="009C3BF7">
              <w:rPr>
                <w:rFonts w:ascii="Times New Roman" w:hAnsi="Times New Roman"/>
                <w:b/>
              </w:rPr>
              <w:t>sản xuất</w:t>
            </w:r>
          </w:p>
        </w:tc>
        <w:tc>
          <w:tcPr>
            <w:tcW w:w="1559" w:type="dxa"/>
            <w:vMerge/>
            <w:vAlign w:val="center"/>
          </w:tcPr>
          <w:p w14:paraId="7F7D8353" w14:textId="77777777" w:rsidR="0075645C" w:rsidRPr="009C3BF7" w:rsidRDefault="0075645C" w:rsidP="00EA3629">
            <w:pPr>
              <w:pStyle w:val="BodyTextIndent"/>
              <w:tabs>
                <w:tab w:val="center" w:pos="4320"/>
                <w:tab w:val="right" w:pos="8640"/>
              </w:tabs>
              <w:spacing w:beforeLines="60" w:before="144" w:after="60"/>
              <w:ind w:left="0" w:firstLine="0"/>
              <w:jc w:val="center"/>
              <w:rPr>
                <w:rFonts w:ascii="Times New Roman" w:hAnsi="Times New Roman"/>
              </w:rPr>
            </w:pPr>
          </w:p>
        </w:tc>
        <w:tc>
          <w:tcPr>
            <w:tcW w:w="1518" w:type="dxa"/>
            <w:vMerge/>
            <w:vAlign w:val="center"/>
          </w:tcPr>
          <w:p w14:paraId="0D2406E9" w14:textId="77777777" w:rsidR="0075645C" w:rsidRPr="009C3BF7" w:rsidRDefault="0075645C" w:rsidP="00EA3629">
            <w:pPr>
              <w:pStyle w:val="BodyTextIndent"/>
              <w:tabs>
                <w:tab w:val="center" w:pos="4320"/>
                <w:tab w:val="right" w:pos="8640"/>
              </w:tabs>
              <w:spacing w:beforeLines="60" w:before="144" w:after="60"/>
              <w:ind w:left="0" w:firstLine="0"/>
              <w:jc w:val="center"/>
              <w:rPr>
                <w:rFonts w:ascii="Times New Roman" w:hAnsi="Times New Roman"/>
              </w:rPr>
            </w:pPr>
          </w:p>
        </w:tc>
      </w:tr>
      <w:tr w:rsidR="0075645C" w:rsidRPr="0037082D" w14:paraId="5C1D3BBC" w14:textId="77777777" w:rsidTr="00AE6870">
        <w:trPr>
          <w:jc w:val="right"/>
        </w:trPr>
        <w:tc>
          <w:tcPr>
            <w:tcW w:w="1850" w:type="dxa"/>
            <w:vAlign w:val="center"/>
          </w:tcPr>
          <w:p w14:paraId="6ECDE6D9"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500 mg/viên</w:t>
            </w:r>
          </w:p>
          <w:p w14:paraId="6C1E010D"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500 mg/viên</w:t>
            </w:r>
          </w:p>
          <w:p w14:paraId="561B310E"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500 mg/viên</w:t>
            </w:r>
          </w:p>
        </w:tc>
        <w:tc>
          <w:tcPr>
            <w:tcW w:w="993" w:type="dxa"/>
            <w:vAlign w:val="center"/>
          </w:tcPr>
          <w:p w14:paraId="6C35BE20"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001</w:t>
            </w:r>
          </w:p>
          <w:p w14:paraId="64CBBBDF"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002</w:t>
            </w:r>
          </w:p>
          <w:p w14:paraId="76F349BA"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003</w:t>
            </w:r>
          </w:p>
        </w:tc>
        <w:tc>
          <w:tcPr>
            <w:tcW w:w="1559" w:type="dxa"/>
            <w:vAlign w:val="center"/>
          </w:tcPr>
          <w:p w14:paraId="6E605E1A"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02.</w:t>
            </w:r>
            <w:r w:rsidR="00467050">
              <w:rPr>
                <w:rFonts w:ascii="Times New Roman" w:hAnsi="Times New Roman"/>
              </w:rPr>
              <w:t>0</w:t>
            </w:r>
            <w:r w:rsidRPr="009C3BF7">
              <w:rPr>
                <w:rFonts w:ascii="Times New Roman" w:hAnsi="Times New Roman"/>
              </w:rPr>
              <w:t>7.1997</w:t>
            </w:r>
          </w:p>
          <w:p w14:paraId="0206FD44"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09.</w:t>
            </w:r>
            <w:r w:rsidR="00467050">
              <w:rPr>
                <w:rFonts w:ascii="Times New Roman" w:hAnsi="Times New Roman"/>
              </w:rPr>
              <w:t>0</w:t>
            </w:r>
            <w:r w:rsidRPr="009C3BF7">
              <w:rPr>
                <w:rFonts w:ascii="Times New Roman" w:hAnsi="Times New Roman"/>
              </w:rPr>
              <w:t>7.1997</w:t>
            </w:r>
          </w:p>
          <w:p w14:paraId="612EC9E1"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16.</w:t>
            </w:r>
            <w:r w:rsidR="00467050">
              <w:rPr>
                <w:rFonts w:ascii="Times New Roman" w:hAnsi="Times New Roman"/>
              </w:rPr>
              <w:t>0</w:t>
            </w:r>
            <w:r w:rsidRPr="009C3BF7">
              <w:rPr>
                <w:rFonts w:ascii="Times New Roman" w:hAnsi="Times New Roman"/>
              </w:rPr>
              <w:t>7.1997</w:t>
            </w:r>
          </w:p>
        </w:tc>
        <w:tc>
          <w:tcPr>
            <w:tcW w:w="1559" w:type="dxa"/>
            <w:vAlign w:val="center"/>
          </w:tcPr>
          <w:p w14:paraId="5B03B513"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Jakarta</w:t>
            </w:r>
          </w:p>
          <w:p w14:paraId="38467FCE"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Jakarta</w:t>
            </w:r>
          </w:p>
          <w:p w14:paraId="03A1DCE1"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Jakarta</w:t>
            </w:r>
          </w:p>
        </w:tc>
        <w:tc>
          <w:tcPr>
            <w:tcW w:w="1559" w:type="dxa"/>
            <w:vAlign w:val="center"/>
          </w:tcPr>
          <w:p w14:paraId="73A34B73"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Sản xuất</w:t>
            </w:r>
          </w:p>
          <w:p w14:paraId="5A925EF5"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Sản xuất</w:t>
            </w:r>
          </w:p>
          <w:p w14:paraId="3C51B14C" w14:textId="77777777" w:rsidR="0075645C" w:rsidRPr="009C3BF7" w:rsidRDefault="0075645C" w:rsidP="00EA3629">
            <w:pPr>
              <w:pStyle w:val="BodyTextIndent"/>
              <w:spacing w:beforeLines="60" w:before="144" w:after="60"/>
              <w:ind w:left="0" w:firstLine="0"/>
              <w:jc w:val="center"/>
              <w:rPr>
                <w:rFonts w:ascii="Times New Roman" w:hAnsi="Times New Roman"/>
              </w:rPr>
            </w:pPr>
            <w:r w:rsidRPr="009C3BF7">
              <w:rPr>
                <w:rFonts w:ascii="Times New Roman" w:hAnsi="Times New Roman"/>
              </w:rPr>
              <w:t>Sản xuất</w:t>
            </w:r>
          </w:p>
        </w:tc>
        <w:tc>
          <w:tcPr>
            <w:tcW w:w="1518" w:type="dxa"/>
            <w:vAlign w:val="center"/>
          </w:tcPr>
          <w:p w14:paraId="250B97B6" w14:textId="77777777" w:rsidR="0075645C" w:rsidRDefault="0075645C" w:rsidP="00EA3629">
            <w:pPr>
              <w:pStyle w:val="BodyTextIndent"/>
              <w:spacing w:beforeLines="60" w:before="144" w:after="60"/>
              <w:ind w:left="0" w:firstLine="0"/>
              <w:jc w:val="center"/>
              <w:rPr>
                <w:rFonts w:ascii="Times New Roman" w:hAnsi="Times New Roman"/>
              </w:rPr>
            </w:pPr>
            <w:r>
              <w:rPr>
                <w:rFonts w:ascii="Times New Roman" w:hAnsi="Times New Roman"/>
              </w:rPr>
              <w:t>280000</w:t>
            </w:r>
          </w:p>
          <w:p w14:paraId="48C7F88F" w14:textId="77777777" w:rsidR="0075645C" w:rsidRDefault="0075645C" w:rsidP="00EA3629">
            <w:pPr>
              <w:pStyle w:val="BodyTextIndent"/>
              <w:spacing w:beforeLines="60" w:before="144" w:after="60"/>
              <w:ind w:left="0" w:firstLine="0"/>
              <w:jc w:val="center"/>
              <w:rPr>
                <w:rFonts w:ascii="Times New Roman" w:hAnsi="Times New Roman"/>
              </w:rPr>
            </w:pPr>
            <w:r>
              <w:rPr>
                <w:rFonts w:ascii="Times New Roman" w:hAnsi="Times New Roman"/>
              </w:rPr>
              <w:t>280000</w:t>
            </w:r>
          </w:p>
          <w:p w14:paraId="3A975ED1" w14:textId="77777777" w:rsidR="0075645C" w:rsidRPr="009C3BF7" w:rsidRDefault="0075645C" w:rsidP="00EA3629">
            <w:pPr>
              <w:pStyle w:val="BodyTextIndent"/>
              <w:spacing w:beforeLines="60" w:before="144" w:after="60"/>
              <w:ind w:left="0" w:firstLine="0"/>
              <w:jc w:val="center"/>
              <w:rPr>
                <w:rFonts w:ascii="Times New Roman" w:hAnsi="Times New Roman"/>
              </w:rPr>
            </w:pPr>
            <w:r>
              <w:rPr>
                <w:rFonts w:ascii="Times New Roman" w:hAnsi="Times New Roman"/>
              </w:rPr>
              <w:t>280000</w:t>
            </w:r>
          </w:p>
        </w:tc>
      </w:tr>
    </w:tbl>
    <w:p w14:paraId="688983E5" w14:textId="77777777" w:rsidR="00BA6F28" w:rsidRPr="009C3BF7" w:rsidRDefault="00BA6F28" w:rsidP="00BA6F28">
      <w:pPr>
        <w:pStyle w:val="BodyTextIndent"/>
        <w:jc w:val="left"/>
        <w:rPr>
          <w:rFonts w:ascii="Times New Roman" w:hAnsi="Times New Roman"/>
          <w:b/>
          <w:bCs/>
          <w:u w:val="single"/>
        </w:rPr>
      </w:pPr>
    </w:p>
    <w:p w14:paraId="7E95D7E8" w14:textId="77777777" w:rsidR="00E2408B" w:rsidRPr="009C3BF7" w:rsidRDefault="00E2408B" w:rsidP="009C3BF7">
      <w:pPr>
        <w:pStyle w:val="BodyTextIndent"/>
        <w:tabs>
          <w:tab w:val="left" w:pos="720"/>
        </w:tabs>
        <w:ind w:left="720" w:hanging="720"/>
        <w:jc w:val="left"/>
        <w:rPr>
          <w:rFonts w:ascii="Times New Roman" w:hAnsi="Times New Roman"/>
          <w:b/>
        </w:rPr>
      </w:pPr>
    </w:p>
    <w:p w14:paraId="5588D8D0" w14:textId="77777777" w:rsidR="00E2408B" w:rsidRPr="009C3BF7" w:rsidRDefault="00E2408B" w:rsidP="009C3BF7">
      <w:pPr>
        <w:pStyle w:val="BodyTextIndent"/>
        <w:tabs>
          <w:tab w:val="left" w:pos="720"/>
        </w:tabs>
        <w:ind w:left="720" w:hanging="720"/>
        <w:jc w:val="left"/>
        <w:rPr>
          <w:rFonts w:ascii="Times New Roman" w:hAnsi="Times New Roman"/>
          <w:b/>
        </w:rPr>
      </w:pPr>
    </w:p>
    <w:p w14:paraId="7DF29560" w14:textId="77777777" w:rsidR="00E2408B" w:rsidRPr="009C3BF7" w:rsidRDefault="00E2408B" w:rsidP="009C3BF7">
      <w:pPr>
        <w:pStyle w:val="BodyTextIndent"/>
        <w:tabs>
          <w:tab w:val="left" w:pos="720"/>
        </w:tabs>
        <w:ind w:left="720" w:hanging="720"/>
        <w:jc w:val="left"/>
        <w:rPr>
          <w:rFonts w:ascii="Times New Roman" w:hAnsi="Times New Roman"/>
          <w:b/>
        </w:rPr>
      </w:pPr>
    </w:p>
    <w:p w14:paraId="5E5980B4" w14:textId="77777777" w:rsidR="00BA6F28" w:rsidRPr="009C3BF7" w:rsidRDefault="00BA6F28" w:rsidP="009C3BF7">
      <w:pPr>
        <w:pStyle w:val="BodyTextIndent"/>
        <w:tabs>
          <w:tab w:val="left" w:pos="720"/>
        </w:tabs>
        <w:ind w:left="720" w:hanging="720"/>
        <w:jc w:val="left"/>
        <w:rPr>
          <w:rFonts w:ascii="Times New Roman" w:hAnsi="Times New Roman"/>
          <w:b/>
        </w:rPr>
      </w:pPr>
      <w:r w:rsidRPr="009C3BF7">
        <w:rPr>
          <w:rFonts w:ascii="Times New Roman" w:hAnsi="Times New Roman"/>
          <w:b/>
        </w:rPr>
        <w:t xml:space="preserve">5. </w:t>
      </w:r>
      <w:r w:rsidR="002663CC" w:rsidRPr="009C3BF7">
        <w:rPr>
          <w:rFonts w:ascii="Times New Roman" w:hAnsi="Times New Roman"/>
          <w:b/>
        </w:rPr>
        <w:tab/>
      </w:r>
      <w:r w:rsidRPr="009C3BF7">
        <w:rPr>
          <w:rFonts w:ascii="Times New Roman" w:hAnsi="Times New Roman"/>
          <w:b/>
        </w:rPr>
        <w:t>Thành phần</w:t>
      </w:r>
    </w:p>
    <w:p w14:paraId="2AAB6AE9" w14:textId="77777777" w:rsidR="00EA3629" w:rsidRDefault="00EA3629" w:rsidP="009C3BF7">
      <w:pPr>
        <w:pStyle w:val="BodyTextIndent"/>
        <w:ind w:left="720" w:firstLine="0"/>
        <w:jc w:val="left"/>
        <w:rPr>
          <w:rFonts w:ascii="Times New Roman" w:hAnsi="Times New Roman"/>
        </w:rPr>
      </w:pPr>
    </w:p>
    <w:p w14:paraId="0D31273E" w14:textId="77777777" w:rsidR="00BA6F28" w:rsidRPr="009C3BF7" w:rsidRDefault="00BA6F28" w:rsidP="009C3BF7">
      <w:pPr>
        <w:pStyle w:val="BodyTextIndent"/>
        <w:ind w:left="720" w:firstLine="0"/>
        <w:jc w:val="left"/>
        <w:rPr>
          <w:rFonts w:ascii="Times New Roman" w:hAnsi="Times New Roman"/>
        </w:rPr>
      </w:pPr>
      <w:r w:rsidRPr="009C3BF7">
        <w:rPr>
          <w:rFonts w:ascii="Times New Roman" w:hAnsi="Times New Roman"/>
        </w:rPr>
        <w:t>1 viên nén paracetamol có chứa:</w:t>
      </w:r>
    </w:p>
    <w:p w14:paraId="31BB2AA6" w14:textId="77777777" w:rsidR="00BA6F28" w:rsidRPr="009C3BF7" w:rsidRDefault="00BA6F28" w:rsidP="00BA6F28">
      <w:pPr>
        <w:pStyle w:val="BodyTextIndent"/>
        <w:ind w:left="0" w:firstLine="0"/>
        <w:jc w:val="left"/>
        <w:rPr>
          <w:rFonts w:ascii="Times New Roman" w:hAnsi="Times New Roman"/>
        </w:rPr>
      </w:pPr>
    </w:p>
    <w:tbl>
      <w:tblPr>
        <w:tblW w:w="90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4"/>
        <w:gridCol w:w="2551"/>
        <w:gridCol w:w="1913"/>
      </w:tblGrid>
      <w:tr w:rsidR="0075645C" w:rsidRPr="0037082D" w14:paraId="397529B0" w14:textId="77777777" w:rsidTr="00AE6870">
        <w:trPr>
          <w:jc w:val="right"/>
        </w:trPr>
        <w:tc>
          <w:tcPr>
            <w:tcW w:w="4574" w:type="dxa"/>
          </w:tcPr>
          <w:p w14:paraId="745FF3D3" w14:textId="77777777" w:rsidR="0075645C" w:rsidRPr="009C3BF7" w:rsidRDefault="0075645C" w:rsidP="00EA3629">
            <w:pPr>
              <w:pStyle w:val="BodyTextIndent"/>
              <w:spacing w:before="60" w:after="60"/>
              <w:ind w:left="0" w:firstLine="0"/>
              <w:jc w:val="center"/>
              <w:rPr>
                <w:rFonts w:ascii="Times New Roman" w:hAnsi="Times New Roman"/>
                <w:b/>
              </w:rPr>
            </w:pPr>
            <w:r w:rsidRPr="009C3BF7">
              <w:rPr>
                <w:rFonts w:ascii="Times New Roman" w:hAnsi="Times New Roman"/>
                <w:b/>
              </w:rPr>
              <w:t>Thành phần</w:t>
            </w:r>
          </w:p>
        </w:tc>
        <w:tc>
          <w:tcPr>
            <w:tcW w:w="2551" w:type="dxa"/>
          </w:tcPr>
          <w:p w14:paraId="2019D778" w14:textId="77777777" w:rsidR="0075645C" w:rsidRPr="009C3BF7" w:rsidRDefault="0075645C" w:rsidP="00EA3629">
            <w:pPr>
              <w:pStyle w:val="BodyTextIndent"/>
              <w:spacing w:before="60" w:after="60"/>
              <w:ind w:left="0" w:firstLine="0"/>
              <w:jc w:val="center"/>
              <w:rPr>
                <w:rFonts w:ascii="Times New Roman" w:hAnsi="Times New Roman"/>
                <w:b/>
              </w:rPr>
            </w:pPr>
            <w:r w:rsidRPr="009C3BF7">
              <w:rPr>
                <w:rFonts w:ascii="Times New Roman" w:hAnsi="Times New Roman"/>
                <w:b/>
              </w:rPr>
              <w:t>Khối lượng (mg)</w:t>
            </w:r>
          </w:p>
        </w:tc>
        <w:tc>
          <w:tcPr>
            <w:tcW w:w="1913" w:type="dxa"/>
          </w:tcPr>
          <w:p w14:paraId="1A6BED23" w14:textId="77777777" w:rsidR="0075645C" w:rsidRPr="009C3BF7" w:rsidRDefault="0075645C" w:rsidP="00EA3629">
            <w:pPr>
              <w:pStyle w:val="BodyTextIndent"/>
              <w:spacing w:before="60" w:after="60"/>
              <w:ind w:left="0" w:firstLine="0"/>
              <w:jc w:val="center"/>
              <w:rPr>
                <w:rFonts w:ascii="Times New Roman" w:hAnsi="Times New Roman"/>
                <w:b/>
              </w:rPr>
            </w:pPr>
            <w:r>
              <w:rPr>
                <w:rFonts w:ascii="Times New Roman" w:hAnsi="Times New Roman"/>
                <w:b/>
              </w:rPr>
              <w:t>Nguồn gốc</w:t>
            </w:r>
          </w:p>
        </w:tc>
      </w:tr>
      <w:tr w:rsidR="0075645C" w:rsidRPr="0037082D" w14:paraId="2BFE2D8F" w14:textId="77777777" w:rsidTr="00AE6870">
        <w:trPr>
          <w:jc w:val="right"/>
        </w:trPr>
        <w:tc>
          <w:tcPr>
            <w:tcW w:w="4574" w:type="dxa"/>
          </w:tcPr>
          <w:p w14:paraId="5ECD13D6" w14:textId="77777777" w:rsidR="0075645C" w:rsidRPr="009C3BF7" w:rsidRDefault="0075645C" w:rsidP="00EA3629">
            <w:pPr>
              <w:pStyle w:val="BodyTextIndent"/>
              <w:spacing w:before="60" w:after="60"/>
              <w:ind w:left="0" w:firstLine="0"/>
              <w:jc w:val="left"/>
              <w:rPr>
                <w:rFonts w:ascii="Times New Roman" w:hAnsi="Times New Roman"/>
                <w:lang w:val="pt-BR"/>
              </w:rPr>
            </w:pPr>
            <w:r w:rsidRPr="009C3BF7">
              <w:rPr>
                <w:rFonts w:ascii="Times New Roman" w:hAnsi="Times New Roman"/>
                <w:lang w:val="pt-BR"/>
              </w:rPr>
              <w:t>Paracetamol</w:t>
            </w:r>
          </w:p>
          <w:p w14:paraId="7C7EDCD8" w14:textId="77777777" w:rsidR="0075645C" w:rsidRPr="009C3BF7" w:rsidRDefault="0075645C" w:rsidP="00EA3629">
            <w:pPr>
              <w:pStyle w:val="BodyTextIndent"/>
              <w:spacing w:before="60" w:after="60"/>
              <w:ind w:left="0" w:firstLine="0"/>
              <w:jc w:val="left"/>
              <w:rPr>
                <w:rFonts w:ascii="Times New Roman" w:hAnsi="Times New Roman"/>
                <w:lang w:val="pt-BR"/>
              </w:rPr>
            </w:pPr>
            <w:r w:rsidRPr="009C3BF7">
              <w:rPr>
                <w:rFonts w:ascii="Times New Roman" w:hAnsi="Times New Roman"/>
                <w:lang w:val="pt-BR"/>
              </w:rPr>
              <w:t xml:space="preserve">Lactose </w:t>
            </w:r>
            <w:r w:rsidR="00467050">
              <w:rPr>
                <w:rFonts w:ascii="Times New Roman" w:hAnsi="Times New Roman"/>
                <w:lang w:val="pt-BR"/>
              </w:rPr>
              <w:t>monohydrat</w:t>
            </w:r>
          </w:p>
          <w:p w14:paraId="29EB3E16" w14:textId="77777777" w:rsidR="0075645C" w:rsidRPr="009C3BF7" w:rsidRDefault="0075645C" w:rsidP="00EA3629">
            <w:pPr>
              <w:pStyle w:val="BodyTextIndent"/>
              <w:spacing w:before="60" w:after="60"/>
              <w:ind w:left="0" w:firstLine="0"/>
              <w:jc w:val="left"/>
              <w:rPr>
                <w:rFonts w:ascii="Times New Roman" w:hAnsi="Times New Roman"/>
                <w:lang w:val="pt-BR"/>
              </w:rPr>
            </w:pPr>
            <w:r w:rsidRPr="009C3BF7">
              <w:rPr>
                <w:rFonts w:ascii="Times New Roman" w:hAnsi="Times New Roman"/>
                <w:lang w:val="pt-BR"/>
              </w:rPr>
              <w:t>Tinh bột ngô</w:t>
            </w:r>
          </w:p>
          <w:p w14:paraId="40B98FF5" w14:textId="77777777" w:rsidR="0075645C" w:rsidRPr="009C3BF7" w:rsidRDefault="0075645C" w:rsidP="00EA3629">
            <w:pPr>
              <w:pStyle w:val="BodyTextIndent"/>
              <w:spacing w:before="60" w:after="60"/>
              <w:ind w:left="0" w:firstLine="0"/>
              <w:jc w:val="left"/>
              <w:rPr>
                <w:rFonts w:ascii="Times New Roman" w:hAnsi="Times New Roman"/>
                <w:lang w:val="pt-BR"/>
              </w:rPr>
            </w:pPr>
            <w:r>
              <w:rPr>
                <w:rFonts w:ascii="Times New Roman" w:hAnsi="Times New Roman"/>
                <w:lang w:val="pt-BR"/>
              </w:rPr>
              <w:t>Tinh bột ngô thủy phân</w:t>
            </w:r>
          </w:p>
          <w:p w14:paraId="29D48C29" w14:textId="77777777" w:rsidR="0075645C" w:rsidRPr="009C3BF7" w:rsidRDefault="0075645C" w:rsidP="00EA3629">
            <w:pPr>
              <w:pStyle w:val="BodyTextIndent"/>
              <w:spacing w:before="60" w:after="60"/>
              <w:ind w:left="0" w:firstLine="0"/>
              <w:jc w:val="left"/>
              <w:rPr>
                <w:rFonts w:ascii="Times New Roman" w:hAnsi="Times New Roman"/>
                <w:lang w:val="pt-BR"/>
              </w:rPr>
            </w:pPr>
            <w:r w:rsidRPr="009C3BF7">
              <w:rPr>
                <w:rFonts w:ascii="Times New Roman" w:hAnsi="Times New Roman"/>
                <w:lang w:val="pt-BR"/>
              </w:rPr>
              <w:t>Talc</w:t>
            </w:r>
          </w:p>
          <w:p w14:paraId="5A11D8C9" w14:textId="77777777" w:rsidR="0075645C" w:rsidRPr="009C3BF7" w:rsidRDefault="0075645C" w:rsidP="00EA3629">
            <w:pPr>
              <w:pStyle w:val="BodyTextIndent"/>
              <w:spacing w:before="60" w:after="60"/>
              <w:ind w:left="0" w:firstLine="0"/>
              <w:jc w:val="left"/>
              <w:rPr>
                <w:rFonts w:ascii="Times New Roman" w:hAnsi="Times New Roman"/>
                <w:lang w:val="pt-BR"/>
              </w:rPr>
            </w:pPr>
            <w:r w:rsidRPr="009C3BF7">
              <w:rPr>
                <w:rFonts w:ascii="Times New Roman" w:hAnsi="Times New Roman"/>
                <w:lang w:val="pt-BR"/>
              </w:rPr>
              <w:t>Silic dioxyd keo khan (Aerosil 200)</w:t>
            </w:r>
          </w:p>
          <w:p w14:paraId="79B67354" w14:textId="77777777" w:rsidR="0075645C" w:rsidRPr="009C3BF7" w:rsidRDefault="0075645C" w:rsidP="00EA3629">
            <w:pPr>
              <w:pStyle w:val="BodyTextIndent"/>
              <w:spacing w:before="60" w:after="60"/>
              <w:ind w:left="0" w:firstLine="0"/>
              <w:jc w:val="left"/>
              <w:rPr>
                <w:rFonts w:ascii="Times New Roman" w:hAnsi="Times New Roman"/>
              </w:rPr>
            </w:pPr>
            <w:r w:rsidRPr="009C3BF7">
              <w:rPr>
                <w:rFonts w:ascii="Times New Roman" w:hAnsi="Times New Roman"/>
              </w:rPr>
              <w:t>Magnesi stearat</w:t>
            </w:r>
          </w:p>
        </w:tc>
        <w:tc>
          <w:tcPr>
            <w:tcW w:w="2551" w:type="dxa"/>
          </w:tcPr>
          <w:p w14:paraId="67735553" w14:textId="77777777" w:rsidR="0075645C" w:rsidRPr="009C3BF7" w:rsidRDefault="0075645C" w:rsidP="00EA3629">
            <w:pPr>
              <w:pStyle w:val="BodyTextIndent"/>
              <w:spacing w:before="60" w:after="60"/>
              <w:ind w:left="0" w:right="746" w:firstLine="0"/>
              <w:jc w:val="right"/>
              <w:rPr>
                <w:rFonts w:ascii="Times New Roman" w:hAnsi="Times New Roman"/>
              </w:rPr>
            </w:pPr>
            <w:r w:rsidRPr="009C3BF7">
              <w:rPr>
                <w:rFonts w:ascii="Times New Roman" w:hAnsi="Times New Roman"/>
              </w:rPr>
              <w:t>500,00</w:t>
            </w:r>
          </w:p>
          <w:p w14:paraId="4E9D3C13" w14:textId="77777777" w:rsidR="0075645C" w:rsidRPr="009C3BF7" w:rsidRDefault="0075645C" w:rsidP="00EA3629">
            <w:pPr>
              <w:pStyle w:val="BodyTextIndent"/>
              <w:spacing w:before="60" w:after="60"/>
              <w:ind w:left="0" w:right="746" w:firstLine="0"/>
              <w:jc w:val="right"/>
              <w:rPr>
                <w:rFonts w:ascii="Times New Roman" w:hAnsi="Times New Roman"/>
              </w:rPr>
            </w:pPr>
            <w:r w:rsidRPr="009C3BF7">
              <w:rPr>
                <w:rFonts w:ascii="Times New Roman" w:hAnsi="Times New Roman"/>
              </w:rPr>
              <w:t>79,00</w:t>
            </w:r>
          </w:p>
          <w:p w14:paraId="01168677" w14:textId="77777777" w:rsidR="0075645C" w:rsidRPr="009C3BF7" w:rsidRDefault="0075645C" w:rsidP="00EA3629">
            <w:pPr>
              <w:pStyle w:val="BodyTextIndent"/>
              <w:spacing w:before="60" w:after="60"/>
              <w:ind w:left="0" w:right="746" w:firstLine="0"/>
              <w:jc w:val="right"/>
              <w:rPr>
                <w:rFonts w:ascii="Times New Roman" w:hAnsi="Times New Roman"/>
              </w:rPr>
            </w:pPr>
            <w:r w:rsidRPr="009C3BF7">
              <w:rPr>
                <w:rFonts w:ascii="Times New Roman" w:hAnsi="Times New Roman"/>
              </w:rPr>
              <w:t>65,50</w:t>
            </w:r>
          </w:p>
          <w:p w14:paraId="58312360" w14:textId="77777777" w:rsidR="0075645C" w:rsidRPr="009C3BF7" w:rsidRDefault="0075645C" w:rsidP="00EA3629">
            <w:pPr>
              <w:pStyle w:val="BodyTextIndent"/>
              <w:spacing w:before="60" w:after="60"/>
              <w:ind w:left="0" w:right="746" w:firstLine="0"/>
              <w:jc w:val="right"/>
              <w:rPr>
                <w:rFonts w:ascii="Times New Roman" w:hAnsi="Times New Roman"/>
              </w:rPr>
            </w:pPr>
            <w:r w:rsidRPr="009C3BF7">
              <w:rPr>
                <w:rFonts w:ascii="Times New Roman" w:hAnsi="Times New Roman"/>
              </w:rPr>
              <w:t>5,00</w:t>
            </w:r>
          </w:p>
          <w:p w14:paraId="7026F0CA" w14:textId="77777777" w:rsidR="0075645C" w:rsidRPr="009C3BF7" w:rsidRDefault="0075645C" w:rsidP="00EA3629">
            <w:pPr>
              <w:pStyle w:val="BodyTextIndent"/>
              <w:spacing w:before="60" w:after="60"/>
              <w:ind w:left="0" w:right="746" w:firstLine="0"/>
              <w:jc w:val="right"/>
              <w:rPr>
                <w:rFonts w:ascii="Times New Roman" w:hAnsi="Times New Roman"/>
              </w:rPr>
            </w:pPr>
            <w:r w:rsidRPr="009C3BF7">
              <w:rPr>
                <w:rFonts w:ascii="Times New Roman" w:hAnsi="Times New Roman"/>
              </w:rPr>
              <w:t>3,00</w:t>
            </w:r>
          </w:p>
          <w:p w14:paraId="20F075AA" w14:textId="77777777" w:rsidR="0075645C" w:rsidRPr="009C3BF7" w:rsidRDefault="0075645C" w:rsidP="00EA3629">
            <w:pPr>
              <w:pStyle w:val="BodyTextIndent"/>
              <w:spacing w:before="60" w:after="60"/>
              <w:ind w:left="0" w:right="746" w:firstLine="0"/>
              <w:jc w:val="right"/>
              <w:rPr>
                <w:rFonts w:ascii="Times New Roman" w:hAnsi="Times New Roman"/>
              </w:rPr>
            </w:pPr>
            <w:r w:rsidRPr="009C3BF7">
              <w:rPr>
                <w:rFonts w:ascii="Times New Roman" w:hAnsi="Times New Roman"/>
              </w:rPr>
              <w:t>2,00</w:t>
            </w:r>
          </w:p>
          <w:p w14:paraId="43DEAD09" w14:textId="77777777" w:rsidR="0075645C" w:rsidRPr="009C3BF7" w:rsidRDefault="0075645C" w:rsidP="00EA3629">
            <w:pPr>
              <w:pStyle w:val="BodyTextIndent"/>
              <w:spacing w:before="60" w:after="60"/>
              <w:ind w:left="0" w:right="746" w:firstLine="0"/>
              <w:jc w:val="right"/>
              <w:rPr>
                <w:rFonts w:ascii="Times New Roman" w:hAnsi="Times New Roman"/>
              </w:rPr>
            </w:pPr>
            <w:r w:rsidRPr="009C3BF7">
              <w:rPr>
                <w:rFonts w:ascii="Times New Roman" w:hAnsi="Times New Roman"/>
              </w:rPr>
              <w:t>0,50</w:t>
            </w:r>
          </w:p>
        </w:tc>
        <w:tc>
          <w:tcPr>
            <w:tcW w:w="1913" w:type="dxa"/>
          </w:tcPr>
          <w:p w14:paraId="50A1078A" w14:textId="77777777" w:rsidR="0075645C" w:rsidRDefault="0075645C" w:rsidP="00EA3629">
            <w:pPr>
              <w:pStyle w:val="BodyTextIndent"/>
              <w:spacing w:before="60" w:after="60"/>
              <w:ind w:left="0" w:firstLine="0"/>
              <w:jc w:val="center"/>
              <w:rPr>
                <w:rFonts w:ascii="Times New Roman" w:hAnsi="Times New Roman"/>
              </w:rPr>
            </w:pPr>
            <w:r>
              <w:rPr>
                <w:rFonts w:ascii="Times New Roman" w:hAnsi="Times New Roman"/>
              </w:rPr>
              <w:t>.............</w:t>
            </w:r>
            <w:r w:rsidR="00467050">
              <w:rPr>
                <w:rFonts w:ascii="Times New Roman" w:hAnsi="Times New Roman"/>
              </w:rPr>
              <w:t>.......</w:t>
            </w:r>
            <w:r>
              <w:rPr>
                <w:rFonts w:ascii="Times New Roman" w:hAnsi="Times New Roman"/>
              </w:rPr>
              <w:t xml:space="preserve"> </w:t>
            </w:r>
            <w:r w:rsidR="00467050">
              <w:rPr>
                <w:rFonts w:ascii="Times New Roman" w:hAnsi="Times New Roman"/>
              </w:rPr>
              <w:t>....................</w:t>
            </w:r>
          </w:p>
          <w:p w14:paraId="4CAB07BB" w14:textId="77777777" w:rsidR="00467050" w:rsidRDefault="00467050" w:rsidP="00EA3629">
            <w:pPr>
              <w:pStyle w:val="BodyTextIndent"/>
              <w:spacing w:before="60" w:after="60"/>
              <w:ind w:left="0" w:firstLine="0"/>
              <w:jc w:val="center"/>
              <w:rPr>
                <w:rFonts w:ascii="Times New Roman" w:hAnsi="Times New Roman"/>
              </w:rPr>
            </w:pPr>
            <w:r>
              <w:rPr>
                <w:rFonts w:ascii="Times New Roman" w:hAnsi="Times New Roman"/>
              </w:rPr>
              <w:t>....................</w:t>
            </w:r>
          </w:p>
          <w:p w14:paraId="58547F87" w14:textId="77777777" w:rsidR="00467050" w:rsidRDefault="00467050" w:rsidP="00EA3629">
            <w:pPr>
              <w:pStyle w:val="BodyTextIndent"/>
              <w:spacing w:before="60" w:after="60"/>
              <w:ind w:left="0" w:firstLine="0"/>
              <w:jc w:val="center"/>
              <w:rPr>
                <w:rFonts w:ascii="Times New Roman" w:hAnsi="Times New Roman"/>
              </w:rPr>
            </w:pPr>
            <w:r>
              <w:rPr>
                <w:rFonts w:ascii="Times New Roman" w:hAnsi="Times New Roman"/>
              </w:rPr>
              <w:t>....................</w:t>
            </w:r>
          </w:p>
          <w:p w14:paraId="3CAD3BC7" w14:textId="77777777" w:rsidR="00467050" w:rsidRDefault="00467050" w:rsidP="00EA3629">
            <w:pPr>
              <w:pStyle w:val="BodyTextIndent"/>
              <w:spacing w:before="60" w:after="60"/>
              <w:ind w:left="0" w:firstLine="0"/>
              <w:jc w:val="center"/>
              <w:rPr>
                <w:rFonts w:ascii="Times New Roman" w:hAnsi="Times New Roman"/>
              </w:rPr>
            </w:pPr>
            <w:r>
              <w:rPr>
                <w:rFonts w:ascii="Times New Roman" w:hAnsi="Times New Roman"/>
              </w:rPr>
              <w:t>....................</w:t>
            </w:r>
          </w:p>
          <w:p w14:paraId="5CDB240C" w14:textId="77777777" w:rsidR="00467050" w:rsidRDefault="00467050" w:rsidP="00EA3629">
            <w:pPr>
              <w:pStyle w:val="BodyTextIndent"/>
              <w:spacing w:before="60" w:after="60"/>
              <w:ind w:left="0" w:firstLine="0"/>
              <w:jc w:val="center"/>
              <w:rPr>
                <w:rFonts w:ascii="Times New Roman" w:hAnsi="Times New Roman"/>
              </w:rPr>
            </w:pPr>
            <w:r>
              <w:rPr>
                <w:rFonts w:ascii="Times New Roman" w:hAnsi="Times New Roman"/>
              </w:rPr>
              <w:t>....................</w:t>
            </w:r>
          </w:p>
          <w:p w14:paraId="5E02C9A2" w14:textId="77777777" w:rsidR="00467050" w:rsidRPr="009C3BF7" w:rsidRDefault="00467050" w:rsidP="00EA3629">
            <w:pPr>
              <w:pStyle w:val="BodyTextIndent"/>
              <w:spacing w:before="60" w:after="60"/>
              <w:ind w:left="0" w:firstLine="0"/>
              <w:jc w:val="center"/>
              <w:rPr>
                <w:rFonts w:ascii="Times New Roman" w:hAnsi="Times New Roman"/>
              </w:rPr>
            </w:pPr>
            <w:r>
              <w:rPr>
                <w:rFonts w:ascii="Times New Roman" w:hAnsi="Times New Roman"/>
              </w:rPr>
              <w:t>....................</w:t>
            </w:r>
          </w:p>
        </w:tc>
      </w:tr>
      <w:tr w:rsidR="0075645C" w:rsidRPr="0037082D" w14:paraId="2A93A0F3" w14:textId="77777777" w:rsidTr="00AE6870">
        <w:trPr>
          <w:jc w:val="right"/>
        </w:trPr>
        <w:tc>
          <w:tcPr>
            <w:tcW w:w="4574" w:type="dxa"/>
          </w:tcPr>
          <w:p w14:paraId="51269B65" w14:textId="77777777" w:rsidR="0075645C" w:rsidRPr="009C3BF7" w:rsidRDefault="0075645C" w:rsidP="00EA3629">
            <w:pPr>
              <w:pStyle w:val="BodyTextIndent"/>
              <w:spacing w:before="60" w:after="60"/>
              <w:ind w:left="0" w:firstLine="0"/>
              <w:jc w:val="left"/>
              <w:rPr>
                <w:rFonts w:ascii="Times New Roman" w:hAnsi="Times New Roman"/>
              </w:rPr>
            </w:pPr>
            <w:r w:rsidRPr="009C3BF7">
              <w:rPr>
                <w:rFonts w:ascii="Times New Roman" w:hAnsi="Times New Roman"/>
              </w:rPr>
              <w:t>Tổng cộng</w:t>
            </w:r>
          </w:p>
        </w:tc>
        <w:tc>
          <w:tcPr>
            <w:tcW w:w="2551" w:type="dxa"/>
          </w:tcPr>
          <w:p w14:paraId="5124405E" w14:textId="77777777" w:rsidR="0075645C" w:rsidRPr="009C3BF7" w:rsidRDefault="0075645C" w:rsidP="00EA3629">
            <w:pPr>
              <w:pStyle w:val="BodyTextIndent"/>
              <w:spacing w:before="60" w:after="60"/>
              <w:ind w:left="0" w:right="746" w:firstLine="0"/>
              <w:jc w:val="right"/>
              <w:rPr>
                <w:rFonts w:ascii="Times New Roman" w:hAnsi="Times New Roman"/>
              </w:rPr>
            </w:pPr>
            <w:r w:rsidRPr="009C3BF7">
              <w:rPr>
                <w:rFonts w:ascii="Times New Roman" w:hAnsi="Times New Roman"/>
              </w:rPr>
              <w:t>655,00</w:t>
            </w:r>
          </w:p>
        </w:tc>
        <w:tc>
          <w:tcPr>
            <w:tcW w:w="1913" w:type="dxa"/>
          </w:tcPr>
          <w:p w14:paraId="76C62558" w14:textId="77777777" w:rsidR="0075645C" w:rsidRPr="009C3BF7" w:rsidRDefault="0075645C" w:rsidP="00EA3629">
            <w:pPr>
              <w:pStyle w:val="BodyTextIndent"/>
              <w:spacing w:before="60" w:after="60"/>
              <w:ind w:left="0" w:firstLine="0"/>
              <w:jc w:val="center"/>
              <w:rPr>
                <w:rFonts w:ascii="Times New Roman" w:hAnsi="Times New Roman"/>
              </w:rPr>
            </w:pPr>
          </w:p>
        </w:tc>
      </w:tr>
    </w:tbl>
    <w:p w14:paraId="7C92470A" w14:textId="77777777" w:rsidR="00BA6F28" w:rsidRPr="009C3BF7" w:rsidRDefault="00BA6F28" w:rsidP="00BA6F28">
      <w:pPr>
        <w:pStyle w:val="BodyTextIndent"/>
        <w:ind w:left="0" w:firstLine="0"/>
        <w:jc w:val="left"/>
        <w:rPr>
          <w:rFonts w:ascii="Times New Roman" w:hAnsi="Times New Roman"/>
        </w:rPr>
      </w:pPr>
    </w:p>
    <w:p w14:paraId="12BC56C0" w14:textId="77777777" w:rsidR="00BA6F28" w:rsidRPr="009C3BF7" w:rsidRDefault="00BA6F28" w:rsidP="009C3BF7">
      <w:pPr>
        <w:pStyle w:val="BodyTextIndent"/>
        <w:tabs>
          <w:tab w:val="left" w:pos="720"/>
        </w:tabs>
        <w:ind w:left="720" w:hanging="720"/>
        <w:jc w:val="left"/>
        <w:rPr>
          <w:rFonts w:ascii="Times New Roman" w:hAnsi="Times New Roman"/>
          <w:b/>
        </w:rPr>
      </w:pPr>
      <w:r w:rsidRPr="009C3BF7">
        <w:rPr>
          <w:rFonts w:ascii="Times New Roman" w:hAnsi="Times New Roman"/>
          <w:b/>
        </w:rPr>
        <w:t>6.</w:t>
      </w:r>
      <w:r w:rsidR="002663CC" w:rsidRPr="009C3BF7">
        <w:rPr>
          <w:rFonts w:ascii="Times New Roman" w:hAnsi="Times New Roman"/>
          <w:b/>
        </w:rPr>
        <w:tab/>
      </w:r>
      <w:r w:rsidRPr="009C3BF7">
        <w:rPr>
          <w:rFonts w:ascii="Times New Roman" w:hAnsi="Times New Roman"/>
          <w:b/>
        </w:rPr>
        <w:t>Đóng gói</w:t>
      </w:r>
    </w:p>
    <w:p w14:paraId="5E58D100" w14:textId="77777777" w:rsidR="00BA6F28" w:rsidRPr="009C3BF7" w:rsidRDefault="00BA6F28" w:rsidP="00BA6F28">
      <w:pPr>
        <w:pStyle w:val="BodyTextIndent"/>
        <w:ind w:left="0" w:firstLine="0"/>
        <w:jc w:val="left"/>
        <w:rPr>
          <w:rFonts w:ascii="Times New Roman" w:hAnsi="Times New Roman"/>
        </w:rPr>
      </w:pPr>
    </w:p>
    <w:p w14:paraId="1056D142" w14:textId="77777777" w:rsidR="00BA6F28" w:rsidRPr="009C3BF7" w:rsidRDefault="00BA6F28" w:rsidP="009C3BF7">
      <w:pPr>
        <w:pStyle w:val="BodyTextIndent"/>
        <w:ind w:left="720" w:firstLine="0"/>
        <w:jc w:val="left"/>
        <w:rPr>
          <w:rFonts w:ascii="Times New Roman" w:hAnsi="Times New Roman"/>
        </w:rPr>
      </w:pPr>
      <w:r w:rsidRPr="009C3BF7">
        <w:rPr>
          <w:rFonts w:ascii="Times New Roman" w:hAnsi="Times New Roman"/>
        </w:rPr>
        <w:t xml:space="preserve">Các thử nghiệm về độ ổn định đối với các lô thuốc đã nêu trên được đóng gói </w:t>
      </w:r>
      <w:r w:rsidR="0075645C">
        <w:rPr>
          <w:rFonts w:ascii="Times New Roman" w:hAnsi="Times New Roman"/>
        </w:rPr>
        <w:t xml:space="preserve">trong bao bì sơ cấp </w:t>
      </w:r>
      <w:r w:rsidRPr="009C3BF7">
        <w:rPr>
          <w:rFonts w:ascii="Times New Roman" w:hAnsi="Times New Roman"/>
        </w:rPr>
        <w:t>như sau:</w:t>
      </w:r>
    </w:p>
    <w:p w14:paraId="6DA685CC" w14:textId="77777777" w:rsidR="00C81DC6" w:rsidRPr="009C3BF7" w:rsidRDefault="00C81DC6" w:rsidP="00BA6F28">
      <w:pPr>
        <w:pStyle w:val="BodyTextIndent"/>
        <w:ind w:left="0" w:firstLine="0"/>
        <w:jc w:val="left"/>
        <w:rPr>
          <w:rFonts w:ascii="Times New Roman" w:hAnsi="Times New Roman"/>
        </w:rPr>
      </w:pPr>
    </w:p>
    <w:p w14:paraId="2867E57D" w14:textId="77777777" w:rsidR="00BA6F28" w:rsidRPr="009C3BF7" w:rsidRDefault="00BA6F28" w:rsidP="00BA6F28">
      <w:pPr>
        <w:pStyle w:val="BodyTextIndent"/>
        <w:ind w:left="0" w:firstLine="0"/>
        <w:jc w:val="left"/>
        <w:rPr>
          <w:rFonts w:ascii="Times New Roman" w:hAnsi="Times New Roman"/>
        </w:rPr>
      </w:pPr>
      <w:r w:rsidRPr="009C3BF7">
        <w:rPr>
          <w:rFonts w:ascii="Times New Roman" w:hAnsi="Times New Roman"/>
        </w:rPr>
        <w:tab/>
        <w:t>Thuốc được ép trong vỉ PVC gồm các lớp sau:</w:t>
      </w:r>
    </w:p>
    <w:p w14:paraId="34DBA1FC" w14:textId="77777777" w:rsidR="00C81DC6" w:rsidRPr="009C3BF7" w:rsidRDefault="00C81DC6" w:rsidP="00BA6F28">
      <w:pPr>
        <w:pStyle w:val="BodyTextIndent"/>
        <w:ind w:left="0" w:firstLine="0"/>
        <w:jc w:val="left"/>
        <w:rPr>
          <w:rFonts w:ascii="Times New Roman" w:hAnsi="Times New Roman"/>
        </w:rPr>
      </w:pPr>
    </w:p>
    <w:p w14:paraId="68E21583" w14:textId="6BB60634" w:rsidR="00BA6F28" w:rsidRPr="009C3BF7" w:rsidRDefault="00BA6F28" w:rsidP="00BD3599">
      <w:pPr>
        <w:pStyle w:val="BodyTextIndent"/>
        <w:numPr>
          <w:ilvl w:val="0"/>
          <w:numId w:val="8"/>
        </w:numPr>
        <w:tabs>
          <w:tab w:val="clear" w:pos="720"/>
          <w:tab w:val="left" w:pos="1080"/>
          <w:tab w:val="num" w:pos="2880"/>
        </w:tabs>
        <w:ind w:left="2880" w:hanging="2160"/>
        <w:rPr>
          <w:rFonts w:ascii="Times New Roman" w:hAnsi="Times New Roman"/>
        </w:rPr>
      </w:pPr>
      <w:r w:rsidRPr="009C3BF7">
        <w:rPr>
          <w:rFonts w:ascii="Times New Roman" w:hAnsi="Times New Roman"/>
        </w:rPr>
        <w:t xml:space="preserve">Màng </w:t>
      </w:r>
      <w:r w:rsidR="009B02A8" w:rsidRPr="009C3BF7">
        <w:rPr>
          <w:rFonts w:ascii="Times New Roman" w:hAnsi="Times New Roman"/>
        </w:rPr>
        <w:t>dính</w:t>
      </w:r>
      <w:r w:rsidRPr="009C3BF7">
        <w:rPr>
          <w:rFonts w:ascii="Times New Roman" w:hAnsi="Times New Roman"/>
        </w:rPr>
        <w:t xml:space="preserve">: </w:t>
      </w:r>
      <w:r w:rsidR="002663CC" w:rsidRPr="009C3BF7">
        <w:rPr>
          <w:rFonts w:ascii="Times New Roman" w:hAnsi="Times New Roman"/>
        </w:rPr>
        <w:tab/>
      </w:r>
      <w:r w:rsidR="00EA3629">
        <w:rPr>
          <w:rFonts w:ascii="Times New Roman" w:hAnsi="Times New Roman"/>
        </w:rPr>
        <w:t>Màng nhôm dày 20 µ</w:t>
      </w:r>
      <w:r w:rsidRPr="009C3BF7">
        <w:rPr>
          <w:rFonts w:ascii="Times New Roman" w:hAnsi="Times New Roman"/>
        </w:rPr>
        <w:t xml:space="preserve">m, </w:t>
      </w:r>
      <w:r w:rsidR="00E07B34" w:rsidRPr="009C3BF7">
        <w:rPr>
          <w:rFonts w:ascii="Times New Roman" w:hAnsi="Times New Roman"/>
        </w:rPr>
        <w:t xml:space="preserve">mặt trong </w:t>
      </w:r>
      <w:r w:rsidRPr="009C3BF7">
        <w:rPr>
          <w:rFonts w:ascii="Times New Roman" w:hAnsi="Times New Roman"/>
        </w:rPr>
        <w:t xml:space="preserve">được phủ keo dính nhiệt, </w:t>
      </w:r>
      <w:r w:rsidR="00E07B34" w:rsidRPr="009C3BF7">
        <w:rPr>
          <w:rFonts w:ascii="Times New Roman" w:hAnsi="Times New Roman"/>
        </w:rPr>
        <w:t xml:space="preserve">mặt ngoài phủ </w:t>
      </w:r>
      <w:r w:rsidRPr="009C3BF7">
        <w:rPr>
          <w:rFonts w:ascii="Times New Roman" w:hAnsi="Times New Roman"/>
        </w:rPr>
        <w:t>PVC (8</w:t>
      </w:r>
      <w:r w:rsidR="00AE6870">
        <w:rPr>
          <w:rFonts w:ascii="Times New Roman" w:hAnsi="Times New Roman"/>
        </w:rPr>
        <w:t xml:space="preserve"> </w:t>
      </w:r>
      <w:r w:rsidRPr="009C3BF7">
        <w:rPr>
          <w:rFonts w:ascii="Times New Roman" w:hAnsi="Times New Roman"/>
        </w:rPr>
        <w:t>g/m</w:t>
      </w:r>
      <w:r w:rsidRPr="009C3BF7">
        <w:rPr>
          <w:rFonts w:ascii="Times New Roman" w:hAnsi="Times New Roman"/>
          <w:vertAlign w:val="superscript"/>
        </w:rPr>
        <w:t>2</w:t>
      </w:r>
      <w:r w:rsidRPr="009C3BF7">
        <w:rPr>
          <w:rFonts w:ascii="Times New Roman" w:hAnsi="Times New Roman"/>
        </w:rPr>
        <w:t>), cứng, mặt ngoài sáng ánh thiếc bạc.</w:t>
      </w:r>
    </w:p>
    <w:p w14:paraId="4460420B" w14:textId="77777777" w:rsidR="00C81DC6" w:rsidRPr="009C3BF7" w:rsidRDefault="00C81DC6" w:rsidP="00EB5F98">
      <w:pPr>
        <w:pStyle w:val="BodyTextIndent"/>
        <w:tabs>
          <w:tab w:val="left" w:pos="1080"/>
          <w:tab w:val="num" w:pos="2880"/>
          <w:tab w:val="left" w:pos="3060"/>
        </w:tabs>
        <w:ind w:left="2880" w:hanging="2160"/>
        <w:jc w:val="left"/>
        <w:rPr>
          <w:rFonts w:ascii="Times New Roman" w:hAnsi="Times New Roman"/>
        </w:rPr>
      </w:pPr>
    </w:p>
    <w:p w14:paraId="3BD278B6" w14:textId="77777777" w:rsidR="00BA6F28" w:rsidRPr="009C3BF7" w:rsidRDefault="00BA6F28" w:rsidP="00BD3599">
      <w:pPr>
        <w:pStyle w:val="BodyTextIndent"/>
        <w:numPr>
          <w:ilvl w:val="0"/>
          <w:numId w:val="8"/>
        </w:numPr>
        <w:tabs>
          <w:tab w:val="clear" w:pos="720"/>
          <w:tab w:val="left" w:pos="1080"/>
          <w:tab w:val="num" w:pos="2880"/>
        </w:tabs>
        <w:ind w:left="2880" w:hanging="2160"/>
        <w:jc w:val="left"/>
        <w:rPr>
          <w:rFonts w:ascii="Times New Roman" w:hAnsi="Times New Roman"/>
        </w:rPr>
      </w:pPr>
      <w:r w:rsidRPr="009C3BF7">
        <w:rPr>
          <w:rFonts w:ascii="Times New Roman" w:hAnsi="Times New Roman"/>
        </w:rPr>
        <w:t xml:space="preserve">Màng tạo hình: </w:t>
      </w:r>
      <w:r w:rsidR="002663CC" w:rsidRPr="009C3BF7">
        <w:rPr>
          <w:rFonts w:ascii="Times New Roman" w:hAnsi="Times New Roman"/>
        </w:rPr>
        <w:tab/>
      </w:r>
      <w:r w:rsidR="00EA3629">
        <w:rPr>
          <w:rFonts w:ascii="Times New Roman" w:hAnsi="Times New Roman"/>
        </w:rPr>
        <w:t>Màng PVC dày 250 µ</w:t>
      </w:r>
      <w:r w:rsidRPr="009C3BF7">
        <w:rPr>
          <w:rFonts w:ascii="Times New Roman" w:hAnsi="Times New Roman"/>
        </w:rPr>
        <w:t>m.</w:t>
      </w:r>
    </w:p>
    <w:p w14:paraId="146DBA5B" w14:textId="77777777" w:rsidR="00BA6F28" w:rsidRPr="009C3BF7" w:rsidRDefault="00BA6F28" w:rsidP="00BA6F28">
      <w:pPr>
        <w:pStyle w:val="BodyTextIndent"/>
        <w:jc w:val="left"/>
        <w:rPr>
          <w:rFonts w:ascii="Times New Roman" w:hAnsi="Times New Roman"/>
        </w:rPr>
      </w:pPr>
      <w:r w:rsidRPr="009C3BF7">
        <w:rPr>
          <w:rFonts w:ascii="Times New Roman" w:hAnsi="Times New Roman"/>
        </w:rPr>
        <w:tab/>
      </w:r>
      <w:r w:rsidRPr="009C3BF7">
        <w:rPr>
          <w:rFonts w:ascii="Times New Roman" w:hAnsi="Times New Roman"/>
        </w:rPr>
        <w:tab/>
      </w:r>
      <w:r w:rsidRPr="009C3BF7">
        <w:rPr>
          <w:rFonts w:ascii="Times New Roman" w:hAnsi="Times New Roman"/>
        </w:rPr>
        <w:tab/>
      </w:r>
    </w:p>
    <w:p w14:paraId="5092FF89" w14:textId="77777777" w:rsidR="00BA6F28" w:rsidRPr="009C3BF7" w:rsidRDefault="00BA6F28" w:rsidP="009C3BF7">
      <w:pPr>
        <w:pStyle w:val="BodyTextIndent"/>
        <w:tabs>
          <w:tab w:val="left" w:pos="720"/>
        </w:tabs>
        <w:ind w:left="720" w:hanging="720"/>
        <w:jc w:val="left"/>
        <w:rPr>
          <w:rFonts w:ascii="Times New Roman" w:hAnsi="Times New Roman"/>
          <w:b/>
        </w:rPr>
      </w:pPr>
      <w:r w:rsidRPr="009C3BF7">
        <w:rPr>
          <w:rFonts w:ascii="Times New Roman" w:hAnsi="Times New Roman"/>
          <w:b/>
        </w:rPr>
        <w:t xml:space="preserve">7. </w:t>
      </w:r>
      <w:r w:rsidR="00EB5F98" w:rsidRPr="009C3BF7">
        <w:rPr>
          <w:rFonts w:ascii="Times New Roman" w:hAnsi="Times New Roman"/>
          <w:b/>
        </w:rPr>
        <w:tab/>
      </w:r>
      <w:r w:rsidRPr="009C3BF7">
        <w:rPr>
          <w:rFonts w:ascii="Times New Roman" w:hAnsi="Times New Roman"/>
          <w:b/>
        </w:rPr>
        <w:t xml:space="preserve">Điều kiện bảo quản và </w:t>
      </w:r>
      <w:r w:rsidR="00E67231" w:rsidRPr="009C3BF7">
        <w:rPr>
          <w:rFonts w:ascii="Times New Roman" w:hAnsi="Times New Roman"/>
          <w:b/>
        </w:rPr>
        <w:t>các</w:t>
      </w:r>
      <w:r w:rsidRPr="009C3BF7">
        <w:rPr>
          <w:rFonts w:ascii="Times New Roman" w:hAnsi="Times New Roman"/>
          <w:b/>
        </w:rPr>
        <w:t xml:space="preserve"> thời </w:t>
      </w:r>
      <w:r w:rsidR="00E67231" w:rsidRPr="009C3BF7">
        <w:rPr>
          <w:rFonts w:ascii="Times New Roman" w:hAnsi="Times New Roman"/>
          <w:b/>
        </w:rPr>
        <w:t>điểm</w:t>
      </w:r>
      <w:r w:rsidRPr="009C3BF7">
        <w:rPr>
          <w:rFonts w:ascii="Times New Roman" w:hAnsi="Times New Roman"/>
          <w:b/>
        </w:rPr>
        <w:t xml:space="preserve"> thử </w:t>
      </w:r>
    </w:p>
    <w:p w14:paraId="326219BD" w14:textId="77777777" w:rsidR="00BA6F28" w:rsidRPr="009C3BF7" w:rsidRDefault="00BA6F28" w:rsidP="00BA6F28">
      <w:pPr>
        <w:pStyle w:val="BodyTextIndent"/>
        <w:ind w:left="0" w:firstLine="0"/>
        <w:jc w:val="left"/>
        <w:rPr>
          <w:rFonts w:ascii="Times New Roman" w:hAnsi="Times New Roman"/>
        </w:rPr>
      </w:pPr>
    </w:p>
    <w:p w14:paraId="788241DF" w14:textId="77777777" w:rsidR="00BA6F28" w:rsidRPr="009C3BF7" w:rsidRDefault="00BA6F28" w:rsidP="009C3BF7">
      <w:pPr>
        <w:pStyle w:val="BodyTextIndent"/>
        <w:ind w:left="720" w:hanging="720"/>
        <w:rPr>
          <w:rFonts w:ascii="Times New Roman" w:hAnsi="Times New Roman"/>
        </w:rPr>
      </w:pPr>
      <w:r w:rsidRPr="009C3BF7">
        <w:rPr>
          <w:rFonts w:ascii="Times New Roman" w:hAnsi="Times New Roman"/>
        </w:rPr>
        <w:tab/>
        <w:t xml:space="preserve">Các mẫu thuốc khác nhau của các </w:t>
      </w:r>
      <w:r w:rsidR="00865D57">
        <w:rPr>
          <w:rFonts w:ascii="Times New Roman" w:hAnsi="Times New Roman"/>
        </w:rPr>
        <w:t>thành phẩm</w:t>
      </w:r>
      <w:r w:rsidRPr="009C3BF7">
        <w:rPr>
          <w:rFonts w:ascii="Times New Roman" w:hAnsi="Times New Roman"/>
        </w:rPr>
        <w:t xml:space="preserve"> thuốc đã được đóng gói đã được thử theo lịch trình sau đây:</w:t>
      </w:r>
    </w:p>
    <w:p w14:paraId="3825FC87" w14:textId="77777777" w:rsidR="00BA6F28" w:rsidRPr="009C3BF7" w:rsidRDefault="00BA6F28" w:rsidP="00BA6F28">
      <w:pPr>
        <w:pStyle w:val="BodyTextIndent"/>
        <w:jc w:val="left"/>
        <w:rPr>
          <w:rFonts w:ascii="Times New Roman" w:hAnsi="Times New Roman"/>
        </w:rPr>
      </w:pPr>
    </w:p>
    <w:tbl>
      <w:tblPr>
        <w:tblW w:w="94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1"/>
        <w:gridCol w:w="540"/>
        <w:gridCol w:w="540"/>
        <w:gridCol w:w="540"/>
        <w:gridCol w:w="540"/>
        <w:gridCol w:w="540"/>
        <w:gridCol w:w="540"/>
        <w:gridCol w:w="540"/>
        <w:gridCol w:w="540"/>
        <w:gridCol w:w="540"/>
        <w:gridCol w:w="540"/>
        <w:gridCol w:w="540"/>
      </w:tblGrid>
      <w:tr w:rsidR="000E5B98" w:rsidRPr="0037082D" w14:paraId="6A70E6EE" w14:textId="77777777" w:rsidTr="007118E7">
        <w:trPr>
          <w:cantSplit/>
          <w:jc w:val="right"/>
        </w:trPr>
        <w:tc>
          <w:tcPr>
            <w:tcW w:w="3491" w:type="dxa"/>
            <w:vMerge w:val="restart"/>
            <w:vAlign w:val="center"/>
          </w:tcPr>
          <w:p w14:paraId="24558BE7" w14:textId="77777777" w:rsidR="000E5B98" w:rsidRPr="009C3BF7" w:rsidRDefault="000E5B98" w:rsidP="007118E7">
            <w:pPr>
              <w:pStyle w:val="BodyTextIndent"/>
              <w:spacing w:before="120"/>
              <w:ind w:left="0" w:firstLine="0"/>
              <w:jc w:val="center"/>
              <w:rPr>
                <w:rFonts w:ascii="Times New Roman" w:hAnsi="Times New Roman"/>
              </w:rPr>
            </w:pPr>
            <w:r w:rsidRPr="009C3BF7">
              <w:rPr>
                <w:rFonts w:ascii="Times New Roman" w:hAnsi="Times New Roman"/>
              </w:rPr>
              <w:t>Điều kiện bảo quản</w:t>
            </w:r>
          </w:p>
        </w:tc>
        <w:tc>
          <w:tcPr>
            <w:tcW w:w="5940" w:type="dxa"/>
            <w:gridSpan w:val="11"/>
            <w:vAlign w:val="center"/>
          </w:tcPr>
          <w:p w14:paraId="00E4F3FD"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Khoảng thời gian thử (tháng)</w:t>
            </w:r>
          </w:p>
        </w:tc>
      </w:tr>
      <w:tr w:rsidR="000E5B98" w:rsidRPr="0037082D" w14:paraId="2F1BE446" w14:textId="77777777" w:rsidTr="007118E7">
        <w:trPr>
          <w:cantSplit/>
          <w:jc w:val="right"/>
        </w:trPr>
        <w:tc>
          <w:tcPr>
            <w:tcW w:w="3491" w:type="dxa"/>
            <w:vMerge/>
            <w:vAlign w:val="center"/>
          </w:tcPr>
          <w:p w14:paraId="0858373F" w14:textId="77777777" w:rsidR="000E5B98" w:rsidRPr="009C3BF7" w:rsidRDefault="000E5B98" w:rsidP="007118E7">
            <w:pPr>
              <w:pStyle w:val="BodyTextIndent"/>
              <w:tabs>
                <w:tab w:val="center" w:pos="4320"/>
                <w:tab w:val="right" w:pos="8640"/>
              </w:tabs>
              <w:ind w:left="0" w:firstLine="0"/>
              <w:jc w:val="center"/>
              <w:rPr>
                <w:rFonts w:ascii="Times New Roman" w:hAnsi="Times New Roman"/>
              </w:rPr>
            </w:pPr>
          </w:p>
        </w:tc>
        <w:tc>
          <w:tcPr>
            <w:tcW w:w="540" w:type="dxa"/>
            <w:vAlign w:val="center"/>
          </w:tcPr>
          <w:p w14:paraId="3B4C115A"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0</w:t>
            </w:r>
          </w:p>
        </w:tc>
        <w:tc>
          <w:tcPr>
            <w:tcW w:w="540" w:type="dxa"/>
            <w:vAlign w:val="center"/>
          </w:tcPr>
          <w:p w14:paraId="70427CA3"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1</w:t>
            </w:r>
          </w:p>
        </w:tc>
        <w:tc>
          <w:tcPr>
            <w:tcW w:w="540" w:type="dxa"/>
            <w:vAlign w:val="center"/>
          </w:tcPr>
          <w:p w14:paraId="41B47C57"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3</w:t>
            </w:r>
          </w:p>
        </w:tc>
        <w:tc>
          <w:tcPr>
            <w:tcW w:w="540" w:type="dxa"/>
            <w:vAlign w:val="center"/>
          </w:tcPr>
          <w:p w14:paraId="4412EAA6"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6</w:t>
            </w:r>
          </w:p>
        </w:tc>
        <w:tc>
          <w:tcPr>
            <w:tcW w:w="540" w:type="dxa"/>
            <w:vAlign w:val="center"/>
          </w:tcPr>
          <w:p w14:paraId="24C0C25D"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9</w:t>
            </w:r>
          </w:p>
        </w:tc>
        <w:tc>
          <w:tcPr>
            <w:tcW w:w="540" w:type="dxa"/>
            <w:vAlign w:val="center"/>
          </w:tcPr>
          <w:p w14:paraId="11ED3E62"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12</w:t>
            </w:r>
          </w:p>
        </w:tc>
        <w:tc>
          <w:tcPr>
            <w:tcW w:w="540" w:type="dxa"/>
            <w:vAlign w:val="center"/>
          </w:tcPr>
          <w:p w14:paraId="557EEBD9"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18</w:t>
            </w:r>
          </w:p>
        </w:tc>
        <w:tc>
          <w:tcPr>
            <w:tcW w:w="540" w:type="dxa"/>
            <w:vAlign w:val="center"/>
          </w:tcPr>
          <w:p w14:paraId="012AD128"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24</w:t>
            </w:r>
          </w:p>
        </w:tc>
        <w:tc>
          <w:tcPr>
            <w:tcW w:w="540" w:type="dxa"/>
            <w:vAlign w:val="center"/>
          </w:tcPr>
          <w:p w14:paraId="62A69F88"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36</w:t>
            </w:r>
          </w:p>
        </w:tc>
        <w:tc>
          <w:tcPr>
            <w:tcW w:w="540" w:type="dxa"/>
            <w:vAlign w:val="center"/>
          </w:tcPr>
          <w:p w14:paraId="2D43007F"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48</w:t>
            </w:r>
          </w:p>
        </w:tc>
        <w:tc>
          <w:tcPr>
            <w:tcW w:w="540" w:type="dxa"/>
            <w:vAlign w:val="center"/>
          </w:tcPr>
          <w:p w14:paraId="7E76D024"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60</w:t>
            </w:r>
          </w:p>
        </w:tc>
      </w:tr>
      <w:tr w:rsidR="000E5B98" w:rsidRPr="0037082D" w14:paraId="5210DAEE" w14:textId="77777777" w:rsidTr="007118E7">
        <w:trPr>
          <w:jc w:val="right"/>
        </w:trPr>
        <w:tc>
          <w:tcPr>
            <w:tcW w:w="3491" w:type="dxa"/>
            <w:vAlign w:val="center"/>
          </w:tcPr>
          <w:p w14:paraId="5C111A2F" w14:textId="7B8171E2"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Nhiệt độ 30</w:t>
            </w:r>
            <w:ins w:id="173" w:author="Nguyen Tran. Linh" w:date="2022-06-21T14:41: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w:t>
            </w:r>
            <w:r w:rsidR="0075645C" w:rsidRPr="0075645C">
              <w:rPr>
                <w:rFonts w:ascii="Times New Roman" w:hAnsi="Times New Roman"/>
              </w:rPr>
              <w:t xml:space="preserve">± </w:t>
            </w:r>
            <w:r w:rsidRPr="009C3BF7">
              <w:rPr>
                <w:rFonts w:ascii="Times New Roman" w:hAnsi="Times New Roman"/>
              </w:rPr>
              <w:t>2</w:t>
            </w:r>
            <w:ins w:id="174" w:author="Nguyen Tran. Linh" w:date="2022-06-21T14:41: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1726653A"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 xml:space="preserve">Độ ẩm tương đối 75% </w:t>
            </w:r>
            <w:r w:rsidR="0075645C" w:rsidRPr="0075645C">
              <w:rPr>
                <w:rFonts w:ascii="Times New Roman" w:hAnsi="Times New Roman"/>
              </w:rPr>
              <w:t>±</w:t>
            </w:r>
            <w:r w:rsidRPr="009C3BF7">
              <w:rPr>
                <w:rFonts w:ascii="Times New Roman" w:hAnsi="Times New Roman"/>
                <w:u w:val="single"/>
              </w:rPr>
              <w:t xml:space="preserve"> </w:t>
            </w:r>
            <w:r w:rsidRPr="009C3BF7">
              <w:rPr>
                <w:rFonts w:ascii="Times New Roman" w:hAnsi="Times New Roman"/>
              </w:rPr>
              <w:t>5%</w:t>
            </w:r>
          </w:p>
        </w:tc>
        <w:tc>
          <w:tcPr>
            <w:tcW w:w="540" w:type="dxa"/>
            <w:vAlign w:val="center"/>
          </w:tcPr>
          <w:p w14:paraId="370627FB"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02388DB9"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w:t>
            </w:r>
          </w:p>
        </w:tc>
        <w:tc>
          <w:tcPr>
            <w:tcW w:w="540" w:type="dxa"/>
            <w:vAlign w:val="center"/>
          </w:tcPr>
          <w:p w14:paraId="4EA194E6"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27DA1938"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750645C5"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0CAF7AE6"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430A856C"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05AD5F19"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6725F3E8"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360B0378"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5F90D38E"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r>
      <w:tr w:rsidR="000E5B98" w:rsidRPr="0037082D" w14:paraId="257604B2" w14:textId="77777777" w:rsidTr="007118E7">
        <w:trPr>
          <w:jc w:val="right"/>
        </w:trPr>
        <w:tc>
          <w:tcPr>
            <w:tcW w:w="3491" w:type="dxa"/>
            <w:vAlign w:val="center"/>
          </w:tcPr>
          <w:p w14:paraId="6BABCF53" w14:textId="458FB5B4"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Nhiệt độ 40</w:t>
            </w:r>
            <w:ins w:id="175" w:author="Nguyen Tran. Linh" w:date="2022-06-21T14:41: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 xml:space="preserve">C </w:t>
            </w:r>
            <w:r w:rsidR="0075645C" w:rsidRPr="0075645C">
              <w:rPr>
                <w:rFonts w:ascii="Times New Roman" w:hAnsi="Times New Roman"/>
              </w:rPr>
              <w:t>±</w:t>
            </w:r>
            <w:r w:rsidRPr="009C3BF7">
              <w:rPr>
                <w:rFonts w:ascii="Times New Roman" w:hAnsi="Times New Roman"/>
              </w:rPr>
              <w:t xml:space="preserve"> 2</w:t>
            </w:r>
            <w:ins w:id="176" w:author="Nguyen Tran. Linh" w:date="2022-06-21T14:41: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p>
          <w:p w14:paraId="393D8E73"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 xml:space="preserve">Độ ẩm tương đối 75% </w:t>
            </w:r>
            <w:r w:rsidR="0075645C" w:rsidRPr="0075645C">
              <w:rPr>
                <w:rFonts w:ascii="Times New Roman" w:hAnsi="Times New Roman"/>
              </w:rPr>
              <w:t>±</w:t>
            </w:r>
            <w:r w:rsidRPr="009C3BF7">
              <w:rPr>
                <w:rFonts w:ascii="Times New Roman" w:hAnsi="Times New Roman"/>
                <w:u w:val="single"/>
              </w:rPr>
              <w:t xml:space="preserve"> </w:t>
            </w:r>
            <w:r w:rsidRPr="009C3BF7">
              <w:rPr>
                <w:rFonts w:ascii="Times New Roman" w:hAnsi="Times New Roman"/>
              </w:rPr>
              <w:t>5%</w:t>
            </w:r>
          </w:p>
        </w:tc>
        <w:tc>
          <w:tcPr>
            <w:tcW w:w="540" w:type="dxa"/>
            <w:vAlign w:val="center"/>
          </w:tcPr>
          <w:p w14:paraId="098EAFD1"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41FB96D4"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6BD61BCE"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0FF5910B"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x</w:t>
            </w:r>
          </w:p>
        </w:tc>
        <w:tc>
          <w:tcPr>
            <w:tcW w:w="540" w:type="dxa"/>
            <w:vAlign w:val="center"/>
          </w:tcPr>
          <w:p w14:paraId="5ACA195A"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w:t>
            </w:r>
          </w:p>
        </w:tc>
        <w:tc>
          <w:tcPr>
            <w:tcW w:w="540" w:type="dxa"/>
            <w:vAlign w:val="center"/>
          </w:tcPr>
          <w:p w14:paraId="163B810B"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w:t>
            </w:r>
          </w:p>
        </w:tc>
        <w:tc>
          <w:tcPr>
            <w:tcW w:w="540" w:type="dxa"/>
            <w:vAlign w:val="center"/>
          </w:tcPr>
          <w:p w14:paraId="03D23354"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w:t>
            </w:r>
          </w:p>
        </w:tc>
        <w:tc>
          <w:tcPr>
            <w:tcW w:w="540" w:type="dxa"/>
            <w:vAlign w:val="center"/>
          </w:tcPr>
          <w:p w14:paraId="3207D710"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w:t>
            </w:r>
          </w:p>
        </w:tc>
        <w:tc>
          <w:tcPr>
            <w:tcW w:w="540" w:type="dxa"/>
            <w:vAlign w:val="center"/>
          </w:tcPr>
          <w:p w14:paraId="71D24778"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w:t>
            </w:r>
          </w:p>
        </w:tc>
        <w:tc>
          <w:tcPr>
            <w:tcW w:w="540" w:type="dxa"/>
            <w:vAlign w:val="center"/>
          </w:tcPr>
          <w:p w14:paraId="2B0CAB73"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w:t>
            </w:r>
          </w:p>
        </w:tc>
        <w:tc>
          <w:tcPr>
            <w:tcW w:w="540" w:type="dxa"/>
            <w:vAlign w:val="center"/>
          </w:tcPr>
          <w:p w14:paraId="201A2123" w14:textId="77777777" w:rsidR="000E5B98" w:rsidRPr="009C3BF7" w:rsidRDefault="000E5B98" w:rsidP="007118E7">
            <w:pPr>
              <w:pStyle w:val="BodyTextIndent"/>
              <w:ind w:left="0" w:firstLine="0"/>
              <w:jc w:val="center"/>
              <w:rPr>
                <w:rFonts w:ascii="Times New Roman" w:hAnsi="Times New Roman"/>
              </w:rPr>
            </w:pPr>
            <w:r w:rsidRPr="009C3BF7">
              <w:rPr>
                <w:rFonts w:ascii="Times New Roman" w:hAnsi="Times New Roman"/>
              </w:rPr>
              <w:t>-</w:t>
            </w:r>
          </w:p>
        </w:tc>
      </w:tr>
    </w:tbl>
    <w:p w14:paraId="3B9EF75B" w14:textId="77777777" w:rsidR="00BA6F28" w:rsidRPr="009C3BF7" w:rsidRDefault="00BA6F28" w:rsidP="00BA6F28">
      <w:pPr>
        <w:pStyle w:val="BodyTextIndent"/>
        <w:jc w:val="left"/>
        <w:rPr>
          <w:rFonts w:ascii="Times New Roman" w:hAnsi="Times New Roman"/>
        </w:rPr>
      </w:pPr>
      <w:r w:rsidRPr="009C3BF7">
        <w:rPr>
          <w:rFonts w:ascii="Times New Roman" w:hAnsi="Times New Roman"/>
        </w:rPr>
        <w:t xml:space="preserve"> </w:t>
      </w:r>
    </w:p>
    <w:p w14:paraId="5C843DF7" w14:textId="77777777" w:rsidR="00BA6F28" w:rsidRPr="009C3BF7" w:rsidRDefault="00BA6F28" w:rsidP="009C3BF7">
      <w:pPr>
        <w:pStyle w:val="BodyTextIndent"/>
        <w:tabs>
          <w:tab w:val="left" w:pos="720"/>
        </w:tabs>
        <w:ind w:left="720" w:hanging="720"/>
        <w:jc w:val="left"/>
        <w:rPr>
          <w:rFonts w:ascii="Times New Roman" w:hAnsi="Times New Roman"/>
          <w:b/>
        </w:rPr>
      </w:pPr>
      <w:r w:rsidRPr="009C3BF7">
        <w:rPr>
          <w:rFonts w:ascii="Times New Roman" w:hAnsi="Times New Roman"/>
          <w:b/>
        </w:rPr>
        <w:t xml:space="preserve">8. </w:t>
      </w:r>
      <w:r w:rsidR="00CE2D3A" w:rsidRPr="009C3BF7">
        <w:rPr>
          <w:rFonts w:ascii="Times New Roman" w:hAnsi="Times New Roman"/>
          <w:b/>
        </w:rPr>
        <w:tab/>
      </w:r>
      <w:r w:rsidR="00C81DC6" w:rsidRPr="009C3BF7">
        <w:rPr>
          <w:rFonts w:ascii="Times New Roman" w:hAnsi="Times New Roman"/>
          <w:b/>
        </w:rPr>
        <w:t xml:space="preserve">Quy trình </w:t>
      </w:r>
      <w:r w:rsidRPr="009C3BF7">
        <w:rPr>
          <w:rFonts w:ascii="Times New Roman" w:hAnsi="Times New Roman"/>
          <w:b/>
        </w:rPr>
        <w:t>phân tích</w:t>
      </w:r>
    </w:p>
    <w:p w14:paraId="584A19C0" w14:textId="77777777" w:rsidR="00BA6F28" w:rsidRPr="009C3BF7" w:rsidRDefault="00BA6F28" w:rsidP="00BA6F28">
      <w:pPr>
        <w:pStyle w:val="BodyTextIndent"/>
        <w:jc w:val="left"/>
        <w:rPr>
          <w:rFonts w:ascii="Times New Roman" w:hAnsi="Times New Roman"/>
        </w:rPr>
      </w:pPr>
    </w:p>
    <w:p w14:paraId="2DCABF9B" w14:textId="77777777" w:rsidR="00BA6F28" w:rsidRDefault="00BA6F28" w:rsidP="009C3BF7">
      <w:pPr>
        <w:pStyle w:val="BodyTextIndent"/>
        <w:tabs>
          <w:tab w:val="left" w:pos="720"/>
        </w:tabs>
        <w:ind w:left="720" w:hanging="720"/>
        <w:rPr>
          <w:rFonts w:ascii="Times New Roman" w:hAnsi="Times New Roman"/>
        </w:rPr>
      </w:pPr>
      <w:r w:rsidRPr="009C3BF7">
        <w:rPr>
          <w:rFonts w:ascii="Times New Roman" w:hAnsi="Times New Roman"/>
        </w:rPr>
        <w:tab/>
        <w:t xml:space="preserve">Các </w:t>
      </w:r>
      <w:r w:rsidR="00EC2A15" w:rsidRPr="009C3BF7">
        <w:rPr>
          <w:rFonts w:ascii="Times New Roman" w:hAnsi="Times New Roman"/>
        </w:rPr>
        <w:t xml:space="preserve">phép </w:t>
      </w:r>
      <w:r w:rsidRPr="009C3BF7">
        <w:rPr>
          <w:rFonts w:ascii="Times New Roman" w:hAnsi="Times New Roman"/>
        </w:rPr>
        <w:t xml:space="preserve">thử độ ổn định của viên nén paracetamol đã được tiến hành theo </w:t>
      </w:r>
      <w:r w:rsidR="00EC2A15" w:rsidRPr="009C3BF7">
        <w:rPr>
          <w:rFonts w:ascii="Times New Roman" w:hAnsi="Times New Roman"/>
        </w:rPr>
        <w:t>phương pháp</w:t>
      </w:r>
      <w:r w:rsidRPr="009C3BF7">
        <w:rPr>
          <w:rFonts w:ascii="Times New Roman" w:hAnsi="Times New Roman"/>
        </w:rPr>
        <w:t xml:space="preserve"> thử của USP.</w:t>
      </w:r>
    </w:p>
    <w:p w14:paraId="56256384" w14:textId="77777777" w:rsidR="00EA3629" w:rsidRPr="009C3BF7" w:rsidRDefault="00EA3629" w:rsidP="009C3BF7">
      <w:pPr>
        <w:pStyle w:val="BodyTextIndent"/>
        <w:tabs>
          <w:tab w:val="left" w:pos="720"/>
        </w:tabs>
        <w:ind w:left="720" w:hanging="720"/>
        <w:rPr>
          <w:rFonts w:ascii="Times New Roman" w:hAnsi="Times New Roman"/>
        </w:rPr>
      </w:pPr>
    </w:p>
    <w:p w14:paraId="7367A05B" w14:textId="77777777" w:rsidR="00BA6F28" w:rsidRPr="009C3BF7" w:rsidRDefault="00BA6F28" w:rsidP="009C3BF7">
      <w:pPr>
        <w:pStyle w:val="BodyTextIndent"/>
        <w:tabs>
          <w:tab w:val="left" w:pos="720"/>
        </w:tabs>
        <w:ind w:left="720" w:hanging="720"/>
        <w:rPr>
          <w:rFonts w:ascii="Times New Roman" w:hAnsi="Times New Roman"/>
        </w:rPr>
      </w:pPr>
      <w:r w:rsidRPr="009C3BF7">
        <w:rPr>
          <w:rFonts w:ascii="Times New Roman" w:hAnsi="Times New Roman"/>
        </w:rPr>
        <w:tab/>
        <w:t>Trong quá trình thử nghiệ</w:t>
      </w:r>
      <w:r w:rsidR="00C81DC6" w:rsidRPr="009C3BF7">
        <w:rPr>
          <w:rFonts w:ascii="Times New Roman" w:hAnsi="Times New Roman"/>
        </w:rPr>
        <w:t>m</w:t>
      </w:r>
      <w:r w:rsidRPr="009C3BF7">
        <w:rPr>
          <w:rFonts w:ascii="Times New Roman" w:hAnsi="Times New Roman"/>
        </w:rPr>
        <w:t xml:space="preserve"> về độ ổn định</w:t>
      </w:r>
      <w:r w:rsidR="008A6596" w:rsidRPr="009C3BF7">
        <w:rPr>
          <w:rFonts w:ascii="Times New Roman" w:hAnsi="Times New Roman"/>
        </w:rPr>
        <w:t>,</w:t>
      </w:r>
      <w:r w:rsidRPr="009C3BF7">
        <w:rPr>
          <w:rFonts w:ascii="Times New Roman" w:hAnsi="Times New Roman"/>
        </w:rPr>
        <w:t xml:space="preserve"> các chỉ tiêu chính để đánh giá độ ổn định được ghi ở bảng dưới đây:</w:t>
      </w:r>
    </w:p>
    <w:p w14:paraId="697FC85B" w14:textId="77777777" w:rsidR="00BA6F28" w:rsidRPr="009C3BF7" w:rsidRDefault="00BA6F28" w:rsidP="00BA6F28">
      <w:pPr>
        <w:pStyle w:val="BodyTextIndent"/>
        <w:jc w:val="left"/>
        <w:rPr>
          <w:rFonts w:ascii="Times New Roman" w:hAnsi="Times New Roman"/>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3"/>
        <w:gridCol w:w="2375"/>
        <w:gridCol w:w="3330"/>
      </w:tblGrid>
      <w:tr w:rsidR="00BA6F28" w:rsidRPr="0037082D" w14:paraId="411832B1" w14:textId="77777777" w:rsidTr="00AE6870">
        <w:trPr>
          <w:jc w:val="right"/>
        </w:trPr>
        <w:tc>
          <w:tcPr>
            <w:tcW w:w="3333" w:type="dxa"/>
          </w:tcPr>
          <w:p w14:paraId="66362A4A" w14:textId="77777777" w:rsidR="00BA6F28" w:rsidRPr="009C3BF7" w:rsidRDefault="00BA6F28" w:rsidP="00EA3629">
            <w:pPr>
              <w:pStyle w:val="BodyTextIndent"/>
              <w:spacing w:before="20" w:after="20"/>
              <w:ind w:left="0" w:firstLine="0"/>
              <w:jc w:val="center"/>
              <w:rPr>
                <w:rFonts w:ascii="Times New Roman" w:hAnsi="Times New Roman"/>
                <w:b/>
              </w:rPr>
            </w:pPr>
            <w:r w:rsidRPr="009C3BF7">
              <w:rPr>
                <w:rFonts w:ascii="Times New Roman" w:hAnsi="Times New Roman"/>
                <w:b/>
              </w:rPr>
              <w:br w:type="page"/>
              <w:t>Chỉ tiêu thử</w:t>
            </w:r>
          </w:p>
        </w:tc>
        <w:tc>
          <w:tcPr>
            <w:tcW w:w="2375" w:type="dxa"/>
          </w:tcPr>
          <w:p w14:paraId="470153EA" w14:textId="77777777" w:rsidR="00BA6F28" w:rsidRPr="009C3BF7" w:rsidRDefault="00EC2A15" w:rsidP="00EA3629">
            <w:pPr>
              <w:pStyle w:val="BodyTextIndent"/>
              <w:spacing w:before="20" w:after="20"/>
              <w:ind w:left="0" w:firstLine="0"/>
              <w:jc w:val="center"/>
              <w:rPr>
                <w:rFonts w:ascii="Times New Roman" w:hAnsi="Times New Roman"/>
                <w:b/>
              </w:rPr>
            </w:pPr>
            <w:r w:rsidRPr="009C3BF7">
              <w:rPr>
                <w:rFonts w:ascii="Times New Roman" w:hAnsi="Times New Roman"/>
                <w:b/>
              </w:rPr>
              <w:t>Phương pháp t</w:t>
            </w:r>
            <w:r w:rsidR="00BA6F28" w:rsidRPr="009C3BF7">
              <w:rPr>
                <w:rFonts w:ascii="Times New Roman" w:hAnsi="Times New Roman"/>
                <w:b/>
              </w:rPr>
              <w:t>hử</w:t>
            </w:r>
          </w:p>
        </w:tc>
        <w:tc>
          <w:tcPr>
            <w:tcW w:w="3330" w:type="dxa"/>
          </w:tcPr>
          <w:p w14:paraId="18FD1B97" w14:textId="77777777" w:rsidR="00BA6F28" w:rsidRPr="009C3BF7" w:rsidRDefault="008A6596" w:rsidP="00EA3629">
            <w:pPr>
              <w:pStyle w:val="BodyTextIndent"/>
              <w:spacing w:before="20" w:after="20"/>
              <w:ind w:left="0" w:firstLine="0"/>
              <w:jc w:val="center"/>
              <w:rPr>
                <w:rFonts w:ascii="Times New Roman" w:hAnsi="Times New Roman"/>
                <w:b/>
              </w:rPr>
            </w:pPr>
            <w:r w:rsidRPr="009C3BF7">
              <w:rPr>
                <w:rFonts w:ascii="Times New Roman" w:hAnsi="Times New Roman"/>
                <w:b/>
              </w:rPr>
              <w:t>Giới hạn</w:t>
            </w:r>
          </w:p>
        </w:tc>
      </w:tr>
      <w:tr w:rsidR="00BA6F28" w:rsidRPr="0037082D" w14:paraId="572CD0BC" w14:textId="77777777" w:rsidTr="00AE6870">
        <w:trPr>
          <w:jc w:val="right"/>
        </w:trPr>
        <w:tc>
          <w:tcPr>
            <w:tcW w:w="3333" w:type="dxa"/>
          </w:tcPr>
          <w:p w14:paraId="585D8B0A" w14:textId="77777777" w:rsidR="00BA6F28" w:rsidRPr="009C3BF7" w:rsidRDefault="00BA6F28" w:rsidP="00EA3629">
            <w:pPr>
              <w:pStyle w:val="BodyTextIndent"/>
              <w:spacing w:before="20" w:after="20"/>
              <w:ind w:left="0" w:firstLine="0"/>
              <w:jc w:val="left"/>
              <w:rPr>
                <w:rFonts w:ascii="Times New Roman" w:hAnsi="Times New Roman"/>
              </w:rPr>
            </w:pPr>
            <w:r w:rsidRPr="009C3BF7">
              <w:rPr>
                <w:rFonts w:ascii="Times New Roman" w:hAnsi="Times New Roman"/>
              </w:rPr>
              <w:t>Độ cứng</w:t>
            </w:r>
          </w:p>
        </w:tc>
        <w:tc>
          <w:tcPr>
            <w:tcW w:w="2375" w:type="dxa"/>
          </w:tcPr>
          <w:p w14:paraId="17ABD733" w14:textId="77777777" w:rsidR="00BA6F28" w:rsidRPr="009C3BF7" w:rsidRDefault="00BA6F28" w:rsidP="00EA3629">
            <w:pPr>
              <w:pStyle w:val="BodyTextIndent"/>
              <w:spacing w:before="20" w:after="20"/>
              <w:ind w:left="0" w:firstLine="0"/>
              <w:jc w:val="center"/>
              <w:rPr>
                <w:rFonts w:ascii="Times New Roman" w:hAnsi="Times New Roman"/>
              </w:rPr>
            </w:pPr>
            <w:r w:rsidRPr="009C3BF7">
              <w:rPr>
                <w:rFonts w:ascii="Times New Roman" w:hAnsi="Times New Roman"/>
              </w:rPr>
              <w:t>USP</w:t>
            </w:r>
          </w:p>
        </w:tc>
        <w:tc>
          <w:tcPr>
            <w:tcW w:w="3330" w:type="dxa"/>
          </w:tcPr>
          <w:p w14:paraId="366B8DD4" w14:textId="77777777" w:rsidR="00BA6F28" w:rsidRPr="009C3BF7" w:rsidRDefault="00BA6F28" w:rsidP="00EA3629">
            <w:pPr>
              <w:pStyle w:val="BodyTextIndent"/>
              <w:spacing w:before="20" w:after="20"/>
              <w:ind w:left="0" w:firstLine="0"/>
              <w:jc w:val="left"/>
              <w:rPr>
                <w:rFonts w:ascii="Times New Roman" w:hAnsi="Times New Roman"/>
              </w:rPr>
            </w:pPr>
            <w:r w:rsidRPr="009C3BF7">
              <w:rPr>
                <w:rFonts w:ascii="Times New Roman" w:hAnsi="Times New Roman"/>
                <w:u w:val="single"/>
              </w:rPr>
              <w:t>&gt;</w:t>
            </w:r>
            <w:r w:rsidRPr="009C3BF7">
              <w:rPr>
                <w:rFonts w:ascii="Times New Roman" w:hAnsi="Times New Roman"/>
              </w:rPr>
              <w:t xml:space="preserve"> 70</w:t>
            </w:r>
            <w:r w:rsidR="00EC2A15" w:rsidRPr="009C3BF7">
              <w:rPr>
                <w:rFonts w:ascii="Times New Roman" w:hAnsi="Times New Roman"/>
              </w:rPr>
              <w:t xml:space="preserve"> </w:t>
            </w:r>
            <w:r w:rsidRPr="009C3BF7">
              <w:rPr>
                <w:rFonts w:ascii="Times New Roman" w:hAnsi="Times New Roman"/>
              </w:rPr>
              <w:t>N</w:t>
            </w:r>
          </w:p>
        </w:tc>
      </w:tr>
      <w:tr w:rsidR="00BA6F28" w:rsidRPr="0037082D" w14:paraId="51FF792D" w14:textId="77777777" w:rsidTr="00AE6870">
        <w:trPr>
          <w:jc w:val="right"/>
        </w:trPr>
        <w:tc>
          <w:tcPr>
            <w:tcW w:w="3333" w:type="dxa"/>
          </w:tcPr>
          <w:p w14:paraId="6D50AA84" w14:textId="77777777" w:rsidR="00BA6F28" w:rsidRPr="009C3BF7" w:rsidRDefault="00BA6F28" w:rsidP="00EA3629">
            <w:pPr>
              <w:pStyle w:val="BodyTextIndent"/>
              <w:spacing w:before="20" w:after="20"/>
              <w:ind w:left="0" w:firstLine="0"/>
              <w:jc w:val="left"/>
              <w:rPr>
                <w:rFonts w:ascii="Times New Roman" w:hAnsi="Times New Roman"/>
              </w:rPr>
            </w:pPr>
            <w:r w:rsidRPr="009C3BF7">
              <w:rPr>
                <w:rFonts w:ascii="Times New Roman" w:hAnsi="Times New Roman"/>
              </w:rPr>
              <w:t xml:space="preserve">Độ </w:t>
            </w:r>
            <w:r w:rsidR="008A6596" w:rsidRPr="009C3BF7">
              <w:rPr>
                <w:rFonts w:ascii="Times New Roman" w:hAnsi="Times New Roman"/>
              </w:rPr>
              <w:t>bở</w:t>
            </w:r>
            <w:r w:rsidRPr="009C3BF7">
              <w:rPr>
                <w:rFonts w:ascii="Times New Roman" w:hAnsi="Times New Roman"/>
              </w:rPr>
              <w:t xml:space="preserve"> </w:t>
            </w:r>
          </w:p>
        </w:tc>
        <w:tc>
          <w:tcPr>
            <w:tcW w:w="2375" w:type="dxa"/>
          </w:tcPr>
          <w:p w14:paraId="4AAA6B36" w14:textId="77777777" w:rsidR="00BA6F28" w:rsidRPr="009C3BF7" w:rsidRDefault="00BA6F28" w:rsidP="00EA3629">
            <w:pPr>
              <w:pStyle w:val="BodyTextIndent"/>
              <w:spacing w:before="20" w:after="20"/>
              <w:ind w:left="0" w:firstLine="0"/>
              <w:jc w:val="center"/>
              <w:rPr>
                <w:rFonts w:ascii="Times New Roman" w:hAnsi="Times New Roman"/>
              </w:rPr>
            </w:pPr>
            <w:r w:rsidRPr="009C3BF7">
              <w:rPr>
                <w:rFonts w:ascii="Times New Roman" w:hAnsi="Times New Roman"/>
              </w:rPr>
              <w:t>USP</w:t>
            </w:r>
          </w:p>
        </w:tc>
        <w:tc>
          <w:tcPr>
            <w:tcW w:w="3330" w:type="dxa"/>
          </w:tcPr>
          <w:p w14:paraId="06DFC7C5" w14:textId="77777777" w:rsidR="00BA6F28" w:rsidRPr="009C3BF7" w:rsidRDefault="00BA6F28" w:rsidP="00EA3629">
            <w:pPr>
              <w:pStyle w:val="BodyTextIndent"/>
              <w:spacing w:before="20" w:after="20"/>
              <w:ind w:left="0" w:firstLine="0"/>
              <w:jc w:val="left"/>
              <w:rPr>
                <w:rFonts w:ascii="Times New Roman" w:hAnsi="Times New Roman"/>
              </w:rPr>
            </w:pPr>
            <w:r w:rsidRPr="009C3BF7">
              <w:rPr>
                <w:rFonts w:ascii="Times New Roman" w:hAnsi="Times New Roman"/>
                <w:u w:val="single"/>
              </w:rPr>
              <w:t>&lt;</w:t>
            </w:r>
            <w:r w:rsidRPr="009C3BF7">
              <w:rPr>
                <w:rFonts w:ascii="Times New Roman" w:hAnsi="Times New Roman"/>
              </w:rPr>
              <w:t xml:space="preserve"> 2%</w:t>
            </w:r>
          </w:p>
        </w:tc>
      </w:tr>
      <w:tr w:rsidR="00BA6F28" w:rsidRPr="0037082D" w14:paraId="32447576" w14:textId="77777777" w:rsidTr="00AE6870">
        <w:trPr>
          <w:jc w:val="right"/>
        </w:trPr>
        <w:tc>
          <w:tcPr>
            <w:tcW w:w="3333" w:type="dxa"/>
          </w:tcPr>
          <w:p w14:paraId="50D89E6B" w14:textId="77777777" w:rsidR="00BA6F28" w:rsidRPr="009C3BF7" w:rsidRDefault="00EC2A15" w:rsidP="00EA3629">
            <w:pPr>
              <w:pStyle w:val="BodyTextIndent"/>
              <w:spacing w:before="20" w:after="20"/>
              <w:ind w:left="0" w:firstLine="0"/>
              <w:jc w:val="left"/>
              <w:rPr>
                <w:rFonts w:ascii="Times New Roman" w:hAnsi="Times New Roman"/>
              </w:rPr>
            </w:pPr>
            <w:r w:rsidRPr="009C3BF7">
              <w:rPr>
                <w:rFonts w:ascii="Times New Roman" w:hAnsi="Times New Roman"/>
              </w:rPr>
              <w:t>Sản phẩn phân hủy</w:t>
            </w:r>
          </w:p>
          <w:p w14:paraId="21425E5E" w14:textId="77777777" w:rsidR="00BA6F28" w:rsidRPr="009C3BF7" w:rsidRDefault="00C81DC6" w:rsidP="00EA3629">
            <w:pPr>
              <w:pStyle w:val="BodyTextIndent"/>
              <w:numPr>
                <w:ilvl w:val="0"/>
                <w:numId w:val="9"/>
              </w:numPr>
              <w:spacing w:before="20" w:after="20"/>
              <w:jc w:val="left"/>
              <w:rPr>
                <w:rFonts w:ascii="Times New Roman" w:hAnsi="Times New Roman"/>
              </w:rPr>
            </w:pPr>
            <w:r w:rsidRPr="009C3BF7">
              <w:rPr>
                <w:rFonts w:ascii="Times New Roman" w:hAnsi="Times New Roman"/>
              </w:rPr>
              <w:t>p</w:t>
            </w:r>
            <w:r w:rsidR="00BA6F28" w:rsidRPr="009C3BF7">
              <w:rPr>
                <w:rFonts w:ascii="Times New Roman" w:hAnsi="Times New Roman"/>
              </w:rPr>
              <w:t>-aminophenol</w:t>
            </w:r>
          </w:p>
        </w:tc>
        <w:tc>
          <w:tcPr>
            <w:tcW w:w="2375" w:type="dxa"/>
          </w:tcPr>
          <w:p w14:paraId="0A2AFA6B" w14:textId="77777777" w:rsidR="00207379" w:rsidRPr="009C3BF7" w:rsidRDefault="00207379" w:rsidP="00EA3629">
            <w:pPr>
              <w:pStyle w:val="BodyTextIndent"/>
              <w:tabs>
                <w:tab w:val="center" w:pos="4320"/>
                <w:tab w:val="right" w:pos="8640"/>
              </w:tabs>
              <w:spacing w:before="20" w:after="20"/>
              <w:ind w:left="0" w:firstLine="0"/>
              <w:jc w:val="center"/>
              <w:rPr>
                <w:rFonts w:ascii="Times New Roman" w:hAnsi="Times New Roman"/>
              </w:rPr>
            </w:pPr>
          </w:p>
          <w:p w14:paraId="2DD58C2D" w14:textId="77777777" w:rsidR="00BA6F28" w:rsidRPr="009C3BF7" w:rsidRDefault="00BA6F28" w:rsidP="00EA3629">
            <w:pPr>
              <w:pStyle w:val="BodyTextIndent"/>
              <w:spacing w:before="20" w:after="20"/>
              <w:ind w:left="0" w:firstLine="0"/>
              <w:jc w:val="center"/>
              <w:rPr>
                <w:rFonts w:ascii="Times New Roman" w:hAnsi="Times New Roman"/>
              </w:rPr>
            </w:pPr>
            <w:r w:rsidRPr="009C3BF7">
              <w:rPr>
                <w:rFonts w:ascii="Times New Roman" w:hAnsi="Times New Roman"/>
              </w:rPr>
              <w:t>USP</w:t>
            </w:r>
          </w:p>
        </w:tc>
        <w:tc>
          <w:tcPr>
            <w:tcW w:w="3330" w:type="dxa"/>
          </w:tcPr>
          <w:p w14:paraId="746F61C0" w14:textId="77777777" w:rsidR="00BA6F28" w:rsidRPr="009C3BF7" w:rsidRDefault="00BA6F28" w:rsidP="00EA3629">
            <w:pPr>
              <w:pStyle w:val="BodyTextIndent"/>
              <w:tabs>
                <w:tab w:val="center" w:pos="4320"/>
                <w:tab w:val="right" w:pos="8640"/>
              </w:tabs>
              <w:spacing w:before="20" w:after="20"/>
              <w:ind w:left="0" w:firstLine="0"/>
              <w:jc w:val="left"/>
              <w:rPr>
                <w:rFonts w:ascii="Times New Roman" w:hAnsi="Times New Roman"/>
              </w:rPr>
            </w:pPr>
          </w:p>
          <w:p w14:paraId="700606EC" w14:textId="77777777" w:rsidR="00BA6F28" w:rsidRPr="009C3BF7" w:rsidRDefault="00BA6F28" w:rsidP="00EA3629">
            <w:pPr>
              <w:pStyle w:val="BodyTextIndent"/>
              <w:spacing w:before="20" w:after="20"/>
              <w:ind w:left="0" w:firstLine="0"/>
              <w:jc w:val="left"/>
              <w:rPr>
                <w:rFonts w:ascii="Times New Roman" w:hAnsi="Times New Roman"/>
              </w:rPr>
            </w:pPr>
            <w:r w:rsidRPr="009C3BF7">
              <w:rPr>
                <w:rFonts w:ascii="Times New Roman" w:hAnsi="Times New Roman"/>
                <w:u w:val="single"/>
              </w:rPr>
              <w:t>&lt;</w:t>
            </w:r>
            <w:r w:rsidRPr="009C3BF7">
              <w:rPr>
                <w:rFonts w:ascii="Times New Roman" w:hAnsi="Times New Roman"/>
              </w:rPr>
              <w:t xml:space="preserve"> 0,005%</w:t>
            </w:r>
          </w:p>
        </w:tc>
      </w:tr>
      <w:tr w:rsidR="00BA6F28" w:rsidRPr="0037082D" w14:paraId="798031A0" w14:textId="77777777" w:rsidTr="00AE6870">
        <w:trPr>
          <w:jc w:val="right"/>
        </w:trPr>
        <w:tc>
          <w:tcPr>
            <w:tcW w:w="3333" w:type="dxa"/>
          </w:tcPr>
          <w:p w14:paraId="075AEEBC" w14:textId="77777777" w:rsidR="00BA6F28" w:rsidRPr="009C3BF7" w:rsidRDefault="00BA6F28" w:rsidP="00EA3629">
            <w:pPr>
              <w:pStyle w:val="BodyTextIndent"/>
              <w:spacing w:before="20" w:after="20"/>
              <w:ind w:left="0" w:firstLine="0"/>
              <w:jc w:val="left"/>
              <w:rPr>
                <w:rFonts w:ascii="Times New Roman" w:hAnsi="Times New Roman"/>
              </w:rPr>
            </w:pPr>
            <w:r w:rsidRPr="009C3BF7">
              <w:rPr>
                <w:rFonts w:ascii="Times New Roman" w:hAnsi="Times New Roman"/>
              </w:rPr>
              <w:t>Độ nhiễm khuẩn</w:t>
            </w:r>
          </w:p>
        </w:tc>
        <w:tc>
          <w:tcPr>
            <w:tcW w:w="2375" w:type="dxa"/>
          </w:tcPr>
          <w:p w14:paraId="468564FC" w14:textId="77777777" w:rsidR="00BA6F28" w:rsidRPr="009C3BF7" w:rsidRDefault="00BA6F28" w:rsidP="00EA3629">
            <w:pPr>
              <w:pStyle w:val="BodyTextIndent"/>
              <w:spacing w:before="20" w:after="20"/>
              <w:ind w:left="0" w:firstLine="0"/>
              <w:jc w:val="center"/>
              <w:rPr>
                <w:rFonts w:ascii="Times New Roman" w:hAnsi="Times New Roman"/>
              </w:rPr>
            </w:pPr>
            <w:r w:rsidRPr="009C3BF7">
              <w:rPr>
                <w:rFonts w:ascii="Times New Roman" w:hAnsi="Times New Roman"/>
              </w:rPr>
              <w:t>USP</w:t>
            </w:r>
          </w:p>
        </w:tc>
        <w:tc>
          <w:tcPr>
            <w:tcW w:w="3330" w:type="dxa"/>
          </w:tcPr>
          <w:p w14:paraId="067FE45A" w14:textId="77777777" w:rsidR="00BA6F28" w:rsidRPr="009C3BF7" w:rsidRDefault="00BA6F28" w:rsidP="00EA3629">
            <w:pPr>
              <w:pStyle w:val="BodyTextIndent"/>
              <w:spacing w:before="20" w:after="20"/>
              <w:ind w:left="0" w:firstLine="0"/>
              <w:jc w:val="left"/>
              <w:rPr>
                <w:rFonts w:ascii="Times New Roman" w:hAnsi="Times New Roman"/>
              </w:rPr>
            </w:pPr>
            <w:r w:rsidRPr="009C3BF7">
              <w:rPr>
                <w:rFonts w:ascii="Times New Roman" w:hAnsi="Times New Roman"/>
              </w:rPr>
              <w:t xml:space="preserve">Tổng cộng </w:t>
            </w:r>
            <w:r w:rsidRPr="009C3BF7">
              <w:rPr>
                <w:rFonts w:ascii="Times New Roman" w:hAnsi="Times New Roman"/>
                <w:u w:val="single"/>
              </w:rPr>
              <w:t>&lt;</w:t>
            </w:r>
            <w:r w:rsidRPr="009C3BF7">
              <w:rPr>
                <w:rFonts w:ascii="Times New Roman" w:hAnsi="Times New Roman"/>
              </w:rPr>
              <w:t xml:space="preserve"> 10</w:t>
            </w:r>
            <w:r w:rsidRPr="009C3BF7">
              <w:rPr>
                <w:rFonts w:ascii="Times New Roman" w:hAnsi="Times New Roman"/>
                <w:vertAlign w:val="superscript"/>
              </w:rPr>
              <w:t>2</w:t>
            </w:r>
            <w:r w:rsidRPr="009C3BF7">
              <w:rPr>
                <w:rFonts w:ascii="Times New Roman" w:hAnsi="Times New Roman"/>
              </w:rPr>
              <w:t xml:space="preserve"> khuẩn lạc</w:t>
            </w:r>
          </w:p>
          <w:p w14:paraId="73680B23" w14:textId="067A5786" w:rsidR="00207379" w:rsidRPr="009C3BF7" w:rsidRDefault="00AE6870" w:rsidP="00EA3629">
            <w:pPr>
              <w:pStyle w:val="BodyTextIndent"/>
              <w:spacing w:before="20" w:after="20"/>
              <w:ind w:left="0" w:firstLine="0"/>
              <w:jc w:val="left"/>
              <w:rPr>
                <w:rFonts w:ascii="Times New Roman" w:hAnsi="Times New Roman"/>
              </w:rPr>
            </w:pPr>
            <w:r w:rsidRPr="00AE6870">
              <w:rPr>
                <w:rFonts w:ascii="Times New Roman" w:hAnsi="Times New Roman"/>
                <w:i/>
              </w:rPr>
              <w:t>E. c</w:t>
            </w:r>
            <w:r w:rsidR="00207379" w:rsidRPr="00AE6870">
              <w:rPr>
                <w:rFonts w:ascii="Times New Roman" w:hAnsi="Times New Roman"/>
                <w:i/>
              </w:rPr>
              <w:t>oli:</w:t>
            </w:r>
            <w:r w:rsidR="00207379" w:rsidRPr="009C3BF7">
              <w:rPr>
                <w:rFonts w:ascii="Times New Roman" w:hAnsi="Times New Roman"/>
              </w:rPr>
              <w:t xml:space="preserve"> không có</w:t>
            </w:r>
          </w:p>
        </w:tc>
      </w:tr>
      <w:tr w:rsidR="00BA6F28" w:rsidRPr="0037082D" w14:paraId="58592A21" w14:textId="77777777" w:rsidTr="00AE6870">
        <w:trPr>
          <w:jc w:val="right"/>
        </w:trPr>
        <w:tc>
          <w:tcPr>
            <w:tcW w:w="3333" w:type="dxa"/>
          </w:tcPr>
          <w:p w14:paraId="45FCC754" w14:textId="77777777" w:rsidR="00BA6F28" w:rsidRPr="009C3BF7" w:rsidRDefault="00207379" w:rsidP="00EA3629">
            <w:pPr>
              <w:pStyle w:val="BodyTextIndent"/>
              <w:spacing w:before="20" w:after="20"/>
              <w:ind w:left="0" w:firstLine="0"/>
              <w:jc w:val="left"/>
              <w:rPr>
                <w:rFonts w:ascii="Times New Roman" w:hAnsi="Times New Roman"/>
              </w:rPr>
            </w:pPr>
            <w:r w:rsidRPr="009C3BF7">
              <w:rPr>
                <w:rFonts w:ascii="Times New Roman" w:hAnsi="Times New Roman"/>
              </w:rPr>
              <w:t>Hàm lượng (Sắc ký lỏng)</w:t>
            </w:r>
          </w:p>
        </w:tc>
        <w:tc>
          <w:tcPr>
            <w:tcW w:w="2375" w:type="dxa"/>
          </w:tcPr>
          <w:p w14:paraId="0D77B344" w14:textId="77777777" w:rsidR="00BA6F28" w:rsidRPr="009C3BF7" w:rsidRDefault="00BA6F28" w:rsidP="00EA3629">
            <w:pPr>
              <w:pStyle w:val="BodyTextIndent"/>
              <w:spacing w:before="20" w:after="20"/>
              <w:ind w:left="0" w:firstLine="0"/>
              <w:jc w:val="center"/>
              <w:rPr>
                <w:rFonts w:ascii="Times New Roman" w:hAnsi="Times New Roman"/>
              </w:rPr>
            </w:pPr>
            <w:r w:rsidRPr="009C3BF7">
              <w:rPr>
                <w:rFonts w:ascii="Times New Roman" w:hAnsi="Times New Roman"/>
              </w:rPr>
              <w:t>USP</w:t>
            </w:r>
          </w:p>
        </w:tc>
        <w:tc>
          <w:tcPr>
            <w:tcW w:w="3330" w:type="dxa"/>
          </w:tcPr>
          <w:p w14:paraId="4424F1B3" w14:textId="77777777" w:rsidR="00BA6F28" w:rsidRPr="009C3BF7" w:rsidRDefault="00BA6F28" w:rsidP="00EA3629">
            <w:pPr>
              <w:pStyle w:val="BodyTextIndent"/>
              <w:spacing w:before="20" w:after="20"/>
              <w:ind w:left="0" w:firstLine="0"/>
              <w:jc w:val="left"/>
              <w:rPr>
                <w:rFonts w:ascii="Times New Roman" w:hAnsi="Times New Roman"/>
              </w:rPr>
            </w:pPr>
            <w:r w:rsidRPr="009C3BF7">
              <w:rPr>
                <w:rFonts w:ascii="Times New Roman" w:hAnsi="Times New Roman"/>
              </w:rPr>
              <w:t>95,0 - 105,0%</w:t>
            </w:r>
          </w:p>
        </w:tc>
      </w:tr>
    </w:tbl>
    <w:p w14:paraId="6FB2267A" w14:textId="77777777" w:rsidR="00BA6F28" w:rsidRPr="009C3BF7" w:rsidRDefault="00BA6F28" w:rsidP="00BA6F28">
      <w:pPr>
        <w:pStyle w:val="BodyTextIndent"/>
        <w:jc w:val="left"/>
        <w:rPr>
          <w:rFonts w:ascii="Times New Roman" w:hAnsi="Times New Roman"/>
        </w:rPr>
      </w:pPr>
    </w:p>
    <w:p w14:paraId="207B0524" w14:textId="77777777" w:rsidR="00207379" w:rsidRPr="009C3BF7" w:rsidRDefault="00207379" w:rsidP="009C3BF7">
      <w:pPr>
        <w:pStyle w:val="BodyTextIndent"/>
        <w:tabs>
          <w:tab w:val="left" w:pos="720"/>
        </w:tabs>
        <w:ind w:left="720" w:hanging="720"/>
        <w:jc w:val="left"/>
        <w:rPr>
          <w:rFonts w:ascii="Times New Roman" w:hAnsi="Times New Roman"/>
        </w:rPr>
      </w:pPr>
      <w:r w:rsidRPr="009C3BF7">
        <w:rPr>
          <w:rFonts w:ascii="Times New Roman" w:hAnsi="Times New Roman"/>
        </w:rPr>
        <w:tab/>
        <w:t>Chú ý: Như đã đề cập ở mục 2.1.2, 3.1 và 3.2, cần thêm thử nghiệm thời gian rã và độ hoà tan.</w:t>
      </w:r>
    </w:p>
    <w:p w14:paraId="2A81026F" w14:textId="77777777" w:rsidR="00207379" w:rsidRPr="009C3BF7" w:rsidRDefault="00207379" w:rsidP="00BA6F28">
      <w:pPr>
        <w:pStyle w:val="BodyTextIndent"/>
        <w:jc w:val="left"/>
        <w:rPr>
          <w:rFonts w:ascii="Times New Roman" w:hAnsi="Times New Roman"/>
        </w:rPr>
      </w:pPr>
    </w:p>
    <w:p w14:paraId="32471353" w14:textId="77777777" w:rsidR="00BA6F28" w:rsidRPr="009C3BF7" w:rsidRDefault="00BA6F28" w:rsidP="009C3BF7">
      <w:pPr>
        <w:pStyle w:val="BodyTextIndent"/>
        <w:tabs>
          <w:tab w:val="left" w:pos="720"/>
        </w:tabs>
        <w:ind w:left="720" w:hanging="720"/>
        <w:jc w:val="left"/>
        <w:rPr>
          <w:rFonts w:ascii="Times New Roman" w:hAnsi="Times New Roman"/>
          <w:b/>
        </w:rPr>
      </w:pPr>
      <w:r w:rsidRPr="009C3BF7">
        <w:rPr>
          <w:rFonts w:ascii="Times New Roman" w:hAnsi="Times New Roman"/>
          <w:b/>
        </w:rPr>
        <w:t xml:space="preserve">9. </w:t>
      </w:r>
      <w:r w:rsidR="004975B7" w:rsidRPr="009C3BF7">
        <w:rPr>
          <w:rFonts w:ascii="Times New Roman" w:hAnsi="Times New Roman"/>
          <w:b/>
        </w:rPr>
        <w:tab/>
      </w:r>
      <w:r w:rsidRPr="009C3BF7">
        <w:rPr>
          <w:rFonts w:ascii="Times New Roman" w:hAnsi="Times New Roman"/>
          <w:b/>
        </w:rPr>
        <w:t>Chuẩn đối chiếu</w:t>
      </w:r>
    </w:p>
    <w:p w14:paraId="6BBD1710" w14:textId="77777777" w:rsidR="00BA6F28" w:rsidRPr="009C3BF7" w:rsidRDefault="00BA6F28" w:rsidP="00BA6F28">
      <w:pPr>
        <w:pStyle w:val="BodyTextIndent"/>
        <w:jc w:val="left"/>
        <w:rPr>
          <w:rFonts w:ascii="Times New Roman" w:hAnsi="Times New Roman"/>
        </w:rPr>
      </w:pPr>
    </w:p>
    <w:p w14:paraId="502ABEB1" w14:textId="77777777" w:rsidR="00BA6F28" w:rsidRPr="009C3BF7" w:rsidRDefault="00BA6F28" w:rsidP="009C3BF7">
      <w:pPr>
        <w:pStyle w:val="BodyTextIndent"/>
        <w:ind w:left="720" w:hanging="720"/>
        <w:jc w:val="left"/>
        <w:rPr>
          <w:rFonts w:ascii="Times New Roman" w:hAnsi="Times New Roman"/>
        </w:rPr>
      </w:pPr>
      <w:r w:rsidRPr="009C3BF7">
        <w:rPr>
          <w:rFonts w:ascii="Times New Roman" w:hAnsi="Times New Roman"/>
        </w:rPr>
        <w:tab/>
        <w:t>Đã dùng paracetamol chuẩn theo USP hàm lượng 99,5%.</w:t>
      </w:r>
    </w:p>
    <w:p w14:paraId="12E26C23" w14:textId="77777777" w:rsidR="00207379" w:rsidRPr="009C3BF7" w:rsidRDefault="00207379" w:rsidP="00BA6F28">
      <w:pPr>
        <w:pStyle w:val="BodyTextIndent"/>
        <w:jc w:val="left"/>
        <w:rPr>
          <w:rFonts w:ascii="Times New Roman" w:hAnsi="Times New Roman"/>
        </w:rPr>
      </w:pPr>
    </w:p>
    <w:p w14:paraId="135B3A68" w14:textId="77777777" w:rsidR="00BA6F28" w:rsidRPr="009C3BF7" w:rsidRDefault="00BA6F28" w:rsidP="009C3BF7">
      <w:pPr>
        <w:pStyle w:val="BodyTextIndent"/>
        <w:tabs>
          <w:tab w:val="left" w:pos="720"/>
        </w:tabs>
        <w:ind w:left="720" w:hanging="720"/>
        <w:jc w:val="left"/>
        <w:rPr>
          <w:rFonts w:ascii="Times New Roman" w:hAnsi="Times New Roman"/>
          <w:b/>
        </w:rPr>
      </w:pPr>
      <w:r w:rsidRPr="009C3BF7">
        <w:rPr>
          <w:rFonts w:ascii="Times New Roman" w:hAnsi="Times New Roman"/>
          <w:b/>
        </w:rPr>
        <w:t xml:space="preserve">10. </w:t>
      </w:r>
      <w:r w:rsidR="004975B7" w:rsidRPr="009C3BF7">
        <w:rPr>
          <w:rFonts w:ascii="Times New Roman" w:hAnsi="Times New Roman"/>
          <w:b/>
        </w:rPr>
        <w:tab/>
      </w:r>
      <w:r w:rsidRPr="009C3BF7">
        <w:rPr>
          <w:rFonts w:ascii="Times New Roman" w:hAnsi="Times New Roman"/>
          <w:b/>
        </w:rPr>
        <w:t>Kết quả</w:t>
      </w:r>
    </w:p>
    <w:p w14:paraId="2DDC6A65" w14:textId="77777777" w:rsidR="00BA6F28" w:rsidRPr="009C3BF7" w:rsidRDefault="00BA6F28" w:rsidP="00BA6F28">
      <w:pPr>
        <w:pStyle w:val="BodyTextIndent"/>
        <w:jc w:val="left"/>
        <w:rPr>
          <w:rFonts w:ascii="Times New Roman" w:hAnsi="Times New Roman"/>
        </w:rPr>
      </w:pPr>
    </w:p>
    <w:p w14:paraId="7BEA6A85" w14:textId="77777777" w:rsidR="00BA6F28" w:rsidRPr="009C3BF7" w:rsidRDefault="00BA6F28" w:rsidP="009C3BF7">
      <w:pPr>
        <w:pStyle w:val="BodyTextIndent"/>
        <w:ind w:left="720" w:hanging="720"/>
        <w:jc w:val="left"/>
        <w:rPr>
          <w:rFonts w:ascii="Times New Roman" w:hAnsi="Times New Roman"/>
        </w:rPr>
      </w:pPr>
      <w:r w:rsidRPr="009C3BF7">
        <w:rPr>
          <w:rFonts w:ascii="Times New Roman" w:hAnsi="Times New Roman"/>
        </w:rPr>
        <w:tab/>
        <w:t>Các kết quả thử được trình bày trong các bảng kèm theo.</w:t>
      </w:r>
    </w:p>
    <w:p w14:paraId="6B057B9B" w14:textId="77777777" w:rsidR="00BA6F28" w:rsidRPr="009C3BF7" w:rsidRDefault="00BA6F28" w:rsidP="00BA6F28">
      <w:pPr>
        <w:pStyle w:val="BodyTextIndent"/>
        <w:jc w:val="left"/>
        <w:rPr>
          <w:rFonts w:ascii="Times New Roman" w:hAnsi="Times New Roman"/>
        </w:rPr>
      </w:pPr>
      <w:r w:rsidRPr="009C3BF7">
        <w:rPr>
          <w:rFonts w:ascii="Times New Roman" w:hAnsi="Times New Roman"/>
        </w:rPr>
        <w:tab/>
      </w:r>
    </w:p>
    <w:p w14:paraId="4C63DCEC" w14:textId="77777777" w:rsidR="00BA6F28" w:rsidRPr="009C3BF7" w:rsidRDefault="00BA6F28" w:rsidP="009C3BF7">
      <w:pPr>
        <w:pStyle w:val="BodyTextIndent"/>
        <w:tabs>
          <w:tab w:val="left" w:pos="1440"/>
        </w:tabs>
        <w:ind w:left="1440" w:hanging="720"/>
        <w:jc w:val="left"/>
        <w:rPr>
          <w:rFonts w:ascii="Times New Roman" w:hAnsi="Times New Roman"/>
          <w:b/>
        </w:rPr>
      </w:pPr>
      <w:r w:rsidRPr="009C3BF7">
        <w:rPr>
          <w:rFonts w:ascii="Times New Roman" w:hAnsi="Times New Roman"/>
          <w:b/>
        </w:rPr>
        <w:t xml:space="preserve">10.1. </w:t>
      </w:r>
      <w:r w:rsidR="004975B7" w:rsidRPr="009C3BF7">
        <w:rPr>
          <w:rFonts w:ascii="Times New Roman" w:hAnsi="Times New Roman"/>
          <w:b/>
        </w:rPr>
        <w:tab/>
      </w:r>
      <w:r w:rsidRPr="009C3BF7">
        <w:rPr>
          <w:rFonts w:ascii="Times New Roman" w:hAnsi="Times New Roman"/>
          <w:b/>
        </w:rPr>
        <w:t>Độ ổn định vật lý</w:t>
      </w:r>
    </w:p>
    <w:p w14:paraId="2E1F2E11" w14:textId="77777777" w:rsidR="00BA6F28" w:rsidRPr="009C3BF7" w:rsidRDefault="00BA6F28" w:rsidP="00BA6F28">
      <w:pPr>
        <w:pStyle w:val="BodyTextIndent"/>
        <w:jc w:val="left"/>
        <w:rPr>
          <w:rFonts w:ascii="Times New Roman" w:hAnsi="Times New Roman"/>
        </w:rPr>
      </w:pPr>
    </w:p>
    <w:p w14:paraId="7D36FDF7" w14:textId="2B8AA255" w:rsidR="00BA6F28" w:rsidRPr="009C3BF7" w:rsidRDefault="00542FA4" w:rsidP="009C3BF7">
      <w:pPr>
        <w:pStyle w:val="BodyTextIndent"/>
        <w:ind w:left="1440" w:firstLine="0"/>
        <w:rPr>
          <w:rFonts w:ascii="Times New Roman" w:hAnsi="Times New Roman"/>
        </w:rPr>
      </w:pPr>
      <w:r w:rsidRPr="009C3BF7">
        <w:rPr>
          <w:rFonts w:ascii="Times New Roman" w:hAnsi="Times New Roman"/>
        </w:rPr>
        <w:t>Nghiên cứu đ</w:t>
      </w:r>
      <w:r w:rsidR="00BA6F28" w:rsidRPr="009C3BF7">
        <w:rPr>
          <w:rFonts w:ascii="Times New Roman" w:hAnsi="Times New Roman"/>
        </w:rPr>
        <w:t>ộ ổn định vật lý của viên nén paracetamol 500 mg đã chứng tỏ</w:t>
      </w:r>
      <w:r w:rsidRPr="009C3BF7">
        <w:rPr>
          <w:rFonts w:ascii="Times New Roman" w:hAnsi="Times New Roman"/>
        </w:rPr>
        <w:t xml:space="preserve"> viên nén</w:t>
      </w:r>
      <w:r w:rsidR="00BA6F28" w:rsidRPr="009C3BF7">
        <w:rPr>
          <w:rFonts w:ascii="Times New Roman" w:hAnsi="Times New Roman"/>
        </w:rPr>
        <w:t xml:space="preserve"> không bị biến đổi sau 60 tháng bảo quản ở </w:t>
      </w:r>
      <w:r w:rsidR="00EC2A15" w:rsidRPr="009C3BF7">
        <w:rPr>
          <w:rFonts w:ascii="Times New Roman" w:hAnsi="Times New Roman"/>
        </w:rPr>
        <w:t xml:space="preserve">nhiệt độ </w:t>
      </w:r>
      <w:ins w:id="177" w:author="Nguyen Tran. Linh" w:date="2022-06-21T14:42:00Z">
        <w:r w:rsidR="00A21AD4">
          <w:rPr>
            <w:rFonts w:ascii="Times New Roman" w:hAnsi="Times New Roman"/>
          </w:rPr>
          <w:br/>
        </w:r>
      </w:ins>
      <w:r w:rsidR="00BA6F28" w:rsidRPr="009C3BF7">
        <w:rPr>
          <w:rFonts w:ascii="Times New Roman" w:hAnsi="Times New Roman"/>
        </w:rPr>
        <w:t>30</w:t>
      </w:r>
      <w:ins w:id="178" w:author="Nguyen Tran. Linh" w:date="2022-06-21T14:41:00Z">
        <w:r w:rsidR="00A21AD4">
          <w:rPr>
            <w:rFonts w:ascii="Times New Roman" w:hAnsi="Times New Roman"/>
          </w:rPr>
          <w:t xml:space="preserve"> </w:t>
        </w:r>
      </w:ins>
      <w:r w:rsidR="00E1797E">
        <w:rPr>
          <w:rFonts w:ascii="Times New Roman" w:hAnsi="Times New Roman"/>
          <w:vertAlign w:val="superscript"/>
        </w:rPr>
        <w:t>o</w:t>
      </w:r>
      <w:r w:rsidR="00207379" w:rsidRPr="009C3BF7">
        <w:rPr>
          <w:rFonts w:ascii="Times New Roman" w:hAnsi="Times New Roman"/>
        </w:rPr>
        <w:t>C</w:t>
      </w:r>
      <w:r w:rsidR="00A41CCF">
        <w:rPr>
          <w:rFonts w:ascii="Times New Roman" w:hAnsi="Times New Roman"/>
        </w:rPr>
        <w:t>/</w:t>
      </w:r>
      <w:r w:rsidR="00207379" w:rsidRPr="009C3BF7">
        <w:rPr>
          <w:rFonts w:ascii="Times New Roman" w:hAnsi="Times New Roman"/>
        </w:rPr>
        <w:t>độ ẩm tương đối 7</w:t>
      </w:r>
      <w:r w:rsidR="00BA6F28" w:rsidRPr="009C3BF7">
        <w:rPr>
          <w:rFonts w:ascii="Times New Roman" w:hAnsi="Times New Roman"/>
        </w:rPr>
        <w:t xml:space="preserve">5% và sau 6 tháng trong điều kiện </w:t>
      </w:r>
      <w:r w:rsidR="001A40F8">
        <w:rPr>
          <w:rFonts w:ascii="Times New Roman" w:hAnsi="Times New Roman"/>
        </w:rPr>
        <w:t>cấp tốc</w:t>
      </w:r>
      <w:r w:rsidR="00BA6F28" w:rsidRPr="009C3BF7">
        <w:rPr>
          <w:rFonts w:ascii="Times New Roman" w:hAnsi="Times New Roman"/>
        </w:rPr>
        <w:t xml:space="preserve"> ở </w:t>
      </w:r>
      <w:r w:rsidR="00EC2A15" w:rsidRPr="009C3BF7">
        <w:rPr>
          <w:rFonts w:ascii="Times New Roman" w:hAnsi="Times New Roman"/>
        </w:rPr>
        <w:t xml:space="preserve">nhiệt độ </w:t>
      </w:r>
      <w:r w:rsidR="00BA6F28" w:rsidRPr="009C3BF7">
        <w:rPr>
          <w:rFonts w:ascii="Times New Roman" w:hAnsi="Times New Roman"/>
        </w:rPr>
        <w:t>40</w:t>
      </w:r>
      <w:ins w:id="179" w:author="Nguyen Tran. Linh" w:date="2022-06-21T14:41:00Z">
        <w:r w:rsidR="00A21AD4">
          <w:rPr>
            <w:rFonts w:ascii="Times New Roman" w:hAnsi="Times New Roman"/>
          </w:rPr>
          <w:t xml:space="preserve"> </w:t>
        </w:r>
      </w:ins>
      <w:r w:rsidR="00E1797E">
        <w:rPr>
          <w:rFonts w:ascii="Times New Roman" w:hAnsi="Times New Roman"/>
          <w:vertAlign w:val="superscript"/>
        </w:rPr>
        <w:t>o</w:t>
      </w:r>
      <w:r w:rsidR="00207379" w:rsidRPr="009C3BF7">
        <w:rPr>
          <w:rFonts w:ascii="Times New Roman" w:hAnsi="Times New Roman"/>
        </w:rPr>
        <w:t>C</w:t>
      </w:r>
      <w:r w:rsidR="00A41CCF">
        <w:rPr>
          <w:rFonts w:ascii="Times New Roman" w:hAnsi="Times New Roman"/>
        </w:rPr>
        <w:t>/</w:t>
      </w:r>
      <w:r w:rsidR="00BA6F28" w:rsidRPr="009C3BF7">
        <w:rPr>
          <w:rFonts w:ascii="Times New Roman" w:hAnsi="Times New Roman"/>
        </w:rPr>
        <w:t>độ ẩm tương đối 75%.</w:t>
      </w:r>
    </w:p>
    <w:p w14:paraId="41B9EAFC" w14:textId="77777777" w:rsidR="00BA6F28" w:rsidRPr="009C3BF7" w:rsidRDefault="00BA6F28" w:rsidP="009C3BF7">
      <w:pPr>
        <w:pStyle w:val="BodyTextIndent"/>
        <w:ind w:left="1440" w:firstLine="0"/>
        <w:rPr>
          <w:rFonts w:ascii="Times New Roman" w:hAnsi="Times New Roman"/>
        </w:rPr>
      </w:pPr>
      <w:r w:rsidRPr="009C3BF7">
        <w:rPr>
          <w:rFonts w:ascii="Times New Roman" w:hAnsi="Times New Roman"/>
        </w:rPr>
        <w:t>Hình thức viên không có biến đổi gì đáng kể.</w:t>
      </w:r>
    </w:p>
    <w:p w14:paraId="1478A1F0" w14:textId="77777777" w:rsidR="00BA6F28" w:rsidRPr="009C3BF7" w:rsidRDefault="00BA6F28" w:rsidP="00BA6F28">
      <w:pPr>
        <w:pStyle w:val="BodyTextIndent"/>
        <w:jc w:val="left"/>
        <w:rPr>
          <w:rFonts w:ascii="Times New Roman" w:hAnsi="Times New Roman"/>
        </w:rPr>
      </w:pPr>
      <w:r w:rsidRPr="009C3BF7">
        <w:rPr>
          <w:rFonts w:ascii="Times New Roman" w:hAnsi="Times New Roman"/>
        </w:rPr>
        <w:tab/>
      </w:r>
    </w:p>
    <w:p w14:paraId="72E9263D" w14:textId="77777777" w:rsidR="00BA6F28" w:rsidRPr="009C3BF7" w:rsidRDefault="00BA6F28" w:rsidP="009C3BF7">
      <w:pPr>
        <w:pStyle w:val="BodyTextIndent"/>
        <w:tabs>
          <w:tab w:val="left" w:pos="1440"/>
        </w:tabs>
        <w:ind w:left="1440" w:hanging="720"/>
        <w:jc w:val="left"/>
        <w:rPr>
          <w:rFonts w:ascii="Times New Roman" w:hAnsi="Times New Roman"/>
          <w:b/>
        </w:rPr>
      </w:pPr>
      <w:r w:rsidRPr="009C3BF7">
        <w:rPr>
          <w:rFonts w:ascii="Times New Roman" w:hAnsi="Times New Roman"/>
          <w:b/>
        </w:rPr>
        <w:t xml:space="preserve">10.2. </w:t>
      </w:r>
      <w:r w:rsidR="004975B7" w:rsidRPr="009C3BF7">
        <w:rPr>
          <w:rFonts w:ascii="Times New Roman" w:hAnsi="Times New Roman"/>
          <w:b/>
        </w:rPr>
        <w:tab/>
      </w:r>
      <w:r w:rsidRPr="009C3BF7">
        <w:rPr>
          <w:rFonts w:ascii="Times New Roman" w:hAnsi="Times New Roman"/>
          <w:b/>
        </w:rPr>
        <w:t>Độ ổn định hoá học</w:t>
      </w:r>
    </w:p>
    <w:p w14:paraId="756CD8E2" w14:textId="77777777" w:rsidR="00BA6F28" w:rsidRPr="009C3BF7" w:rsidRDefault="00BA6F28" w:rsidP="00BA6F28">
      <w:pPr>
        <w:pStyle w:val="BodyTextIndent"/>
        <w:jc w:val="left"/>
        <w:rPr>
          <w:rFonts w:ascii="Times New Roman" w:hAnsi="Times New Roman"/>
        </w:rPr>
      </w:pPr>
    </w:p>
    <w:p w14:paraId="6BC95780" w14:textId="77777777" w:rsidR="00BA6F28" w:rsidRPr="009C3BF7" w:rsidRDefault="00BA6F28" w:rsidP="009C3BF7">
      <w:pPr>
        <w:pStyle w:val="BodyTextIndent"/>
        <w:ind w:left="1440" w:firstLine="0"/>
        <w:jc w:val="left"/>
        <w:rPr>
          <w:rFonts w:ascii="Times New Roman" w:hAnsi="Times New Roman"/>
        </w:rPr>
      </w:pPr>
      <w:r w:rsidRPr="009C3BF7">
        <w:rPr>
          <w:rFonts w:ascii="Times New Roman" w:hAnsi="Times New Roman"/>
        </w:rPr>
        <w:t xml:space="preserve">Độ ổn định </w:t>
      </w:r>
      <w:r w:rsidR="00AF7E95" w:rsidRPr="009C3BF7">
        <w:rPr>
          <w:rFonts w:ascii="Times New Roman" w:hAnsi="Times New Roman"/>
        </w:rPr>
        <w:t xml:space="preserve">ở </w:t>
      </w:r>
      <w:r w:rsidRPr="009C3BF7">
        <w:rPr>
          <w:rFonts w:ascii="Times New Roman" w:hAnsi="Times New Roman"/>
        </w:rPr>
        <w:t xml:space="preserve">điều kiện </w:t>
      </w:r>
      <w:r w:rsidR="00107BAE" w:rsidRPr="009C3BF7">
        <w:rPr>
          <w:rFonts w:ascii="Times New Roman" w:hAnsi="Times New Roman"/>
        </w:rPr>
        <w:t>dài hạn</w:t>
      </w:r>
    </w:p>
    <w:p w14:paraId="262EBE04" w14:textId="77777777" w:rsidR="00BA6F28" w:rsidRPr="009C3BF7" w:rsidRDefault="00BA6F28" w:rsidP="00BA6F28">
      <w:pPr>
        <w:pStyle w:val="BodyTextIndent"/>
        <w:jc w:val="left"/>
        <w:rPr>
          <w:rFonts w:ascii="Times New Roman" w:hAnsi="Times New Roman"/>
        </w:rPr>
      </w:pPr>
    </w:p>
    <w:p w14:paraId="6A3C644F" w14:textId="0082584C" w:rsidR="00BA6F28" w:rsidRPr="009C3BF7" w:rsidRDefault="00BA6F28" w:rsidP="00A91B90">
      <w:pPr>
        <w:pStyle w:val="BodyTextIndent"/>
        <w:ind w:left="2160" w:firstLine="0"/>
        <w:rPr>
          <w:rFonts w:ascii="Times New Roman" w:hAnsi="Times New Roman"/>
        </w:rPr>
      </w:pPr>
      <w:r w:rsidRPr="009C3BF7">
        <w:rPr>
          <w:rFonts w:ascii="Times New Roman" w:hAnsi="Times New Roman"/>
        </w:rPr>
        <w:t xml:space="preserve">Bảo quản sau 60 tháng ở </w:t>
      </w:r>
      <w:r w:rsidR="00EC2A15" w:rsidRPr="009C3BF7">
        <w:rPr>
          <w:rFonts w:ascii="Times New Roman" w:hAnsi="Times New Roman"/>
        </w:rPr>
        <w:t xml:space="preserve">nhiệt độ </w:t>
      </w:r>
      <w:r w:rsidRPr="009C3BF7">
        <w:rPr>
          <w:rFonts w:ascii="Times New Roman" w:hAnsi="Times New Roman"/>
        </w:rPr>
        <w:t>30</w:t>
      </w:r>
      <w:ins w:id="180" w:author="Nguyen Tran. Linh" w:date="2022-06-21T14:42: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C/độ ẩm tương đối 75%</w:t>
      </w:r>
      <w:r w:rsidR="00207379" w:rsidRPr="009C3BF7">
        <w:rPr>
          <w:rFonts w:ascii="Times New Roman" w:hAnsi="Times New Roman"/>
        </w:rPr>
        <w:t xml:space="preserve"> </w:t>
      </w:r>
      <w:r w:rsidRPr="009C3BF7">
        <w:rPr>
          <w:rFonts w:ascii="Times New Roman" w:hAnsi="Times New Roman"/>
        </w:rPr>
        <w:t>không có ảnh</w:t>
      </w:r>
      <w:r w:rsidR="00207379" w:rsidRPr="009C3BF7">
        <w:rPr>
          <w:rFonts w:ascii="Times New Roman" w:hAnsi="Times New Roman"/>
        </w:rPr>
        <w:t xml:space="preserve"> </w:t>
      </w:r>
      <w:r w:rsidRPr="009C3BF7">
        <w:rPr>
          <w:rFonts w:ascii="Times New Roman" w:hAnsi="Times New Roman"/>
        </w:rPr>
        <w:t xml:space="preserve">hưởng gì đáng kể lên tính ổn định hoá học của </w:t>
      </w:r>
      <w:r w:rsidR="00EC2A15" w:rsidRPr="009C3BF7">
        <w:rPr>
          <w:rFonts w:ascii="Times New Roman" w:hAnsi="Times New Roman"/>
        </w:rPr>
        <w:t xml:space="preserve">thành </w:t>
      </w:r>
      <w:r w:rsidRPr="009C3BF7">
        <w:rPr>
          <w:rFonts w:ascii="Times New Roman" w:hAnsi="Times New Roman"/>
        </w:rPr>
        <w:t>phẩm</w:t>
      </w:r>
      <w:r w:rsidR="00EC2A15" w:rsidRPr="009C3BF7">
        <w:rPr>
          <w:rFonts w:ascii="Times New Roman" w:hAnsi="Times New Roman"/>
        </w:rPr>
        <w:t xml:space="preserve"> thuốc</w:t>
      </w:r>
      <w:r w:rsidRPr="009C3BF7">
        <w:rPr>
          <w:rFonts w:ascii="Times New Roman" w:hAnsi="Times New Roman"/>
        </w:rPr>
        <w:t xml:space="preserve">. </w:t>
      </w:r>
      <w:r w:rsidR="00EC2A15" w:rsidRPr="009C3BF7">
        <w:rPr>
          <w:rFonts w:ascii="Times New Roman" w:hAnsi="Times New Roman"/>
        </w:rPr>
        <w:t xml:space="preserve">Riêng </w:t>
      </w:r>
      <w:r w:rsidRPr="009C3BF7">
        <w:rPr>
          <w:rFonts w:ascii="Times New Roman" w:hAnsi="Times New Roman"/>
        </w:rPr>
        <w:t xml:space="preserve">chỉ tiêu </w:t>
      </w:r>
      <w:r w:rsidR="00AF7E95" w:rsidRPr="009C3BF7">
        <w:rPr>
          <w:rFonts w:ascii="Times New Roman" w:hAnsi="Times New Roman"/>
        </w:rPr>
        <w:t>“</w:t>
      </w:r>
      <w:r w:rsidRPr="009C3BF7">
        <w:rPr>
          <w:rFonts w:ascii="Times New Roman" w:hAnsi="Times New Roman"/>
        </w:rPr>
        <w:t>tạp chất hữu cơ</w:t>
      </w:r>
      <w:r w:rsidR="00AF7E95" w:rsidRPr="009C3BF7">
        <w:rPr>
          <w:rFonts w:ascii="Times New Roman" w:hAnsi="Times New Roman"/>
        </w:rPr>
        <w:t>”</w:t>
      </w:r>
      <w:r w:rsidRPr="009C3BF7">
        <w:rPr>
          <w:rFonts w:ascii="Times New Roman" w:hAnsi="Times New Roman"/>
        </w:rPr>
        <w:t xml:space="preserve"> chỉ có sự biến đổi rất </w:t>
      </w:r>
      <w:r w:rsidR="00AF7E95" w:rsidRPr="009C3BF7">
        <w:rPr>
          <w:rFonts w:ascii="Times New Roman" w:hAnsi="Times New Roman"/>
        </w:rPr>
        <w:t>nhỏ</w:t>
      </w:r>
      <w:r w:rsidRPr="009C3BF7">
        <w:rPr>
          <w:rFonts w:ascii="Times New Roman" w:hAnsi="Times New Roman"/>
        </w:rPr>
        <w:t>. Nồng độ p-aminophenol dưới 0,005%</w:t>
      </w:r>
      <w:r w:rsidR="00207379" w:rsidRPr="009C3BF7">
        <w:rPr>
          <w:rFonts w:ascii="Times New Roman" w:hAnsi="Times New Roman"/>
        </w:rPr>
        <w:t>.</w:t>
      </w:r>
      <w:r w:rsidRPr="009C3BF7">
        <w:rPr>
          <w:rFonts w:ascii="Times New Roman" w:hAnsi="Times New Roman"/>
        </w:rPr>
        <w:t xml:space="preserve"> </w:t>
      </w:r>
    </w:p>
    <w:p w14:paraId="29E12821" w14:textId="77777777" w:rsidR="00207379" w:rsidRPr="009C3BF7" w:rsidRDefault="00207379" w:rsidP="00A91B90">
      <w:pPr>
        <w:pStyle w:val="BodyTextIndent"/>
        <w:ind w:left="2160" w:firstLine="0"/>
        <w:rPr>
          <w:rFonts w:ascii="Times New Roman" w:hAnsi="Times New Roman"/>
        </w:rPr>
      </w:pPr>
    </w:p>
    <w:p w14:paraId="3DCD5660" w14:textId="77777777" w:rsidR="00BA6F28" w:rsidRPr="009C3BF7" w:rsidRDefault="00BA6F28" w:rsidP="00A91B90">
      <w:pPr>
        <w:pStyle w:val="BodyTextIndent"/>
        <w:ind w:left="2160" w:firstLine="0"/>
        <w:rPr>
          <w:rFonts w:ascii="Times New Roman" w:hAnsi="Times New Roman"/>
        </w:rPr>
      </w:pPr>
      <w:r w:rsidRPr="009C3BF7">
        <w:rPr>
          <w:rFonts w:ascii="Times New Roman" w:hAnsi="Times New Roman"/>
        </w:rPr>
        <w:t xml:space="preserve">Hàm lượng paracetamol đã không thay đổi đáng kể sau khi bảo quản ở điều kiện </w:t>
      </w:r>
      <w:r w:rsidR="00F114B5" w:rsidRPr="009C3BF7">
        <w:rPr>
          <w:rFonts w:ascii="Times New Roman" w:hAnsi="Times New Roman"/>
        </w:rPr>
        <w:t>dài hạn</w:t>
      </w:r>
      <w:r w:rsidRPr="009C3BF7">
        <w:rPr>
          <w:rFonts w:ascii="Times New Roman" w:hAnsi="Times New Roman"/>
        </w:rPr>
        <w:t xml:space="preserve"> trong 60 tháng so với hàm lượng ban đầu của các lô.</w:t>
      </w:r>
    </w:p>
    <w:p w14:paraId="0977794B" w14:textId="77777777" w:rsidR="00BA6F28" w:rsidRPr="009C3BF7" w:rsidRDefault="00BA6F28" w:rsidP="009C3BF7">
      <w:pPr>
        <w:pStyle w:val="BodyTextIndent"/>
        <w:ind w:left="1980" w:firstLine="720"/>
        <w:rPr>
          <w:rFonts w:ascii="Times New Roman" w:hAnsi="Times New Roman"/>
        </w:rPr>
      </w:pPr>
    </w:p>
    <w:p w14:paraId="4774F29C" w14:textId="77777777" w:rsidR="00BA6F28" w:rsidRPr="009C3BF7" w:rsidRDefault="00BA6F28" w:rsidP="009C3BF7">
      <w:pPr>
        <w:pStyle w:val="BodyTextIndent"/>
        <w:tabs>
          <w:tab w:val="left" w:pos="2160"/>
        </w:tabs>
        <w:ind w:left="2160" w:hanging="720"/>
        <w:jc w:val="left"/>
        <w:rPr>
          <w:rFonts w:ascii="Times New Roman" w:hAnsi="Times New Roman"/>
        </w:rPr>
      </w:pPr>
      <w:r w:rsidRPr="009C3BF7">
        <w:rPr>
          <w:rFonts w:ascii="Times New Roman" w:hAnsi="Times New Roman"/>
        </w:rPr>
        <w:t xml:space="preserve">Độ ổn định </w:t>
      </w:r>
      <w:r w:rsidR="00AF7E95" w:rsidRPr="009C3BF7">
        <w:rPr>
          <w:rFonts w:ascii="Times New Roman" w:hAnsi="Times New Roman"/>
        </w:rPr>
        <w:t xml:space="preserve">ở </w:t>
      </w:r>
      <w:r w:rsidRPr="009C3BF7">
        <w:rPr>
          <w:rFonts w:ascii="Times New Roman" w:hAnsi="Times New Roman"/>
        </w:rPr>
        <w:t xml:space="preserve">điều kiện </w:t>
      </w:r>
      <w:r w:rsidR="001A40F8">
        <w:rPr>
          <w:rFonts w:ascii="Times New Roman" w:hAnsi="Times New Roman"/>
        </w:rPr>
        <w:t>cấp tốc</w:t>
      </w:r>
    </w:p>
    <w:p w14:paraId="6C8C25A2" w14:textId="77777777" w:rsidR="00BA6F28" w:rsidRPr="009C3BF7" w:rsidRDefault="00BA6F28" w:rsidP="00BA6F28">
      <w:pPr>
        <w:pStyle w:val="BodyTextIndent"/>
        <w:ind w:left="1440" w:firstLine="0"/>
        <w:rPr>
          <w:rFonts w:ascii="Times New Roman" w:hAnsi="Times New Roman"/>
        </w:rPr>
      </w:pPr>
    </w:p>
    <w:p w14:paraId="578CA552" w14:textId="77777777" w:rsidR="00207379" w:rsidRPr="009C3BF7" w:rsidRDefault="00BA6F28" w:rsidP="00A91B90">
      <w:pPr>
        <w:pStyle w:val="BodyTextIndent"/>
        <w:ind w:left="2160" w:firstLine="0"/>
        <w:rPr>
          <w:rFonts w:ascii="Times New Roman" w:hAnsi="Times New Roman"/>
        </w:rPr>
      </w:pPr>
      <w:r w:rsidRPr="009C3BF7">
        <w:rPr>
          <w:rFonts w:ascii="Times New Roman" w:hAnsi="Times New Roman"/>
        </w:rPr>
        <w:t xml:space="preserve">Bảo quản </w:t>
      </w:r>
      <w:r w:rsidR="00AF7E95" w:rsidRPr="009C3BF7">
        <w:rPr>
          <w:rFonts w:ascii="Times New Roman" w:hAnsi="Times New Roman"/>
        </w:rPr>
        <w:t>ở</w:t>
      </w:r>
      <w:r w:rsidRPr="009C3BF7">
        <w:rPr>
          <w:rFonts w:ascii="Times New Roman" w:hAnsi="Times New Roman"/>
        </w:rPr>
        <w:t xml:space="preserve"> điều kiện </w:t>
      </w:r>
      <w:r w:rsidR="001A40F8">
        <w:rPr>
          <w:rFonts w:ascii="Times New Roman" w:hAnsi="Times New Roman"/>
        </w:rPr>
        <w:t>cấp tốc</w:t>
      </w:r>
      <w:r w:rsidRPr="009C3BF7">
        <w:rPr>
          <w:rFonts w:ascii="Times New Roman" w:hAnsi="Times New Roman"/>
        </w:rPr>
        <w:t xml:space="preserve"> </w:t>
      </w:r>
      <w:r w:rsidR="00AF7E95" w:rsidRPr="009C3BF7">
        <w:rPr>
          <w:rFonts w:ascii="Times New Roman" w:hAnsi="Times New Roman"/>
        </w:rPr>
        <w:t xml:space="preserve">trong 6 tháng </w:t>
      </w:r>
      <w:r w:rsidRPr="009C3BF7">
        <w:rPr>
          <w:rFonts w:ascii="Times New Roman" w:hAnsi="Times New Roman"/>
        </w:rPr>
        <w:t xml:space="preserve">không ảnh hưởng đến độ ổn định hoá học. </w:t>
      </w:r>
    </w:p>
    <w:p w14:paraId="49AF232A" w14:textId="77777777" w:rsidR="00207379" w:rsidRPr="009C3BF7" w:rsidRDefault="00207379" w:rsidP="00A91B90">
      <w:pPr>
        <w:pStyle w:val="BodyTextIndent"/>
        <w:ind w:left="2160" w:firstLine="0"/>
        <w:rPr>
          <w:rFonts w:ascii="Times New Roman" w:hAnsi="Times New Roman"/>
        </w:rPr>
      </w:pPr>
    </w:p>
    <w:p w14:paraId="5EE4DD12" w14:textId="77777777" w:rsidR="00BA6F28" w:rsidRPr="009C3BF7" w:rsidRDefault="00BA6F28" w:rsidP="00A91B90">
      <w:pPr>
        <w:pStyle w:val="BodyTextIndent"/>
        <w:ind w:left="2160" w:firstLine="0"/>
        <w:rPr>
          <w:rFonts w:ascii="Times New Roman" w:hAnsi="Times New Roman"/>
        </w:rPr>
      </w:pPr>
      <w:r w:rsidRPr="009C3BF7">
        <w:rPr>
          <w:rFonts w:ascii="Times New Roman" w:hAnsi="Times New Roman"/>
        </w:rPr>
        <w:t>Hàm lượng paracetamol đã không thay đổi đáng kể so với giá trị ban đầu của các lô.</w:t>
      </w:r>
    </w:p>
    <w:p w14:paraId="0D01DB13" w14:textId="77777777" w:rsidR="00207379" w:rsidRPr="009C3BF7" w:rsidRDefault="00207379" w:rsidP="00BA6F28">
      <w:pPr>
        <w:pStyle w:val="BodyTextIndent"/>
        <w:ind w:left="1440" w:firstLine="0"/>
        <w:rPr>
          <w:rFonts w:ascii="Times New Roman" w:hAnsi="Times New Roman"/>
        </w:rPr>
      </w:pPr>
    </w:p>
    <w:p w14:paraId="1B3E3215" w14:textId="2D03E816" w:rsidR="00BA6F28" w:rsidRPr="009C3BF7" w:rsidRDefault="00BA6F28" w:rsidP="009C3BF7">
      <w:pPr>
        <w:pStyle w:val="BodyTextIndent"/>
        <w:tabs>
          <w:tab w:val="left" w:pos="720"/>
        </w:tabs>
        <w:spacing w:before="120" w:after="120"/>
        <w:ind w:left="720" w:hanging="720"/>
        <w:rPr>
          <w:rFonts w:ascii="Times New Roman" w:hAnsi="Times New Roman"/>
          <w:b/>
        </w:rPr>
      </w:pPr>
      <w:r w:rsidRPr="009C3BF7">
        <w:rPr>
          <w:rFonts w:ascii="Times New Roman" w:hAnsi="Times New Roman"/>
          <w:b/>
        </w:rPr>
        <w:t xml:space="preserve">11. </w:t>
      </w:r>
      <w:r w:rsidR="004975B7" w:rsidRPr="009C3BF7">
        <w:rPr>
          <w:rFonts w:ascii="Times New Roman" w:hAnsi="Times New Roman"/>
          <w:b/>
        </w:rPr>
        <w:tab/>
      </w:r>
      <w:r w:rsidRPr="009C3BF7">
        <w:rPr>
          <w:rFonts w:ascii="Times New Roman" w:hAnsi="Times New Roman"/>
          <w:b/>
        </w:rPr>
        <w:t>Bàn luận</w:t>
      </w:r>
      <w:r w:rsidR="00A41CCF">
        <w:rPr>
          <w:rFonts w:ascii="Times New Roman" w:hAnsi="Times New Roman"/>
          <w:b/>
        </w:rPr>
        <w:t>/</w:t>
      </w:r>
      <w:r w:rsidRPr="009C3BF7">
        <w:rPr>
          <w:rFonts w:ascii="Times New Roman" w:hAnsi="Times New Roman"/>
          <w:b/>
        </w:rPr>
        <w:t>kết luận</w:t>
      </w:r>
    </w:p>
    <w:p w14:paraId="3C1422BA" w14:textId="77777777" w:rsidR="00BA6F28" w:rsidRPr="009C3BF7" w:rsidRDefault="00BA6F28" w:rsidP="00A91B90">
      <w:pPr>
        <w:pStyle w:val="BodyTextIndent"/>
        <w:ind w:left="720" w:hanging="720"/>
        <w:rPr>
          <w:rFonts w:ascii="Times New Roman" w:hAnsi="Times New Roman"/>
        </w:rPr>
      </w:pPr>
      <w:r w:rsidRPr="009C3BF7">
        <w:rPr>
          <w:rFonts w:ascii="Times New Roman" w:hAnsi="Times New Roman"/>
        </w:rPr>
        <w:tab/>
        <w:t xml:space="preserve">Bảo quản </w:t>
      </w:r>
      <w:r w:rsidR="00B12BE7" w:rsidRPr="009C3BF7">
        <w:rPr>
          <w:rFonts w:ascii="Times New Roman" w:hAnsi="Times New Roman"/>
        </w:rPr>
        <w:t xml:space="preserve">ở </w:t>
      </w:r>
      <w:r w:rsidRPr="009C3BF7">
        <w:rPr>
          <w:rFonts w:ascii="Times New Roman" w:hAnsi="Times New Roman"/>
        </w:rPr>
        <w:t xml:space="preserve">điều </w:t>
      </w:r>
      <w:r w:rsidR="00207379" w:rsidRPr="009C3BF7">
        <w:rPr>
          <w:rFonts w:ascii="Times New Roman" w:hAnsi="Times New Roman"/>
        </w:rPr>
        <w:t xml:space="preserve">kiện thử nghiệm </w:t>
      </w:r>
      <w:r w:rsidR="00B138B1" w:rsidRPr="009C3BF7">
        <w:rPr>
          <w:rFonts w:ascii="Times New Roman" w:hAnsi="Times New Roman"/>
        </w:rPr>
        <w:t>dài hạn</w:t>
      </w:r>
      <w:r w:rsidR="00207379" w:rsidRPr="009C3BF7">
        <w:rPr>
          <w:rFonts w:ascii="Times New Roman" w:hAnsi="Times New Roman"/>
        </w:rPr>
        <w:t xml:space="preserve"> không </w:t>
      </w:r>
      <w:r w:rsidR="00B12BE7" w:rsidRPr="009C3BF7">
        <w:rPr>
          <w:rFonts w:ascii="Times New Roman" w:hAnsi="Times New Roman"/>
        </w:rPr>
        <w:t>làm</w:t>
      </w:r>
      <w:r w:rsidRPr="009C3BF7">
        <w:rPr>
          <w:rFonts w:ascii="Times New Roman" w:hAnsi="Times New Roman"/>
        </w:rPr>
        <w:t xml:space="preserve"> thay đổi kết quả định lượng paracetamol. </w:t>
      </w:r>
      <w:r w:rsidR="00207379" w:rsidRPr="009C3BF7">
        <w:rPr>
          <w:rFonts w:ascii="Times New Roman" w:hAnsi="Times New Roman"/>
        </w:rPr>
        <w:t>K</w:t>
      </w:r>
      <w:r w:rsidRPr="009C3BF7">
        <w:rPr>
          <w:rFonts w:ascii="Times New Roman" w:hAnsi="Times New Roman"/>
        </w:rPr>
        <w:t>hông nhận thấy có biến đổi đáng kể nào về độ ổn định vật lý và hoá học.</w:t>
      </w:r>
      <w:r w:rsidR="00207379" w:rsidRPr="009C3BF7">
        <w:rPr>
          <w:rFonts w:ascii="Times New Roman" w:hAnsi="Times New Roman"/>
        </w:rPr>
        <w:t xml:space="preserve"> Vì các dữ liệu thử nghiệm dài hạn và </w:t>
      </w:r>
      <w:r w:rsidR="001A40F8">
        <w:rPr>
          <w:rFonts w:ascii="Times New Roman" w:hAnsi="Times New Roman"/>
        </w:rPr>
        <w:t>cấp tốc</w:t>
      </w:r>
      <w:r w:rsidR="00207379" w:rsidRPr="009C3BF7">
        <w:rPr>
          <w:rFonts w:ascii="Times New Roman" w:hAnsi="Times New Roman"/>
        </w:rPr>
        <w:t xml:space="preserve"> cho thấy sự thay đổi rất </w:t>
      </w:r>
      <w:r w:rsidR="00B12BE7" w:rsidRPr="009C3BF7">
        <w:rPr>
          <w:rFonts w:ascii="Times New Roman" w:hAnsi="Times New Roman"/>
        </w:rPr>
        <w:t xml:space="preserve">nhỏ </w:t>
      </w:r>
      <w:r w:rsidR="00207379" w:rsidRPr="009C3BF7">
        <w:rPr>
          <w:rFonts w:ascii="Times New Roman" w:hAnsi="Times New Roman"/>
        </w:rPr>
        <w:t xml:space="preserve">hoặc không </w:t>
      </w:r>
      <w:r w:rsidR="00006260" w:rsidRPr="009C3BF7">
        <w:rPr>
          <w:rFonts w:ascii="Times New Roman" w:hAnsi="Times New Roman"/>
        </w:rPr>
        <w:t xml:space="preserve">thay </w:t>
      </w:r>
      <w:r w:rsidR="00207379" w:rsidRPr="009C3BF7">
        <w:rPr>
          <w:rFonts w:ascii="Times New Roman" w:hAnsi="Times New Roman"/>
        </w:rPr>
        <w:t xml:space="preserve">đổi theo thời gian và sự dao động rất </w:t>
      </w:r>
      <w:r w:rsidR="00B12BE7" w:rsidRPr="009C3BF7">
        <w:rPr>
          <w:rFonts w:ascii="Times New Roman" w:hAnsi="Times New Roman"/>
        </w:rPr>
        <w:t xml:space="preserve">thấp </w:t>
      </w:r>
      <w:r w:rsidR="00207379" w:rsidRPr="009C3BF7">
        <w:rPr>
          <w:rFonts w:ascii="Times New Roman" w:hAnsi="Times New Roman"/>
        </w:rPr>
        <w:t xml:space="preserve">nên </w:t>
      </w:r>
      <w:r w:rsidR="00006260" w:rsidRPr="009C3BF7">
        <w:rPr>
          <w:rFonts w:ascii="Times New Roman" w:hAnsi="Times New Roman"/>
        </w:rPr>
        <w:t xml:space="preserve">việc </w:t>
      </w:r>
      <w:r w:rsidR="00207379" w:rsidRPr="009C3BF7">
        <w:rPr>
          <w:rFonts w:ascii="Times New Roman" w:hAnsi="Times New Roman"/>
        </w:rPr>
        <w:t>phân tích thống kê được xem là không cần thiết.</w:t>
      </w:r>
    </w:p>
    <w:p w14:paraId="6B84FDE7" w14:textId="77777777" w:rsidR="00EA3629" w:rsidRDefault="00BA6F28" w:rsidP="00A91B90">
      <w:pPr>
        <w:pStyle w:val="BodyTextIndent"/>
        <w:spacing w:before="120" w:after="120"/>
        <w:ind w:left="720" w:hanging="720"/>
        <w:rPr>
          <w:rFonts w:ascii="Times New Roman" w:hAnsi="Times New Roman"/>
          <w:b/>
        </w:rPr>
      </w:pPr>
      <w:r w:rsidRPr="009C3BF7">
        <w:rPr>
          <w:rFonts w:ascii="Times New Roman" w:hAnsi="Times New Roman"/>
          <w:b/>
        </w:rPr>
        <w:tab/>
      </w:r>
    </w:p>
    <w:p w14:paraId="680D79EE" w14:textId="77777777" w:rsidR="00BA6F28" w:rsidRPr="009C3BF7" w:rsidRDefault="00BA6F28" w:rsidP="00EA3629">
      <w:pPr>
        <w:pStyle w:val="BodyTextIndent"/>
        <w:spacing w:before="120" w:after="120"/>
        <w:ind w:left="720" w:firstLine="0"/>
        <w:rPr>
          <w:rFonts w:ascii="Times New Roman" w:hAnsi="Times New Roman"/>
          <w:b/>
        </w:rPr>
      </w:pPr>
      <w:r w:rsidRPr="009C3BF7">
        <w:rPr>
          <w:rFonts w:ascii="Times New Roman" w:hAnsi="Times New Roman"/>
          <w:b/>
        </w:rPr>
        <w:t>Tuổi thọ:</w:t>
      </w:r>
    </w:p>
    <w:p w14:paraId="680B98C5" w14:textId="77777777" w:rsidR="00BA6F28" w:rsidRPr="009C3BF7" w:rsidRDefault="00BA6F28" w:rsidP="00EA3629">
      <w:pPr>
        <w:pStyle w:val="BodyTextIndent"/>
        <w:ind w:left="720" w:firstLine="0"/>
        <w:rPr>
          <w:rFonts w:ascii="Times New Roman" w:hAnsi="Times New Roman"/>
        </w:rPr>
      </w:pPr>
      <w:r w:rsidRPr="009C3BF7">
        <w:rPr>
          <w:rFonts w:ascii="Times New Roman" w:hAnsi="Times New Roman"/>
        </w:rPr>
        <w:t>Căn cứ</w:t>
      </w:r>
      <w:r w:rsidR="00207379" w:rsidRPr="009C3BF7">
        <w:rPr>
          <w:rFonts w:ascii="Times New Roman" w:hAnsi="Times New Roman"/>
        </w:rPr>
        <w:t xml:space="preserve"> </w:t>
      </w:r>
      <w:r w:rsidRPr="009C3BF7">
        <w:rPr>
          <w:rFonts w:ascii="Times New Roman" w:hAnsi="Times New Roman"/>
        </w:rPr>
        <w:t xml:space="preserve">vào các số liệu về kết quả nghiên cứu đã xác định </w:t>
      </w:r>
      <w:r w:rsidR="005F0DA7" w:rsidRPr="009C3BF7">
        <w:rPr>
          <w:rFonts w:ascii="Times New Roman" w:hAnsi="Times New Roman"/>
        </w:rPr>
        <w:t xml:space="preserve">được </w:t>
      </w:r>
      <w:r w:rsidRPr="009C3BF7">
        <w:rPr>
          <w:rFonts w:ascii="Times New Roman" w:hAnsi="Times New Roman"/>
        </w:rPr>
        <w:t xml:space="preserve">tuổi thọ của </w:t>
      </w:r>
      <w:r w:rsidR="00865D57">
        <w:rPr>
          <w:rFonts w:ascii="Times New Roman" w:hAnsi="Times New Roman"/>
        </w:rPr>
        <w:t>thành phẩm</w:t>
      </w:r>
      <w:r w:rsidRPr="009C3BF7">
        <w:rPr>
          <w:rFonts w:ascii="Times New Roman" w:hAnsi="Times New Roman"/>
        </w:rPr>
        <w:t xml:space="preserve"> là 5 năm.</w:t>
      </w:r>
    </w:p>
    <w:p w14:paraId="1FF09A54" w14:textId="77777777" w:rsidR="00EA3629" w:rsidRDefault="00EA3629" w:rsidP="00A91B90">
      <w:pPr>
        <w:pStyle w:val="BodyTextIndent"/>
        <w:spacing w:before="120" w:after="120"/>
        <w:ind w:left="720" w:firstLine="0"/>
        <w:jc w:val="left"/>
        <w:rPr>
          <w:rFonts w:ascii="Times New Roman" w:hAnsi="Times New Roman"/>
          <w:b/>
        </w:rPr>
      </w:pPr>
    </w:p>
    <w:p w14:paraId="6C5D5D68" w14:textId="77777777" w:rsidR="00BA6F28" w:rsidRPr="009C3BF7" w:rsidRDefault="00BA6F28" w:rsidP="00A91B90">
      <w:pPr>
        <w:pStyle w:val="BodyTextIndent"/>
        <w:spacing w:before="120" w:after="120"/>
        <w:ind w:left="720" w:firstLine="0"/>
        <w:jc w:val="left"/>
        <w:rPr>
          <w:rFonts w:ascii="Times New Roman" w:hAnsi="Times New Roman"/>
          <w:b/>
        </w:rPr>
      </w:pPr>
      <w:r w:rsidRPr="009C3BF7">
        <w:rPr>
          <w:rFonts w:ascii="Times New Roman" w:hAnsi="Times New Roman"/>
          <w:b/>
        </w:rPr>
        <w:t>Hướng dẫn bảo quản:</w:t>
      </w:r>
    </w:p>
    <w:p w14:paraId="54D55744" w14:textId="2381FEAE" w:rsidR="00BA6F28" w:rsidRPr="009C3BF7" w:rsidRDefault="00865D57" w:rsidP="009C3BF7">
      <w:pPr>
        <w:pStyle w:val="BodyTextIndent"/>
        <w:ind w:left="720" w:firstLine="0"/>
        <w:jc w:val="left"/>
        <w:rPr>
          <w:rFonts w:ascii="Times New Roman" w:hAnsi="Times New Roman"/>
        </w:rPr>
      </w:pPr>
      <w:r>
        <w:rPr>
          <w:rFonts w:ascii="Times New Roman" w:hAnsi="Times New Roman"/>
        </w:rPr>
        <w:t>Thành phẩm</w:t>
      </w:r>
      <w:r w:rsidR="00BA6F28" w:rsidRPr="009C3BF7">
        <w:rPr>
          <w:rFonts w:ascii="Times New Roman" w:hAnsi="Times New Roman"/>
        </w:rPr>
        <w:t xml:space="preserve"> có thể được ghi nhãn </w:t>
      </w:r>
      <w:r w:rsidR="00207379" w:rsidRPr="009C3BF7">
        <w:rPr>
          <w:rFonts w:ascii="Times New Roman" w:hAnsi="Times New Roman"/>
        </w:rPr>
        <w:t>"Bảo quản dưới 30</w:t>
      </w:r>
      <w:ins w:id="181" w:author="Nguyen Tran. Linh" w:date="2022-06-21T14:42:00Z">
        <w:r w:rsidR="00A21AD4">
          <w:rPr>
            <w:rFonts w:ascii="Times New Roman" w:hAnsi="Times New Roman"/>
          </w:rPr>
          <w:t xml:space="preserve"> </w:t>
        </w:r>
      </w:ins>
      <w:r w:rsidR="00E1797E">
        <w:rPr>
          <w:rFonts w:ascii="Times New Roman" w:hAnsi="Times New Roman"/>
          <w:vertAlign w:val="superscript"/>
        </w:rPr>
        <w:t>o</w:t>
      </w:r>
      <w:r w:rsidR="00207379" w:rsidRPr="009C3BF7">
        <w:rPr>
          <w:rFonts w:ascii="Times New Roman" w:hAnsi="Times New Roman"/>
        </w:rPr>
        <w:t>C".</w:t>
      </w:r>
    </w:p>
    <w:p w14:paraId="1781A88B" w14:textId="77777777" w:rsidR="00BA6F28" w:rsidRPr="009C3BF7" w:rsidRDefault="00BA6F28" w:rsidP="004975B7">
      <w:pPr>
        <w:pStyle w:val="BodyTextIndent"/>
        <w:ind w:firstLine="0"/>
        <w:jc w:val="left"/>
        <w:rPr>
          <w:rFonts w:ascii="Times New Roman" w:hAnsi="Times New Roman"/>
        </w:rPr>
      </w:pPr>
    </w:p>
    <w:p w14:paraId="642B91FE" w14:textId="77777777" w:rsidR="00BA6F28" w:rsidRPr="009C3BF7" w:rsidRDefault="00BA6F28" w:rsidP="00BA6F28">
      <w:pPr>
        <w:pStyle w:val="BodyTextIndent"/>
        <w:ind w:firstLine="0"/>
        <w:jc w:val="left"/>
        <w:rPr>
          <w:rFonts w:ascii="Times New Roman" w:hAnsi="Times New Roman"/>
        </w:rPr>
      </w:pPr>
    </w:p>
    <w:p w14:paraId="768CB1A2" w14:textId="77777777" w:rsidR="00BA6F28" w:rsidRPr="009C3BF7" w:rsidRDefault="00BA6F28" w:rsidP="00BA6F28">
      <w:pPr>
        <w:pStyle w:val="BodyTextIndent"/>
        <w:ind w:firstLine="0"/>
        <w:jc w:val="left"/>
        <w:rPr>
          <w:rFonts w:ascii="Times New Roman" w:hAnsi="Times New Roman"/>
        </w:rPr>
        <w:sectPr w:rsidR="00BA6F28" w:rsidRPr="009C3BF7" w:rsidSect="00996797">
          <w:headerReference w:type="default" r:id="rId8"/>
          <w:footerReference w:type="even" r:id="rId9"/>
          <w:footerReference w:type="default" r:id="rId10"/>
          <w:pgSz w:w="11907" w:h="16840" w:code="9"/>
          <w:pgMar w:top="1418" w:right="1134" w:bottom="1134" w:left="1134" w:header="720" w:footer="567" w:gutter="0"/>
          <w:pgNumType w:start="158"/>
          <w:cols w:space="720"/>
          <w:sectPrChange w:id="187" w:author="Admin" w:date="2022-07-06T09:27:00Z">
            <w:sectPr w:rsidR="00BA6F28" w:rsidRPr="009C3BF7" w:rsidSect="00996797">
              <w:pgMar w:top="1418" w:right="1134" w:bottom="1134" w:left="1134" w:header="720" w:footer="567" w:gutter="0"/>
            </w:sectPr>
          </w:sectPrChange>
        </w:sectPr>
      </w:pPr>
    </w:p>
    <w:p w14:paraId="0E87976E" w14:textId="77777777" w:rsidR="00BA6F28" w:rsidRPr="009C3BF7" w:rsidRDefault="00BA6F28" w:rsidP="00BA6F28">
      <w:pPr>
        <w:pStyle w:val="BodyTextIndent"/>
        <w:jc w:val="left"/>
        <w:rPr>
          <w:rFonts w:ascii="Times New Roman" w:hAnsi="Times New Roman"/>
          <w:b/>
          <w:bCs/>
          <w:u w:val="single"/>
        </w:rPr>
      </w:pPr>
      <w:r w:rsidRPr="009C3BF7">
        <w:rPr>
          <w:rFonts w:ascii="Times New Roman" w:hAnsi="Times New Roman"/>
          <w:b/>
          <w:bCs/>
          <w:u w:val="single"/>
        </w:rPr>
        <w:t>T</w:t>
      </w:r>
      <w:r w:rsidR="00207379" w:rsidRPr="009C3BF7">
        <w:rPr>
          <w:rFonts w:ascii="Times New Roman" w:hAnsi="Times New Roman"/>
          <w:b/>
          <w:bCs/>
          <w:u w:val="single"/>
        </w:rPr>
        <w:t>óm tắt kết quả nghiên cứu độ ổn định</w:t>
      </w:r>
    </w:p>
    <w:p w14:paraId="02C908F1" w14:textId="77777777" w:rsidR="00BA6F28" w:rsidRPr="009C3BF7" w:rsidRDefault="00BA6F28" w:rsidP="00BA6F28">
      <w:pPr>
        <w:pStyle w:val="BodyTextIndent"/>
        <w:ind w:firstLine="0"/>
        <w:jc w:val="center"/>
        <w:rPr>
          <w:rFonts w:ascii="Times New Roman" w:hAnsi="Times New Roman"/>
          <w:b/>
        </w:rPr>
      </w:pPr>
      <w:r w:rsidRPr="009C3BF7">
        <w:rPr>
          <w:rFonts w:ascii="Times New Roman" w:hAnsi="Times New Roman"/>
          <w:b/>
        </w:rPr>
        <w:t>Bảng 1</w:t>
      </w:r>
    </w:p>
    <w:p w14:paraId="7568BEF1" w14:textId="77777777" w:rsidR="00BA6F28" w:rsidRPr="009C3BF7" w:rsidRDefault="00BA6F28" w:rsidP="00BA6F28">
      <w:pPr>
        <w:pStyle w:val="BodyTextIndent"/>
        <w:ind w:firstLine="0"/>
        <w:jc w:val="center"/>
        <w:rPr>
          <w:rFonts w:ascii="Times New Roman" w:hAnsi="Times New Roman"/>
        </w:rPr>
      </w:pPr>
    </w:p>
    <w:p w14:paraId="4E722900" w14:textId="77777777" w:rsidR="00BA6F28" w:rsidRPr="009C3BF7" w:rsidRDefault="00865D57" w:rsidP="00BA6F28">
      <w:pPr>
        <w:pStyle w:val="BodyTextIndent"/>
        <w:ind w:firstLine="0"/>
        <w:jc w:val="left"/>
        <w:rPr>
          <w:rFonts w:ascii="Times New Roman" w:hAnsi="Times New Roman"/>
          <w:b/>
          <w:bCs/>
          <w:i/>
          <w:iCs/>
        </w:rPr>
      </w:pPr>
      <w:r>
        <w:rPr>
          <w:rFonts w:ascii="Times New Roman" w:hAnsi="Times New Roman"/>
          <w:b/>
          <w:bCs/>
          <w:i/>
          <w:iCs/>
        </w:rPr>
        <w:t>Thành phẩm</w:t>
      </w:r>
      <w:r w:rsidR="00BA6F28" w:rsidRPr="009C3BF7">
        <w:rPr>
          <w:rFonts w:ascii="Times New Roman" w:hAnsi="Times New Roman"/>
          <w:b/>
          <w:bCs/>
          <w:i/>
          <w:iCs/>
        </w:rPr>
        <w:t xml:space="preserve">: </w:t>
      </w:r>
      <w:r w:rsidR="00BA6F28" w:rsidRPr="009C3BF7">
        <w:rPr>
          <w:rFonts w:ascii="Times New Roman" w:hAnsi="Times New Roman"/>
          <w:b/>
          <w:bCs/>
          <w:i/>
          <w:iCs/>
        </w:rPr>
        <w:tab/>
      </w:r>
      <w:r w:rsidR="00BA6F28" w:rsidRPr="009C3BF7">
        <w:rPr>
          <w:rFonts w:ascii="Times New Roman" w:hAnsi="Times New Roman"/>
          <w:b/>
          <w:bCs/>
          <w:i/>
          <w:iCs/>
        </w:rPr>
        <w:tab/>
      </w:r>
      <w:r w:rsidR="00BA6F28" w:rsidRPr="009C3BF7">
        <w:rPr>
          <w:rFonts w:ascii="Times New Roman" w:hAnsi="Times New Roman"/>
          <w:b/>
          <w:bCs/>
          <w:i/>
          <w:iCs/>
        </w:rPr>
        <w:tab/>
        <w:t>Paracetamol</w:t>
      </w:r>
      <w:r w:rsidR="00BA6F28" w:rsidRPr="009C3BF7">
        <w:rPr>
          <w:rFonts w:ascii="Times New Roman" w:hAnsi="Times New Roman"/>
          <w:b/>
          <w:bCs/>
          <w:i/>
          <w:iCs/>
        </w:rPr>
        <w:tab/>
      </w:r>
      <w:r w:rsidR="00BA6F28" w:rsidRPr="009C3BF7">
        <w:rPr>
          <w:rFonts w:ascii="Times New Roman" w:hAnsi="Times New Roman"/>
          <w:b/>
          <w:bCs/>
          <w:i/>
          <w:iCs/>
        </w:rPr>
        <w:tab/>
      </w:r>
      <w:r w:rsidR="00BA6F28" w:rsidRPr="009C3BF7">
        <w:rPr>
          <w:rFonts w:ascii="Times New Roman" w:hAnsi="Times New Roman"/>
          <w:b/>
          <w:bCs/>
          <w:i/>
          <w:iCs/>
        </w:rPr>
        <w:tab/>
      </w:r>
      <w:r w:rsidR="00BA6F28" w:rsidRPr="009C3BF7">
        <w:rPr>
          <w:rFonts w:ascii="Times New Roman" w:hAnsi="Times New Roman"/>
          <w:b/>
          <w:bCs/>
          <w:i/>
          <w:iCs/>
        </w:rPr>
        <w:tab/>
      </w:r>
      <w:r w:rsidR="00BA6F28" w:rsidRPr="009C3BF7">
        <w:rPr>
          <w:rFonts w:ascii="Times New Roman" w:hAnsi="Times New Roman"/>
          <w:b/>
          <w:bCs/>
          <w:i/>
          <w:iCs/>
        </w:rPr>
        <w:tab/>
        <w:t>Lô số: 001</w:t>
      </w:r>
    </w:p>
    <w:p w14:paraId="0C9BC2BD" w14:textId="69042178" w:rsidR="00BA6F28" w:rsidRPr="009C3BF7" w:rsidRDefault="00BA6F28" w:rsidP="00BA6F28">
      <w:pPr>
        <w:pStyle w:val="BodyTextIndent"/>
        <w:ind w:firstLine="0"/>
        <w:jc w:val="left"/>
        <w:rPr>
          <w:rFonts w:ascii="Times New Roman" w:hAnsi="Times New Roman"/>
          <w:b/>
          <w:bCs/>
          <w:i/>
          <w:iCs/>
        </w:rPr>
      </w:pPr>
      <w:r w:rsidRPr="009C3BF7">
        <w:rPr>
          <w:rFonts w:ascii="Times New Roman" w:hAnsi="Times New Roman"/>
          <w:b/>
          <w:bCs/>
          <w:i/>
          <w:iCs/>
        </w:rPr>
        <w:t>Hàm lượng:</w:t>
      </w:r>
      <w:r w:rsidRPr="009C3BF7">
        <w:rPr>
          <w:rFonts w:ascii="Times New Roman" w:hAnsi="Times New Roman"/>
          <w:b/>
          <w:bCs/>
          <w:i/>
          <w:iCs/>
        </w:rPr>
        <w:tab/>
      </w:r>
      <w:r w:rsidRPr="009C3BF7">
        <w:rPr>
          <w:rFonts w:ascii="Times New Roman" w:hAnsi="Times New Roman"/>
          <w:b/>
          <w:bCs/>
          <w:i/>
          <w:iCs/>
        </w:rPr>
        <w:tab/>
      </w:r>
      <w:r w:rsidRPr="009C3BF7">
        <w:rPr>
          <w:rFonts w:ascii="Times New Roman" w:hAnsi="Times New Roman"/>
          <w:b/>
          <w:bCs/>
          <w:i/>
          <w:iCs/>
        </w:rPr>
        <w:tab/>
      </w:r>
      <w:r w:rsidRPr="009C3BF7">
        <w:rPr>
          <w:rFonts w:ascii="Times New Roman" w:hAnsi="Times New Roman"/>
          <w:b/>
          <w:bCs/>
          <w:i/>
          <w:iCs/>
        </w:rPr>
        <w:tab/>
        <w:t>500 mg</w:t>
      </w:r>
      <w:r w:rsidR="00EB2421">
        <w:rPr>
          <w:rFonts w:ascii="Times New Roman" w:hAnsi="Times New Roman"/>
          <w:b/>
          <w:bCs/>
          <w:i/>
          <w:iCs/>
        </w:rPr>
        <w:t>/</w:t>
      </w:r>
      <w:r w:rsidRPr="009C3BF7">
        <w:rPr>
          <w:rFonts w:ascii="Times New Roman" w:hAnsi="Times New Roman"/>
          <w:b/>
          <w:bCs/>
          <w:i/>
          <w:iCs/>
        </w:rPr>
        <w:t>viên nén</w:t>
      </w:r>
    </w:p>
    <w:p w14:paraId="4E8A890D" w14:textId="77777777" w:rsidR="00BA6F28" w:rsidRPr="009C3BF7" w:rsidRDefault="00BA6F28" w:rsidP="00BA6F28">
      <w:pPr>
        <w:pStyle w:val="BodyTextIndent"/>
        <w:ind w:firstLine="0"/>
        <w:jc w:val="left"/>
        <w:rPr>
          <w:rFonts w:ascii="Times New Roman" w:hAnsi="Times New Roman"/>
          <w:b/>
          <w:bCs/>
          <w:i/>
          <w:iCs/>
        </w:rPr>
      </w:pPr>
      <w:r w:rsidRPr="009C3BF7">
        <w:rPr>
          <w:rFonts w:ascii="Times New Roman" w:hAnsi="Times New Roman"/>
          <w:b/>
          <w:bCs/>
          <w:i/>
          <w:iCs/>
        </w:rPr>
        <w:t xml:space="preserve">Đóng gói: </w:t>
      </w:r>
      <w:r w:rsidRPr="009C3BF7">
        <w:rPr>
          <w:rFonts w:ascii="Times New Roman" w:hAnsi="Times New Roman"/>
          <w:b/>
          <w:bCs/>
          <w:i/>
          <w:iCs/>
        </w:rPr>
        <w:tab/>
      </w:r>
      <w:r w:rsidRPr="009C3BF7">
        <w:rPr>
          <w:rFonts w:ascii="Times New Roman" w:hAnsi="Times New Roman"/>
          <w:b/>
          <w:bCs/>
          <w:i/>
          <w:iCs/>
        </w:rPr>
        <w:tab/>
      </w:r>
      <w:r w:rsidRPr="009C3BF7">
        <w:rPr>
          <w:rFonts w:ascii="Times New Roman" w:hAnsi="Times New Roman"/>
          <w:b/>
          <w:bCs/>
          <w:i/>
          <w:iCs/>
        </w:rPr>
        <w:tab/>
      </w:r>
      <w:r w:rsidRPr="009C3BF7">
        <w:rPr>
          <w:rFonts w:ascii="Times New Roman" w:hAnsi="Times New Roman"/>
          <w:b/>
          <w:bCs/>
          <w:i/>
          <w:iCs/>
        </w:rPr>
        <w:tab/>
      </w:r>
      <w:r w:rsidR="007C2014" w:rsidRPr="009C3BF7">
        <w:rPr>
          <w:rFonts w:ascii="Times New Roman" w:hAnsi="Times New Roman"/>
          <w:b/>
          <w:bCs/>
          <w:i/>
          <w:iCs/>
        </w:rPr>
        <w:t>V</w:t>
      </w:r>
      <w:r w:rsidRPr="009C3BF7">
        <w:rPr>
          <w:rFonts w:ascii="Times New Roman" w:hAnsi="Times New Roman"/>
          <w:b/>
          <w:bCs/>
          <w:i/>
          <w:iCs/>
        </w:rPr>
        <w:t xml:space="preserve">ỉ </w:t>
      </w:r>
      <w:r w:rsidR="007C2014" w:rsidRPr="009C3BF7">
        <w:rPr>
          <w:rFonts w:ascii="Times New Roman" w:hAnsi="Times New Roman"/>
          <w:b/>
          <w:bCs/>
          <w:i/>
          <w:iCs/>
        </w:rPr>
        <w:t xml:space="preserve">bấm </w:t>
      </w:r>
      <w:r w:rsidRPr="009C3BF7">
        <w:rPr>
          <w:rFonts w:ascii="Times New Roman" w:hAnsi="Times New Roman"/>
          <w:b/>
          <w:bCs/>
          <w:i/>
          <w:iCs/>
        </w:rPr>
        <w:t>PVC</w:t>
      </w:r>
    </w:p>
    <w:p w14:paraId="33B8A0FF" w14:textId="77777777" w:rsidR="00BA6F28" w:rsidRPr="009C3BF7" w:rsidRDefault="00BA6F28" w:rsidP="00BA6F28">
      <w:pPr>
        <w:pStyle w:val="BodyTextIndent"/>
        <w:ind w:firstLine="0"/>
        <w:jc w:val="left"/>
        <w:rPr>
          <w:rFonts w:ascii="Times New Roman" w:hAnsi="Times New Roman"/>
          <w:b/>
          <w:bCs/>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7"/>
        <w:gridCol w:w="2280"/>
        <w:gridCol w:w="1554"/>
        <w:gridCol w:w="1036"/>
        <w:gridCol w:w="1139"/>
        <w:gridCol w:w="1865"/>
        <w:gridCol w:w="2072"/>
        <w:gridCol w:w="2486"/>
      </w:tblGrid>
      <w:tr w:rsidR="007433F1" w:rsidRPr="0037082D" w14:paraId="4753746F" w14:textId="77777777" w:rsidTr="007118E7">
        <w:trPr>
          <w:cantSplit/>
          <w:trHeight w:val="20"/>
          <w:tblHeader/>
          <w:jc w:val="center"/>
        </w:trPr>
        <w:tc>
          <w:tcPr>
            <w:tcW w:w="3647" w:type="dxa"/>
            <w:gridSpan w:val="2"/>
            <w:vAlign w:val="center"/>
          </w:tcPr>
          <w:p w14:paraId="4D053858"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Bảo quản</w:t>
            </w:r>
          </w:p>
        </w:tc>
        <w:tc>
          <w:tcPr>
            <w:tcW w:w="1554" w:type="dxa"/>
            <w:vMerge w:val="restart"/>
            <w:vAlign w:val="center"/>
          </w:tcPr>
          <w:p w14:paraId="5C4F5C69"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Hình thức</w:t>
            </w:r>
          </w:p>
        </w:tc>
        <w:tc>
          <w:tcPr>
            <w:tcW w:w="1036" w:type="dxa"/>
            <w:vMerge w:val="restart"/>
            <w:vAlign w:val="center"/>
          </w:tcPr>
          <w:p w14:paraId="6B991D2E" w14:textId="77777777" w:rsidR="007433F1" w:rsidRPr="009C3BF7" w:rsidRDefault="0038628A" w:rsidP="00CC2A78">
            <w:pPr>
              <w:pStyle w:val="BodyTextIndent"/>
              <w:ind w:left="0" w:firstLine="0"/>
              <w:jc w:val="center"/>
              <w:rPr>
                <w:rFonts w:ascii="Times New Roman" w:hAnsi="Times New Roman"/>
              </w:rPr>
            </w:pPr>
            <w:r w:rsidRPr="009C3BF7">
              <w:rPr>
                <w:rFonts w:ascii="Times New Roman" w:hAnsi="Times New Roman"/>
              </w:rPr>
              <w:t>Đ</w:t>
            </w:r>
            <w:r w:rsidR="007433F1" w:rsidRPr="009C3BF7">
              <w:rPr>
                <w:rFonts w:ascii="Times New Roman" w:hAnsi="Times New Roman"/>
              </w:rPr>
              <w:t>ộ cứng (N)</w:t>
            </w:r>
          </w:p>
        </w:tc>
        <w:tc>
          <w:tcPr>
            <w:tcW w:w="1139" w:type="dxa"/>
            <w:vMerge w:val="restart"/>
            <w:vAlign w:val="center"/>
          </w:tcPr>
          <w:p w14:paraId="6C01634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 xml:space="preserve">Độ </w:t>
            </w:r>
            <w:r w:rsidR="0038628A" w:rsidRPr="009C3BF7">
              <w:rPr>
                <w:rFonts w:ascii="Times New Roman" w:hAnsi="Times New Roman"/>
              </w:rPr>
              <w:t>bở</w:t>
            </w:r>
            <w:r w:rsidRPr="009C3BF7">
              <w:rPr>
                <w:rFonts w:ascii="Times New Roman" w:hAnsi="Times New Roman"/>
              </w:rPr>
              <w:t xml:space="preserve"> (%)</w:t>
            </w:r>
          </w:p>
        </w:tc>
        <w:tc>
          <w:tcPr>
            <w:tcW w:w="1865" w:type="dxa"/>
            <w:vMerge w:val="restart"/>
            <w:vAlign w:val="center"/>
          </w:tcPr>
          <w:p w14:paraId="0C4A4E1F"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Hàm lượng</w:t>
            </w:r>
            <w:r w:rsidR="0038628A" w:rsidRPr="009C3BF7">
              <w:rPr>
                <w:rFonts w:ascii="Times New Roman" w:hAnsi="Times New Roman"/>
              </w:rPr>
              <w:t>:</w:t>
            </w:r>
            <w:r w:rsidRPr="009C3BF7">
              <w:rPr>
                <w:rFonts w:ascii="Times New Roman" w:hAnsi="Times New Roman"/>
              </w:rPr>
              <w:t xml:space="preserve"> paracetamol 500</w:t>
            </w:r>
            <w:r w:rsidR="00CC2A78">
              <w:rPr>
                <w:rFonts w:ascii="Times New Roman" w:hAnsi="Times New Roman"/>
              </w:rPr>
              <w:t xml:space="preserve"> </w:t>
            </w:r>
            <w:r w:rsidRPr="009C3BF7">
              <w:rPr>
                <w:rFonts w:ascii="Times New Roman" w:hAnsi="Times New Roman"/>
              </w:rPr>
              <w:t>mg</w:t>
            </w:r>
          </w:p>
        </w:tc>
        <w:tc>
          <w:tcPr>
            <w:tcW w:w="2072" w:type="dxa"/>
            <w:vAlign w:val="center"/>
          </w:tcPr>
          <w:p w14:paraId="19A3BF13" w14:textId="77777777" w:rsidR="007433F1" w:rsidRPr="009C3BF7" w:rsidRDefault="0038628A" w:rsidP="00CC2A78">
            <w:pPr>
              <w:pStyle w:val="BodyTextIndent"/>
              <w:ind w:left="0" w:firstLine="0"/>
              <w:jc w:val="center"/>
              <w:rPr>
                <w:rFonts w:ascii="Times New Roman" w:hAnsi="Times New Roman"/>
              </w:rPr>
            </w:pPr>
            <w:r w:rsidRPr="009C3BF7">
              <w:rPr>
                <w:rFonts w:ascii="Times New Roman" w:hAnsi="Times New Roman"/>
              </w:rPr>
              <w:t xml:space="preserve">Sản phẩm </w:t>
            </w:r>
            <w:r w:rsidR="00CC2A78">
              <w:rPr>
                <w:rFonts w:ascii="Times New Roman" w:hAnsi="Times New Roman"/>
              </w:rPr>
              <w:br/>
            </w:r>
            <w:r w:rsidRPr="009C3BF7">
              <w:rPr>
                <w:rFonts w:ascii="Times New Roman" w:hAnsi="Times New Roman"/>
              </w:rPr>
              <w:t>phân hủy</w:t>
            </w:r>
          </w:p>
        </w:tc>
        <w:tc>
          <w:tcPr>
            <w:tcW w:w="2486" w:type="dxa"/>
            <w:vMerge w:val="restart"/>
            <w:vAlign w:val="center"/>
          </w:tcPr>
          <w:p w14:paraId="39E5FE24" w14:textId="77777777" w:rsidR="007433F1" w:rsidRPr="009C3BF7" w:rsidRDefault="00CA5567" w:rsidP="00CC2A78">
            <w:pPr>
              <w:pStyle w:val="BodyTextIndent"/>
              <w:ind w:left="0" w:firstLine="0"/>
              <w:jc w:val="center"/>
              <w:rPr>
                <w:rFonts w:ascii="Times New Roman" w:hAnsi="Times New Roman"/>
              </w:rPr>
            </w:pPr>
            <w:r>
              <w:rPr>
                <w:rFonts w:ascii="Times New Roman" w:hAnsi="Times New Roman"/>
              </w:rPr>
              <w:t>Giới hạn vi sinh vật</w:t>
            </w:r>
          </w:p>
        </w:tc>
      </w:tr>
      <w:tr w:rsidR="007433F1" w:rsidRPr="0037082D" w14:paraId="1D776306" w14:textId="77777777" w:rsidTr="007118E7">
        <w:trPr>
          <w:cantSplit/>
          <w:trHeight w:val="20"/>
          <w:tblHeader/>
          <w:jc w:val="center"/>
        </w:trPr>
        <w:tc>
          <w:tcPr>
            <w:tcW w:w="1367" w:type="dxa"/>
            <w:vAlign w:val="center"/>
          </w:tcPr>
          <w:p w14:paraId="67A6997E"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Thời gian (tháng)</w:t>
            </w:r>
          </w:p>
        </w:tc>
        <w:tc>
          <w:tcPr>
            <w:tcW w:w="2279" w:type="dxa"/>
            <w:vAlign w:val="center"/>
          </w:tcPr>
          <w:p w14:paraId="7D5B6870"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Điều kiện</w:t>
            </w:r>
          </w:p>
        </w:tc>
        <w:tc>
          <w:tcPr>
            <w:tcW w:w="1554" w:type="dxa"/>
            <w:vMerge/>
          </w:tcPr>
          <w:p w14:paraId="36C27F95" w14:textId="77777777" w:rsidR="007433F1" w:rsidRPr="009C3BF7" w:rsidRDefault="007433F1" w:rsidP="00CC2A78">
            <w:pPr>
              <w:pStyle w:val="BodyTextIndent"/>
              <w:tabs>
                <w:tab w:val="center" w:pos="4320"/>
                <w:tab w:val="right" w:pos="8640"/>
              </w:tabs>
              <w:ind w:left="0" w:firstLine="0"/>
              <w:jc w:val="center"/>
              <w:rPr>
                <w:rFonts w:ascii="Times New Roman" w:hAnsi="Times New Roman"/>
              </w:rPr>
            </w:pPr>
          </w:p>
        </w:tc>
        <w:tc>
          <w:tcPr>
            <w:tcW w:w="1036" w:type="dxa"/>
            <w:vMerge/>
          </w:tcPr>
          <w:p w14:paraId="5EA54A5F" w14:textId="77777777" w:rsidR="007433F1" w:rsidRPr="009C3BF7" w:rsidRDefault="007433F1" w:rsidP="00CC2A78">
            <w:pPr>
              <w:pStyle w:val="BodyTextIndent"/>
              <w:tabs>
                <w:tab w:val="center" w:pos="4320"/>
                <w:tab w:val="right" w:pos="8640"/>
              </w:tabs>
              <w:ind w:left="0" w:firstLine="0"/>
              <w:jc w:val="center"/>
              <w:rPr>
                <w:rFonts w:ascii="Times New Roman" w:hAnsi="Times New Roman"/>
              </w:rPr>
            </w:pPr>
          </w:p>
        </w:tc>
        <w:tc>
          <w:tcPr>
            <w:tcW w:w="1139" w:type="dxa"/>
            <w:vMerge/>
          </w:tcPr>
          <w:p w14:paraId="06231726" w14:textId="77777777" w:rsidR="007433F1" w:rsidRPr="009C3BF7" w:rsidRDefault="007433F1" w:rsidP="00CC2A78">
            <w:pPr>
              <w:pStyle w:val="BodyTextIndent"/>
              <w:tabs>
                <w:tab w:val="center" w:pos="4320"/>
                <w:tab w:val="right" w:pos="8640"/>
              </w:tabs>
              <w:ind w:left="0" w:firstLine="0"/>
              <w:jc w:val="center"/>
              <w:rPr>
                <w:rFonts w:ascii="Times New Roman" w:hAnsi="Times New Roman"/>
              </w:rPr>
            </w:pPr>
          </w:p>
        </w:tc>
        <w:tc>
          <w:tcPr>
            <w:tcW w:w="1865" w:type="dxa"/>
            <w:vMerge/>
          </w:tcPr>
          <w:p w14:paraId="0B3BD138" w14:textId="77777777" w:rsidR="007433F1" w:rsidRPr="009C3BF7" w:rsidRDefault="007433F1" w:rsidP="00CC2A78">
            <w:pPr>
              <w:pStyle w:val="BodyTextIndent"/>
              <w:tabs>
                <w:tab w:val="center" w:pos="4320"/>
                <w:tab w:val="right" w:pos="8640"/>
              </w:tabs>
              <w:ind w:left="0" w:firstLine="0"/>
              <w:jc w:val="center"/>
              <w:rPr>
                <w:rFonts w:ascii="Times New Roman" w:hAnsi="Times New Roman"/>
              </w:rPr>
            </w:pPr>
          </w:p>
        </w:tc>
        <w:tc>
          <w:tcPr>
            <w:tcW w:w="2072" w:type="dxa"/>
            <w:vAlign w:val="center"/>
          </w:tcPr>
          <w:p w14:paraId="10D5FE9B"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p-aminophenol</w:t>
            </w:r>
          </w:p>
          <w:p w14:paraId="7C9528B1"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w:t>
            </w:r>
          </w:p>
        </w:tc>
        <w:tc>
          <w:tcPr>
            <w:tcW w:w="2486" w:type="dxa"/>
            <w:vMerge/>
          </w:tcPr>
          <w:p w14:paraId="01470AD6" w14:textId="77777777" w:rsidR="007433F1" w:rsidRPr="009C3BF7" w:rsidRDefault="007433F1" w:rsidP="00CC2A78">
            <w:pPr>
              <w:pStyle w:val="BodyTextIndent"/>
              <w:tabs>
                <w:tab w:val="center" w:pos="4320"/>
                <w:tab w:val="right" w:pos="8640"/>
              </w:tabs>
              <w:ind w:left="0" w:firstLine="0"/>
              <w:jc w:val="center"/>
              <w:rPr>
                <w:rFonts w:ascii="Times New Roman" w:hAnsi="Times New Roman"/>
              </w:rPr>
            </w:pPr>
          </w:p>
        </w:tc>
      </w:tr>
      <w:tr w:rsidR="007433F1" w:rsidRPr="0037082D" w14:paraId="31ED0029" w14:textId="77777777" w:rsidTr="007118E7">
        <w:trPr>
          <w:cantSplit/>
          <w:trHeight w:val="20"/>
          <w:tblHeader/>
          <w:jc w:val="center"/>
        </w:trPr>
        <w:tc>
          <w:tcPr>
            <w:tcW w:w="3647" w:type="dxa"/>
            <w:gridSpan w:val="2"/>
            <w:vAlign w:val="center"/>
          </w:tcPr>
          <w:p w14:paraId="081EA843" w14:textId="77777777" w:rsidR="007433F1" w:rsidRPr="009C3BF7" w:rsidRDefault="0038628A" w:rsidP="00CC2A78">
            <w:pPr>
              <w:pStyle w:val="BodyTextIndent"/>
              <w:ind w:left="0" w:firstLine="0"/>
              <w:jc w:val="center"/>
              <w:rPr>
                <w:rFonts w:ascii="Times New Roman" w:hAnsi="Times New Roman"/>
              </w:rPr>
            </w:pPr>
            <w:r w:rsidRPr="009C3BF7">
              <w:rPr>
                <w:rFonts w:ascii="Times New Roman" w:hAnsi="Times New Roman"/>
              </w:rPr>
              <w:t>Chỉ t</w:t>
            </w:r>
            <w:r w:rsidR="007433F1" w:rsidRPr="009C3BF7">
              <w:rPr>
                <w:rFonts w:ascii="Times New Roman" w:hAnsi="Times New Roman"/>
              </w:rPr>
              <w:t>iêu</w:t>
            </w:r>
          </w:p>
        </w:tc>
        <w:tc>
          <w:tcPr>
            <w:tcW w:w="1554" w:type="dxa"/>
          </w:tcPr>
          <w:p w14:paraId="1B29D178"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Viên nén màu trắng hình trụ dẹt</w:t>
            </w:r>
          </w:p>
        </w:tc>
        <w:tc>
          <w:tcPr>
            <w:tcW w:w="1036" w:type="dxa"/>
          </w:tcPr>
          <w:p w14:paraId="2E55B07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u w:val="single"/>
              </w:rPr>
              <w:t>&gt;</w:t>
            </w:r>
            <w:r w:rsidRPr="009C3BF7">
              <w:rPr>
                <w:rFonts w:ascii="Times New Roman" w:hAnsi="Times New Roman"/>
              </w:rPr>
              <w:t xml:space="preserve"> 70 N</w:t>
            </w:r>
          </w:p>
        </w:tc>
        <w:tc>
          <w:tcPr>
            <w:tcW w:w="1139" w:type="dxa"/>
          </w:tcPr>
          <w:p w14:paraId="28607CF9" w14:textId="6A08D2D2" w:rsidR="007433F1" w:rsidRPr="009C3BF7" w:rsidRDefault="00AE6870" w:rsidP="00CC2A78">
            <w:pPr>
              <w:pStyle w:val="BodyTextIndent"/>
              <w:ind w:left="0" w:firstLine="0"/>
              <w:jc w:val="center"/>
              <w:rPr>
                <w:rFonts w:ascii="Times New Roman" w:hAnsi="Times New Roman"/>
              </w:rPr>
            </w:pPr>
            <w:r w:rsidRPr="009C3BF7">
              <w:rPr>
                <w:rFonts w:ascii="Times New Roman" w:hAnsi="Times New Roman"/>
              </w:rPr>
              <w:t xml:space="preserve">≤ </w:t>
            </w:r>
            <w:r w:rsidR="007433F1" w:rsidRPr="009C3BF7">
              <w:rPr>
                <w:rFonts w:ascii="Times New Roman" w:hAnsi="Times New Roman"/>
              </w:rPr>
              <w:t>2 %</w:t>
            </w:r>
          </w:p>
        </w:tc>
        <w:tc>
          <w:tcPr>
            <w:tcW w:w="1865" w:type="dxa"/>
          </w:tcPr>
          <w:p w14:paraId="18A7183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95,0 - 105,0%</w:t>
            </w:r>
          </w:p>
        </w:tc>
        <w:tc>
          <w:tcPr>
            <w:tcW w:w="2072" w:type="dxa"/>
          </w:tcPr>
          <w:p w14:paraId="5D58B734" w14:textId="67ED277C" w:rsidR="007433F1" w:rsidRPr="009C3BF7" w:rsidRDefault="00AE6870" w:rsidP="00CC2A78">
            <w:pPr>
              <w:pStyle w:val="BodyTextIndent"/>
              <w:ind w:left="0" w:firstLine="0"/>
              <w:jc w:val="center"/>
              <w:rPr>
                <w:rFonts w:ascii="Times New Roman" w:hAnsi="Times New Roman"/>
              </w:rPr>
            </w:pPr>
            <w:r w:rsidRPr="009C3BF7">
              <w:rPr>
                <w:rFonts w:ascii="Times New Roman" w:hAnsi="Times New Roman"/>
              </w:rPr>
              <w:t xml:space="preserve">≤ </w:t>
            </w:r>
            <w:r w:rsidR="007433F1" w:rsidRPr="009C3BF7">
              <w:rPr>
                <w:rFonts w:ascii="Times New Roman" w:hAnsi="Times New Roman"/>
              </w:rPr>
              <w:t>0,005%</w:t>
            </w:r>
          </w:p>
        </w:tc>
        <w:tc>
          <w:tcPr>
            <w:tcW w:w="2486" w:type="dxa"/>
          </w:tcPr>
          <w:p w14:paraId="2F793772"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Tổng số ≤ 10</w:t>
            </w:r>
            <w:r w:rsidRPr="009C3BF7">
              <w:rPr>
                <w:rFonts w:ascii="Times New Roman" w:hAnsi="Times New Roman"/>
                <w:vertAlign w:val="superscript"/>
              </w:rPr>
              <w:t>2</w:t>
            </w:r>
            <w:r w:rsidRPr="009C3BF7">
              <w:rPr>
                <w:rFonts w:ascii="Times New Roman" w:hAnsi="Times New Roman"/>
              </w:rPr>
              <w:t xml:space="preserve"> CFU</w:t>
            </w:r>
          </w:p>
          <w:p w14:paraId="5850E1A3" w14:textId="77777777" w:rsidR="007433F1" w:rsidRPr="009C3BF7" w:rsidRDefault="007433F1" w:rsidP="00CC2A78">
            <w:pPr>
              <w:pStyle w:val="BodyTextIndent"/>
              <w:ind w:left="0" w:firstLine="0"/>
              <w:jc w:val="center"/>
              <w:rPr>
                <w:rFonts w:ascii="Times New Roman" w:hAnsi="Times New Roman"/>
                <w:b/>
              </w:rPr>
            </w:pPr>
            <w:r w:rsidRPr="009C3BF7">
              <w:rPr>
                <w:rFonts w:ascii="Times New Roman" w:hAnsi="Times New Roman"/>
                <w:b/>
              </w:rPr>
              <w:t>E.coli: không có</w:t>
            </w:r>
          </w:p>
        </w:tc>
      </w:tr>
      <w:tr w:rsidR="007433F1" w:rsidRPr="0037082D" w14:paraId="193119DB" w14:textId="77777777" w:rsidTr="007118E7">
        <w:trPr>
          <w:cantSplit/>
          <w:trHeight w:val="20"/>
          <w:jc w:val="center"/>
        </w:trPr>
        <w:tc>
          <w:tcPr>
            <w:tcW w:w="1367" w:type="dxa"/>
          </w:tcPr>
          <w:p w14:paraId="6C2BE57B"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Ban đầu</w:t>
            </w:r>
          </w:p>
        </w:tc>
        <w:tc>
          <w:tcPr>
            <w:tcW w:w="2279" w:type="dxa"/>
          </w:tcPr>
          <w:p w14:paraId="6B0F8F8D" w14:textId="77777777" w:rsidR="007433F1" w:rsidRPr="009C3BF7" w:rsidRDefault="007433F1" w:rsidP="00CC2A78">
            <w:pPr>
              <w:pStyle w:val="BodyTextIndent"/>
              <w:tabs>
                <w:tab w:val="center" w:pos="4320"/>
                <w:tab w:val="right" w:pos="8640"/>
              </w:tabs>
              <w:ind w:left="0" w:firstLine="0"/>
              <w:jc w:val="center"/>
              <w:rPr>
                <w:rFonts w:ascii="Times New Roman" w:hAnsi="Times New Roman"/>
              </w:rPr>
            </w:pPr>
          </w:p>
        </w:tc>
        <w:tc>
          <w:tcPr>
            <w:tcW w:w="1554" w:type="dxa"/>
          </w:tcPr>
          <w:p w14:paraId="4F02F56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tc>
        <w:tc>
          <w:tcPr>
            <w:tcW w:w="1036" w:type="dxa"/>
          </w:tcPr>
          <w:p w14:paraId="3F8D60E3"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80</w:t>
            </w:r>
          </w:p>
        </w:tc>
        <w:tc>
          <w:tcPr>
            <w:tcW w:w="1139" w:type="dxa"/>
          </w:tcPr>
          <w:p w14:paraId="2DCAB098"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w:t>
            </w:r>
          </w:p>
        </w:tc>
        <w:tc>
          <w:tcPr>
            <w:tcW w:w="1865" w:type="dxa"/>
          </w:tcPr>
          <w:p w14:paraId="53E57FA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98,8</w:t>
            </w:r>
          </w:p>
        </w:tc>
        <w:tc>
          <w:tcPr>
            <w:tcW w:w="2072" w:type="dxa"/>
          </w:tcPr>
          <w:p w14:paraId="265FDC20"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0,001</w:t>
            </w:r>
          </w:p>
        </w:tc>
        <w:tc>
          <w:tcPr>
            <w:tcW w:w="2486" w:type="dxa"/>
          </w:tcPr>
          <w:p w14:paraId="468C8E04"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tc>
      </w:tr>
      <w:tr w:rsidR="007433F1" w:rsidRPr="0037082D" w14:paraId="74BC1778" w14:textId="77777777" w:rsidTr="007118E7">
        <w:trPr>
          <w:cantSplit/>
          <w:trHeight w:val="20"/>
          <w:jc w:val="center"/>
        </w:trPr>
        <w:tc>
          <w:tcPr>
            <w:tcW w:w="1367" w:type="dxa"/>
          </w:tcPr>
          <w:p w14:paraId="0BB9975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3</w:t>
            </w:r>
          </w:p>
          <w:p w14:paraId="69EFA198"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6</w:t>
            </w:r>
          </w:p>
          <w:p w14:paraId="29173EE1"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w:t>
            </w:r>
          </w:p>
          <w:p w14:paraId="7BD3FE79"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12</w:t>
            </w:r>
          </w:p>
          <w:p w14:paraId="0ED665C4"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18</w:t>
            </w:r>
          </w:p>
          <w:p w14:paraId="520AC2C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24</w:t>
            </w:r>
          </w:p>
          <w:p w14:paraId="01DF3D70"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36</w:t>
            </w:r>
          </w:p>
          <w:p w14:paraId="6C44AFC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48</w:t>
            </w:r>
          </w:p>
          <w:p w14:paraId="22193B92"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60</w:t>
            </w:r>
          </w:p>
        </w:tc>
        <w:tc>
          <w:tcPr>
            <w:tcW w:w="2279" w:type="dxa"/>
          </w:tcPr>
          <w:p w14:paraId="3D0F106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Nhiệt độ</w:t>
            </w:r>
          </w:p>
          <w:p w14:paraId="05F51A63" w14:textId="15431899"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30</w:t>
            </w:r>
            <w:ins w:id="188" w:author="Nguyen Tran. Linh" w:date="2022-06-21T14:42:00Z">
              <w:r w:rsidR="00A21AD4">
                <w:rPr>
                  <w:rFonts w:ascii="Times New Roman" w:hAnsi="Times New Roman"/>
                </w:rPr>
                <w:t xml:space="preserve"> </w:t>
              </w:r>
            </w:ins>
            <w:r w:rsidR="00E1797E">
              <w:rPr>
                <w:rFonts w:ascii="Times New Roman" w:hAnsi="Times New Roman"/>
                <w:vertAlign w:val="superscript"/>
              </w:rPr>
              <w:t>o</w:t>
            </w:r>
            <w:r w:rsidRPr="004C2B11">
              <w:rPr>
                <w:rFonts w:ascii="Times New Roman" w:hAnsi="Times New Roman"/>
              </w:rPr>
              <w:t>C</w:t>
            </w:r>
            <w:r w:rsidR="004C2B11" w:rsidRPr="004C2B11">
              <w:rPr>
                <w:rFonts w:ascii="Times New Roman" w:hAnsi="Times New Roman"/>
              </w:rPr>
              <w:t xml:space="preserve"> ±</w:t>
            </w:r>
            <w:r w:rsidRPr="004C2B11">
              <w:rPr>
                <w:rFonts w:ascii="Times New Roman" w:hAnsi="Times New Roman"/>
              </w:rPr>
              <w:t xml:space="preserve"> </w:t>
            </w:r>
            <w:r w:rsidR="009D60A3" w:rsidRPr="004C2B11">
              <w:rPr>
                <w:rFonts w:ascii="Times New Roman" w:hAnsi="Times New Roman"/>
              </w:rPr>
              <w:t>2</w:t>
            </w:r>
            <w:ins w:id="189" w:author="Nguyen Tran. Linh" w:date="2022-06-21T14:42:00Z">
              <w:r w:rsidR="00A21AD4">
                <w:rPr>
                  <w:rFonts w:ascii="Times New Roman" w:hAnsi="Times New Roman"/>
                </w:rPr>
                <w:t xml:space="preserve"> </w:t>
              </w:r>
            </w:ins>
            <w:r w:rsidR="00E1797E">
              <w:rPr>
                <w:rFonts w:ascii="Times New Roman" w:hAnsi="Times New Roman"/>
                <w:vertAlign w:val="superscript"/>
              </w:rPr>
              <w:t>o</w:t>
            </w:r>
            <w:r w:rsidR="009D60A3" w:rsidRPr="004C2B11">
              <w:rPr>
                <w:rFonts w:ascii="Times New Roman" w:hAnsi="Times New Roman"/>
              </w:rPr>
              <w:t>C</w:t>
            </w:r>
          </w:p>
          <w:p w14:paraId="2701E8B6"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Độ ẩm tương đối</w:t>
            </w:r>
          </w:p>
          <w:p w14:paraId="0F49500F"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 xml:space="preserve">70% </w:t>
            </w:r>
            <w:r w:rsidR="004C2B11" w:rsidRPr="0075645C">
              <w:rPr>
                <w:rFonts w:ascii="Times New Roman" w:hAnsi="Times New Roman"/>
              </w:rPr>
              <w:t>±</w:t>
            </w:r>
            <w:r w:rsidRPr="009C3BF7">
              <w:rPr>
                <w:rFonts w:ascii="Times New Roman" w:hAnsi="Times New Roman"/>
              </w:rPr>
              <w:t xml:space="preserve"> 5%</w:t>
            </w:r>
          </w:p>
        </w:tc>
        <w:tc>
          <w:tcPr>
            <w:tcW w:w="1554" w:type="dxa"/>
          </w:tcPr>
          <w:p w14:paraId="0A90FCEF"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77441A1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0AAABAB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52C9621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12C49F8A"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1C2937CB"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744E253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74F75B5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507906A1"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tc>
        <w:tc>
          <w:tcPr>
            <w:tcW w:w="1036" w:type="dxa"/>
          </w:tcPr>
          <w:p w14:paraId="4E00347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80</w:t>
            </w:r>
          </w:p>
          <w:p w14:paraId="78E99B3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85</w:t>
            </w:r>
          </w:p>
          <w:p w14:paraId="34F53D1E"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90</w:t>
            </w:r>
          </w:p>
          <w:p w14:paraId="3F36662A"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85</w:t>
            </w:r>
          </w:p>
          <w:p w14:paraId="24FA30E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97</w:t>
            </w:r>
          </w:p>
          <w:p w14:paraId="2D33BB81"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94</w:t>
            </w:r>
          </w:p>
          <w:p w14:paraId="34AD21A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87</w:t>
            </w:r>
          </w:p>
          <w:p w14:paraId="70F1AD3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98</w:t>
            </w:r>
          </w:p>
          <w:p w14:paraId="028EAF69"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93</w:t>
            </w:r>
          </w:p>
        </w:tc>
        <w:tc>
          <w:tcPr>
            <w:tcW w:w="1139" w:type="dxa"/>
          </w:tcPr>
          <w:p w14:paraId="36EC0B03"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w:t>
            </w:r>
          </w:p>
          <w:p w14:paraId="186F50F4"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0,5</w:t>
            </w:r>
          </w:p>
          <w:p w14:paraId="0181697A"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0,5</w:t>
            </w:r>
          </w:p>
          <w:p w14:paraId="5CB80FB6"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w:t>
            </w:r>
          </w:p>
          <w:p w14:paraId="1C3FA14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w:t>
            </w:r>
          </w:p>
          <w:p w14:paraId="501AA570"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0,5</w:t>
            </w:r>
          </w:p>
          <w:p w14:paraId="29499D92"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w:t>
            </w:r>
          </w:p>
          <w:p w14:paraId="082EA264"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w:t>
            </w:r>
          </w:p>
          <w:p w14:paraId="00187A39"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0,5</w:t>
            </w:r>
          </w:p>
        </w:tc>
        <w:tc>
          <w:tcPr>
            <w:tcW w:w="1865" w:type="dxa"/>
          </w:tcPr>
          <w:p w14:paraId="46159068"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101,4</w:t>
            </w:r>
          </w:p>
          <w:p w14:paraId="4451CC5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98,3</w:t>
            </w:r>
          </w:p>
          <w:p w14:paraId="1119C01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99,6</w:t>
            </w:r>
          </w:p>
          <w:p w14:paraId="23EADD9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98,9</w:t>
            </w:r>
          </w:p>
          <w:p w14:paraId="0443BC48"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99,0</w:t>
            </w:r>
          </w:p>
          <w:p w14:paraId="359AC224"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98,9</w:t>
            </w:r>
          </w:p>
          <w:p w14:paraId="0D16AA76"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99,1</w:t>
            </w:r>
          </w:p>
          <w:p w14:paraId="39961A01"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99,5</w:t>
            </w:r>
          </w:p>
          <w:p w14:paraId="4E70677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99,3</w:t>
            </w:r>
          </w:p>
        </w:tc>
        <w:tc>
          <w:tcPr>
            <w:tcW w:w="2072" w:type="dxa"/>
          </w:tcPr>
          <w:p w14:paraId="493EF90E"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0,002</w:t>
            </w:r>
          </w:p>
          <w:p w14:paraId="0FE57557"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0,004</w:t>
            </w:r>
          </w:p>
          <w:p w14:paraId="70D3499E"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0,001</w:t>
            </w:r>
          </w:p>
          <w:p w14:paraId="74BC2962"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0,003</w:t>
            </w:r>
          </w:p>
          <w:p w14:paraId="718C7F86"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0,003</w:t>
            </w:r>
          </w:p>
          <w:p w14:paraId="36051950"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0,004</w:t>
            </w:r>
          </w:p>
          <w:p w14:paraId="7CA8DF9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0,002</w:t>
            </w:r>
          </w:p>
          <w:p w14:paraId="759763C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0,001</w:t>
            </w:r>
          </w:p>
          <w:p w14:paraId="4BDC7A53"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0,001</w:t>
            </w:r>
          </w:p>
        </w:tc>
        <w:tc>
          <w:tcPr>
            <w:tcW w:w="2486" w:type="dxa"/>
          </w:tcPr>
          <w:p w14:paraId="644DADA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130C926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645A2B80"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7243A769"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287A6626"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7AAD952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703FA85F"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552B2F22"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tc>
      </w:tr>
      <w:tr w:rsidR="007433F1" w:rsidRPr="0037082D" w14:paraId="6168D3C6" w14:textId="77777777" w:rsidTr="007118E7">
        <w:trPr>
          <w:cantSplit/>
          <w:trHeight w:val="20"/>
          <w:jc w:val="center"/>
        </w:trPr>
        <w:tc>
          <w:tcPr>
            <w:tcW w:w="1367" w:type="dxa"/>
          </w:tcPr>
          <w:p w14:paraId="6EDD5AEA"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3</w:t>
            </w:r>
          </w:p>
          <w:p w14:paraId="3CF5BAD2"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6</w:t>
            </w:r>
          </w:p>
        </w:tc>
        <w:tc>
          <w:tcPr>
            <w:tcW w:w="2279" w:type="dxa"/>
          </w:tcPr>
          <w:p w14:paraId="3A0CCED9"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Nhiệt độ</w:t>
            </w:r>
          </w:p>
          <w:p w14:paraId="18683C64" w14:textId="62F34A21"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40</w:t>
            </w:r>
            <w:ins w:id="190" w:author="Nguyen Tran. Linh" w:date="2022-06-21T14:42:00Z">
              <w:r w:rsidR="00A21AD4">
                <w:rPr>
                  <w:rFonts w:ascii="Times New Roman" w:hAnsi="Times New Roman"/>
                </w:rPr>
                <w:t xml:space="preserve"> </w:t>
              </w:r>
            </w:ins>
            <w:r w:rsidR="00E1797E">
              <w:rPr>
                <w:rFonts w:ascii="Times New Roman" w:hAnsi="Times New Roman"/>
                <w:vertAlign w:val="superscript"/>
              </w:rPr>
              <w:t>o</w:t>
            </w:r>
            <w:r w:rsidRPr="009C3BF7">
              <w:rPr>
                <w:rFonts w:ascii="Times New Roman" w:hAnsi="Times New Roman"/>
              </w:rPr>
              <w:t>C</w:t>
            </w:r>
            <w:r w:rsidR="00E1797E">
              <w:rPr>
                <w:rFonts w:ascii="Times New Roman" w:hAnsi="Times New Roman"/>
              </w:rPr>
              <w:t xml:space="preserve"> </w:t>
            </w:r>
            <w:r w:rsidR="00E1797E" w:rsidRPr="00E1797E">
              <w:rPr>
                <w:rFonts w:ascii="Times New Roman" w:hAnsi="Times New Roman"/>
              </w:rPr>
              <w:t>±</w:t>
            </w:r>
            <w:r w:rsidRPr="009C3BF7">
              <w:rPr>
                <w:rFonts w:ascii="Times New Roman" w:hAnsi="Times New Roman"/>
              </w:rPr>
              <w:t xml:space="preserve"> </w:t>
            </w:r>
            <w:r w:rsidR="009D60A3" w:rsidRPr="009C3BF7">
              <w:rPr>
                <w:rFonts w:ascii="Times New Roman" w:hAnsi="Times New Roman"/>
              </w:rPr>
              <w:t>2</w:t>
            </w:r>
            <w:ins w:id="191" w:author="Nguyen Tran. Linh" w:date="2022-06-21T14:42:00Z">
              <w:r w:rsidR="00A21AD4">
                <w:rPr>
                  <w:rFonts w:ascii="Times New Roman" w:hAnsi="Times New Roman"/>
                </w:rPr>
                <w:t xml:space="preserve"> </w:t>
              </w:r>
            </w:ins>
            <w:r w:rsidR="00E1797E">
              <w:rPr>
                <w:rFonts w:ascii="Times New Roman" w:hAnsi="Times New Roman"/>
                <w:vertAlign w:val="superscript"/>
              </w:rPr>
              <w:t>o</w:t>
            </w:r>
            <w:r w:rsidR="009D60A3" w:rsidRPr="009C3BF7">
              <w:rPr>
                <w:rFonts w:ascii="Times New Roman" w:hAnsi="Times New Roman"/>
              </w:rPr>
              <w:t>C</w:t>
            </w:r>
          </w:p>
          <w:p w14:paraId="71E18ED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Độ ẩm tương đối</w:t>
            </w:r>
          </w:p>
          <w:p w14:paraId="75317EA8"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 xml:space="preserve">70% </w:t>
            </w:r>
            <w:r w:rsidR="00E1797E" w:rsidRPr="00E1797E">
              <w:rPr>
                <w:rFonts w:ascii="Times New Roman" w:hAnsi="Times New Roman"/>
              </w:rPr>
              <w:t>±</w:t>
            </w:r>
            <w:r w:rsidRPr="009C3BF7">
              <w:rPr>
                <w:rFonts w:ascii="Times New Roman" w:hAnsi="Times New Roman"/>
              </w:rPr>
              <w:t xml:space="preserve"> 5%</w:t>
            </w:r>
          </w:p>
        </w:tc>
        <w:tc>
          <w:tcPr>
            <w:tcW w:w="1554" w:type="dxa"/>
          </w:tcPr>
          <w:p w14:paraId="06D4E7D9"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30CF2A34"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tc>
        <w:tc>
          <w:tcPr>
            <w:tcW w:w="1036" w:type="dxa"/>
          </w:tcPr>
          <w:p w14:paraId="1692D37A"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96</w:t>
            </w:r>
          </w:p>
          <w:p w14:paraId="19C7A6D8"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80</w:t>
            </w:r>
          </w:p>
        </w:tc>
        <w:tc>
          <w:tcPr>
            <w:tcW w:w="1139" w:type="dxa"/>
          </w:tcPr>
          <w:p w14:paraId="1B5876CD"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0,5</w:t>
            </w:r>
          </w:p>
          <w:p w14:paraId="2BD2512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0,5</w:t>
            </w:r>
          </w:p>
        </w:tc>
        <w:tc>
          <w:tcPr>
            <w:tcW w:w="1865" w:type="dxa"/>
          </w:tcPr>
          <w:p w14:paraId="3E7FB489"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100,05</w:t>
            </w:r>
          </w:p>
          <w:p w14:paraId="443DB92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99,6</w:t>
            </w:r>
          </w:p>
        </w:tc>
        <w:tc>
          <w:tcPr>
            <w:tcW w:w="2072" w:type="dxa"/>
          </w:tcPr>
          <w:p w14:paraId="0EF598D1"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0,004</w:t>
            </w:r>
          </w:p>
          <w:p w14:paraId="7EF43681"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0,004</w:t>
            </w:r>
          </w:p>
        </w:tc>
        <w:tc>
          <w:tcPr>
            <w:tcW w:w="2486" w:type="dxa"/>
          </w:tcPr>
          <w:p w14:paraId="79DBF5FC"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p w14:paraId="0678BFF5" w14:textId="77777777" w:rsidR="007433F1" w:rsidRPr="009C3BF7" w:rsidRDefault="007433F1" w:rsidP="00CC2A78">
            <w:pPr>
              <w:pStyle w:val="BodyTextIndent"/>
              <w:ind w:left="0" w:firstLine="0"/>
              <w:jc w:val="center"/>
              <w:rPr>
                <w:rFonts w:ascii="Times New Roman" w:hAnsi="Times New Roman"/>
              </w:rPr>
            </w:pPr>
            <w:r w:rsidRPr="009C3BF7">
              <w:rPr>
                <w:rFonts w:ascii="Times New Roman" w:hAnsi="Times New Roman"/>
              </w:rPr>
              <w:t>Đạt</w:t>
            </w:r>
          </w:p>
        </w:tc>
      </w:tr>
    </w:tbl>
    <w:p w14:paraId="0D912E7F" w14:textId="77777777" w:rsidR="00EC0747" w:rsidRPr="009C3BF7" w:rsidRDefault="00EC0747" w:rsidP="00EC0747">
      <w:pPr>
        <w:pStyle w:val="BodyTextIndent"/>
        <w:ind w:firstLine="720"/>
        <w:jc w:val="left"/>
        <w:rPr>
          <w:rFonts w:ascii="Times New Roman" w:hAnsi="Times New Roman"/>
        </w:rPr>
      </w:pPr>
    </w:p>
    <w:p w14:paraId="15B17044" w14:textId="77777777" w:rsidR="00EC0747" w:rsidRPr="009C3BF7" w:rsidRDefault="00207379" w:rsidP="00CC2A78">
      <w:pPr>
        <w:pStyle w:val="BodyTextIndent"/>
        <w:ind w:left="1134"/>
        <w:jc w:val="left"/>
        <w:rPr>
          <w:rFonts w:ascii="Times New Roman" w:hAnsi="Times New Roman"/>
        </w:rPr>
      </w:pPr>
      <w:r w:rsidRPr="009C3BF7">
        <w:rPr>
          <w:rFonts w:ascii="Times New Roman" w:hAnsi="Times New Roman"/>
        </w:rPr>
        <w:t xml:space="preserve">Chú ý: </w:t>
      </w:r>
      <w:r w:rsidR="00CC2A78">
        <w:rPr>
          <w:rFonts w:ascii="Times New Roman" w:hAnsi="Times New Roman"/>
        </w:rPr>
        <w:tab/>
      </w:r>
      <w:r w:rsidRPr="009C3BF7">
        <w:rPr>
          <w:rFonts w:ascii="Times New Roman" w:hAnsi="Times New Roman"/>
        </w:rPr>
        <w:t>- Cần thêm dữ liệu về thời gian rã hoặc độ hoà tan cho mỗi lô</w:t>
      </w:r>
    </w:p>
    <w:p w14:paraId="532CA809" w14:textId="77777777" w:rsidR="00EC0747" w:rsidRPr="009C3BF7" w:rsidRDefault="00207379" w:rsidP="00CC2A78">
      <w:pPr>
        <w:pStyle w:val="BodyTextIndent"/>
        <w:ind w:left="1134"/>
        <w:jc w:val="left"/>
        <w:rPr>
          <w:rFonts w:ascii="Times New Roman" w:hAnsi="Times New Roman"/>
        </w:rPr>
      </w:pPr>
      <w:r w:rsidRPr="009C3BF7">
        <w:rPr>
          <w:rFonts w:ascii="Times New Roman" w:hAnsi="Times New Roman"/>
        </w:rPr>
        <w:tab/>
        <w:t xml:space="preserve"> </w:t>
      </w:r>
      <w:r w:rsidR="00CC2A78">
        <w:rPr>
          <w:rFonts w:ascii="Times New Roman" w:hAnsi="Times New Roman"/>
        </w:rPr>
        <w:tab/>
      </w:r>
      <w:r w:rsidRPr="009C3BF7">
        <w:rPr>
          <w:rFonts w:ascii="Times New Roman" w:hAnsi="Times New Roman"/>
        </w:rPr>
        <w:t>- Với lô 002 và 003, các kết quả nghiên cứu được báo cáo theo cùng mẫu như lô 001.</w:t>
      </w:r>
    </w:p>
    <w:p w14:paraId="7337381C" w14:textId="77777777" w:rsidR="00207379" w:rsidRPr="009C3BF7" w:rsidRDefault="00207379" w:rsidP="00CC2A78">
      <w:pPr>
        <w:pStyle w:val="BodyTextIndent"/>
        <w:numPr>
          <w:ilvl w:val="1"/>
          <w:numId w:val="15"/>
        </w:numPr>
        <w:ind w:left="1134"/>
        <w:jc w:val="left"/>
        <w:rPr>
          <w:rFonts w:ascii="Times New Roman" w:hAnsi="Times New Roman"/>
          <w:b/>
        </w:rPr>
        <w:sectPr w:rsidR="00207379" w:rsidRPr="009C3BF7" w:rsidSect="009C3BF7">
          <w:footerReference w:type="even" r:id="rId11"/>
          <w:footerReference w:type="default" r:id="rId12"/>
          <w:pgSz w:w="16840" w:h="11907" w:orient="landscape" w:code="9"/>
          <w:pgMar w:top="1418" w:right="1134" w:bottom="1418" w:left="1134" w:header="720" w:footer="567" w:gutter="0"/>
          <w:cols w:space="720"/>
          <w:docGrid w:linePitch="360"/>
        </w:sectPr>
      </w:pPr>
    </w:p>
    <w:p w14:paraId="28707805" w14:textId="77777777" w:rsidR="00EC0747" w:rsidRPr="009C3BF7" w:rsidRDefault="004D2FE7" w:rsidP="00260DC8">
      <w:pPr>
        <w:pStyle w:val="BodyTextIndent"/>
        <w:tabs>
          <w:tab w:val="left" w:pos="720"/>
        </w:tabs>
        <w:spacing w:beforeLines="120" w:before="288" w:afterLines="60" w:after="144"/>
        <w:ind w:left="720" w:hanging="720"/>
        <w:jc w:val="left"/>
        <w:rPr>
          <w:rFonts w:ascii="Times New Roman" w:hAnsi="Times New Roman"/>
          <w:b/>
        </w:rPr>
      </w:pPr>
      <w:r w:rsidRPr="009C3BF7">
        <w:rPr>
          <w:rFonts w:ascii="Times New Roman" w:hAnsi="Times New Roman"/>
          <w:b/>
        </w:rPr>
        <w:t xml:space="preserve">5.3. </w:t>
      </w:r>
      <w:r w:rsidR="00A91B90" w:rsidRPr="009C3BF7">
        <w:rPr>
          <w:rFonts w:ascii="Times New Roman" w:hAnsi="Times New Roman"/>
          <w:b/>
        </w:rPr>
        <w:tab/>
      </w:r>
      <w:r w:rsidR="00132890" w:rsidRPr="009C3BF7">
        <w:rPr>
          <w:rFonts w:ascii="Times New Roman" w:hAnsi="Times New Roman"/>
          <w:b/>
        </w:rPr>
        <w:t>Thiết</w:t>
      </w:r>
      <w:r w:rsidR="00EC0747" w:rsidRPr="009C3BF7">
        <w:rPr>
          <w:rFonts w:ascii="Times New Roman" w:hAnsi="Times New Roman"/>
          <w:b/>
        </w:rPr>
        <w:t xml:space="preserve"> </w:t>
      </w:r>
      <w:r w:rsidR="00132890" w:rsidRPr="009C3BF7">
        <w:rPr>
          <w:rFonts w:ascii="Times New Roman" w:hAnsi="Times New Roman"/>
          <w:b/>
        </w:rPr>
        <w:t>kế</w:t>
      </w:r>
      <w:r w:rsidR="00EC0747" w:rsidRPr="009C3BF7">
        <w:rPr>
          <w:rFonts w:ascii="Times New Roman" w:hAnsi="Times New Roman"/>
          <w:b/>
        </w:rPr>
        <w:t xml:space="preserve"> </w:t>
      </w:r>
      <w:r w:rsidR="00132890" w:rsidRPr="009C3BF7">
        <w:rPr>
          <w:rFonts w:ascii="Times New Roman" w:hAnsi="Times New Roman"/>
          <w:b/>
        </w:rPr>
        <w:t>rút</w:t>
      </w:r>
      <w:r w:rsidR="00EC0747" w:rsidRPr="009C3BF7">
        <w:rPr>
          <w:rFonts w:ascii="Times New Roman" w:hAnsi="Times New Roman"/>
          <w:b/>
        </w:rPr>
        <w:t xml:space="preserve"> </w:t>
      </w:r>
      <w:r w:rsidR="00132890" w:rsidRPr="009C3BF7">
        <w:rPr>
          <w:rFonts w:ascii="Times New Roman" w:hAnsi="Times New Roman"/>
          <w:b/>
        </w:rPr>
        <w:t>gọn</w:t>
      </w:r>
      <w:r w:rsidR="00EC0747" w:rsidRPr="009C3BF7">
        <w:rPr>
          <w:rFonts w:ascii="Times New Roman" w:hAnsi="Times New Roman"/>
          <w:b/>
        </w:rPr>
        <w:t xml:space="preserve"> (</w:t>
      </w:r>
      <w:r w:rsidR="009A36A2" w:rsidRPr="009C3BF7">
        <w:rPr>
          <w:rFonts w:ascii="Times New Roman" w:hAnsi="Times New Roman"/>
          <w:b/>
        </w:rPr>
        <w:t>phân cực</w:t>
      </w:r>
      <w:r w:rsidR="00EC0747" w:rsidRPr="009C3BF7">
        <w:rPr>
          <w:rFonts w:ascii="Times New Roman" w:hAnsi="Times New Roman"/>
          <w:b/>
        </w:rPr>
        <w:t xml:space="preserve"> </w:t>
      </w:r>
      <w:r w:rsidR="00132890" w:rsidRPr="009C3BF7">
        <w:rPr>
          <w:rFonts w:ascii="Times New Roman" w:hAnsi="Times New Roman"/>
          <w:b/>
        </w:rPr>
        <w:t>và</w:t>
      </w:r>
      <w:r w:rsidR="00EC0747" w:rsidRPr="009C3BF7">
        <w:rPr>
          <w:rFonts w:ascii="Times New Roman" w:hAnsi="Times New Roman"/>
          <w:b/>
        </w:rPr>
        <w:t xml:space="preserve"> </w:t>
      </w:r>
      <w:r w:rsidR="00132890" w:rsidRPr="009C3BF7">
        <w:rPr>
          <w:rFonts w:ascii="Times New Roman" w:hAnsi="Times New Roman"/>
          <w:b/>
        </w:rPr>
        <w:t>ma</w:t>
      </w:r>
      <w:r w:rsidR="00EC0747" w:rsidRPr="009C3BF7">
        <w:rPr>
          <w:rFonts w:ascii="Times New Roman" w:hAnsi="Times New Roman"/>
          <w:b/>
        </w:rPr>
        <w:t xml:space="preserve"> </w:t>
      </w:r>
      <w:r w:rsidR="00132890" w:rsidRPr="009C3BF7">
        <w:rPr>
          <w:rFonts w:ascii="Times New Roman" w:hAnsi="Times New Roman"/>
          <w:b/>
        </w:rPr>
        <w:t>trận</w:t>
      </w:r>
      <w:r w:rsidR="00EC0747" w:rsidRPr="009C3BF7">
        <w:rPr>
          <w:rFonts w:ascii="Times New Roman" w:hAnsi="Times New Roman"/>
          <w:b/>
        </w:rPr>
        <w:t>)</w:t>
      </w:r>
    </w:p>
    <w:p w14:paraId="7DB91661" w14:textId="5097456A" w:rsidR="00EC0747" w:rsidRPr="009C3BF7" w:rsidRDefault="00132890" w:rsidP="00260DC8">
      <w:pPr>
        <w:pStyle w:val="BodyTextIndent"/>
        <w:spacing w:beforeLines="120" w:before="288" w:afterLines="60" w:after="144"/>
        <w:ind w:left="720" w:firstLine="0"/>
        <w:rPr>
          <w:rFonts w:ascii="Times New Roman" w:hAnsi="Times New Roman"/>
        </w:rPr>
      </w:pP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nghiên</w:t>
      </w:r>
      <w:r w:rsidR="00EC0747" w:rsidRPr="009C3BF7">
        <w:rPr>
          <w:rFonts w:ascii="Times New Roman" w:hAnsi="Times New Roman"/>
        </w:rPr>
        <w:t xml:space="preserve"> </w:t>
      </w:r>
      <w:r w:rsidRPr="009C3BF7">
        <w:rPr>
          <w:rFonts w:ascii="Times New Roman" w:hAnsi="Times New Roman"/>
        </w:rPr>
        <w:t>cứu</w:t>
      </w:r>
      <w:r w:rsidR="00EC0747" w:rsidRPr="009C3BF7">
        <w:rPr>
          <w:rFonts w:ascii="Times New Roman" w:hAnsi="Times New Roman"/>
        </w:rPr>
        <w:t xml:space="preserve">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là</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009A36A2" w:rsidRPr="009C3BF7">
        <w:rPr>
          <w:rFonts w:ascii="Times New Roman" w:hAnsi="Times New Roman"/>
        </w:rPr>
        <w:t xml:space="preserve">mà </w:t>
      </w:r>
      <w:r w:rsidRPr="009C3BF7">
        <w:rPr>
          <w:rFonts w:ascii="Times New Roman" w:hAnsi="Times New Roman"/>
        </w:rPr>
        <w:t>trong</w:t>
      </w:r>
      <w:r w:rsidR="00EC0747" w:rsidRPr="009C3BF7">
        <w:rPr>
          <w:rFonts w:ascii="Times New Roman" w:hAnsi="Times New Roman"/>
        </w:rPr>
        <w:t xml:space="preserve"> </w:t>
      </w:r>
      <w:r w:rsidRPr="009C3BF7">
        <w:rPr>
          <w:rFonts w:ascii="Times New Roman" w:hAnsi="Times New Roman"/>
        </w:rPr>
        <w:t>đó</w:t>
      </w:r>
      <w:r w:rsidR="00EC0747" w:rsidRPr="009C3BF7">
        <w:rPr>
          <w:rFonts w:ascii="Times New Roman" w:hAnsi="Times New Roman"/>
        </w:rPr>
        <w:t xml:space="preserve"> </w:t>
      </w:r>
      <w:r w:rsidR="009A36A2" w:rsidRPr="009C3BF7">
        <w:rPr>
          <w:rFonts w:ascii="Times New Roman" w:hAnsi="Times New Roman"/>
        </w:rPr>
        <w:t xml:space="preserve">ở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mẫu</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009A36A2"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sự</w:t>
      </w:r>
      <w:r w:rsidR="00EC0747" w:rsidRPr="009C3BF7">
        <w:rPr>
          <w:rFonts w:ascii="Times New Roman" w:hAnsi="Times New Roman"/>
        </w:rPr>
        <w:t xml:space="preserve"> </w:t>
      </w:r>
      <w:r w:rsidRPr="009C3BF7">
        <w:rPr>
          <w:rFonts w:ascii="Times New Roman" w:hAnsi="Times New Roman"/>
        </w:rPr>
        <w:t>kết</w:t>
      </w:r>
      <w:r w:rsidR="00EC0747" w:rsidRPr="009C3BF7">
        <w:rPr>
          <w:rFonts w:ascii="Times New Roman" w:hAnsi="Times New Roman"/>
        </w:rPr>
        <w:t xml:space="preserve"> </w:t>
      </w:r>
      <w:r w:rsidRPr="009C3BF7">
        <w:rPr>
          <w:rFonts w:ascii="Times New Roman" w:hAnsi="Times New Roman"/>
        </w:rPr>
        <w:t>hợp</w:t>
      </w:r>
      <w:r w:rsidR="00EC0747" w:rsidRPr="009C3BF7">
        <w:rPr>
          <w:rFonts w:ascii="Times New Roman" w:hAnsi="Times New Roman"/>
        </w:rPr>
        <w:t xml:space="preserve"> </w:t>
      </w:r>
      <w:r w:rsidR="009A36A2" w:rsidRPr="009C3BF7">
        <w:rPr>
          <w:rFonts w:ascii="Times New Roman" w:hAnsi="Times New Roman"/>
        </w:rPr>
        <w:t xml:space="preserve">của tất cả các </w:t>
      </w:r>
      <w:r w:rsidRPr="009C3BF7">
        <w:rPr>
          <w:rFonts w:ascii="Times New Roman" w:hAnsi="Times New Roman"/>
        </w:rPr>
        <w:t>yếu</w:t>
      </w:r>
      <w:r w:rsidR="00EC0747" w:rsidRPr="009C3BF7">
        <w:rPr>
          <w:rFonts w:ascii="Times New Roman" w:hAnsi="Times New Roman"/>
        </w:rPr>
        <w:t xml:space="preserve"> </w:t>
      </w:r>
      <w:r w:rsidRPr="009C3BF7">
        <w:rPr>
          <w:rFonts w:ascii="Times New Roman" w:hAnsi="Times New Roman"/>
        </w:rPr>
        <w:t>tố</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tất</w:t>
      </w:r>
      <w:r w:rsidR="00EC0747" w:rsidRPr="009C3BF7">
        <w:rPr>
          <w:rFonts w:ascii="Times New Roman" w:hAnsi="Times New Roman"/>
        </w:rPr>
        <w:t xml:space="preserve"> </w:t>
      </w:r>
      <w:r w:rsidRPr="009C3BF7">
        <w:rPr>
          <w:rFonts w:ascii="Times New Roman" w:hAnsi="Times New Roman"/>
        </w:rPr>
        <w:t>cả</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là</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9A36A2" w:rsidRPr="009C3BF7">
        <w:rPr>
          <w:rFonts w:ascii="Times New Roman" w:hAnsi="Times New Roman"/>
        </w:rPr>
        <w:t xml:space="preserve"> mà</w:t>
      </w:r>
      <w:r w:rsidR="00EC0747" w:rsidRPr="009C3BF7">
        <w:rPr>
          <w:rFonts w:ascii="Times New Roman" w:hAnsi="Times New Roman"/>
        </w:rPr>
        <w:t xml:space="preserve"> </w:t>
      </w:r>
      <w:r w:rsidRPr="009C3BF7">
        <w:rPr>
          <w:rFonts w:ascii="Times New Roman" w:hAnsi="Times New Roman"/>
        </w:rPr>
        <w:t>trong</w:t>
      </w:r>
      <w:r w:rsidR="00EC0747" w:rsidRPr="009C3BF7">
        <w:rPr>
          <w:rFonts w:ascii="Times New Roman" w:hAnsi="Times New Roman"/>
        </w:rPr>
        <w:t xml:space="preserve"> </w:t>
      </w:r>
      <w:r w:rsidRPr="009C3BF7">
        <w:rPr>
          <w:rFonts w:ascii="Times New Roman" w:hAnsi="Times New Roman"/>
        </w:rPr>
        <w:t>đó</w:t>
      </w:r>
      <w:r w:rsidR="00EC0747" w:rsidRPr="009C3BF7">
        <w:rPr>
          <w:rFonts w:ascii="Times New Roman" w:hAnsi="Times New Roman"/>
        </w:rPr>
        <w:t xml:space="preserve"> </w:t>
      </w:r>
      <w:r w:rsidR="009A36A2" w:rsidRPr="009C3BF7">
        <w:rPr>
          <w:rFonts w:ascii="Times New Roman" w:hAnsi="Times New Roman"/>
        </w:rPr>
        <w:t xml:space="preserve">ở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mẫu</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009A36A2" w:rsidRPr="009C3BF7">
        <w:rPr>
          <w:rFonts w:ascii="Times New Roman" w:hAnsi="Times New Roman"/>
        </w:rPr>
        <w:t>không có</w:t>
      </w:r>
      <w:r w:rsidR="00EC0747" w:rsidRPr="009C3BF7">
        <w:rPr>
          <w:rFonts w:ascii="Times New Roman" w:hAnsi="Times New Roman"/>
        </w:rPr>
        <w:t xml:space="preserve"> </w:t>
      </w:r>
      <w:r w:rsidRPr="009C3BF7">
        <w:rPr>
          <w:rFonts w:ascii="Times New Roman" w:hAnsi="Times New Roman"/>
        </w:rPr>
        <w:t>sự</w:t>
      </w:r>
      <w:r w:rsidR="00EC0747" w:rsidRPr="009C3BF7">
        <w:rPr>
          <w:rFonts w:ascii="Times New Roman" w:hAnsi="Times New Roman"/>
        </w:rPr>
        <w:t xml:space="preserve"> </w:t>
      </w:r>
      <w:r w:rsidRPr="009C3BF7">
        <w:rPr>
          <w:rFonts w:ascii="Times New Roman" w:hAnsi="Times New Roman"/>
        </w:rPr>
        <w:t>kết</w:t>
      </w:r>
      <w:r w:rsidR="00EC0747" w:rsidRPr="009C3BF7">
        <w:rPr>
          <w:rFonts w:ascii="Times New Roman" w:hAnsi="Times New Roman"/>
        </w:rPr>
        <w:t xml:space="preserve"> </w:t>
      </w:r>
      <w:r w:rsidRPr="009C3BF7">
        <w:rPr>
          <w:rFonts w:ascii="Times New Roman" w:hAnsi="Times New Roman"/>
        </w:rPr>
        <w:t>hợp</w:t>
      </w:r>
      <w:r w:rsidR="00EC0747" w:rsidRPr="009C3BF7">
        <w:rPr>
          <w:rFonts w:ascii="Times New Roman" w:hAnsi="Times New Roman"/>
        </w:rPr>
        <w:t xml:space="preserve"> </w:t>
      </w:r>
      <w:r w:rsidR="009A36A2" w:rsidRPr="009C3BF7">
        <w:rPr>
          <w:rFonts w:ascii="Times New Roman" w:hAnsi="Times New Roman"/>
        </w:rPr>
        <w:t xml:space="preserve">của tất cả các </w:t>
      </w:r>
      <w:r w:rsidRPr="009C3BF7">
        <w:rPr>
          <w:rFonts w:ascii="Times New Roman" w:hAnsi="Times New Roman"/>
        </w:rPr>
        <w:t>yếu</w:t>
      </w:r>
      <w:r w:rsidR="00EC0747" w:rsidRPr="009C3BF7">
        <w:rPr>
          <w:rFonts w:ascii="Times New Roman" w:hAnsi="Times New Roman"/>
        </w:rPr>
        <w:t xml:space="preserve"> </w:t>
      </w:r>
      <w:r w:rsidRPr="009C3BF7">
        <w:rPr>
          <w:rFonts w:ascii="Times New Roman" w:hAnsi="Times New Roman"/>
        </w:rPr>
        <w:t>tố</w:t>
      </w:r>
      <w:r w:rsidR="00EC0747" w:rsidRPr="009C3BF7">
        <w:rPr>
          <w:rFonts w:ascii="Times New Roman" w:hAnsi="Times New Roman"/>
        </w:rPr>
        <w:t xml:space="preserve"> </w:t>
      </w:r>
      <w:r w:rsidR="00FA60D9" w:rsidRPr="009C3BF7">
        <w:rPr>
          <w:rFonts w:ascii="Times New Roman" w:hAnsi="Times New Roman"/>
        </w:rPr>
        <w:t xml:space="preserve">tại tất cả các thời điểm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thể</w:t>
      </w:r>
      <w:r w:rsidR="00EC0747" w:rsidRPr="009C3BF7">
        <w:rPr>
          <w:rFonts w:ascii="Times New Roman" w:hAnsi="Times New Roman"/>
        </w:rPr>
        <w:t xml:space="preserve"> </w:t>
      </w:r>
      <w:r w:rsidRPr="009C3BF7">
        <w:rPr>
          <w:rFonts w:ascii="Times New Roman" w:hAnsi="Times New Roman"/>
        </w:rPr>
        <w:t>là</w:t>
      </w:r>
      <w:r w:rsidR="00EC0747" w:rsidRPr="009C3BF7">
        <w:rPr>
          <w:rFonts w:ascii="Times New Roman" w:hAnsi="Times New Roman"/>
        </w:rPr>
        <w:t xml:space="preserve"> </w:t>
      </w:r>
      <w:r w:rsidRPr="009C3BF7">
        <w:rPr>
          <w:rFonts w:ascii="Times New Roman" w:hAnsi="Times New Roman"/>
        </w:rPr>
        <w:t>sự</w:t>
      </w:r>
      <w:r w:rsidR="00EC0747" w:rsidRPr="009C3BF7">
        <w:rPr>
          <w:rFonts w:ascii="Times New Roman" w:hAnsi="Times New Roman"/>
        </w:rPr>
        <w:t xml:space="preserve"> </w:t>
      </w:r>
      <w:r w:rsidRPr="009C3BF7">
        <w:rPr>
          <w:rFonts w:ascii="Times New Roman" w:hAnsi="Times New Roman"/>
        </w:rPr>
        <w:t>thay</w:t>
      </w:r>
      <w:r w:rsidR="00EC0747" w:rsidRPr="009C3BF7">
        <w:rPr>
          <w:rFonts w:ascii="Times New Roman" w:hAnsi="Times New Roman"/>
        </w:rPr>
        <w:t xml:space="preserve"> </w:t>
      </w:r>
      <w:r w:rsidRPr="009C3BF7">
        <w:rPr>
          <w:rFonts w:ascii="Times New Roman" w:hAnsi="Times New Roman"/>
        </w:rPr>
        <w:t>thế</w:t>
      </w:r>
      <w:r w:rsidR="00EC0747" w:rsidRPr="009C3BF7">
        <w:rPr>
          <w:rFonts w:ascii="Times New Roman" w:hAnsi="Times New Roman"/>
        </w:rPr>
        <w:t xml:space="preserve"> </w:t>
      </w:r>
      <w:r w:rsidRPr="009C3BF7">
        <w:rPr>
          <w:rFonts w:ascii="Times New Roman" w:hAnsi="Times New Roman"/>
        </w:rPr>
        <w:t>thích</w:t>
      </w:r>
      <w:r w:rsidR="00EC0747" w:rsidRPr="009C3BF7">
        <w:rPr>
          <w:rFonts w:ascii="Times New Roman" w:hAnsi="Times New Roman"/>
        </w:rPr>
        <w:t xml:space="preserve"> </w:t>
      </w:r>
      <w:r w:rsidRPr="009C3BF7">
        <w:rPr>
          <w:rFonts w:ascii="Times New Roman" w:hAnsi="Times New Roman"/>
        </w:rPr>
        <w:t>hợp</w:t>
      </w:r>
      <w:r w:rsidR="00EC0747" w:rsidRPr="009C3BF7">
        <w:rPr>
          <w:rFonts w:ascii="Times New Roman" w:hAnsi="Times New Roman"/>
        </w:rPr>
        <w:t xml:space="preserve"> </w:t>
      </w:r>
      <w:r w:rsidRPr="009C3BF7">
        <w:rPr>
          <w:rFonts w:ascii="Times New Roman" w:hAnsi="Times New Roman"/>
        </w:rPr>
        <w:t>cho</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nhiều</w:t>
      </w:r>
      <w:r w:rsidR="00EC0747" w:rsidRPr="009C3BF7">
        <w:rPr>
          <w:rFonts w:ascii="Times New Roman" w:hAnsi="Times New Roman"/>
        </w:rPr>
        <w:t xml:space="preserve"> </w:t>
      </w:r>
      <w:r w:rsidRPr="009C3BF7">
        <w:rPr>
          <w:rFonts w:ascii="Times New Roman" w:hAnsi="Times New Roman"/>
        </w:rPr>
        <w:t>yếu</w:t>
      </w:r>
      <w:r w:rsidR="00EC0747" w:rsidRPr="009C3BF7">
        <w:rPr>
          <w:rFonts w:ascii="Times New Roman" w:hAnsi="Times New Roman"/>
        </w:rPr>
        <w:t xml:space="preserve"> </w:t>
      </w:r>
      <w:r w:rsidRPr="009C3BF7">
        <w:rPr>
          <w:rFonts w:ascii="Times New Roman" w:hAnsi="Times New Roman"/>
        </w:rPr>
        <w:t>tố</w:t>
      </w:r>
      <w:r w:rsidR="00EC0747" w:rsidRPr="009C3BF7">
        <w:rPr>
          <w:rFonts w:ascii="Times New Roman" w:hAnsi="Times New Roman"/>
        </w:rPr>
        <w:t xml:space="preserve"> </w:t>
      </w:r>
      <w:r w:rsidR="00C21B5C" w:rsidRPr="009C3BF7">
        <w:rPr>
          <w:rFonts w:ascii="Times New Roman" w:hAnsi="Times New Roman"/>
        </w:rPr>
        <w:t>cần xem xét</w:t>
      </w:r>
      <w:r w:rsidR="00EC0747" w:rsidRPr="009C3BF7">
        <w:rPr>
          <w:rFonts w:ascii="Times New Roman" w:hAnsi="Times New Roman"/>
        </w:rPr>
        <w:t xml:space="preserve">. </w:t>
      </w:r>
      <w:r w:rsidRPr="009C3BF7">
        <w:rPr>
          <w:rFonts w:ascii="Times New Roman" w:hAnsi="Times New Roman"/>
        </w:rPr>
        <w:t>Bất</w:t>
      </w:r>
      <w:r w:rsidR="00EC0747" w:rsidRPr="009C3BF7">
        <w:rPr>
          <w:rFonts w:ascii="Times New Roman" w:hAnsi="Times New Roman"/>
        </w:rPr>
        <w:t xml:space="preserve"> </w:t>
      </w:r>
      <w:r w:rsidRPr="009C3BF7">
        <w:rPr>
          <w:rFonts w:ascii="Times New Roman" w:hAnsi="Times New Roman"/>
        </w:rPr>
        <w:t>kỳ</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nào</w:t>
      </w:r>
      <w:r w:rsidR="00EC0747" w:rsidRPr="009C3BF7">
        <w:rPr>
          <w:rFonts w:ascii="Times New Roman" w:hAnsi="Times New Roman"/>
        </w:rPr>
        <w:t xml:space="preserve"> </w:t>
      </w:r>
      <w:r w:rsidRPr="009C3BF7">
        <w:rPr>
          <w:rFonts w:ascii="Times New Roman" w:hAnsi="Times New Roman"/>
        </w:rPr>
        <w:t>cũng</w:t>
      </w:r>
      <w:r w:rsidR="00EC0747" w:rsidRPr="009C3BF7">
        <w:rPr>
          <w:rFonts w:ascii="Times New Roman" w:hAnsi="Times New Roman"/>
        </w:rPr>
        <w:t xml:space="preserve"> </w:t>
      </w:r>
      <w:r w:rsidRPr="009C3BF7">
        <w:rPr>
          <w:rFonts w:ascii="Times New Roman" w:hAnsi="Times New Roman"/>
        </w:rPr>
        <w:t>cần</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khả</w:t>
      </w:r>
      <w:r w:rsidR="00EC0747" w:rsidRPr="009C3BF7">
        <w:rPr>
          <w:rFonts w:ascii="Times New Roman" w:hAnsi="Times New Roman"/>
        </w:rPr>
        <w:t xml:space="preserve"> </w:t>
      </w:r>
      <w:r w:rsidRPr="009C3BF7">
        <w:rPr>
          <w:rFonts w:ascii="Times New Roman" w:hAnsi="Times New Roman"/>
        </w:rPr>
        <w:t>năng</w:t>
      </w:r>
      <w:r w:rsidR="00EC0747" w:rsidRPr="009C3BF7">
        <w:rPr>
          <w:rFonts w:ascii="Times New Roman" w:hAnsi="Times New Roman"/>
        </w:rPr>
        <w:t xml:space="preserve"> </w:t>
      </w:r>
      <w:r w:rsidRPr="009C3BF7">
        <w:rPr>
          <w:rFonts w:ascii="Times New Roman" w:hAnsi="Times New Roman"/>
        </w:rPr>
        <w:t>để</w:t>
      </w:r>
      <w:r w:rsidR="00EC0747" w:rsidRPr="009C3BF7">
        <w:rPr>
          <w:rFonts w:ascii="Times New Roman" w:hAnsi="Times New Roman"/>
        </w:rPr>
        <w:t xml:space="preserve"> </w:t>
      </w:r>
      <w:r w:rsidR="0055413A">
        <w:rPr>
          <w:rFonts w:ascii="Times New Roman" w:hAnsi="Times New Roman"/>
        </w:rPr>
        <w:t xml:space="preserve">ước lượng </w:t>
      </w:r>
      <w:r w:rsidRPr="009C3BF7">
        <w:rPr>
          <w:rFonts w:ascii="Times New Roman" w:hAnsi="Times New Roman"/>
        </w:rPr>
        <w:t>tuổi</w:t>
      </w:r>
      <w:r w:rsidR="00EC0747" w:rsidRPr="009C3BF7">
        <w:rPr>
          <w:rFonts w:ascii="Times New Roman" w:hAnsi="Times New Roman"/>
        </w:rPr>
        <w:t xml:space="preserve"> </w:t>
      </w:r>
      <w:r w:rsidRPr="009C3BF7">
        <w:rPr>
          <w:rFonts w:ascii="Times New Roman" w:hAnsi="Times New Roman"/>
        </w:rPr>
        <w:t>thọ</w:t>
      </w:r>
      <w:r w:rsidR="00EC0747" w:rsidRPr="009C3BF7">
        <w:rPr>
          <w:rFonts w:ascii="Times New Roman" w:hAnsi="Times New Roman"/>
        </w:rPr>
        <w:t xml:space="preserve">. </w:t>
      </w:r>
      <w:r w:rsidRPr="009C3BF7">
        <w:rPr>
          <w:rFonts w:ascii="Times New Roman" w:hAnsi="Times New Roman"/>
        </w:rPr>
        <w:t>Trước</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xem</w:t>
      </w:r>
      <w:r w:rsidR="00EC0747" w:rsidRPr="009C3BF7">
        <w:rPr>
          <w:rFonts w:ascii="Times New Roman" w:hAnsi="Times New Roman"/>
        </w:rPr>
        <w:t xml:space="preserve"> </w:t>
      </w:r>
      <w:r w:rsidRPr="009C3BF7">
        <w:rPr>
          <w:rFonts w:ascii="Times New Roman" w:hAnsi="Times New Roman"/>
        </w:rPr>
        <w:t>xét</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giả</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cần</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đánh</w:t>
      </w:r>
      <w:r w:rsidR="00EC0747" w:rsidRPr="009C3BF7">
        <w:rPr>
          <w:rFonts w:ascii="Times New Roman" w:hAnsi="Times New Roman"/>
        </w:rPr>
        <w:t xml:space="preserve"> </w:t>
      </w:r>
      <w:r w:rsidRPr="009C3BF7">
        <w:rPr>
          <w:rFonts w:ascii="Times New Roman" w:hAnsi="Times New Roman"/>
        </w:rPr>
        <w:t>giá</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lý</w:t>
      </w:r>
      <w:r w:rsidR="00EC0747" w:rsidRPr="009C3BF7">
        <w:rPr>
          <w:rFonts w:ascii="Times New Roman" w:hAnsi="Times New Roman"/>
        </w:rPr>
        <w:t xml:space="preserve"> </w:t>
      </w:r>
      <w:r w:rsidRPr="009C3BF7">
        <w:rPr>
          <w:rFonts w:ascii="Times New Roman" w:hAnsi="Times New Roman"/>
        </w:rPr>
        <w:t>giải</w:t>
      </w:r>
      <w:r w:rsidR="00EC0747" w:rsidRPr="009C3BF7">
        <w:rPr>
          <w:rFonts w:ascii="Times New Roman" w:hAnsi="Times New Roman"/>
        </w:rPr>
        <w:t xml:space="preserve">. </w:t>
      </w:r>
      <w:r w:rsidR="00E63726" w:rsidRPr="009C3BF7">
        <w:rPr>
          <w:rFonts w:ascii="Times New Roman" w:hAnsi="Times New Roman"/>
        </w:rPr>
        <w:t>Cần xem xét nguy cơ phải</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lập</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tuổi</w:t>
      </w:r>
      <w:r w:rsidR="00EC0747" w:rsidRPr="009C3BF7">
        <w:rPr>
          <w:rFonts w:ascii="Times New Roman" w:hAnsi="Times New Roman"/>
        </w:rPr>
        <w:t xml:space="preserve"> </w:t>
      </w:r>
      <w:r w:rsidRPr="009C3BF7">
        <w:rPr>
          <w:rFonts w:ascii="Times New Roman" w:hAnsi="Times New Roman"/>
        </w:rPr>
        <w:t>thọ</w:t>
      </w:r>
      <w:r w:rsidR="00EC0747" w:rsidRPr="009C3BF7">
        <w:rPr>
          <w:rFonts w:ascii="Times New Roman" w:hAnsi="Times New Roman"/>
        </w:rPr>
        <w:t xml:space="preserve"> </w:t>
      </w:r>
      <w:r w:rsidRPr="009C3BF7">
        <w:rPr>
          <w:rFonts w:ascii="Times New Roman" w:hAnsi="Times New Roman"/>
        </w:rPr>
        <w:t>ngắn</w:t>
      </w:r>
      <w:r w:rsidR="00EC0747" w:rsidRPr="009C3BF7">
        <w:rPr>
          <w:rFonts w:ascii="Times New Roman" w:hAnsi="Times New Roman"/>
        </w:rPr>
        <w:t xml:space="preserve"> </w:t>
      </w:r>
      <w:r w:rsidRPr="009C3BF7">
        <w:rPr>
          <w:rFonts w:ascii="Times New Roman" w:hAnsi="Times New Roman"/>
        </w:rPr>
        <w:t>hơn</w:t>
      </w:r>
      <w:r w:rsidR="00EC0747" w:rsidRPr="009C3BF7">
        <w:rPr>
          <w:rFonts w:ascii="Times New Roman" w:hAnsi="Times New Roman"/>
        </w:rPr>
        <w:t xml:space="preserve"> </w:t>
      </w:r>
      <w:r w:rsidRPr="009C3BF7">
        <w:rPr>
          <w:rFonts w:ascii="Times New Roman" w:hAnsi="Times New Roman"/>
        </w:rPr>
        <w:t>tuổi</w:t>
      </w:r>
      <w:r w:rsidR="00EC0747" w:rsidRPr="009C3BF7">
        <w:rPr>
          <w:rFonts w:ascii="Times New Roman" w:hAnsi="Times New Roman"/>
        </w:rPr>
        <w:t xml:space="preserve"> </w:t>
      </w:r>
      <w:r w:rsidRPr="009C3BF7">
        <w:rPr>
          <w:rFonts w:ascii="Times New Roman" w:hAnsi="Times New Roman"/>
        </w:rPr>
        <w:t>thọ</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xác</w:t>
      </w:r>
      <w:r w:rsidR="00EC0747" w:rsidRPr="009C3BF7">
        <w:rPr>
          <w:rFonts w:ascii="Times New Roman" w:hAnsi="Times New Roman"/>
        </w:rPr>
        <w:t xml:space="preserve"> </w:t>
      </w:r>
      <w:r w:rsidRPr="009C3BF7">
        <w:rPr>
          <w:rFonts w:ascii="Times New Roman" w:hAnsi="Times New Roman"/>
        </w:rPr>
        <w:t>định</w:t>
      </w:r>
      <w:r w:rsidR="00EC0747" w:rsidRPr="009C3BF7">
        <w:rPr>
          <w:rFonts w:ascii="Times New Roman" w:hAnsi="Times New Roman"/>
        </w:rPr>
        <w:t xml:space="preserve"> </w:t>
      </w:r>
      <w:r w:rsidRPr="009C3BF7">
        <w:rPr>
          <w:rFonts w:ascii="Times New Roman" w:hAnsi="Times New Roman"/>
        </w:rPr>
        <w:t>từ</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vì</w:t>
      </w:r>
      <w:r w:rsidR="00EC0747" w:rsidRPr="009C3BF7">
        <w:rPr>
          <w:rFonts w:ascii="Times New Roman" w:hAnsi="Times New Roman"/>
        </w:rPr>
        <w:t xml:space="preserve"> </w:t>
      </w:r>
      <w:r w:rsidRPr="009C3BF7">
        <w:rPr>
          <w:rFonts w:ascii="Times New Roman" w:hAnsi="Times New Roman"/>
        </w:rPr>
        <w:t>lượng</w:t>
      </w:r>
      <w:r w:rsidR="00EC0747" w:rsidRPr="009C3BF7">
        <w:rPr>
          <w:rFonts w:ascii="Times New Roman" w:hAnsi="Times New Roman"/>
        </w:rPr>
        <w:t xml:space="preserve"> </w:t>
      </w:r>
      <w:r w:rsidR="00E63726" w:rsidRPr="009C3BF7">
        <w:rPr>
          <w:rFonts w:ascii="Times New Roman" w:hAnsi="Times New Roman"/>
        </w:rPr>
        <w:t>dữ</w:t>
      </w:r>
      <w:r w:rsidR="00216DCA" w:rsidRPr="009C3BF7">
        <w:rPr>
          <w:rFonts w:ascii="Times New Roman" w:hAnsi="Times New Roman"/>
        </w:rPr>
        <w:t xml:space="preserve"> </w:t>
      </w:r>
      <w:r w:rsidRPr="009C3BF7">
        <w:rPr>
          <w:rFonts w:ascii="Times New Roman" w:hAnsi="Times New Roman"/>
        </w:rPr>
        <w:t>liệu</w:t>
      </w:r>
      <w:r w:rsidR="00EC0747" w:rsidRPr="009C3BF7">
        <w:rPr>
          <w:rFonts w:ascii="Times New Roman" w:hAnsi="Times New Roman"/>
        </w:rPr>
        <w:t xml:space="preserve"> </w:t>
      </w:r>
      <w:r w:rsidRPr="009C3BF7">
        <w:rPr>
          <w:rFonts w:ascii="Times New Roman" w:hAnsi="Times New Roman"/>
        </w:rPr>
        <w:t>thu</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bị</w:t>
      </w:r>
      <w:r w:rsidR="00EC0747" w:rsidRPr="009C3BF7">
        <w:rPr>
          <w:rFonts w:ascii="Times New Roman" w:hAnsi="Times New Roman"/>
        </w:rPr>
        <w:t xml:space="preserve"> </w:t>
      </w:r>
      <w:r w:rsidRPr="009C3BF7">
        <w:rPr>
          <w:rFonts w:ascii="Times New Roman" w:hAnsi="Times New Roman"/>
        </w:rPr>
        <w:t>giảm</w:t>
      </w:r>
      <w:r w:rsidR="00EC0747" w:rsidRPr="009C3BF7">
        <w:rPr>
          <w:rFonts w:ascii="Times New Roman" w:hAnsi="Times New Roman"/>
        </w:rPr>
        <w:t xml:space="preserve"> </w:t>
      </w:r>
      <w:r w:rsidRPr="009C3BF7">
        <w:rPr>
          <w:rFonts w:ascii="Times New Roman" w:hAnsi="Times New Roman"/>
        </w:rPr>
        <w:t>đi</w:t>
      </w:r>
      <w:r w:rsidR="00EC0747" w:rsidRPr="009C3BF7">
        <w:rPr>
          <w:rFonts w:ascii="Times New Roman" w:hAnsi="Times New Roman"/>
        </w:rPr>
        <w:t>.</w:t>
      </w:r>
    </w:p>
    <w:p w14:paraId="409C7AC7" w14:textId="77777777" w:rsidR="00EC0747" w:rsidRPr="009C3BF7" w:rsidRDefault="00132890" w:rsidP="00260DC8">
      <w:pPr>
        <w:pStyle w:val="BodyTextIndent"/>
        <w:spacing w:beforeLines="120" w:before="288" w:afterLines="60" w:after="144"/>
        <w:ind w:left="720" w:firstLine="0"/>
        <w:rPr>
          <w:rFonts w:ascii="Times New Roman" w:hAnsi="Times New Roman"/>
        </w:rPr>
      </w:pPr>
      <w:r w:rsidRPr="009C3BF7">
        <w:rPr>
          <w:rFonts w:ascii="Times New Roman" w:hAnsi="Times New Roman"/>
        </w:rPr>
        <w:t>Trong</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thực</w:t>
      </w:r>
      <w:r w:rsidR="00EC0747" w:rsidRPr="009C3BF7">
        <w:rPr>
          <w:rFonts w:ascii="Times New Roman" w:hAnsi="Times New Roman"/>
        </w:rPr>
        <w:t xml:space="preserve"> </w:t>
      </w:r>
      <w:r w:rsidRPr="009C3BF7">
        <w:rPr>
          <w:rFonts w:ascii="Times New Roman" w:hAnsi="Times New Roman"/>
        </w:rPr>
        <w:t>hiện</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nghiên</w:t>
      </w:r>
      <w:r w:rsidR="00EC0747" w:rsidRPr="009C3BF7">
        <w:rPr>
          <w:rFonts w:ascii="Times New Roman" w:hAnsi="Times New Roman"/>
        </w:rPr>
        <w:t xml:space="preserve"> </w:t>
      </w:r>
      <w:r w:rsidRPr="009C3BF7">
        <w:rPr>
          <w:rFonts w:ascii="Times New Roman" w:hAnsi="Times New Roman"/>
        </w:rPr>
        <w:t>cứu</w:t>
      </w:r>
      <w:r w:rsidR="00EC0747" w:rsidRPr="009C3BF7">
        <w:rPr>
          <w:rFonts w:ascii="Times New Roman" w:hAnsi="Times New Roman"/>
        </w:rPr>
        <w:t xml:space="preserve"> </w:t>
      </w:r>
      <w:r w:rsidRPr="009C3BF7">
        <w:rPr>
          <w:rFonts w:ascii="Times New Roman" w:hAnsi="Times New Roman"/>
        </w:rPr>
        <w:t>theo</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việc</w:t>
      </w:r>
      <w:r w:rsidR="00EC0747" w:rsidRPr="009C3BF7">
        <w:rPr>
          <w:rFonts w:ascii="Times New Roman" w:hAnsi="Times New Roman"/>
        </w:rPr>
        <w:t xml:space="preserve"> </w:t>
      </w:r>
      <w:r w:rsidRPr="009C3BF7">
        <w:rPr>
          <w:rFonts w:ascii="Times New Roman" w:hAnsi="Times New Roman"/>
        </w:rPr>
        <w:t>chuyển</w:t>
      </w:r>
      <w:r w:rsidR="00EC0747" w:rsidRPr="009C3BF7">
        <w:rPr>
          <w:rFonts w:ascii="Times New Roman" w:hAnsi="Times New Roman"/>
        </w:rPr>
        <w:t xml:space="preserve"> </w:t>
      </w:r>
      <w:r w:rsidRPr="009C3BF7">
        <w:rPr>
          <w:rFonts w:ascii="Times New Roman" w:hAnsi="Times New Roman"/>
        </w:rPr>
        <w:t>đổi</w:t>
      </w:r>
      <w:r w:rsidR="00EC0747" w:rsidRPr="009C3BF7">
        <w:rPr>
          <w:rFonts w:ascii="Times New Roman" w:hAnsi="Times New Roman"/>
        </w:rPr>
        <w:t xml:space="preserve"> </w:t>
      </w:r>
      <w:r w:rsidRPr="009C3BF7">
        <w:rPr>
          <w:rFonts w:ascii="Times New Roman" w:hAnsi="Times New Roman"/>
        </w:rPr>
        <w:t>thành</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hoặc</w:t>
      </w:r>
      <w:r w:rsidR="00EC0747" w:rsidRPr="009C3BF7">
        <w:rPr>
          <w:rFonts w:ascii="Times New Roman" w:hAnsi="Times New Roman"/>
        </w:rPr>
        <w:t xml:space="preserve"> </w:t>
      </w:r>
      <w:r w:rsidRPr="009C3BF7">
        <w:rPr>
          <w:rFonts w:ascii="Times New Roman" w:hAnsi="Times New Roman"/>
        </w:rPr>
        <w:t>thành</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ít</w:t>
      </w:r>
      <w:r w:rsidR="00EC0747" w:rsidRPr="009C3BF7">
        <w:rPr>
          <w:rFonts w:ascii="Times New Roman" w:hAnsi="Times New Roman"/>
        </w:rPr>
        <w:t xml:space="preserve"> </w:t>
      </w:r>
      <w:r w:rsidRPr="009C3BF7">
        <w:rPr>
          <w:rFonts w:ascii="Times New Roman" w:hAnsi="Times New Roman"/>
        </w:rPr>
        <w:t>hơn</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thể</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xem</w:t>
      </w:r>
      <w:r w:rsidR="00EC0747" w:rsidRPr="009C3BF7">
        <w:rPr>
          <w:rFonts w:ascii="Times New Roman" w:hAnsi="Times New Roman"/>
        </w:rPr>
        <w:t xml:space="preserve"> </w:t>
      </w:r>
      <w:r w:rsidRPr="009C3BF7">
        <w:rPr>
          <w:rFonts w:ascii="Times New Roman" w:hAnsi="Times New Roman"/>
        </w:rPr>
        <w:t>xét</w:t>
      </w:r>
      <w:r w:rsidR="00EC0747" w:rsidRPr="009C3BF7">
        <w:rPr>
          <w:rFonts w:ascii="Times New Roman" w:hAnsi="Times New Roman"/>
        </w:rPr>
        <w:t xml:space="preserve"> </w:t>
      </w:r>
      <w:r w:rsidRPr="009C3BF7">
        <w:rPr>
          <w:rFonts w:ascii="Times New Roman" w:hAnsi="Times New Roman"/>
        </w:rPr>
        <w:t>nếu</w:t>
      </w:r>
      <w:r w:rsidR="00EC0747" w:rsidRPr="009C3BF7">
        <w:rPr>
          <w:rFonts w:ascii="Times New Roman" w:hAnsi="Times New Roman"/>
        </w:rPr>
        <w:t xml:space="preserve"> </w:t>
      </w:r>
      <w:r w:rsidR="00601044" w:rsidRPr="009C3BF7">
        <w:rPr>
          <w:rFonts w:ascii="Times New Roman" w:hAnsi="Times New Roman"/>
        </w:rPr>
        <w:t xml:space="preserve">đưa ra được các lý </w:t>
      </w:r>
      <w:r w:rsidRPr="009C3BF7">
        <w:rPr>
          <w:rFonts w:ascii="Times New Roman" w:hAnsi="Times New Roman"/>
        </w:rPr>
        <w:t>giải</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nguyên</w:t>
      </w:r>
      <w:r w:rsidR="00EC0747" w:rsidRPr="009C3BF7">
        <w:rPr>
          <w:rFonts w:ascii="Times New Roman" w:hAnsi="Times New Roman"/>
        </w:rPr>
        <w:t xml:space="preserve"> </w:t>
      </w:r>
      <w:r w:rsidRPr="009C3BF7">
        <w:rPr>
          <w:rFonts w:ascii="Times New Roman" w:hAnsi="Times New Roman"/>
        </w:rPr>
        <w:t>tắc</w:t>
      </w:r>
      <w:r w:rsidR="00EC0747" w:rsidRPr="009C3BF7">
        <w:rPr>
          <w:rFonts w:ascii="Times New Roman" w:hAnsi="Times New Roman"/>
        </w:rPr>
        <w:t xml:space="preserve"> </w:t>
      </w:r>
      <w:r w:rsidRPr="009C3BF7">
        <w:rPr>
          <w:rFonts w:ascii="Times New Roman" w:hAnsi="Times New Roman"/>
        </w:rPr>
        <w:t>của</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hoặc</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tuân</w:t>
      </w:r>
      <w:r w:rsidR="00EC0747" w:rsidRPr="009C3BF7">
        <w:rPr>
          <w:rFonts w:ascii="Times New Roman" w:hAnsi="Times New Roman"/>
        </w:rPr>
        <w:t xml:space="preserve"> </w:t>
      </w:r>
      <w:r w:rsidRPr="009C3BF7">
        <w:rPr>
          <w:rFonts w:ascii="Times New Roman" w:hAnsi="Times New Roman"/>
        </w:rPr>
        <w:t>theo</w:t>
      </w:r>
      <w:r w:rsidR="00EC0747" w:rsidRPr="009C3BF7">
        <w:rPr>
          <w:rFonts w:ascii="Times New Roman" w:hAnsi="Times New Roman"/>
        </w:rPr>
        <w:t xml:space="preserve">. </w:t>
      </w:r>
      <w:r w:rsidRPr="009C3BF7">
        <w:rPr>
          <w:rFonts w:ascii="Times New Roman" w:hAnsi="Times New Roman"/>
        </w:rPr>
        <w:t>Tuy</w:t>
      </w:r>
      <w:r w:rsidR="00EC0747" w:rsidRPr="009C3BF7">
        <w:rPr>
          <w:rFonts w:ascii="Times New Roman" w:hAnsi="Times New Roman"/>
        </w:rPr>
        <w:t xml:space="preserve"> </w:t>
      </w:r>
      <w:r w:rsidRPr="009C3BF7">
        <w:rPr>
          <w:rFonts w:ascii="Times New Roman" w:hAnsi="Times New Roman"/>
        </w:rPr>
        <w:t>nhiên</w:t>
      </w:r>
      <w:r w:rsidR="00EC0747" w:rsidRPr="009C3BF7">
        <w:rPr>
          <w:rFonts w:ascii="Times New Roman" w:hAnsi="Times New Roman"/>
        </w:rPr>
        <w:t xml:space="preserve">, </w:t>
      </w:r>
      <w:r w:rsidRPr="009C3BF7">
        <w:rPr>
          <w:rFonts w:ascii="Times New Roman" w:hAnsi="Times New Roman"/>
        </w:rPr>
        <w:t>việc</w:t>
      </w:r>
      <w:r w:rsidR="00EC0747" w:rsidRPr="009C3BF7">
        <w:rPr>
          <w:rFonts w:ascii="Times New Roman" w:hAnsi="Times New Roman"/>
        </w:rPr>
        <w:t xml:space="preserve"> </w:t>
      </w:r>
      <w:r w:rsidRPr="009C3BF7">
        <w:rPr>
          <w:rFonts w:ascii="Times New Roman" w:hAnsi="Times New Roman"/>
        </w:rPr>
        <w:t>điều</w:t>
      </w:r>
      <w:r w:rsidR="00EC0747" w:rsidRPr="009C3BF7">
        <w:rPr>
          <w:rFonts w:ascii="Times New Roman" w:hAnsi="Times New Roman"/>
        </w:rPr>
        <w:t xml:space="preserve"> </w:t>
      </w:r>
      <w:r w:rsidRPr="009C3BF7">
        <w:rPr>
          <w:rFonts w:ascii="Times New Roman" w:hAnsi="Times New Roman"/>
        </w:rPr>
        <w:t>chỉnh</w:t>
      </w:r>
      <w:r w:rsidR="00EC0747" w:rsidRPr="009C3BF7">
        <w:rPr>
          <w:rFonts w:ascii="Times New Roman" w:hAnsi="Times New Roman"/>
        </w:rPr>
        <w:t xml:space="preserve"> </w:t>
      </w:r>
      <w:r w:rsidRPr="009C3BF7">
        <w:rPr>
          <w:rFonts w:ascii="Times New Roman" w:hAnsi="Times New Roman"/>
        </w:rPr>
        <w:t>đúng</w:t>
      </w:r>
      <w:r w:rsidR="00EC0747" w:rsidRPr="009C3BF7">
        <w:rPr>
          <w:rFonts w:ascii="Times New Roman" w:hAnsi="Times New Roman"/>
        </w:rPr>
        <w:t xml:space="preserve"> </w:t>
      </w:r>
      <w:r w:rsidRPr="009C3BF7">
        <w:rPr>
          <w:rFonts w:ascii="Times New Roman" w:hAnsi="Times New Roman"/>
        </w:rPr>
        <w:t>phải</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thực</w:t>
      </w:r>
      <w:r w:rsidR="00EC0747" w:rsidRPr="009C3BF7">
        <w:rPr>
          <w:rFonts w:ascii="Times New Roman" w:hAnsi="Times New Roman"/>
        </w:rPr>
        <w:t xml:space="preserve"> </w:t>
      </w:r>
      <w:r w:rsidRPr="009C3BF7">
        <w:rPr>
          <w:rFonts w:ascii="Times New Roman" w:hAnsi="Times New Roman"/>
        </w:rPr>
        <w:t>hiện</w:t>
      </w:r>
      <w:r w:rsidR="00EC0747" w:rsidRPr="009C3BF7">
        <w:rPr>
          <w:rFonts w:ascii="Times New Roman" w:hAnsi="Times New Roman"/>
        </w:rPr>
        <w:t xml:space="preserve"> </w:t>
      </w:r>
      <w:r w:rsidRPr="009C3BF7">
        <w:rPr>
          <w:rFonts w:ascii="Times New Roman" w:hAnsi="Times New Roman"/>
        </w:rPr>
        <w:t>bằng</w:t>
      </w:r>
      <w:r w:rsidR="00EC0747" w:rsidRPr="009C3BF7">
        <w:rPr>
          <w:rFonts w:ascii="Times New Roman" w:hAnsi="Times New Roman"/>
        </w:rPr>
        <w:t xml:space="preserve"> </w:t>
      </w:r>
      <w:r w:rsidRPr="009C3BF7">
        <w:rPr>
          <w:rFonts w:ascii="Times New Roman" w:hAnsi="Times New Roman"/>
        </w:rPr>
        <w:t>phân</w:t>
      </w:r>
      <w:r w:rsidR="00EC0747" w:rsidRPr="009C3BF7">
        <w:rPr>
          <w:rFonts w:ascii="Times New Roman" w:hAnsi="Times New Roman"/>
        </w:rPr>
        <w:t xml:space="preserve"> </w:t>
      </w:r>
      <w:r w:rsidRPr="009C3BF7">
        <w:rPr>
          <w:rFonts w:ascii="Times New Roman" w:hAnsi="Times New Roman"/>
        </w:rPr>
        <w:t>tích</w:t>
      </w:r>
      <w:r w:rsidR="00EC0747" w:rsidRPr="009C3BF7">
        <w:rPr>
          <w:rFonts w:ascii="Times New Roman" w:hAnsi="Times New Roman"/>
        </w:rPr>
        <w:t xml:space="preserve"> </w:t>
      </w:r>
      <w:r w:rsidRPr="009C3BF7">
        <w:rPr>
          <w:rFonts w:ascii="Times New Roman" w:hAnsi="Times New Roman"/>
        </w:rPr>
        <w:t>thống</w:t>
      </w:r>
      <w:r w:rsidR="00EC0747" w:rsidRPr="009C3BF7">
        <w:rPr>
          <w:rFonts w:ascii="Times New Roman" w:hAnsi="Times New Roman"/>
        </w:rPr>
        <w:t xml:space="preserve"> </w:t>
      </w:r>
      <w:r w:rsidRPr="009C3BF7">
        <w:rPr>
          <w:rFonts w:ascii="Times New Roman" w:hAnsi="Times New Roman"/>
        </w:rPr>
        <w:t>kê</w:t>
      </w:r>
      <w:r w:rsidR="00EC0747" w:rsidRPr="009C3BF7">
        <w:rPr>
          <w:rFonts w:ascii="Times New Roman" w:hAnsi="Times New Roman"/>
        </w:rPr>
        <w:t xml:space="preserve">, </w:t>
      </w:r>
      <w:r w:rsidRPr="009C3BF7">
        <w:rPr>
          <w:rFonts w:ascii="Times New Roman" w:hAnsi="Times New Roman"/>
        </w:rPr>
        <w:t>để</w:t>
      </w:r>
      <w:r w:rsidR="00EC0747" w:rsidRPr="009C3BF7">
        <w:rPr>
          <w:rFonts w:ascii="Times New Roman" w:hAnsi="Times New Roman"/>
        </w:rPr>
        <w:t xml:space="preserve"> </w:t>
      </w:r>
      <w:r w:rsidRPr="009C3BF7">
        <w:rPr>
          <w:rFonts w:ascii="Times New Roman" w:hAnsi="Times New Roman"/>
        </w:rPr>
        <w:t>giải</w:t>
      </w:r>
      <w:r w:rsidR="00EC0747" w:rsidRPr="009C3BF7">
        <w:rPr>
          <w:rFonts w:ascii="Times New Roman" w:hAnsi="Times New Roman"/>
        </w:rPr>
        <w:t xml:space="preserve"> </w:t>
      </w:r>
      <w:r w:rsidRPr="009C3BF7">
        <w:rPr>
          <w:rFonts w:ascii="Times New Roman" w:hAnsi="Times New Roman"/>
        </w:rPr>
        <w:t>thích</w:t>
      </w:r>
      <w:r w:rsidR="00EC0747" w:rsidRPr="009C3BF7">
        <w:rPr>
          <w:rFonts w:ascii="Times New Roman" w:hAnsi="Times New Roman"/>
        </w:rPr>
        <w:t xml:space="preserve"> </w:t>
      </w:r>
      <w:r w:rsidRPr="009C3BF7">
        <w:rPr>
          <w:rFonts w:ascii="Times New Roman" w:hAnsi="Times New Roman"/>
        </w:rPr>
        <w:t>cho</w:t>
      </w:r>
      <w:r w:rsidR="00EC0747" w:rsidRPr="009C3BF7">
        <w:rPr>
          <w:rFonts w:ascii="Times New Roman" w:hAnsi="Times New Roman"/>
        </w:rPr>
        <w:t xml:space="preserve"> </w:t>
      </w:r>
      <w:r w:rsidRPr="009C3BF7">
        <w:rPr>
          <w:rFonts w:ascii="Times New Roman" w:hAnsi="Times New Roman"/>
        </w:rPr>
        <w:t>việc</w:t>
      </w:r>
      <w:r w:rsidR="00EC0747" w:rsidRPr="009C3BF7">
        <w:rPr>
          <w:rFonts w:ascii="Times New Roman" w:hAnsi="Times New Roman"/>
        </w:rPr>
        <w:t xml:space="preserve"> </w:t>
      </w:r>
      <w:r w:rsidRPr="009C3BF7">
        <w:rPr>
          <w:rFonts w:ascii="Times New Roman" w:hAnsi="Times New Roman"/>
        </w:rPr>
        <w:t>tăng</w:t>
      </w:r>
      <w:r w:rsidR="00EC0747" w:rsidRPr="009C3BF7">
        <w:rPr>
          <w:rFonts w:ascii="Times New Roman" w:hAnsi="Times New Roman"/>
        </w:rPr>
        <w:t xml:space="preserve"> </w:t>
      </w:r>
      <w:r w:rsidRPr="009C3BF7">
        <w:rPr>
          <w:rFonts w:ascii="Times New Roman" w:hAnsi="Times New Roman"/>
        </w:rPr>
        <w:t>cỡ</w:t>
      </w:r>
      <w:r w:rsidR="00EC0747" w:rsidRPr="009C3BF7">
        <w:rPr>
          <w:rFonts w:ascii="Times New Roman" w:hAnsi="Times New Roman"/>
        </w:rPr>
        <w:t xml:space="preserve"> </w:t>
      </w:r>
      <w:r w:rsidRPr="009C3BF7">
        <w:rPr>
          <w:rFonts w:ascii="Times New Roman" w:hAnsi="Times New Roman"/>
        </w:rPr>
        <w:t>mẫu</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do</w:t>
      </w:r>
      <w:r w:rsidR="00EC0747" w:rsidRPr="009C3BF7">
        <w:rPr>
          <w:rFonts w:ascii="Times New Roman" w:hAnsi="Times New Roman"/>
        </w:rPr>
        <w:t xml:space="preserve"> </w:t>
      </w:r>
      <w:r w:rsidRPr="009C3BF7">
        <w:rPr>
          <w:rFonts w:ascii="Times New Roman" w:hAnsi="Times New Roman"/>
        </w:rPr>
        <w:t>sự</w:t>
      </w:r>
      <w:r w:rsidR="00EC0747" w:rsidRPr="009C3BF7">
        <w:rPr>
          <w:rFonts w:ascii="Times New Roman" w:hAnsi="Times New Roman"/>
        </w:rPr>
        <w:t xml:space="preserve"> </w:t>
      </w:r>
      <w:r w:rsidRPr="009C3BF7">
        <w:rPr>
          <w:rFonts w:ascii="Times New Roman" w:hAnsi="Times New Roman"/>
        </w:rPr>
        <w:t>thay</w:t>
      </w:r>
      <w:r w:rsidR="00EC0747" w:rsidRPr="009C3BF7">
        <w:rPr>
          <w:rFonts w:ascii="Times New Roman" w:hAnsi="Times New Roman"/>
        </w:rPr>
        <w:t xml:space="preserve"> </w:t>
      </w:r>
      <w:r w:rsidRPr="009C3BF7">
        <w:rPr>
          <w:rFonts w:ascii="Times New Roman" w:hAnsi="Times New Roman"/>
        </w:rPr>
        <w:t>đổi</w:t>
      </w:r>
      <w:r w:rsidR="00EC0747" w:rsidRPr="009C3BF7">
        <w:rPr>
          <w:rFonts w:ascii="Times New Roman" w:hAnsi="Times New Roman"/>
        </w:rPr>
        <w:t xml:space="preserve">. </w:t>
      </w: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thay</w:t>
      </w:r>
      <w:r w:rsidR="00EC0747" w:rsidRPr="009C3BF7">
        <w:rPr>
          <w:rFonts w:ascii="Times New Roman" w:hAnsi="Times New Roman"/>
        </w:rPr>
        <w:t xml:space="preserve"> </w:t>
      </w:r>
      <w:r w:rsidRPr="009C3BF7">
        <w:rPr>
          <w:rFonts w:ascii="Times New Roman" w:hAnsi="Times New Roman"/>
        </w:rPr>
        <w:t>đổi</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w:t>
      </w:r>
      <w:r w:rsidR="00C02836" w:rsidRPr="009C3BF7">
        <w:rPr>
          <w:rFonts w:ascii="Times New Roman" w:hAnsi="Times New Roman"/>
        </w:rPr>
        <w:t>ế</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hoặc</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ít</w:t>
      </w:r>
      <w:r w:rsidR="00EC0747" w:rsidRPr="009C3BF7">
        <w:rPr>
          <w:rFonts w:ascii="Times New Roman" w:hAnsi="Times New Roman"/>
        </w:rPr>
        <w:t xml:space="preserve"> </w:t>
      </w:r>
      <w:r w:rsidRPr="009C3BF7">
        <w:rPr>
          <w:rFonts w:ascii="Times New Roman" w:hAnsi="Times New Roman"/>
        </w:rPr>
        <w:t>hơn</w:t>
      </w:r>
      <w:r w:rsidR="00EC0747" w:rsidRPr="009C3BF7">
        <w:rPr>
          <w:rFonts w:ascii="Times New Roman" w:hAnsi="Times New Roman"/>
        </w:rPr>
        <w:t xml:space="preserve"> </w:t>
      </w:r>
      <w:r w:rsidRPr="009C3BF7">
        <w:rPr>
          <w:rFonts w:ascii="Times New Roman" w:hAnsi="Times New Roman"/>
        </w:rPr>
        <w:t>phải</w:t>
      </w:r>
      <w:r w:rsidR="00EC0747" w:rsidRPr="009C3BF7">
        <w:rPr>
          <w:rFonts w:ascii="Times New Roman" w:hAnsi="Times New Roman"/>
        </w:rPr>
        <w:t xml:space="preserve"> </w:t>
      </w:r>
      <w:r w:rsidRPr="009C3BF7">
        <w:rPr>
          <w:rFonts w:ascii="Times New Roman" w:hAnsi="Times New Roman"/>
        </w:rPr>
        <w:t>cần</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tiến</w:t>
      </w:r>
      <w:r w:rsidR="00EC0747" w:rsidRPr="009C3BF7">
        <w:rPr>
          <w:rFonts w:ascii="Times New Roman" w:hAnsi="Times New Roman"/>
        </w:rPr>
        <w:t xml:space="preserve"> </w:t>
      </w:r>
      <w:r w:rsidRPr="009C3BF7">
        <w:rPr>
          <w:rFonts w:ascii="Times New Roman" w:hAnsi="Times New Roman"/>
        </w:rPr>
        <w:t>hành</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tất</w:t>
      </w:r>
      <w:r w:rsidR="00EC0747" w:rsidRPr="009C3BF7">
        <w:rPr>
          <w:rFonts w:ascii="Times New Roman" w:hAnsi="Times New Roman"/>
        </w:rPr>
        <w:t xml:space="preserve"> </w:t>
      </w:r>
      <w:r w:rsidRPr="009C3BF7">
        <w:rPr>
          <w:rFonts w:ascii="Times New Roman" w:hAnsi="Times New Roman"/>
        </w:rPr>
        <w:t>cả</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còn</w:t>
      </w:r>
      <w:r w:rsidR="00EC0747" w:rsidRPr="009C3BF7">
        <w:rPr>
          <w:rFonts w:ascii="Times New Roman" w:hAnsi="Times New Roman"/>
        </w:rPr>
        <w:t xml:space="preserve"> </w:t>
      </w:r>
      <w:r w:rsidRPr="009C3BF7">
        <w:rPr>
          <w:rFonts w:ascii="Times New Roman" w:hAnsi="Times New Roman"/>
        </w:rPr>
        <w:t>lại</w:t>
      </w:r>
      <w:r w:rsidR="00EC0747" w:rsidRPr="009C3BF7">
        <w:rPr>
          <w:rFonts w:ascii="Times New Roman" w:hAnsi="Times New Roman"/>
        </w:rPr>
        <w:t xml:space="preserve"> </w:t>
      </w:r>
      <w:r w:rsidRPr="009C3BF7">
        <w:rPr>
          <w:rFonts w:ascii="Times New Roman" w:hAnsi="Times New Roman"/>
        </w:rPr>
        <w:t>của</w:t>
      </w:r>
      <w:r w:rsidR="00EC0747" w:rsidRPr="009C3BF7">
        <w:rPr>
          <w:rFonts w:ascii="Times New Roman" w:hAnsi="Times New Roman"/>
        </w:rPr>
        <w:t xml:space="preserve"> </w:t>
      </w:r>
      <w:r w:rsidRPr="009C3BF7">
        <w:rPr>
          <w:rFonts w:ascii="Times New Roman" w:hAnsi="Times New Roman"/>
        </w:rPr>
        <w:t>nghiên</w:t>
      </w:r>
      <w:r w:rsidR="00EC0747" w:rsidRPr="009C3BF7">
        <w:rPr>
          <w:rFonts w:ascii="Times New Roman" w:hAnsi="Times New Roman"/>
        </w:rPr>
        <w:t xml:space="preserve"> </w:t>
      </w:r>
      <w:r w:rsidRPr="009C3BF7">
        <w:rPr>
          <w:rFonts w:ascii="Times New Roman" w:hAnsi="Times New Roman"/>
        </w:rPr>
        <w:t>cứu</w:t>
      </w:r>
      <w:r w:rsidR="00EC0747" w:rsidRPr="009C3BF7">
        <w:rPr>
          <w:rFonts w:ascii="Times New Roman" w:hAnsi="Times New Roman"/>
        </w:rPr>
        <w:t xml:space="preserve"> </w:t>
      </w:r>
      <w:r w:rsidRPr="009C3BF7">
        <w:rPr>
          <w:rFonts w:ascii="Times New Roman" w:hAnsi="Times New Roman"/>
        </w:rPr>
        <w:t>độ</w:t>
      </w:r>
      <w:r w:rsidR="00EC0747" w:rsidRPr="009C3BF7">
        <w:rPr>
          <w:rFonts w:ascii="Times New Roman" w:hAnsi="Times New Roman"/>
        </w:rPr>
        <w:t xml:space="preserve"> </w:t>
      </w:r>
      <w:r w:rsidRPr="009C3BF7">
        <w:rPr>
          <w:rFonts w:ascii="Times New Roman" w:hAnsi="Times New Roman"/>
        </w:rPr>
        <w:t>ổn</w:t>
      </w:r>
      <w:r w:rsidR="00EC0747" w:rsidRPr="009C3BF7">
        <w:rPr>
          <w:rFonts w:ascii="Times New Roman" w:hAnsi="Times New Roman"/>
        </w:rPr>
        <w:t xml:space="preserve"> </w:t>
      </w:r>
      <w:r w:rsidRPr="009C3BF7">
        <w:rPr>
          <w:rFonts w:ascii="Times New Roman" w:hAnsi="Times New Roman"/>
        </w:rPr>
        <w:t>định</w:t>
      </w:r>
      <w:r w:rsidR="00EC0747" w:rsidRPr="009C3BF7">
        <w:rPr>
          <w:rFonts w:ascii="Times New Roman" w:hAnsi="Times New Roman"/>
        </w:rPr>
        <w:t>.</w:t>
      </w:r>
    </w:p>
    <w:p w14:paraId="4E1F01BA" w14:textId="77777777" w:rsidR="00EC0747" w:rsidRPr="009C3BF7" w:rsidRDefault="00132890" w:rsidP="00260DC8">
      <w:pPr>
        <w:pStyle w:val="BodyTextIndent"/>
        <w:spacing w:beforeLines="120" w:before="288" w:afterLines="60" w:after="144"/>
        <w:ind w:left="720" w:firstLine="0"/>
        <w:rPr>
          <w:rFonts w:ascii="Times New Roman" w:hAnsi="Times New Roman"/>
          <w:b/>
        </w:rPr>
      </w:pPr>
      <w:r w:rsidRPr="009C3BF7">
        <w:rPr>
          <w:rFonts w:ascii="Times New Roman" w:hAnsi="Times New Roman"/>
          <w:b/>
        </w:rPr>
        <w:t>Khả</w:t>
      </w:r>
      <w:r w:rsidR="00EC0747" w:rsidRPr="009C3BF7">
        <w:rPr>
          <w:rFonts w:ascii="Times New Roman" w:hAnsi="Times New Roman"/>
          <w:b/>
        </w:rPr>
        <w:t xml:space="preserve"> </w:t>
      </w:r>
      <w:r w:rsidRPr="009C3BF7">
        <w:rPr>
          <w:rFonts w:ascii="Times New Roman" w:hAnsi="Times New Roman"/>
          <w:b/>
        </w:rPr>
        <w:t>năng</w:t>
      </w:r>
      <w:r w:rsidR="00EC0747" w:rsidRPr="009C3BF7">
        <w:rPr>
          <w:rFonts w:ascii="Times New Roman" w:hAnsi="Times New Roman"/>
          <w:b/>
        </w:rPr>
        <w:t xml:space="preserve"> </w:t>
      </w:r>
      <w:r w:rsidRPr="009C3BF7">
        <w:rPr>
          <w:rFonts w:ascii="Times New Roman" w:hAnsi="Times New Roman"/>
          <w:b/>
        </w:rPr>
        <w:t>áp</w:t>
      </w:r>
      <w:r w:rsidR="00EC0747" w:rsidRPr="009C3BF7">
        <w:rPr>
          <w:rFonts w:ascii="Times New Roman" w:hAnsi="Times New Roman"/>
          <w:b/>
        </w:rPr>
        <w:t xml:space="preserve"> </w:t>
      </w:r>
      <w:r w:rsidRPr="009C3BF7">
        <w:rPr>
          <w:rFonts w:ascii="Times New Roman" w:hAnsi="Times New Roman"/>
          <w:b/>
        </w:rPr>
        <w:t>dụng</w:t>
      </w:r>
      <w:r w:rsidR="00EC0747" w:rsidRPr="009C3BF7">
        <w:rPr>
          <w:rFonts w:ascii="Times New Roman" w:hAnsi="Times New Roman"/>
          <w:b/>
        </w:rPr>
        <w:t xml:space="preserve"> </w:t>
      </w:r>
      <w:r w:rsidRPr="009C3BF7">
        <w:rPr>
          <w:rFonts w:ascii="Times New Roman" w:hAnsi="Times New Roman"/>
          <w:b/>
        </w:rPr>
        <w:t>thiết</w:t>
      </w:r>
      <w:r w:rsidR="00EC0747" w:rsidRPr="009C3BF7">
        <w:rPr>
          <w:rFonts w:ascii="Times New Roman" w:hAnsi="Times New Roman"/>
          <w:b/>
        </w:rPr>
        <w:t xml:space="preserve"> </w:t>
      </w:r>
      <w:r w:rsidRPr="009C3BF7">
        <w:rPr>
          <w:rFonts w:ascii="Times New Roman" w:hAnsi="Times New Roman"/>
          <w:b/>
        </w:rPr>
        <w:t>kế</w:t>
      </w:r>
      <w:r w:rsidR="00EC0747" w:rsidRPr="009C3BF7">
        <w:rPr>
          <w:rFonts w:ascii="Times New Roman" w:hAnsi="Times New Roman"/>
          <w:b/>
        </w:rPr>
        <w:t xml:space="preserve"> </w:t>
      </w:r>
      <w:r w:rsidRPr="009C3BF7">
        <w:rPr>
          <w:rFonts w:ascii="Times New Roman" w:hAnsi="Times New Roman"/>
          <w:b/>
        </w:rPr>
        <w:t>rút</w:t>
      </w:r>
      <w:r w:rsidR="00EC0747" w:rsidRPr="009C3BF7">
        <w:rPr>
          <w:rFonts w:ascii="Times New Roman" w:hAnsi="Times New Roman"/>
          <w:b/>
        </w:rPr>
        <w:t xml:space="preserve"> </w:t>
      </w:r>
      <w:r w:rsidRPr="009C3BF7">
        <w:rPr>
          <w:rFonts w:ascii="Times New Roman" w:hAnsi="Times New Roman"/>
          <w:b/>
        </w:rPr>
        <w:t>gọn</w:t>
      </w:r>
    </w:p>
    <w:p w14:paraId="169229D2" w14:textId="77777777" w:rsidR="00EC0747" w:rsidRPr="009C3BF7" w:rsidRDefault="00132890" w:rsidP="00260DC8">
      <w:pPr>
        <w:pStyle w:val="BodyTextIndent"/>
        <w:spacing w:beforeLines="120" w:before="288" w:afterLines="60" w:after="144"/>
        <w:ind w:left="720" w:firstLine="0"/>
        <w:rPr>
          <w:rFonts w:ascii="Times New Roman" w:hAnsi="Times New Roman"/>
        </w:rPr>
      </w:pP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thể</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áp</w:t>
      </w:r>
      <w:r w:rsidR="00EC0747" w:rsidRPr="009C3BF7">
        <w:rPr>
          <w:rFonts w:ascii="Times New Roman" w:hAnsi="Times New Roman"/>
        </w:rPr>
        <w:t xml:space="preserve"> </w:t>
      </w:r>
      <w:r w:rsidRPr="009C3BF7">
        <w:rPr>
          <w:rFonts w:ascii="Times New Roman" w:hAnsi="Times New Roman"/>
        </w:rPr>
        <w:t>dụng</w:t>
      </w:r>
      <w:r w:rsidR="00EC0747" w:rsidRPr="009C3BF7">
        <w:rPr>
          <w:rFonts w:ascii="Times New Roman" w:hAnsi="Times New Roman"/>
        </w:rPr>
        <w:t xml:space="preserve"> </w:t>
      </w:r>
      <w:r w:rsidRPr="009C3BF7">
        <w:rPr>
          <w:rFonts w:ascii="Times New Roman" w:hAnsi="Times New Roman"/>
        </w:rPr>
        <w:t>để</w:t>
      </w:r>
      <w:r w:rsidR="00EC0747" w:rsidRPr="009C3BF7">
        <w:rPr>
          <w:rFonts w:ascii="Times New Roman" w:hAnsi="Times New Roman"/>
        </w:rPr>
        <w:t xml:space="preserve"> </w:t>
      </w:r>
      <w:r w:rsidRPr="009C3BF7">
        <w:rPr>
          <w:rFonts w:ascii="Times New Roman" w:hAnsi="Times New Roman"/>
        </w:rPr>
        <w:t>nghiên</w:t>
      </w:r>
      <w:r w:rsidR="00EC0747" w:rsidRPr="009C3BF7">
        <w:rPr>
          <w:rFonts w:ascii="Times New Roman" w:hAnsi="Times New Roman"/>
        </w:rPr>
        <w:t xml:space="preserve"> </w:t>
      </w:r>
      <w:r w:rsidRPr="009C3BF7">
        <w:rPr>
          <w:rFonts w:ascii="Times New Roman" w:hAnsi="Times New Roman"/>
        </w:rPr>
        <w:t>cứu</w:t>
      </w:r>
      <w:r w:rsidR="00EC0747" w:rsidRPr="009C3BF7">
        <w:rPr>
          <w:rFonts w:ascii="Times New Roman" w:hAnsi="Times New Roman"/>
        </w:rPr>
        <w:t xml:space="preserve"> </w:t>
      </w:r>
      <w:r w:rsidRPr="009C3BF7">
        <w:rPr>
          <w:rFonts w:ascii="Times New Roman" w:hAnsi="Times New Roman"/>
        </w:rPr>
        <w:t>độ</w:t>
      </w:r>
      <w:r w:rsidR="00EC0747" w:rsidRPr="009C3BF7">
        <w:rPr>
          <w:rFonts w:ascii="Times New Roman" w:hAnsi="Times New Roman"/>
        </w:rPr>
        <w:t xml:space="preserve"> </w:t>
      </w:r>
      <w:r w:rsidRPr="009C3BF7">
        <w:rPr>
          <w:rFonts w:ascii="Times New Roman" w:hAnsi="Times New Roman"/>
        </w:rPr>
        <w:t>ổn</w:t>
      </w:r>
      <w:r w:rsidR="00EC0747" w:rsidRPr="009C3BF7">
        <w:rPr>
          <w:rFonts w:ascii="Times New Roman" w:hAnsi="Times New Roman"/>
        </w:rPr>
        <w:t xml:space="preserve"> </w:t>
      </w:r>
      <w:r w:rsidRPr="009C3BF7">
        <w:rPr>
          <w:rFonts w:ascii="Times New Roman" w:hAnsi="Times New Roman"/>
        </w:rPr>
        <w:t>định</w:t>
      </w:r>
      <w:r w:rsidR="00EC0747" w:rsidRPr="009C3BF7">
        <w:rPr>
          <w:rFonts w:ascii="Times New Roman" w:hAnsi="Times New Roman"/>
        </w:rPr>
        <w:t xml:space="preserve"> </w:t>
      </w:r>
      <w:r w:rsidRPr="009C3BF7">
        <w:rPr>
          <w:rFonts w:ascii="Times New Roman" w:hAnsi="Times New Roman"/>
        </w:rPr>
        <w:t>của</w:t>
      </w:r>
      <w:r w:rsidR="00EC0747" w:rsidRPr="009C3BF7">
        <w:rPr>
          <w:rFonts w:ascii="Times New Roman" w:hAnsi="Times New Roman"/>
        </w:rPr>
        <w:t xml:space="preserve"> </w:t>
      </w:r>
      <w:r w:rsidRPr="009C3BF7">
        <w:rPr>
          <w:rFonts w:ascii="Times New Roman" w:hAnsi="Times New Roman"/>
        </w:rPr>
        <w:t>hầu</w:t>
      </w:r>
      <w:r w:rsidR="00EC0747" w:rsidRPr="009C3BF7">
        <w:rPr>
          <w:rFonts w:ascii="Times New Roman" w:hAnsi="Times New Roman"/>
        </w:rPr>
        <w:t xml:space="preserve"> </w:t>
      </w:r>
      <w:r w:rsidRPr="009C3BF7">
        <w:rPr>
          <w:rFonts w:ascii="Times New Roman" w:hAnsi="Times New Roman"/>
        </w:rPr>
        <w:t>hết</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loại</w:t>
      </w:r>
      <w:r w:rsidR="00EC0747" w:rsidRPr="009C3BF7">
        <w:rPr>
          <w:rFonts w:ascii="Times New Roman" w:hAnsi="Times New Roman"/>
        </w:rPr>
        <w:t xml:space="preserve"> </w:t>
      </w:r>
      <w:r w:rsidR="004D3CB1" w:rsidRPr="009C3BF7">
        <w:rPr>
          <w:rFonts w:ascii="Times New Roman" w:hAnsi="Times New Roman"/>
        </w:rPr>
        <w:t xml:space="preserve">thành </w:t>
      </w:r>
      <w:r w:rsidRPr="009C3BF7">
        <w:rPr>
          <w:rFonts w:ascii="Times New Roman" w:hAnsi="Times New Roman"/>
        </w:rPr>
        <w:t>phẩm</w:t>
      </w:r>
      <w:r w:rsidR="00EC0747" w:rsidRPr="009C3BF7">
        <w:rPr>
          <w:rFonts w:ascii="Times New Roman" w:hAnsi="Times New Roman"/>
        </w:rPr>
        <w:t xml:space="preserve"> </w:t>
      </w:r>
      <w:r w:rsidRPr="009C3BF7">
        <w:rPr>
          <w:rFonts w:ascii="Times New Roman" w:hAnsi="Times New Roman"/>
        </w:rPr>
        <w:t>thuốc</w:t>
      </w:r>
      <w:r w:rsidR="00EC0747" w:rsidRPr="009C3BF7">
        <w:rPr>
          <w:rFonts w:ascii="Times New Roman" w:hAnsi="Times New Roman"/>
        </w:rPr>
        <w:t xml:space="preserve">, </w:t>
      </w:r>
      <w:r w:rsidRPr="009C3BF7">
        <w:rPr>
          <w:rFonts w:ascii="Times New Roman" w:hAnsi="Times New Roman"/>
        </w:rPr>
        <w:t>mặc</w:t>
      </w:r>
      <w:r w:rsidR="00EC0747" w:rsidRPr="009C3BF7">
        <w:rPr>
          <w:rFonts w:ascii="Times New Roman" w:hAnsi="Times New Roman"/>
        </w:rPr>
        <w:t xml:space="preserve"> </w:t>
      </w:r>
      <w:r w:rsidRPr="009C3BF7">
        <w:rPr>
          <w:rFonts w:ascii="Times New Roman" w:hAnsi="Times New Roman"/>
        </w:rPr>
        <w:t>dù</w:t>
      </w:r>
      <w:r w:rsidR="00EC0747" w:rsidRPr="009C3BF7">
        <w:rPr>
          <w:rFonts w:ascii="Times New Roman" w:hAnsi="Times New Roman"/>
        </w:rPr>
        <w:t xml:space="preserve"> </w:t>
      </w:r>
      <w:r w:rsidRPr="009C3BF7">
        <w:rPr>
          <w:rFonts w:ascii="Times New Roman" w:hAnsi="Times New Roman"/>
        </w:rPr>
        <w:t>vậy</w:t>
      </w:r>
      <w:r w:rsidR="00EC0747" w:rsidRPr="009C3BF7">
        <w:rPr>
          <w:rFonts w:ascii="Times New Roman" w:hAnsi="Times New Roman"/>
        </w:rPr>
        <w:t xml:space="preserve"> </w:t>
      </w:r>
      <w:r w:rsidRPr="009C3BF7">
        <w:rPr>
          <w:rFonts w:ascii="Times New Roman" w:hAnsi="Times New Roman"/>
        </w:rPr>
        <w:t>việc</w:t>
      </w:r>
      <w:r w:rsidR="00EC0747" w:rsidRPr="009C3BF7">
        <w:rPr>
          <w:rFonts w:ascii="Times New Roman" w:hAnsi="Times New Roman"/>
        </w:rPr>
        <w:t xml:space="preserve"> </w:t>
      </w:r>
      <w:r w:rsidRPr="009C3BF7">
        <w:rPr>
          <w:rFonts w:ascii="Times New Roman" w:hAnsi="Times New Roman"/>
        </w:rPr>
        <w:t>lý</w:t>
      </w:r>
      <w:r w:rsidR="00EC0747" w:rsidRPr="009C3BF7">
        <w:rPr>
          <w:rFonts w:ascii="Times New Roman" w:hAnsi="Times New Roman"/>
        </w:rPr>
        <w:t xml:space="preserve"> </w:t>
      </w:r>
      <w:r w:rsidRPr="009C3BF7">
        <w:rPr>
          <w:rFonts w:ascii="Times New Roman" w:hAnsi="Times New Roman"/>
        </w:rPr>
        <w:t>giải</w:t>
      </w:r>
      <w:r w:rsidR="00EC0747" w:rsidRPr="009C3BF7">
        <w:rPr>
          <w:rFonts w:ascii="Times New Roman" w:hAnsi="Times New Roman"/>
        </w:rPr>
        <w:t xml:space="preserve"> </w:t>
      </w:r>
      <w:r w:rsidRPr="009C3BF7">
        <w:rPr>
          <w:rFonts w:ascii="Times New Roman" w:hAnsi="Times New Roman"/>
        </w:rPr>
        <w:t>thêm</w:t>
      </w:r>
      <w:r w:rsidR="00EC0747" w:rsidRPr="009C3BF7">
        <w:rPr>
          <w:rFonts w:ascii="Times New Roman" w:hAnsi="Times New Roman"/>
        </w:rPr>
        <w:t xml:space="preserve"> </w:t>
      </w:r>
      <w:r w:rsidRPr="009C3BF7">
        <w:rPr>
          <w:rFonts w:ascii="Times New Roman" w:hAnsi="Times New Roman"/>
        </w:rPr>
        <w:t>phải</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đưa</w:t>
      </w:r>
      <w:r w:rsidR="00EC0747" w:rsidRPr="009C3BF7">
        <w:rPr>
          <w:rFonts w:ascii="Times New Roman" w:hAnsi="Times New Roman"/>
        </w:rPr>
        <w:t xml:space="preserve"> </w:t>
      </w:r>
      <w:r w:rsidRPr="009C3BF7">
        <w:rPr>
          <w:rFonts w:ascii="Times New Roman" w:hAnsi="Times New Roman"/>
        </w:rPr>
        <w:t>ra</w:t>
      </w:r>
      <w:r w:rsidR="00EC0747" w:rsidRPr="009C3BF7">
        <w:rPr>
          <w:rFonts w:ascii="Times New Roman" w:hAnsi="Times New Roman"/>
        </w:rPr>
        <w:t xml:space="preserve"> </w:t>
      </w:r>
      <w:r w:rsidRPr="009C3BF7">
        <w:rPr>
          <w:rFonts w:ascii="Times New Roman" w:hAnsi="Times New Roman"/>
        </w:rPr>
        <w:t>đối</w:t>
      </w:r>
      <w:r w:rsidR="00EC0747" w:rsidRPr="009C3BF7">
        <w:rPr>
          <w:rFonts w:ascii="Times New Roman" w:hAnsi="Times New Roman"/>
        </w:rPr>
        <w:t xml:space="preserve"> </w:t>
      </w:r>
      <w:r w:rsidRPr="009C3BF7">
        <w:rPr>
          <w:rFonts w:ascii="Times New Roman" w:hAnsi="Times New Roman"/>
        </w:rPr>
        <w:t>với</w:t>
      </w:r>
      <w:r w:rsidR="009B6EAD" w:rsidRPr="009C3BF7">
        <w:rPr>
          <w:rFonts w:ascii="Times New Roman" w:hAnsi="Times New Roman"/>
        </w:rPr>
        <w:t xml:space="preserve"> một vài</w:t>
      </w:r>
      <w:r w:rsidR="00EC0747" w:rsidRPr="009C3BF7">
        <w:rPr>
          <w:rFonts w:ascii="Times New Roman" w:hAnsi="Times New Roman"/>
        </w:rPr>
        <w:t xml:space="preserve"> </w:t>
      </w:r>
      <w:r w:rsidRPr="009C3BF7">
        <w:rPr>
          <w:rFonts w:ascii="Times New Roman" w:hAnsi="Times New Roman"/>
        </w:rPr>
        <w:t>hệ</w:t>
      </w:r>
      <w:r w:rsidR="00EC0747" w:rsidRPr="009C3BF7">
        <w:rPr>
          <w:rFonts w:ascii="Times New Roman" w:hAnsi="Times New Roman"/>
        </w:rPr>
        <w:t xml:space="preserve"> </w:t>
      </w:r>
      <w:r w:rsidR="009B6EAD" w:rsidRPr="009C3BF7">
        <w:rPr>
          <w:rFonts w:ascii="Times New Roman" w:hAnsi="Times New Roman"/>
        </w:rPr>
        <w:t>cung cấp</w:t>
      </w:r>
      <w:r w:rsidR="00EC0747" w:rsidRPr="009C3BF7">
        <w:rPr>
          <w:rFonts w:ascii="Times New Roman" w:hAnsi="Times New Roman"/>
        </w:rPr>
        <w:t xml:space="preserve"> </w:t>
      </w:r>
      <w:r w:rsidRPr="009C3BF7">
        <w:rPr>
          <w:rFonts w:ascii="Times New Roman" w:hAnsi="Times New Roman"/>
        </w:rPr>
        <w:t>thuốc</w:t>
      </w:r>
      <w:r w:rsidR="00EC0747" w:rsidRPr="009C3BF7">
        <w:rPr>
          <w:rFonts w:ascii="Times New Roman" w:hAnsi="Times New Roman"/>
        </w:rPr>
        <w:t xml:space="preserve"> </w:t>
      </w:r>
      <w:r w:rsidRPr="009C3BF7">
        <w:rPr>
          <w:rFonts w:ascii="Times New Roman" w:hAnsi="Times New Roman"/>
        </w:rPr>
        <w:t>phức</w:t>
      </w:r>
      <w:r w:rsidR="00EC0747" w:rsidRPr="009C3BF7">
        <w:rPr>
          <w:rFonts w:ascii="Times New Roman" w:hAnsi="Times New Roman"/>
        </w:rPr>
        <w:t xml:space="preserve"> </w:t>
      </w:r>
      <w:r w:rsidRPr="009C3BF7">
        <w:rPr>
          <w:rFonts w:ascii="Times New Roman" w:hAnsi="Times New Roman"/>
        </w:rPr>
        <w:t>tạp</w:t>
      </w:r>
      <w:r w:rsidR="00EC0747" w:rsidRPr="009C3BF7">
        <w:rPr>
          <w:rFonts w:ascii="Times New Roman" w:hAnsi="Times New Roman"/>
        </w:rPr>
        <w:t xml:space="preserve"> </w:t>
      </w:r>
      <w:r w:rsidRPr="009C3BF7">
        <w:rPr>
          <w:rFonts w:ascii="Times New Roman" w:hAnsi="Times New Roman"/>
        </w:rPr>
        <w:t>mà</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đó</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thể</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nhiều</w:t>
      </w:r>
      <w:r w:rsidR="00EC0747" w:rsidRPr="009C3BF7">
        <w:rPr>
          <w:rFonts w:ascii="Times New Roman" w:hAnsi="Times New Roman"/>
        </w:rPr>
        <w:t xml:space="preserve"> </w:t>
      </w:r>
      <w:r w:rsidRPr="009C3BF7">
        <w:rPr>
          <w:rFonts w:ascii="Times New Roman" w:hAnsi="Times New Roman"/>
        </w:rPr>
        <w:t>tương</w:t>
      </w:r>
      <w:r w:rsidR="00EC0747" w:rsidRPr="009C3BF7">
        <w:rPr>
          <w:rFonts w:ascii="Times New Roman" w:hAnsi="Times New Roman"/>
        </w:rPr>
        <w:t xml:space="preserve"> </w:t>
      </w:r>
      <w:r w:rsidRPr="009C3BF7">
        <w:rPr>
          <w:rFonts w:ascii="Times New Roman" w:hAnsi="Times New Roman"/>
        </w:rPr>
        <w:t>tác</w:t>
      </w:r>
      <w:r w:rsidR="00EC0747" w:rsidRPr="009C3BF7">
        <w:rPr>
          <w:rFonts w:ascii="Times New Roman" w:hAnsi="Times New Roman"/>
        </w:rPr>
        <w:t xml:space="preserve"> </w:t>
      </w:r>
      <w:r w:rsidRPr="009C3BF7">
        <w:rPr>
          <w:rFonts w:ascii="Times New Roman" w:hAnsi="Times New Roman"/>
        </w:rPr>
        <w:t>giữa</w:t>
      </w:r>
      <w:r w:rsidR="00EC0747" w:rsidRPr="009C3BF7">
        <w:rPr>
          <w:rFonts w:ascii="Times New Roman" w:hAnsi="Times New Roman"/>
        </w:rPr>
        <w:t xml:space="preserve"> </w:t>
      </w:r>
      <w:r w:rsidRPr="009C3BF7">
        <w:rPr>
          <w:rFonts w:ascii="Times New Roman" w:hAnsi="Times New Roman"/>
        </w:rPr>
        <w:t>thuốc</w:t>
      </w:r>
      <w:r w:rsidR="00EC0747" w:rsidRPr="009C3BF7">
        <w:rPr>
          <w:rFonts w:ascii="Times New Roman" w:hAnsi="Times New Roman"/>
        </w:rPr>
        <w:t xml:space="preserve"> - </w:t>
      </w:r>
      <w:r w:rsidRPr="009C3BF7">
        <w:rPr>
          <w:rFonts w:ascii="Times New Roman" w:hAnsi="Times New Roman"/>
        </w:rPr>
        <w:t>dụng</w:t>
      </w:r>
      <w:r w:rsidR="00EC0747" w:rsidRPr="009C3BF7">
        <w:rPr>
          <w:rFonts w:ascii="Times New Roman" w:hAnsi="Times New Roman"/>
        </w:rPr>
        <w:t xml:space="preserve"> </w:t>
      </w:r>
      <w:r w:rsidRPr="009C3BF7">
        <w:rPr>
          <w:rFonts w:ascii="Times New Roman" w:hAnsi="Times New Roman"/>
        </w:rPr>
        <w:t>cụ</w:t>
      </w:r>
      <w:r w:rsidR="009B6EAD" w:rsidRPr="009C3BF7">
        <w:rPr>
          <w:rFonts w:ascii="Times New Roman" w:hAnsi="Times New Roman"/>
        </w:rPr>
        <w:t xml:space="preserve"> cung cấp thuốc</w:t>
      </w:r>
      <w:r w:rsidR="00EC0747" w:rsidRPr="009C3BF7">
        <w:rPr>
          <w:rFonts w:ascii="Times New Roman" w:hAnsi="Times New Roman"/>
        </w:rPr>
        <w:t>.</w:t>
      </w:r>
    </w:p>
    <w:p w14:paraId="005B0A53" w14:textId="77777777" w:rsidR="00EC0747" w:rsidRPr="009C3BF7" w:rsidRDefault="004D3CB1" w:rsidP="00260DC8">
      <w:pPr>
        <w:pStyle w:val="BodyTextIndent"/>
        <w:spacing w:beforeLines="120" w:before="288" w:afterLines="60" w:after="144"/>
        <w:ind w:left="720" w:firstLine="0"/>
        <w:rPr>
          <w:rFonts w:ascii="Times New Roman" w:hAnsi="Times New Roman"/>
          <w:b/>
        </w:rPr>
      </w:pPr>
      <w:r w:rsidRPr="009C3BF7">
        <w:rPr>
          <w:rFonts w:ascii="Times New Roman" w:hAnsi="Times New Roman"/>
          <w:b/>
        </w:rPr>
        <w:t xml:space="preserve">Thiết kế </w:t>
      </w:r>
      <w:r w:rsidR="006D7C6B" w:rsidRPr="009C3BF7">
        <w:rPr>
          <w:rFonts w:ascii="Times New Roman" w:hAnsi="Times New Roman"/>
          <w:b/>
        </w:rPr>
        <w:t>phân cực</w:t>
      </w:r>
    </w:p>
    <w:p w14:paraId="3FA7CBFF" w14:textId="77777777" w:rsidR="00EC0747" w:rsidRPr="009C3BF7" w:rsidRDefault="00DA5180" w:rsidP="00260DC8">
      <w:pPr>
        <w:pStyle w:val="BodyTextIndent"/>
        <w:spacing w:beforeLines="120" w:before="288" w:afterLines="60" w:after="144"/>
        <w:ind w:left="720" w:firstLine="0"/>
        <w:rPr>
          <w:rFonts w:ascii="Times New Roman" w:hAnsi="Times New Roman"/>
        </w:rPr>
      </w:pPr>
      <w:r w:rsidRPr="009C3BF7">
        <w:rPr>
          <w:rFonts w:ascii="Times New Roman" w:hAnsi="Times New Roman"/>
        </w:rPr>
        <w:t>Thiết kế phân cực</w:t>
      </w:r>
      <w:r w:rsidR="00EC0747" w:rsidRPr="009C3BF7">
        <w:rPr>
          <w:rFonts w:ascii="Times New Roman" w:hAnsi="Times New Roman"/>
        </w:rPr>
        <w:t xml:space="preserve"> </w:t>
      </w:r>
      <w:r w:rsidR="00132890" w:rsidRPr="009C3BF7">
        <w:rPr>
          <w:rFonts w:ascii="Times New Roman" w:hAnsi="Times New Roman"/>
        </w:rPr>
        <w:t>là</w:t>
      </w:r>
      <w:r w:rsidR="00EC0747" w:rsidRPr="009C3BF7">
        <w:rPr>
          <w:rFonts w:ascii="Times New Roman" w:hAnsi="Times New Roman"/>
        </w:rPr>
        <w:t xml:space="preserve"> </w:t>
      </w:r>
      <w:r w:rsidR="00132890" w:rsidRPr="009C3BF7">
        <w:rPr>
          <w:rFonts w:ascii="Times New Roman" w:hAnsi="Times New Roman"/>
        </w:rPr>
        <w:t>thiết</w:t>
      </w:r>
      <w:r w:rsidR="00EC0747" w:rsidRPr="009C3BF7">
        <w:rPr>
          <w:rFonts w:ascii="Times New Roman" w:hAnsi="Times New Roman"/>
        </w:rPr>
        <w:t xml:space="preserve"> </w:t>
      </w:r>
      <w:r w:rsidR="00132890" w:rsidRPr="009C3BF7">
        <w:rPr>
          <w:rFonts w:ascii="Times New Roman" w:hAnsi="Times New Roman"/>
        </w:rPr>
        <w:t>kế</w:t>
      </w:r>
      <w:r w:rsidR="00EC0747" w:rsidRPr="009C3BF7">
        <w:rPr>
          <w:rFonts w:ascii="Times New Roman" w:hAnsi="Times New Roman"/>
        </w:rPr>
        <w:t xml:space="preserve"> </w:t>
      </w:r>
      <w:r w:rsidR="00132890" w:rsidRPr="009C3BF7">
        <w:rPr>
          <w:rFonts w:ascii="Times New Roman" w:hAnsi="Times New Roman"/>
        </w:rPr>
        <w:t>về</w:t>
      </w:r>
      <w:r w:rsidR="00EC0747" w:rsidRPr="009C3BF7">
        <w:rPr>
          <w:rFonts w:ascii="Times New Roman" w:hAnsi="Times New Roman"/>
        </w:rPr>
        <w:t xml:space="preserve"> </w:t>
      </w:r>
      <w:r w:rsidR="00132890" w:rsidRPr="009C3BF7">
        <w:rPr>
          <w:rFonts w:ascii="Times New Roman" w:hAnsi="Times New Roman"/>
        </w:rPr>
        <w:t>một</w:t>
      </w:r>
      <w:r w:rsidR="00EC0747" w:rsidRPr="009C3BF7">
        <w:rPr>
          <w:rFonts w:ascii="Times New Roman" w:hAnsi="Times New Roman"/>
        </w:rPr>
        <w:t xml:space="preserve"> </w:t>
      </w:r>
      <w:r w:rsidR="00132890" w:rsidRPr="009C3BF7">
        <w:rPr>
          <w:rFonts w:ascii="Times New Roman" w:hAnsi="Times New Roman"/>
        </w:rPr>
        <w:t>lịch</w:t>
      </w:r>
      <w:r w:rsidR="00EC0747" w:rsidRPr="009C3BF7">
        <w:rPr>
          <w:rFonts w:ascii="Times New Roman" w:hAnsi="Times New Roman"/>
        </w:rPr>
        <w:t xml:space="preserve"> </w:t>
      </w:r>
      <w:r w:rsidR="00132890" w:rsidRPr="009C3BF7">
        <w:rPr>
          <w:rFonts w:ascii="Times New Roman" w:hAnsi="Times New Roman"/>
        </w:rPr>
        <w:t>trình</w:t>
      </w:r>
      <w:r w:rsidR="00EC0747" w:rsidRPr="009C3BF7">
        <w:rPr>
          <w:rFonts w:ascii="Times New Roman" w:hAnsi="Times New Roman"/>
        </w:rPr>
        <w:t xml:space="preserve"> </w:t>
      </w:r>
      <w:r w:rsidR="00132890" w:rsidRPr="009C3BF7">
        <w:rPr>
          <w:rFonts w:ascii="Times New Roman" w:hAnsi="Times New Roman"/>
        </w:rPr>
        <w:t>độ</w:t>
      </w:r>
      <w:r w:rsidR="00EC0747" w:rsidRPr="009C3BF7">
        <w:rPr>
          <w:rFonts w:ascii="Times New Roman" w:hAnsi="Times New Roman"/>
        </w:rPr>
        <w:t xml:space="preserve"> </w:t>
      </w:r>
      <w:r w:rsidR="00132890" w:rsidRPr="009C3BF7">
        <w:rPr>
          <w:rFonts w:ascii="Times New Roman" w:hAnsi="Times New Roman"/>
        </w:rPr>
        <w:t>ổn</w:t>
      </w:r>
      <w:r w:rsidR="00EC0747" w:rsidRPr="009C3BF7">
        <w:rPr>
          <w:rFonts w:ascii="Times New Roman" w:hAnsi="Times New Roman"/>
        </w:rPr>
        <w:t xml:space="preserve"> </w:t>
      </w:r>
      <w:r w:rsidR="00132890" w:rsidRPr="009C3BF7">
        <w:rPr>
          <w:rFonts w:ascii="Times New Roman" w:hAnsi="Times New Roman"/>
        </w:rPr>
        <w:t>định</w:t>
      </w:r>
      <w:r w:rsidR="00EC0747" w:rsidRPr="009C3BF7">
        <w:rPr>
          <w:rFonts w:ascii="Times New Roman" w:hAnsi="Times New Roman"/>
        </w:rPr>
        <w:t xml:space="preserve"> </w:t>
      </w:r>
      <w:r w:rsidR="00132890" w:rsidRPr="009C3BF7">
        <w:rPr>
          <w:rFonts w:ascii="Times New Roman" w:hAnsi="Times New Roman"/>
        </w:rPr>
        <w:t>trong</w:t>
      </w:r>
      <w:r w:rsidR="00EC0747" w:rsidRPr="009C3BF7">
        <w:rPr>
          <w:rFonts w:ascii="Times New Roman" w:hAnsi="Times New Roman"/>
        </w:rPr>
        <w:t xml:space="preserve"> </w:t>
      </w:r>
      <w:r w:rsidR="00132890" w:rsidRPr="009C3BF7">
        <w:rPr>
          <w:rFonts w:ascii="Times New Roman" w:hAnsi="Times New Roman"/>
        </w:rPr>
        <w:t>đó</w:t>
      </w:r>
      <w:r w:rsidR="00EC0747" w:rsidRPr="009C3BF7">
        <w:rPr>
          <w:rFonts w:ascii="Times New Roman" w:hAnsi="Times New Roman"/>
        </w:rPr>
        <w:t xml:space="preserve"> </w:t>
      </w:r>
      <w:r w:rsidR="00132890" w:rsidRPr="009C3BF7">
        <w:rPr>
          <w:rFonts w:ascii="Times New Roman" w:hAnsi="Times New Roman"/>
        </w:rPr>
        <w:t>chỉ</w:t>
      </w:r>
      <w:r w:rsidR="00EC0747" w:rsidRPr="009C3BF7">
        <w:rPr>
          <w:rFonts w:ascii="Times New Roman" w:hAnsi="Times New Roman"/>
        </w:rPr>
        <w:t xml:space="preserve"> </w:t>
      </w:r>
      <w:r w:rsidR="00132890" w:rsidRPr="009C3BF7">
        <w:rPr>
          <w:rFonts w:ascii="Times New Roman" w:hAnsi="Times New Roman"/>
        </w:rPr>
        <w:t>những</w:t>
      </w:r>
      <w:r w:rsidR="00EC0747" w:rsidRPr="009C3BF7">
        <w:rPr>
          <w:rFonts w:ascii="Times New Roman" w:hAnsi="Times New Roman"/>
        </w:rPr>
        <w:t xml:space="preserve"> </w:t>
      </w:r>
      <w:r w:rsidR="00132890" w:rsidRPr="009C3BF7">
        <w:rPr>
          <w:rFonts w:ascii="Times New Roman" w:hAnsi="Times New Roman"/>
        </w:rPr>
        <w:t>mẫu</w:t>
      </w:r>
      <w:r w:rsidR="00EC0747" w:rsidRPr="009C3BF7">
        <w:rPr>
          <w:rFonts w:ascii="Times New Roman" w:hAnsi="Times New Roman"/>
        </w:rPr>
        <w:t xml:space="preserve"> </w:t>
      </w:r>
      <w:r w:rsidR="00132890" w:rsidRPr="009C3BF7">
        <w:rPr>
          <w:rFonts w:ascii="Times New Roman" w:hAnsi="Times New Roman"/>
        </w:rPr>
        <w:t>ở</w:t>
      </w:r>
      <w:r w:rsidR="00EC0747" w:rsidRPr="009C3BF7">
        <w:rPr>
          <w:rFonts w:ascii="Times New Roman" w:hAnsi="Times New Roman"/>
        </w:rPr>
        <w:t xml:space="preserve"> </w:t>
      </w:r>
      <w:r w:rsidR="00132890" w:rsidRPr="009C3BF7">
        <w:rPr>
          <w:rFonts w:ascii="Times New Roman" w:hAnsi="Times New Roman"/>
        </w:rPr>
        <w:t>về</w:t>
      </w:r>
      <w:r w:rsidR="00EC0747" w:rsidRPr="009C3BF7">
        <w:rPr>
          <w:rFonts w:ascii="Times New Roman" w:hAnsi="Times New Roman"/>
        </w:rPr>
        <w:t xml:space="preserve"> </w:t>
      </w:r>
      <w:r w:rsidR="00132890" w:rsidRPr="009C3BF7">
        <w:rPr>
          <w:rFonts w:ascii="Times New Roman" w:hAnsi="Times New Roman"/>
        </w:rPr>
        <w:t>các</w:t>
      </w:r>
      <w:r w:rsidR="00EC0747" w:rsidRPr="009C3BF7">
        <w:rPr>
          <w:rFonts w:ascii="Times New Roman" w:hAnsi="Times New Roman"/>
        </w:rPr>
        <w:t xml:space="preserve"> </w:t>
      </w:r>
      <w:r w:rsidR="00132890" w:rsidRPr="009C3BF7">
        <w:rPr>
          <w:rFonts w:ascii="Times New Roman" w:hAnsi="Times New Roman"/>
        </w:rPr>
        <w:t>cực</w:t>
      </w:r>
      <w:r w:rsidR="00EC0747" w:rsidRPr="009C3BF7">
        <w:rPr>
          <w:rFonts w:ascii="Times New Roman" w:hAnsi="Times New Roman"/>
        </w:rPr>
        <w:t xml:space="preserve"> </w:t>
      </w:r>
      <w:r w:rsidR="00132890" w:rsidRPr="009C3BF7">
        <w:rPr>
          <w:rFonts w:ascii="Times New Roman" w:hAnsi="Times New Roman"/>
        </w:rPr>
        <w:t>của</w:t>
      </w:r>
      <w:r w:rsidR="00EC0747" w:rsidRPr="009C3BF7">
        <w:rPr>
          <w:rFonts w:ascii="Times New Roman" w:hAnsi="Times New Roman"/>
        </w:rPr>
        <w:t xml:space="preserve"> </w:t>
      </w:r>
      <w:r w:rsidR="00132890" w:rsidRPr="009C3BF7">
        <w:rPr>
          <w:rFonts w:ascii="Times New Roman" w:hAnsi="Times New Roman"/>
        </w:rPr>
        <w:t>các</w:t>
      </w:r>
      <w:r w:rsidR="00EC0747" w:rsidRPr="009C3BF7">
        <w:rPr>
          <w:rFonts w:ascii="Times New Roman" w:hAnsi="Times New Roman"/>
        </w:rPr>
        <w:t xml:space="preserve"> </w:t>
      </w:r>
      <w:r w:rsidR="00132890" w:rsidRPr="009C3BF7">
        <w:rPr>
          <w:rFonts w:ascii="Times New Roman" w:hAnsi="Times New Roman"/>
        </w:rPr>
        <w:t>yếu</w:t>
      </w:r>
      <w:r w:rsidR="00EC0747" w:rsidRPr="009C3BF7">
        <w:rPr>
          <w:rFonts w:ascii="Times New Roman" w:hAnsi="Times New Roman"/>
        </w:rPr>
        <w:t xml:space="preserve"> </w:t>
      </w:r>
      <w:r w:rsidR="00132890" w:rsidRPr="009C3BF7">
        <w:rPr>
          <w:rFonts w:ascii="Times New Roman" w:hAnsi="Times New Roman"/>
        </w:rPr>
        <w:t>tố</w:t>
      </w:r>
      <w:r w:rsidR="00EC0747" w:rsidRPr="009C3BF7">
        <w:rPr>
          <w:rFonts w:ascii="Times New Roman" w:hAnsi="Times New Roman"/>
        </w:rPr>
        <w:t xml:space="preserve"> </w:t>
      </w:r>
      <w:r w:rsidR="00132890" w:rsidRPr="009C3BF7">
        <w:rPr>
          <w:rFonts w:ascii="Times New Roman" w:hAnsi="Times New Roman"/>
        </w:rPr>
        <w:t>thiết</w:t>
      </w:r>
      <w:r w:rsidR="00EC0747" w:rsidRPr="009C3BF7">
        <w:rPr>
          <w:rFonts w:ascii="Times New Roman" w:hAnsi="Times New Roman"/>
        </w:rPr>
        <w:t xml:space="preserve"> </w:t>
      </w:r>
      <w:r w:rsidR="00132890" w:rsidRPr="009C3BF7">
        <w:rPr>
          <w:rFonts w:ascii="Times New Roman" w:hAnsi="Times New Roman"/>
        </w:rPr>
        <w:t>kế</w:t>
      </w:r>
      <w:r w:rsidR="00EC0747" w:rsidRPr="009C3BF7">
        <w:rPr>
          <w:rFonts w:ascii="Times New Roman" w:hAnsi="Times New Roman"/>
        </w:rPr>
        <w:t xml:space="preserve"> </w:t>
      </w:r>
      <w:r w:rsidR="00132890" w:rsidRPr="009C3BF7">
        <w:rPr>
          <w:rFonts w:ascii="Times New Roman" w:hAnsi="Times New Roman"/>
        </w:rPr>
        <w:t>nào</w:t>
      </w:r>
      <w:r w:rsidR="00EC0747" w:rsidRPr="009C3BF7">
        <w:rPr>
          <w:rFonts w:ascii="Times New Roman" w:hAnsi="Times New Roman"/>
        </w:rPr>
        <w:t xml:space="preserve"> </w:t>
      </w:r>
      <w:r w:rsidR="00132890" w:rsidRPr="009C3BF7">
        <w:rPr>
          <w:rFonts w:ascii="Times New Roman" w:hAnsi="Times New Roman"/>
        </w:rPr>
        <w:t>đó</w:t>
      </w:r>
      <w:r w:rsidR="00EC0747" w:rsidRPr="009C3BF7">
        <w:rPr>
          <w:rFonts w:ascii="Times New Roman" w:hAnsi="Times New Roman"/>
        </w:rPr>
        <w:t xml:space="preserve"> (</w:t>
      </w:r>
      <w:r w:rsidR="00132890" w:rsidRPr="009C3BF7">
        <w:rPr>
          <w:rFonts w:ascii="Times New Roman" w:hAnsi="Times New Roman"/>
        </w:rPr>
        <w:t>ví</w:t>
      </w:r>
      <w:r w:rsidR="00EC0747" w:rsidRPr="009C3BF7">
        <w:rPr>
          <w:rFonts w:ascii="Times New Roman" w:hAnsi="Times New Roman"/>
        </w:rPr>
        <w:t xml:space="preserve"> </w:t>
      </w:r>
      <w:r w:rsidR="00132890" w:rsidRPr="009C3BF7">
        <w:rPr>
          <w:rFonts w:ascii="Times New Roman" w:hAnsi="Times New Roman"/>
        </w:rPr>
        <w:t>dụ</w:t>
      </w:r>
      <w:r w:rsidR="00EC0747" w:rsidRPr="009C3BF7">
        <w:rPr>
          <w:rFonts w:ascii="Times New Roman" w:hAnsi="Times New Roman"/>
        </w:rPr>
        <w:t xml:space="preserve"> </w:t>
      </w:r>
      <w:r w:rsidR="00132890" w:rsidRPr="009C3BF7">
        <w:rPr>
          <w:rFonts w:ascii="Times New Roman" w:hAnsi="Times New Roman"/>
        </w:rPr>
        <w:t>như</w:t>
      </w:r>
      <w:r w:rsidR="00EC0747" w:rsidRPr="009C3BF7">
        <w:rPr>
          <w:rFonts w:ascii="Times New Roman" w:hAnsi="Times New Roman"/>
        </w:rPr>
        <w:t xml:space="preserve"> </w:t>
      </w:r>
      <w:r w:rsidR="004D3CB1" w:rsidRPr="009C3BF7">
        <w:rPr>
          <w:rFonts w:ascii="Times New Roman" w:hAnsi="Times New Roman"/>
        </w:rPr>
        <w:t>hàm lượng</w:t>
      </w:r>
      <w:r w:rsidR="00EC0747" w:rsidRPr="009C3BF7">
        <w:rPr>
          <w:rFonts w:ascii="Times New Roman" w:hAnsi="Times New Roman"/>
        </w:rPr>
        <w:t xml:space="preserve">, </w:t>
      </w:r>
      <w:r w:rsidR="00132890" w:rsidRPr="009C3BF7">
        <w:rPr>
          <w:rFonts w:ascii="Times New Roman" w:hAnsi="Times New Roman"/>
        </w:rPr>
        <w:t>cỡ</w:t>
      </w:r>
      <w:r w:rsidR="00EC0747" w:rsidRPr="009C3BF7">
        <w:rPr>
          <w:rFonts w:ascii="Times New Roman" w:hAnsi="Times New Roman"/>
        </w:rPr>
        <w:t xml:space="preserve"> </w:t>
      </w:r>
      <w:r w:rsidR="008342C1">
        <w:rPr>
          <w:rFonts w:ascii="Times New Roman" w:hAnsi="Times New Roman"/>
        </w:rPr>
        <w:t xml:space="preserve">bao bì </w:t>
      </w:r>
      <w:r w:rsidR="00132890" w:rsidRPr="009C3BF7">
        <w:rPr>
          <w:rFonts w:ascii="Times New Roman" w:hAnsi="Times New Roman"/>
        </w:rPr>
        <w:t>và</w:t>
      </w:r>
      <w:r w:rsidR="00EC0747" w:rsidRPr="009C3BF7">
        <w:rPr>
          <w:rFonts w:ascii="Times New Roman" w:hAnsi="Times New Roman"/>
        </w:rPr>
        <w:t>/</w:t>
      </w:r>
      <w:r w:rsidR="00132890" w:rsidRPr="009C3BF7">
        <w:rPr>
          <w:rFonts w:ascii="Times New Roman" w:hAnsi="Times New Roman"/>
        </w:rPr>
        <w:t>hoặc</w:t>
      </w:r>
      <w:r w:rsidR="00EC0747" w:rsidRPr="009C3BF7">
        <w:rPr>
          <w:rFonts w:ascii="Times New Roman" w:hAnsi="Times New Roman"/>
        </w:rPr>
        <w:t xml:space="preserve"> </w:t>
      </w:r>
      <w:r w:rsidR="008342C1">
        <w:rPr>
          <w:rFonts w:ascii="Times New Roman" w:hAnsi="Times New Roman"/>
        </w:rPr>
        <w:t>lượng đóng</w:t>
      </w:r>
      <w:r w:rsidR="00EC0747" w:rsidRPr="009C3BF7">
        <w:rPr>
          <w:rFonts w:ascii="Times New Roman" w:hAnsi="Times New Roman"/>
        </w:rPr>
        <w:t xml:space="preserve">) </w:t>
      </w:r>
      <w:r w:rsidR="00132890" w:rsidRPr="009C3BF7">
        <w:rPr>
          <w:rFonts w:ascii="Times New Roman" w:hAnsi="Times New Roman"/>
        </w:rPr>
        <w:t>được</w:t>
      </w:r>
      <w:r w:rsidR="00EC0747" w:rsidRPr="009C3BF7">
        <w:rPr>
          <w:rFonts w:ascii="Times New Roman" w:hAnsi="Times New Roman"/>
        </w:rPr>
        <w:t xml:space="preserve"> </w:t>
      </w:r>
      <w:r w:rsidR="00132890" w:rsidRPr="009C3BF7">
        <w:rPr>
          <w:rFonts w:ascii="Times New Roman" w:hAnsi="Times New Roman"/>
        </w:rPr>
        <w:t>thử</w:t>
      </w:r>
      <w:r w:rsidR="00EC0747" w:rsidRPr="009C3BF7">
        <w:rPr>
          <w:rFonts w:ascii="Times New Roman" w:hAnsi="Times New Roman"/>
        </w:rPr>
        <w:t xml:space="preserve"> </w:t>
      </w:r>
      <w:r w:rsidR="00132890" w:rsidRPr="009C3BF7">
        <w:rPr>
          <w:rFonts w:ascii="Times New Roman" w:hAnsi="Times New Roman"/>
        </w:rPr>
        <w:t>nghiệm</w:t>
      </w:r>
      <w:r w:rsidR="00EC0747" w:rsidRPr="009C3BF7">
        <w:rPr>
          <w:rFonts w:ascii="Times New Roman" w:hAnsi="Times New Roman"/>
        </w:rPr>
        <w:t xml:space="preserve"> </w:t>
      </w:r>
      <w:r w:rsidR="00132890" w:rsidRPr="009C3BF7">
        <w:rPr>
          <w:rFonts w:ascii="Times New Roman" w:hAnsi="Times New Roman"/>
        </w:rPr>
        <w:t>tại</w:t>
      </w:r>
      <w:r w:rsidR="00EC0747" w:rsidRPr="009C3BF7">
        <w:rPr>
          <w:rFonts w:ascii="Times New Roman" w:hAnsi="Times New Roman"/>
        </w:rPr>
        <w:t xml:space="preserve"> </w:t>
      </w:r>
      <w:r w:rsidR="00132890" w:rsidRPr="009C3BF7">
        <w:rPr>
          <w:rFonts w:ascii="Times New Roman" w:hAnsi="Times New Roman"/>
        </w:rPr>
        <w:t>tất</w:t>
      </w:r>
      <w:r w:rsidR="00EC0747" w:rsidRPr="009C3BF7">
        <w:rPr>
          <w:rFonts w:ascii="Times New Roman" w:hAnsi="Times New Roman"/>
        </w:rPr>
        <w:t xml:space="preserve"> </w:t>
      </w:r>
      <w:r w:rsidR="00132890" w:rsidRPr="009C3BF7">
        <w:rPr>
          <w:rFonts w:ascii="Times New Roman" w:hAnsi="Times New Roman"/>
        </w:rPr>
        <w:t>cả</w:t>
      </w:r>
      <w:r w:rsidR="00EC0747" w:rsidRPr="009C3BF7">
        <w:rPr>
          <w:rFonts w:ascii="Times New Roman" w:hAnsi="Times New Roman"/>
        </w:rPr>
        <w:t xml:space="preserve"> </w:t>
      </w:r>
      <w:r w:rsidR="00132890" w:rsidRPr="009C3BF7">
        <w:rPr>
          <w:rFonts w:ascii="Times New Roman" w:hAnsi="Times New Roman"/>
        </w:rPr>
        <w:t>các</w:t>
      </w:r>
      <w:r w:rsidR="00EC0747" w:rsidRPr="009C3BF7">
        <w:rPr>
          <w:rFonts w:ascii="Times New Roman" w:hAnsi="Times New Roman"/>
        </w:rPr>
        <w:t xml:space="preserve"> </w:t>
      </w:r>
      <w:r w:rsidR="00132890" w:rsidRPr="009C3BF7">
        <w:rPr>
          <w:rFonts w:ascii="Times New Roman" w:hAnsi="Times New Roman"/>
        </w:rPr>
        <w:t>thời</w:t>
      </w:r>
      <w:r w:rsidR="00EC0747" w:rsidRPr="009C3BF7">
        <w:rPr>
          <w:rFonts w:ascii="Times New Roman" w:hAnsi="Times New Roman"/>
        </w:rPr>
        <w:t xml:space="preserve"> </w:t>
      </w:r>
      <w:r w:rsidR="00132890" w:rsidRPr="009C3BF7">
        <w:rPr>
          <w:rFonts w:ascii="Times New Roman" w:hAnsi="Times New Roman"/>
        </w:rPr>
        <w:t>điểm</w:t>
      </w:r>
      <w:r w:rsidR="00EC0747" w:rsidRPr="009C3BF7">
        <w:rPr>
          <w:rFonts w:ascii="Times New Roman" w:hAnsi="Times New Roman"/>
        </w:rPr>
        <w:t xml:space="preserve"> </w:t>
      </w:r>
      <w:r w:rsidR="00132890" w:rsidRPr="009C3BF7">
        <w:rPr>
          <w:rFonts w:ascii="Times New Roman" w:hAnsi="Times New Roman"/>
        </w:rPr>
        <w:t>như</w:t>
      </w:r>
      <w:r w:rsidR="00EC0747" w:rsidRPr="009C3BF7">
        <w:rPr>
          <w:rFonts w:ascii="Times New Roman" w:hAnsi="Times New Roman"/>
        </w:rPr>
        <w:t xml:space="preserve"> </w:t>
      </w:r>
      <w:r w:rsidR="00132890" w:rsidRPr="009C3BF7">
        <w:rPr>
          <w:rFonts w:ascii="Times New Roman" w:hAnsi="Times New Roman"/>
        </w:rPr>
        <w:t>trong</w:t>
      </w:r>
      <w:r w:rsidR="00EC0747" w:rsidRPr="009C3BF7">
        <w:rPr>
          <w:rFonts w:ascii="Times New Roman" w:hAnsi="Times New Roman"/>
        </w:rPr>
        <w:t xml:space="preserve"> </w:t>
      </w:r>
      <w:r w:rsidR="00132890" w:rsidRPr="009C3BF7">
        <w:rPr>
          <w:rFonts w:ascii="Times New Roman" w:hAnsi="Times New Roman"/>
        </w:rPr>
        <w:t>thiết</w:t>
      </w:r>
      <w:r w:rsidR="00EC0747" w:rsidRPr="009C3BF7">
        <w:rPr>
          <w:rFonts w:ascii="Times New Roman" w:hAnsi="Times New Roman"/>
        </w:rPr>
        <w:t xml:space="preserve"> </w:t>
      </w:r>
      <w:r w:rsidR="00132890" w:rsidRPr="009C3BF7">
        <w:rPr>
          <w:rFonts w:ascii="Times New Roman" w:hAnsi="Times New Roman"/>
        </w:rPr>
        <w:t>kế</w:t>
      </w:r>
      <w:r w:rsidR="00EC0747" w:rsidRPr="009C3BF7">
        <w:rPr>
          <w:rFonts w:ascii="Times New Roman" w:hAnsi="Times New Roman"/>
        </w:rPr>
        <w:t xml:space="preserve"> </w:t>
      </w:r>
      <w:r w:rsidR="00132890" w:rsidRPr="009C3BF7">
        <w:rPr>
          <w:rFonts w:ascii="Times New Roman" w:hAnsi="Times New Roman"/>
        </w:rPr>
        <w:t>đầy</w:t>
      </w:r>
      <w:r w:rsidR="00EC0747" w:rsidRPr="009C3BF7">
        <w:rPr>
          <w:rFonts w:ascii="Times New Roman" w:hAnsi="Times New Roman"/>
        </w:rPr>
        <w:t xml:space="preserve"> </w:t>
      </w:r>
      <w:r w:rsidR="00132890" w:rsidRPr="009C3BF7">
        <w:rPr>
          <w:rFonts w:ascii="Times New Roman" w:hAnsi="Times New Roman"/>
        </w:rPr>
        <w:t>đủ</w:t>
      </w:r>
      <w:r w:rsidR="00EC0747" w:rsidRPr="009C3BF7">
        <w:rPr>
          <w:rFonts w:ascii="Times New Roman" w:hAnsi="Times New Roman"/>
        </w:rPr>
        <w:t xml:space="preserve">. </w:t>
      </w:r>
      <w:r w:rsidR="00132890" w:rsidRPr="009C3BF7">
        <w:rPr>
          <w:rFonts w:ascii="Times New Roman" w:hAnsi="Times New Roman"/>
        </w:rPr>
        <w:t>Thiết</w:t>
      </w:r>
      <w:r w:rsidR="00EC0747" w:rsidRPr="009C3BF7">
        <w:rPr>
          <w:rFonts w:ascii="Times New Roman" w:hAnsi="Times New Roman"/>
        </w:rPr>
        <w:t xml:space="preserve"> </w:t>
      </w:r>
      <w:r w:rsidR="00132890" w:rsidRPr="009C3BF7">
        <w:rPr>
          <w:rFonts w:ascii="Times New Roman" w:hAnsi="Times New Roman"/>
        </w:rPr>
        <w:t>kế</w:t>
      </w:r>
      <w:r w:rsidR="00EC0747" w:rsidRPr="009C3BF7">
        <w:rPr>
          <w:rFonts w:ascii="Times New Roman" w:hAnsi="Times New Roman"/>
        </w:rPr>
        <w:t xml:space="preserve"> </w:t>
      </w:r>
      <w:r w:rsidR="00132890" w:rsidRPr="009C3BF7">
        <w:rPr>
          <w:rFonts w:ascii="Times New Roman" w:hAnsi="Times New Roman"/>
        </w:rPr>
        <w:t>giả</w:t>
      </w:r>
      <w:r w:rsidR="00EC0747" w:rsidRPr="009C3BF7">
        <w:rPr>
          <w:rFonts w:ascii="Times New Roman" w:hAnsi="Times New Roman"/>
        </w:rPr>
        <w:t xml:space="preserve"> </w:t>
      </w:r>
      <w:r w:rsidR="00132890" w:rsidRPr="009C3BF7">
        <w:rPr>
          <w:rFonts w:ascii="Times New Roman" w:hAnsi="Times New Roman"/>
        </w:rPr>
        <w:t>thiết</w:t>
      </w:r>
      <w:r w:rsidR="00EC0747" w:rsidRPr="009C3BF7">
        <w:rPr>
          <w:rFonts w:ascii="Times New Roman" w:hAnsi="Times New Roman"/>
        </w:rPr>
        <w:t xml:space="preserve"> </w:t>
      </w:r>
      <w:r w:rsidR="00132890" w:rsidRPr="009C3BF7">
        <w:rPr>
          <w:rFonts w:ascii="Times New Roman" w:hAnsi="Times New Roman"/>
        </w:rPr>
        <w:t>rằng</w:t>
      </w:r>
      <w:r w:rsidR="00EC0747" w:rsidRPr="009C3BF7">
        <w:rPr>
          <w:rFonts w:ascii="Times New Roman" w:hAnsi="Times New Roman"/>
        </w:rPr>
        <w:t xml:space="preserve"> </w:t>
      </w:r>
      <w:r w:rsidR="00132890" w:rsidRPr="009C3BF7">
        <w:rPr>
          <w:rFonts w:ascii="Times New Roman" w:hAnsi="Times New Roman"/>
        </w:rPr>
        <w:t>độ</w:t>
      </w:r>
      <w:r w:rsidR="00EC0747" w:rsidRPr="009C3BF7">
        <w:rPr>
          <w:rFonts w:ascii="Times New Roman" w:hAnsi="Times New Roman"/>
        </w:rPr>
        <w:t xml:space="preserve"> </w:t>
      </w:r>
      <w:r w:rsidR="00132890" w:rsidRPr="009C3BF7">
        <w:rPr>
          <w:rFonts w:ascii="Times New Roman" w:hAnsi="Times New Roman"/>
        </w:rPr>
        <w:t>ổn</w:t>
      </w:r>
      <w:r w:rsidR="00EC0747" w:rsidRPr="009C3BF7">
        <w:rPr>
          <w:rFonts w:ascii="Times New Roman" w:hAnsi="Times New Roman"/>
        </w:rPr>
        <w:t xml:space="preserve"> </w:t>
      </w:r>
      <w:r w:rsidR="00132890" w:rsidRPr="009C3BF7">
        <w:rPr>
          <w:rFonts w:ascii="Times New Roman" w:hAnsi="Times New Roman"/>
        </w:rPr>
        <w:t>định</w:t>
      </w:r>
      <w:r w:rsidR="00EC0747" w:rsidRPr="009C3BF7">
        <w:rPr>
          <w:rFonts w:ascii="Times New Roman" w:hAnsi="Times New Roman"/>
        </w:rPr>
        <w:t xml:space="preserve"> </w:t>
      </w:r>
      <w:r w:rsidR="00132890" w:rsidRPr="009C3BF7">
        <w:rPr>
          <w:rFonts w:ascii="Times New Roman" w:hAnsi="Times New Roman"/>
        </w:rPr>
        <w:t>của</w:t>
      </w:r>
      <w:r w:rsidR="00EC0747" w:rsidRPr="009C3BF7">
        <w:rPr>
          <w:rFonts w:ascii="Times New Roman" w:hAnsi="Times New Roman"/>
        </w:rPr>
        <w:t xml:space="preserve"> </w:t>
      </w:r>
      <w:r w:rsidR="00132890" w:rsidRPr="009C3BF7">
        <w:rPr>
          <w:rFonts w:ascii="Times New Roman" w:hAnsi="Times New Roman"/>
        </w:rPr>
        <w:t>bất</w:t>
      </w:r>
      <w:r w:rsidR="00EC0747" w:rsidRPr="009C3BF7">
        <w:rPr>
          <w:rFonts w:ascii="Times New Roman" w:hAnsi="Times New Roman"/>
        </w:rPr>
        <w:t xml:space="preserve"> </w:t>
      </w:r>
      <w:r w:rsidR="00132890" w:rsidRPr="009C3BF7">
        <w:rPr>
          <w:rFonts w:ascii="Times New Roman" w:hAnsi="Times New Roman"/>
        </w:rPr>
        <w:t>kỳ</w:t>
      </w:r>
      <w:r w:rsidR="00EC0747" w:rsidRPr="009C3BF7">
        <w:rPr>
          <w:rFonts w:ascii="Times New Roman" w:hAnsi="Times New Roman"/>
        </w:rPr>
        <w:t xml:space="preserve"> </w:t>
      </w:r>
      <w:r w:rsidR="00132890" w:rsidRPr="009C3BF7">
        <w:rPr>
          <w:rFonts w:ascii="Times New Roman" w:hAnsi="Times New Roman"/>
        </w:rPr>
        <w:t>hàm</w:t>
      </w:r>
      <w:r w:rsidR="00EC0747" w:rsidRPr="009C3BF7">
        <w:rPr>
          <w:rFonts w:ascii="Times New Roman" w:hAnsi="Times New Roman"/>
        </w:rPr>
        <w:t xml:space="preserve"> </w:t>
      </w:r>
      <w:r w:rsidR="00132890" w:rsidRPr="009C3BF7">
        <w:rPr>
          <w:rFonts w:ascii="Times New Roman" w:hAnsi="Times New Roman"/>
        </w:rPr>
        <w:t>lượng</w:t>
      </w:r>
      <w:r w:rsidR="00EC0747" w:rsidRPr="009C3BF7">
        <w:rPr>
          <w:rFonts w:ascii="Times New Roman" w:hAnsi="Times New Roman"/>
        </w:rPr>
        <w:t xml:space="preserve"> </w:t>
      </w:r>
      <w:r w:rsidR="00132890" w:rsidRPr="009C3BF7">
        <w:rPr>
          <w:rFonts w:ascii="Times New Roman" w:hAnsi="Times New Roman"/>
        </w:rPr>
        <w:t>trung</w:t>
      </w:r>
      <w:r w:rsidR="00EC0747" w:rsidRPr="009C3BF7">
        <w:rPr>
          <w:rFonts w:ascii="Times New Roman" w:hAnsi="Times New Roman"/>
        </w:rPr>
        <w:t xml:space="preserve"> </w:t>
      </w:r>
      <w:r w:rsidR="00132890" w:rsidRPr="009C3BF7">
        <w:rPr>
          <w:rFonts w:ascii="Times New Roman" w:hAnsi="Times New Roman"/>
        </w:rPr>
        <w:t>gian</w:t>
      </w:r>
      <w:r w:rsidR="00EC0747" w:rsidRPr="009C3BF7">
        <w:rPr>
          <w:rFonts w:ascii="Times New Roman" w:hAnsi="Times New Roman"/>
        </w:rPr>
        <w:t xml:space="preserve"> </w:t>
      </w:r>
      <w:r w:rsidR="00132890" w:rsidRPr="009C3BF7">
        <w:rPr>
          <w:rFonts w:ascii="Times New Roman" w:hAnsi="Times New Roman"/>
        </w:rPr>
        <w:t>nào</w:t>
      </w:r>
      <w:r w:rsidR="00EC0747" w:rsidRPr="009C3BF7">
        <w:rPr>
          <w:rFonts w:ascii="Times New Roman" w:hAnsi="Times New Roman"/>
        </w:rPr>
        <w:t xml:space="preserve"> </w:t>
      </w:r>
      <w:r w:rsidR="00132890" w:rsidRPr="009C3BF7">
        <w:rPr>
          <w:rFonts w:ascii="Times New Roman" w:hAnsi="Times New Roman"/>
        </w:rPr>
        <w:t>được</w:t>
      </w:r>
      <w:r w:rsidR="00EC0747" w:rsidRPr="009C3BF7">
        <w:rPr>
          <w:rFonts w:ascii="Times New Roman" w:hAnsi="Times New Roman"/>
        </w:rPr>
        <w:t xml:space="preserve"> </w:t>
      </w:r>
      <w:r w:rsidR="00132890" w:rsidRPr="009C3BF7">
        <w:rPr>
          <w:rFonts w:ascii="Times New Roman" w:hAnsi="Times New Roman"/>
        </w:rPr>
        <w:t>đại</w:t>
      </w:r>
      <w:r w:rsidR="00EC0747" w:rsidRPr="009C3BF7">
        <w:rPr>
          <w:rFonts w:ascii="Times New Roman" w:hAnsi="Times New Roman"/>
        </w:rPr>
        <w:t xml:space="preserve"> </w:t>
      </w:r>
      <w:r w:rsidR="00132890" w:rsidRPr="009C3BF7">
        <w:rPr>
          <w:rFonts w:ascii="Times New Roman" w:hAnsi="Times New Roman"/>
        </w:rPr>
        <w:t>diện</w:t>
      </w:r>
      <w:r w:rsidR="00EC0747" w:rsidRPr="009C3BF7">
        <w:rPr>
          <w:rFonts w:ascii="Times New Roman" w:hAnsi="Times New Roman"/>
        </w:rPr>
        <w:t xml:space="preserve"> </w:t>
      </w:r>
      <w:r w:rsidR="00132890" w:rsidRPr="009C3BF7">
        <w:rPr>
          <w:rFonts w:ascii="Times New Roman" w:hAnsi="Times New Roman"/>
        </w:rPr>
        <w:t>bởi</w:t>
      </w:r>
      <w:r w:rsidR="00EC0747" w:rsidRPr="009C3BF7">
        <w:rPr>
          <w:rFonts w:ascii="Times New Roman" w:hAnsi="Times New Roman"/>
        </w:rPr>
        <w:t xml:space="preserve"> </w:t>
      </w:r>
      <w:r w:rsidR="00132890" w:rsidRPr="009C3BF7">
        <w:rPr>
          <w:rFonts w:ascii="Times New Roman" w:hAnsi="Times New Roman"/>
        </w:rPr>
        <w:t>độ</w:t>
      </w:r>
      <w:r w:rsidR="00EC0747" w:rsidRPr="009C3BF7">
        <w:rPr>
          <w:rFonts w:ascii="Times New Roman" w:hAnsi="Times New Roman"/>
        </w:rPr>
        <w:t xml:space="preserve"> </w:t>
      </w:r>
      <w:r w:rsidR="00132890" w:rsidRPr="009C3BF7">
        <w:rPr>
          <w:rFonts w:ascii="Times New Roman" w:hAnsi="Times New Roman"/>
        </w:rPr>
        <w:t>ổn</w:t>
      </w:r>
      <w:r w:rsidR="00EC0747" w:rsidRPr="009C3BF7">
        <w:rPr>
          <w:rFonts w:ascii="Times New Roman" w:hAnsi="Times New Roman"/>
        </w:rPr>
        <w:t xml:space="preserve"> </w:t>
      </w:r>
      <w:r w:rsidR="00132890" w:rsidRPr="009C3BF7">
        <w:rPr>
          <w:rFonts w:ascii="Times New Roman" w:hAnsi="Times New Roman"/>
        </w:rPr>
        <w:t>định</w:t>
      </w:r>
      <w:r w:rsidR="00EC0747" w:rsidRPr="009C3BF7">
        <w:rPr>
          <w:rFonts w:ascii="Times New Roman" w:hAnsi="Times New Roman"/>
        </w:rPr>
        <w:t xml:space="preserve"> </w:t>
      </w:r>
      <w:r w:rsidR="00132890" w:rsidRPr="009C3BF7">
        <w:rPr>
          <w:rFonts w:ascii="Times New Roman" w:hAnsi="Times New Roman"/>
        </w:rPr>
        <w:t>của</w:t>
      </w:r>
      <w:r w:rsidR="00EC0747" w:rsidRPr="009C3BF7">
        <w:rPr>
          <w:rFonts w:ascii="Times New Roman" w:hAnsi="Times New Roman"/>
        </w:rPr>
        <w:t xml:space="preserve"> </w:t>
      </w:r>
      <w:r w:rsidR="00132890" w:rsidRPr="009C3BF7">
        <w:rPr>
          <w:rFonts w:ascii="Times New Roman" w:hAnsi="Times New Roman"/>
        </w:rPr>
        <w:t>các</w:t>
      </w:r>
      <w:r w:rsidR="00EC0747" w:rsidRPr="009C3BF7">
        <w:rPr>
          <w:rFonts w:ascii="Times New Roman" w:hAnsi="Times New Roman"/>
        </w:rPr>
        <w:t xml:space="preserve"> </w:t>
      </w:r>
      <w:r w:rsidR="00132890" w:rsidRPr="009C3BF7">
        <w:rPr>
          <w:rFonts w:ascii="Times New Roman" w:hAnsi="Times New Roman"/>
        </w:rPr>
        <w:t>cực</w:t>
      </w:r>
      <w:r w:rsidR="00EC0747" w:rsidRPr="009C3BF7">
        <w:rPr>
          <w:rFonts w:ascii="Times New Roman" w:hAnsi="Times New Roman"/>
        </w:rPr>
        <w:t xml:space="preserve"> </w:t>
      </w:r>
      <w:r w:rsidR="00132890" w:rsidRPr="009C3BF7">
        <w:rPr>
          <w:rFonts w:ascii="Times New Roman" w:hAnsi="Times New Roman"/>
        </w:rPr>
        <w:t>thử</w:t>
      </w:r>
      <w:r w:rsidR="00EC0747" w:rsidRPr="009C3BF7">
        <w:rPr>
          <w:rFonts w:ascii="Times New Roman" w:hAnsi="Times New Roman"/>
        </w:rPr>
        <w:t>.</w:t>
      </w:r>
    </w:p>
    <w:p w14:paraId="2349D82C" w14:textId="77777777" w:rsidR="00EC0747" w:rsidRPr="009C3BF7" w:rsidRDefault="00132890" w:rsidP="00260DC8">
      <w:pPr>
        <w:pStyle w:val="BodyTextIndent"/>
        <w:spacing w:beforeLines="120" w:before="288" w:afterLines="60" w:after="144"/>
        <w:ind w:left="720" w:firstLine="0"/>
        <w:rPr>
          <w:rFonts w:ascii="Times New Roman" w:hAnsi="Times New Roman"/>
        </w:rPr>
      </w:pP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về</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076A4B">
        <w:rPr>
          <w:rFonts w:ascii="Times New Roman" w:hAnsi="Times New Roman"/>
        </w:rPr>
        <w:t>:</w:t>
      </w:r>
    </w:p>
    <w:p w14:paraId="62F6CC60" w14:textId="77777777" w:rsidR="00EC0747" w:rsidRPr="009C3BF7" w:rsidRDefault="00132890" w:rsidP="00260DC8">
      <w:pPr>
        <w:pStyle w:val="BodyTextIndent"/>
        <w:spacing w:beforeLines="120" w:before="288" w:afterLines="60" w:after="144"/>
        <w:ind w:left="720" w:firstLine="0"/>
        <w:rPr>
          <w:rFonts w:ascii="Times New Roman" w:hAnsi="Times New Roman"/>
        </w:rPr>
      </w:pPr>
      <w:r w:rsidRPr="009C3BF7">
        <w:rPr>
          <w:rFonts w:ascii="Times New Roman" w:hAnsi="Times New Roman"/>
        </w:rPr>
        <w:t>Bảng</w:t>
      </w:r>
      <w:r w:rsidR="00EC0747" w:rsidRPr="009C3BF7">
        <w:rPr>
          <w:rFonts w:ascii="Times New Roman" w:hAnsi="Times New Roman"/>
        </w:rPr>
        <w:t xml:space="preserve"> 1 </w:t>
      </w:r>
      <w:r w:rsidRPr="009C3BF7">
        <w:rPr>
          <w:rFonts w:ascii="Times New Roman" w:hAnsi="Times New Roman"/>
        </w:rPr>
        <w:t>là</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về</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00163D2D" w:rsidRPr="009C3BF7">
        <w:rPr>
          <w:rFonts w:ascii="Times New Roman" w:hAnsi="Times New Roman"/>
        </w:rPr>
        <w:t>phân cực</w:t>
      </w:r>
      <w:r w:rsidR="00EC0747" w:rsidRPr="009C3BF7">
        <w:rPr>
          <w:rFonts w:ascii="Times New Roman" w:hAnsi="Times New Roman"/>
        </w:rPr>
        <w:t xml:space="preserve">. </w:t>
      </w:r>
      <w:r w:rsidRPr="009C3BF7">
        <w:rPr>
          <w:rFonts w:ascii="Times New Roman" w:hAnsi="Times New Roman"/>
        </w:rPr>
        <w:t>Thí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này</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dựa</w:t>
      </w:r>
      <w:r w:rsidR="00EC0747" w:rsidRPr="009C3BF7">
        <w:rPr>
          <w:rFonts w:ascii="Times New Roman" w:hAnsi="Times New Roman"/>
        </w:rPr>
        <w:t xml:space="preserve"> </w:t>
      </w:r>
      <w:r w:rsidRPr="009C3BF7">
        <w:rPr>
          <w:rFonts w:ascii="Times New Roman" w:hAnsi="Times New Roman"/>
        </w:rPr>
        <w:t>trên</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00865D57">
        <w:rPr>
          <w:rFonts w:ascii="Times New Roman" w:hAnsi="Times New Roman"/>
        </w:rPr>
        <w:t>thành phẩm</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3 </w:t>
      </w:r>
      <w:r w:rsidRPr="009C3BF7">
        <w:rPr>
          <w:rFonts w:ascii="Times New Roman" w:hAnsi="Times New Roman"/>
        </w:rPr>
        <w:t>loại</w:t>
      </w:r>
      <w:r w:rsidR="00EC0747" w:rsidRPr="009C3BF7">
        <w:rPr>
          <w:rFonts w:ascii="Times New Roman" w:hAnsi="Times New Roman"/>
        </w:rPr>
        <w:t xml:space="preserve"> </w:t>
      </w:r>
      <w:r w:rsidRPr="009C3BF7">
        <w:rPr>
          <w:rFonts w:ascii="Times New Roman" w:hAnsi="Times New Roman"/>
        </w:rPr>
        <w:t>hàm</w:t>
      </w:r>
      <w:r w:rsidR="00EC0747" w:rsidRPr="009C3BF7">
        <w:rPr>
          <w:rFonts w:ascii="Times New Roman" w:hAnsi="Times New Roman"/>
        </w:rPr>
        <w:t xml:space="preserve"> </w:t>
      </w:r>
      <w:r w:rsidRPr="009C3BF7">
        <w:rPr>
          <w:rFonts w:ascii="Times New Roman" w:hAnsi="Times New Roman"/>
        </w:rPr>
        <w:t>lượng</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3 </w:t>
      </w:r>
      <w:r w:rsidRPr="009C3BF7">
        <w:rPr>
          <w:rFonts w:ascii="Times New Roman" w:hAnsi="Times New Roman"/>
        </w:rPr>
        <w:t>cỡ</w:t>
      </w:r>
      <w:r w:rsidR="00EC0747" w:rsidRPr="009C3BF7">
        <w:rPr>
          <w:rFonts w:ascii="Times New Roman" w:hAnsi="Times New Roman"/>
        </w:rPr>
        <w:t xml:space="preserve"> </w:t>
      </w:r>
      <w:r w:rsidRPr="009C3BF7">
        <w:rPr>
          <w:rFonts w:ascii="Times New Roman" w:hAnsi="Times New Roman"/>
        </w:rPr>
        <w:t>bao</w:t>
      </w:r>
      <w:r w:rsidR="00EC0747" w:rsidRPr="009C3BF7">
        <w:rPr>
          <w:rFonts w:ascii="Times New Roman" w:hAnsi="Times New Roman"/>
        </w:rPr>
        <w:t xml:space="preserve"> </w:t>
      </w:r>
      <w:r w:rsidRPr="009C3BF7">
        <w:rPr>
          <w:rFonts w:ascii="Times New Roman" w:hAnsi="Times New Roman"/>
        </w:rPr>
        <w:t>bì</w:t>
      </w:r>
      <w:r w:rsidR="008342C1">
        <w:rPr>
          <w:rFonts w:ascii="Times New Roman" w:hAnsi="Times New Roman"/>
        </w:rPr>
        <w:t xml:space="preserve"> (P1, P2 và P3)</w:t>
      </w:r>
      <w:r w:rsidR="00EC0747" w:rsidRPr="009C3BF7">
        <w:rPr>
          <w:rFonts w:ascii="Times New Roman" w:hAnsi="Times New Roman"/>
        </w:rPr>
        <w:t xml:space="preserve">. </w:t>
      </w:r>
      <w:r w:rsidRPr="009C3BF7">
        <w:rPr>
          <w:rFonts w:ascii="Times New Roman" w:hAnsi="Times New Roman"/>
        </w:rPr>
        <w:t>Trong</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này</w:t>
      </w:r>
      <w:r w:rsidR="00EC0747" w:rsidRPr="009C3BF7">
        <w:rPr>
          <w:rFonts w:ascii="Times New Roman" w:hAnsi="Times New Roman"/>
        </w:rPr>
        <w:t xml:space="preserve">, 2 </w:t>
      </w:r>
      <w:r w:rsidRPr="009C3BF7">
        <w:rPr>
          <w:rFonts w:ascii="Times New Roman" w:hAnsi="Times New Roman"/>
        </w:rPr>
        <w:t>cỡ</w:t>
      </w:r>
      <w:r w:rsidR="00EC0747" w:rsidRPr="009C3BF7">
        <w:rPr>
          <w:rFonts w:ascii="Times New Roman" w:hAnsi="Times New Roman"/>
        </w:rPr>
        <w:t xml:space="preserve"> </w:t>
      </w:r>
      <w:r w:rsidRPr="009C3BF7">
        <w:rPr>
          <w:rFonts w:ascii="Times New Roman" w:hAnsi="Times New Roman"/>
        </w:rPr>
        <w:t>bao</w:t>
      </w:r>
      <w:r w:rsidR="00EC0747" w:rsidRPr="009C3BF7">
        <w:rPr>
          <w:rFonts w:ascii="Times New Roman" w:hAnsi="Times New Roman"/>
        </w:rPr>
        <w:t xml:space="preserve"> </w:t>
      </w:r>
      <w:r w:rsidRPr="009C3BF7">
        <w:rPr>
          <w:rFonts w:ascii="Times New Roman" w:hAnsi="Times New Roman"/>
        </w:rPr>
        <w:t>bì</w:t>
      </w:r>
      <w:r w:rsidR="00EC0747" w:rsidRPr="009C3BF7">
        <w:rPr>
          <w:rFonts w:ascii="Times New Roman" w:hAnsi="Times New Roman"/>
        </w:rPr>
        <w:t xml:space="preserve"> </w:t>
      </w:r>
      <w:r w:rsidRPr="009C3BF7">
        <w:rPr>
          <w:rFonts w:ascii="Times New Roman" w:hAnsi="Times New Roman"/>
        </w:rPr>
        <w:t>bằng</w:t>
      </w:r>
      <w:r w:rsidR="00EC0747" w:rsidRPr="009C3BF7">
        <w:rPr>
          <w:rFonts w:ascii="Times New Roman" w:hAnsi="Times New Roman"/>
        </w:rPr>
        <w:t xml:space="preserve"> </w:t>
      </w:r>
      <w:r w:rsidRPr="009C3BF7">
        <w:rPr>
          <w:rFonts w:ascii="Times New Roman" w:hAnsi="Times New Roman"/>
        </w:rPr>
        <w:t>polyethylen</w:t>
      </w:r>
      <w:r w:rsidR="00EC0747" w:rsidRPr="009C3BF7">
        <w:rPr>
          <w:rFonts w:ascii="Times New Roman" w:hAnsi="Times New Roman"/>
        </w:rPr>
        <w:t xml:space="preserve"> </w:t>
      </w:r>
      <w:r w:rsidRPr="009C3BF7">
        <w:rPr>
          <w:rFonts w:ascii="Times New Roman" w:hAnsi="Times New Roman"/>
        </w:rPr>
        <w:t>tỷ</w:t>
      </w:r>
      <w:r w:rsidR="00EC0747" w:rsidRPr="009C3BF7">
        <w:rPr>
          <w:rFonts w:ascii="Times New Roman" w:hAnsi="Times New Roman"/>
        </w:rPr>
        <w:t xml:space="preserve"> </w:t>
      </w:r>
      <w:r w:rsidRPr="009C3BF7">
        <w:rPr>
          <w:rFonts w:ascii="Times New Roman" w:hAnsi="Times New Roman"/>
        </w:rPr>
        <w:t>trọng</w:t>
      </w:r>
      <w:r w:rsidR="00EC0747" w:rsidRPr="009C3BF7">
        <w:rPr>
          <w:rFonts w:ascii="Times New Roman" w:hAnsi="Times New Roman"/>
        </w:rPr>
        <w:t xml:space="preserve"> </w:t>
      </w:r>
      <w:r w:rsidRPr="009C3BF7">
        <w:rPr>
          <w:rFonts w:ascii="Times New Roman" w:hAnsi="Times New Roman"/>
        </w:rPr>
        <w:t>cao</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dung</w:t>
      </w:r>
      <w:r w:rsidR="00EC0747" w:rsidRPr="009C3BF7">
        <w:rPr>
          <w:rFonts w:ascii="Times New Roman" w:hAnsi="Times New Roman"/>
        </w:rPr>
        <w:t xml:space="preserve"> </w:t>
      </w:r>
      <w:r w:rsidRPr="009C3BF7">
        <w:rPr>
          <w:rFonts w:ascii="Times New Roman" w:hAnsi="Times New Roman"/>
        </w:rPr>
        <w:t>tích</w:t>
      </w:r>
      <w:r w:rsidR="00EC0747" w:rsidRPr="009C3BF7">
        <w:rPr>
          <w:rFonts w:ascii="Times New Roman" w:hAnsi="Times New Roman"/>
        </w:rPr>
        <w:t xml:space="preserve"> 15 </w:t>
      </w:r>
      <w:r w:rsidRPr="009C3BF7">
        <w:rPr>
          <w:rFonts w:ascii="Times New Roman" w:hAnsi="Times New Roman"/>
        </w:rPr>
        <w:t>ml</w:t>
      </w:r>
      <w:r w:rsidR="00EC0747" w:rsidRPr="009C3BF7">
        <w:rPr>
          <w:rFonts w:ascii="Times New Roman" w:hAnsi="Times New Roman"/>
        </w:rPr>
        <w:t xml:space="preserve"> </w:t>
      </w:r>
      <w:r w:rsidR="008342C1">
        <w:rPr>
          <w:rFonts w:ascii="Times New Roman" w:hAnsi="Times New Roman"/>
        </w:rPr>
        <w:t xml:space="preserve">(P1) </w:t>
      </w:r>
      <w:r w:rsidRPr="009C3BF7">
        <w:rPr>
          <w:rFonts w:ascii="Times New Roman" w:hAnsi="Times New Roman"/>
        </w:rPr>
        <w:t>và</w:t>
      </w:r>
      <w:r w:rsidR="00EC0747" w:rsidRPr="009C3BF7">
        <w:rPr>
          <w:rFonts w:ascii="Times New Roman" w:hAnsi="Times New Roman"/>
        </w:rPr>
        <w:t xml:space="preserve"> 500 </w:t>
      </w:r>
      <w:r w:rsidRPr="009C3BF7">
        <w:rPr>
          <w:rFonts w:ascii="Times New Roman" w:hAnsi="Times New Roman"/>
        </w:rPr>
        <w:t>ml</w:t>
      </w:r>
      <w:r w:rsidR="00EC0747" w:rsidRPr="009C3BF7">
        <w:rPr>
          <w:rFonts w:ascii="Times New Roman" w:hAnsi="Times New Roman"/>
        </w:rPr>
        <w:t xml:space="preserve"> </w:t>
      </w:r>
      <w:r w:rsidR="008342C1">
        <w:rPr>
          <w:rFonts w:ascii="Times New Roman" w:hAnsi="Times New Roman"/>
        </w:rPr>
        <w:t xml:space="preserve">(P3) </w:t>
      </w:r>
      <w:r w:rsidRPr="009C3BF7">
        <w:rPr>
          <w:rFonts w:ascii="Times New Roman" w:hAnsi="Times New Roman"/>
        </w:rPr>
        <w:t>đại</w:t>
      </w:r>
      <w:r w:rsidR="00EC0747" w:rsidRPr="009C3BF7">
        <w:rPr>
          <w:rFonts w:ascii="Times New Roman" w:hAnsi="Times New Roman"/>
        </w:rPr>
        <w:t xml:space="preserve"> </w:t>
      </w:r>
      <w:r w:rsidRPr="009C3BF7">
        <w:rPr>
          <w:rFonts w:ascii="Times New Roman" w:hAnsi="Times New Roman"/>
        </w:rPr>
        <w:t>diện</w:t>
      </w:r>
      <w:r w:rsidR="00EC0747" w:rsidRPr="009C3BF7">
        <w:rPr>
          <w:rFonts w:ascii="Times New Roman" w:hAnsi="Times New Roman"/>
        </w:rPr>
        <w:t xml:space="preserve"> </w:t>
      </w:r>
      <w:r w:rsidRPr="009C3BF7">
        <w:rPr>
          <w:rFonts w:ascii="Times New Roman" w:hAnsi="Times New Roman"/>
        </w:rPr>
        <w:t>cho</w:t>
      </w:r>
      <w:r w:rsidR="00EC0747" w:rsidRPr="009C3BF7">
        <w:rPr>
          <w:rFonts w:ascii="Times New Roman" w:hAnsi="Times New Roman"/>
        </w:rPr>
        <w:t xml:space="preserve"> 2</w:t>
      </w:r>
      <w:r w:rsidR="00481300" w:rsidRPr="009C3BF7">
        <w:rPr>
          <w:rFonts w:ascii="Times New Roman" w:hAnsi="Times New Roman"/>
        </w:rPr>
        <w:t xml:space="preserve"> </w:t>
      </w:r>
      <w:r w:rsidRPr="009C3BF7">
        <w:rPr>
          <w:rFonts w:ascii="Times New Roman" w:hAnsi="Times New Roman"/>
        </w:rPr>
        <w:t>cực</w:t>
      </w:r>
      <w:r w:rsidR="00EC0747" w:rsidRPr="009C3BF7">
        <w:rPr>
          <w:rFonts w:ascii="Times New Roman" w:hAnsi="Times New Roman"/>
        </w:rPr>
        <w:t xml:space="preserve">. </w:t>
      </w:r>
      <w:r w:rsidR="00481300"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lô</w:t>
      </w:r>
      <w:r w:rsidR="00EC0747" w:rsidRPr="009C3BF7">
        <w:rPr>
          <w:rFonts w:ascii="Times New Roman" w:hAnsi="Times New Roman"/>
        </w:rPr>
        <w:t xml:space="preserve"> </w:t>
      </w:r>
      <w:r w:rsidRPr="009C3BF7">
        <w:rPr>
          <w:rFonts w:ascii="Times New Roman" w:hAnsi="Times New Roman"/>
        </w:rPr>
        <w:t>đối</w:t>
      </w:r>
      <w:r w:rsidR="00EC0747" w:rsidRPr="009C3BF7">
        <w:rPr>
          <w:rFonts w:ascii="Times New Roman" w:hAnsi="Times New Roman"/>
        </w:rPr>
        <w:t xml:space="preserve"> </w:t>
      </w:r>
      <w:r w:rsidRPr="009C3BF7">
        <w:rPr>
          <w:rFonts w:ascii="Times New Roman" w:hAnsi="Times New Roman"/>
        </w:rPr>
        <w:t>với</w:t>
      </w:r>
      <w:r w:rsidR="00EC0747" w:rsidRPr="009C3BF7">
        <w:rPr>
          <w:rFonts w:ascii="Times New Roman" w:hAnsi="Times New Roman"/>
        </w:rPr>
        <w:t xml:space="preserve"> </w:t>
      </w:r>
      <w:r w:rsidRPr="009C3BF7">
        <w:rPr>
          <w:rFonts w:ascii="Times New Roman" w:hAnsi="Times New Roman"/>
        </w:rPr>
        <w:t>mỗi</w:t>
      </w:r>
      <w:r w:rsidR="00EC0747" w:rsidRPr="009C3BF7">
        <w:rPr>
          <w:rFonts w:ascii="Times New Roman" w:hAnsi="Times New Roman"/>
        </w:rPr>
        <w:t xml:space="preserve"> </w:t>
      </w:r>
      <w:r w:rsidRPr="009C3BF7">
        <w:rPr>
          <w:rFonts w:ascii="Times New Roman" w:hAnsi="Times New Roman"/>
        </w:rPr>
        <w:t>kết</w:t>
      </w:r>
      <w:r w:rsidR="00EC0747" w:rsidRPr="009C3BF7">
        <w:rPr>
          <w:rFonts w:ascii="Times New Roman" w:hAnsi="Times New Roman"/>
        </w:rPr>
        <w:t xml:space="preserve"> </w:t>
      </w:r>
      <w:r w:rsidRPr="009C3BF7">
        <w:rPr>
          <w:rFonts w:ascii="Times New Roman" w:hAnsi="Times New Roman"/>
        </w:rPr>
        <w:t>hợp</w:t>
      </w:r>
      <w:r w:rsidR="00EC0747" w:rsidRPr="009C3BF7">
        <w:rPr>
          <w:rFonts w:ascii="Times New Roman" w:hAnsi="Times New Roman"/>
        </w:rPr>
        <w:t xml:space="preserve"> </w:t>
      </w:r>
      <w:r w:rsidRPr="009C3BF7">
        <w:rPr>
          <w:rFonts w:ascii="Times New Roman" w:hAnsi="Times New Roman"/>
        </w:rPr>
        <w:t>đã</w:t>
      </w:r>
      <w:r w:rsidR="00EC0747" w:rsidRPr="009C3BF7">
        <w:rPr>
          <w:rFonts w:ascii="Times New Roman" w:hAnsi="Times New Roman"/>
        </w:rPr>
        <w:t xml:space="preserve"> </w:t>
      </w:r>
      <w:r w:rsidRPr="009C3BF7">
        <w:rPr>
          <w:rFonts w:ascii="Times New Roman" w:hAnsi="Times New Roman"/>
        </w:rPr>
        <w:t>chọn</w:t>
      </w:r>
      <w:r w:rsidR="00EC0747" w:rsidRPr="009C3BF7">
        <w:rPr>
          <w:rFonts w:ascii="Times New Roman" w:hAnsi="Times New Roman"/>
        </w:rPr>
        <w:t xml:space="preserve"> </w:t>
      </w:r>
      <w:r w:rsidRPr="009C3BF7">
        <w:rPr>
          <w:rFonts w:ascii="Times New Roman" w:hAnsi="Times New Roman"/>
        </w:rPr>
        <w:t>cần</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tại</w:t>
      </w:r>
      <w:r w:rsidR="00EC0747" w:rsidRPr="009C3BF7">
        <w:rPr>
          <w:rFonts w:ascii="Times New Roman" w:hAnsi="Times New Roman"/>
        </w:rPr>
        <w:t xml:space="preserve"> </w:t>
      </w:r>
      <w:r w:rsidRPr="009C3BF7">
        <w:rPr>
          <w:rFonts w:ascii="Times New Roman" w:hAnsi="Times New Roman"/>
        </w:rPr>
        <w:t>mỗi</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giống</w:t>
      </w:r>
      <w:r w:rsidR="00EC0747" w:rsidRPr="009C3BF7">
        <w:rPr>
          <w:rFonts w:ascii="Times New Roman" w:hAnsi="Times New Roman"/>
        </w:rPr>
        <w:t xml:space="preserve"> </w:t>
      </w:r>
      <w:r w:rsidRPr="009C3BF7">
        <w:rPr>
          <w:rFonts w:ascii="Times New Roman" w:hAnsi="Times New Roman"/>
        </w:rPr>
        <w:t>như</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w:t>
      </w:r>
    </w:p>
    <w:p w14:paraId="1DA75B83" w14:textId="0355C927" w:rsidR="00354B7E" w:rsidRPr="009C3BF7" w:rsidRDefault="00132890" w:rsidP="000835BB">
      <w:pPr>
        <w:pStyle w:val="BodyTextIndent"/>
        <w:spacing w:beforeLines="120" w:before="288" w:afterLines="60" w:after="144"/>
        <w:ind w:left="709" w:firstLine="0"/>
        <w:jc w:val="center"/>
        <w:rPr>
          <w:rFonts w:ascii="Times New Roman" w:hAnsi="Times New Roman"/>
        </w:rPr>
      </w:pPr>
      <w:r w:rsidRPr="009C3BF7">
        <w:rPr>
          <w:rFonts w:ascii="Times New Roman" w:hAnsi="Times New Roman"/>
        </w:rPr>
        <w:t>Bảng</w:t>
      </w:r>
      <w:r w:rsidR="00EC0747" w:rsidRPr="009C3BF7">
        <w:rPr>
          <w:rFonts w:ascii="Times New Roman" w:hAnsi="Times New Roman"/>
        </w:rPr>
        <w:t xml:space="preserve"> 1: </w:t>
      </w:r>
      <w:r w:rsidRPr="009C3BF7">
        <w:rPr>
          <w:rFonts w:ascii="Times New Roman" w:hAnsi="Times New Roman"/>
        </w:rPr>
        <w:t>Thí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về</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00DE114B" w:rsidRPr="009C3BF7">
        <w:rPr>
          <w:rFonts w:ascii="Times New Roman" w:hAnsi="Times New Roman"/>
        </w:rPr>
        <w:t>phân cực</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1080"/>
        <w:gridCol w:w="540"/>
        <w:gridCol w:w="540"/>
        <w:gridCol w:w="450"/>
        <w:gridCol w:w="450"/>
        <w:gridCol w:w="450"/>
        <w:gridCol w:w="450"/>
        <w:gridCol w:w="450"/>
        <w:gridCol w:w="450"/>
        <w:gridCol w:w="450"/>
      </w:tblGrid>
      <w:tr w:rsidR="00EC0747" w:rsidRPr="0037082D" w14:paraId="23C918F1" w14:textId="77777777">
        <w:trPr>
          <w:cantSplit/>
        </w:trPr>
        <w:tc>
          <w:tcPr>
            <w:tcW w:w="3204" w:type="dxa"/>
            <w:gridSpan w:val="2"/>
          </w:tcPr>
          <w:p w14:paraId="386E8509" w14:textId="77777777" w:rsidR="00EC0747" w:rsidRPr="009C3BF7" w:rsidRDefault="001E7933" w:rsidP="00076A4B">
            <w:pPr>
              <w:pStyle w:val="BodyTextIndent"/>
              <w:spacing w:before="20" w:after="20"/>
              <w:ind w:left="0" w:firstLine="0"/>
              <w:jc w:val="center"/>
              <w:rPr>
                <w:rFonts w:ascii="Times New Roman" w:hAnsi="Times New Roman"/>
              </w:rPr>
            </w:pPr>
            <w:r w:rsidRPr="009C3BF7">
              <w:rPr>
                <w:rFonts w:ascii="Times New Roman" w:hAnsi="Times New Roman"/>
              </w:rPr>
              <w:t>Hàm lượng</w:t>
            </w:r>
          </w:p>
        </w:tc>
        <w:tc>
          <w:tcPr>
            <w:tcW w:w="1530" w:type="dxa"/>
            <w:gridSpan w:val="3"/>
          </w:tcPr>
          <w:p w14:paraId="02F278F3" w14:textId="77777777" w:rsidR="00EC0747" w:rsidRPr="00A62E96" w:rsidRDefault="00EC0747" w:rsidP="00076A4B">
            <w:pPr>
              <w:pStyle w:val="BodyTextIndent"/>
              <w:spacing w:before="20" w:after="20"/>
              <w:ind w:left="0" w:firstLine="0"/>
              <w:jc w:val="center"/>
            </w:pPr>
            <w:r w:rsidRPr="009C3BF7">
              <w:rPr>
                <w:rFonts w:ascii="Times New Roman" w:hAnsi="Times New Roman"/>
              </w:rPr>
              <w:t>50 mg</w:t>
            </w:r>
          </w:p>
        </w:tc>
        <w:tc>
          <w:tcPr>
            <w:tcW w:w="1350" w:type="dxa"/>
            <w:gridSpan w:val="3"/>
          </w:tcPr>
          <w:p w14:paraId="2B16AB1D"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75 mg</w:t>
            </w:r>
          </w:p>
        </w:tc>
        <w:tc>
          <w:tcPr>
            <w:tcW w:w="1350" w:type="dxa"/>
            <w:gridSpan w:val="3"/>
          </w:tcPr>
          <w:p w14:paraId="1FAF5127"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100 mg</w:t>
            </w:r>
          </w:p>
        </w:tc>
      </w:tr>
      <w:tr w:rsidR="00EC0747" w:rsidRPr="0037082D" w14:paraId="5CC20D97" w14:textId="77777777">
        <w:trPr>
          <w:cantSplit/>
        </w:trPr>
        <w:tc>
          <w:tcPr>
            <w:tcW w:w="3204" w:type="dxa"/>
            <w:gridSpan w:val="2"/>
          </w:tcPr>
          <w:p w14:paraId="74CE8BDF" w14:textId="77777777" w:rsidR="00EC0747" w:rsidRPr="009C3BF7" w:rsidRDefault="001E7933" w:rsidP="00076A4B">
            <w:pPr>
              <w:pStyle w:val="BodyTextIndent"/>
              <w:spacing w:before="20" w:after="20"/>
              <w:ind w:left="0" w:firstLine="0"/>
              <w:jc w:val="center"/>
              <w:rPr>
                <w:rFonts w:ascii="Times New Roman" w:hAnsi="Times New Roman"/>
              </w:rPr>
            </w:pPr>
            <w:r w:rsidRPr="009C3BF7">
              <w:rPr>
                <w:rFonts w:ascii="Times New Roman" w:hAnsi="Times New Roman"/>
              </w:rPr>
              <w:t>Lô</w:t>
            </w:r>
          </w:p>
        </w:tc>
        <w:tc>
          <w:tcPr>
            <w:tcW w:w="540" w:type="dxa"/>
          </w:tcPr>
          <w:p w14:paraId="32D8DE4D"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w:t>
            </w:r>
          </w:p>
        </w:tc>
        <w:tc>
          <w:tcPr>
            <w:tcW w:w="540" w:type="dxa"/>
          </w:tcPr>
          <w:p w14:paraId="44D50637"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2</w:t>
            </w:r>
          </w:p>
        </w:tc>
        <w:tc>
          <w:tcPr>
            <w:tcW w:w="450" w:type="dxa"/>
          </w:tcPr>
          <w:p w14:paraId="3B5C487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3</w:t>
            </w:r>
          </w:p>
        </w:tc>
        <w:tc>
          <w:tcPr>
            <w:tcW w:w="450" w:type="dxa"/>
          </w:tcPr>
          <w:p w14:paraId="5E53F66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w:t>
            </w:r>
          </w:p>
        </w:tc>
        <w:tc>
          <w:tcPr>
            <w:tcW w:w="450" w:type="dxa"/>
          </w:tcPr>
          <w:p w14:paraId="5621E2E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2</w:t>
            </w:r>
          </w:p>
        </w:tc>
        <w:tc>
          <w:tcPr>
            <w:tcW w:w="450" w:type="dxa"/>
          </w:tcPr>
          <w:p w14:paraId="6D0B9FCC"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3</w:t>
            </w:r>
          </w:p>
        </w:tc>
        <w:tc>
          <w:tcPr>
            <w:tcW w:w="450" w:type="dxa"/>
          </w:tcPr>
          <w:p w14:paraId="71FE3F0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w:t>
            </w:r>
          </w:p>
        </w:tc>
        <w:tc>
          <w:tcPr>
            <w:tcW w:w="450" w:type="dxa"/>
          </w:tcPr>
          <w:p w14:paraId="41C5F64B"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2</w:t>
            </w:r>
          </w:p>
        </w:tc>
        <w:tc>
          <w:tcPr>
            <w:tcW w:w="450" w:type="dxa"/>
          </w:tcPr>
          <w:p w14:paraId="62867EF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3</w:t>
            </w:r>
          </w:p>
        </w:tc>
      </w:tr>
      <w:tr w:rsidR="00EC0747" w:rsidRPr="0037082D" w14:paraId="4EAD2BFB" w14:textId="77777777">
        <w:trPr>
          <w:cantSplit/>
        </w:trPr>
        <w:tc>
          <w:tcPr>
            <w:tcW w:w="2124" w:type="dxa"/>
            <w:vMerge w:val="restart"/>
          </w:tcPr>
          <w:p w14:paraId="1B9052B8"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p w14:paraId="0AC20FCC" w14:textId="77777777" w:rsidR="00EC0747" w:rsidRPr="009C3BF7" w:rsidRDefault="001E7933" w:rsidP="00076A4B">
            <w:pPr>
              <w:pStyle w:val="BodyTextIndent"/>
              <w:spacing w:before="20" w:after="20"/>
              <w:ind w:left="0" w:firstLine="0"/>
              <w:jc w:val="center"/>
              <w:rPr>
                <w:rFonts w:ascii="Times New Roman" w:hAnsi="Times New Roman"/>
              </w:rPr>
            </w:pPr>
            <w:r w:rsidRPr="009C3BF7">
              <w:rPr>
                <w:rFonts w:ascii="Times New Roman" w:hAnsi="Times New Roman"/>
              </w:rPr>
              <w:t>Kích cỡ bao bì</w:t>
            </w:r>
          </w:p>
        </w:tc>
        <w:tc>
          <w:tcPr>
            <w:tcW w:w="1080" w:type="dxa"/>
          </w:tcPr>
          <w:p w14:paraId="51E4CC5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15 ml</w:t>
            </w:r>
          </w:p>
        </w:tc>
        <w:tc>
          <w:tcPr>
            <w:tcW w:w="540" w:type="dxa"/>
          </w:tcPr>
          <w:p w14:paraId="51810205"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5D376BC8"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450" w:type="dxa"/>
          </w:tcPr>
          <w:p w14:paraId="322EBC10"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450" w:type="dxa"/>
          </w:tcPr>
          <w:p w14:paraId="45F17493"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5B11FF2C"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5C7717AB"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5FD3EF68"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450" w:type="dxa"/>
          </w:tcPr>
          <w:p w14:paraId="60946563"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450" w:type="dxa"/>
          </w:tcPr>
          <w:p w14:paraId="3802636D"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22407E57" w14:textId="77777777">
        <w:trPr>
          <w:cantSplit/>
        </w:trPr>
        <w:tc>
          <w:tcPr>
            <w:tcW w:w="2124" w:type="dxa"/>
            <w:vMerge/>
          </w:tcPr>
          <w:p w14:paraId="647D1ECA"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1080" w:type="dxa"/>
          </w:tcPr>
          <w:p w14:paraId="2F1306B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100 ml</w:t>
            </w:r>
          </w:p>
        </w:tc>
        <w:tc>
          <w:tcPr>
            <w:tcW w:w="540" w:type="dxa"/>
          </w:tcPr>
          <w:p w14:paraId="07F5AACC"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76A60170"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599221C4"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5626549D"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1788E0E8"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7928DDE6"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2FD5B48C"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347C193B"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17E0B305"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r>
      <w:tr w:rsidR="00EC0747" w:rsidRPr="0037082D" w14:paraId="5C350606" w14:textId="77777777">
        <w:trPr>
          <w:cantSplit/>
        </w:trPr>
        <w:tc>
          <w:tcPr>
            <w:tcW w:w="2124" w:type="dxa"/>
            <w:vMerge/>
          </w:tcPr>
          <w:p w14:paraId="1F3B99F0"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1080" w:type="dxa"/>
          </w:tcPr>
          <w:p w14:paraId="4C8D46DB"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500 ml</w:t>
            </w:r>
          </w:p>
        </w:tc>
        <w:tc>
          <w:tcPr>
            <w:tcW w:w="540" w:type="dxa"/>
          </w:tcPr>
          <w:p w14:paraId="62E42203"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64F9C0DA"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450" w:type="dxa"/>
          </w:tcPr>
          <w:p w14:paraId="5C685D62"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450" w:type="dxa"/>
          </w:tcPr>
          <w:p w14:paraId="2AD371E9"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0CC5D469"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1C726EAD"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450" w:type="dxa"/>
          </w:tcPr>
          <w:p w14:paraId="6D0CB4F7"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450" w:type="dxa"/>
          </w:tcPr>
          <w:p w14:paraId="1B876AE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450" w:type="dxa"/>
          </w:tcPr>
          <w:p w14:paraId="351E086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bl>
    <w:p w14:paraId="7934ED44" w14:textId="77777777" w:rsidR="00EC0747" w:rsidRPr="009C3BF7" w:rsidRDefault="001E7933" w:rsidP="00076A4B">
      <w:pPr>
        <w:pStyle w:val="BodyTextIndent"/>
        <w:spacing w:beforeLines="120" w:before="288" w:afterLines="60" w:after="144"/>
        <w:ind w:left="720" w:firstLine="0"/>
        <w:jc w:val="center"/>
        <w:rPr>
          <w:rFonts w:ascii="Times New Roman" w:hAnsi="Times New Roman"/>
        </w:rPr>
      </w:pPr>
      <w:r w:rsidRPr="009C3BF7">
        <w:rPr>
          <w:rFonts w:ascii="Times New Roman" w:hAnsi="Times New Roman"/>
        </w:rPr>
        <w:t>Chú thích: T là mẫu được thử</w:t>
      </w:r>
    </w:p>
    <w:p w14:paraId="7E7F48C7" w14:textId="542D90CB" w:rsidR="00EC0747" w:rsidRDefault="00CD7CAA" w:rsidP="00076A4B">
      <w:pPr>
        <w:pStyle w:val="BodyTextIndent"/>
        <w:spacing w:beforeLines="120" w:before="288" w:afterLines="60" w:after="144"/>
        <w:ind w:left="720" w:firstLine="0"/>
        <w:rPr>
          <w:rFonts w:ascii="Times New Roman" w:hAnsi="Times New Roman"/>
        </w:rPr>
      </w:pPr>
      <w:r>
        <w:rPr>
          <w:rFonts w:ascii="Times New Roman" w:hAnsi="Times New Roman"/>
        </w:rPr>
        <w:t xml:space="preserve">Thiết kế phân cực giả thiết rằng độ ổn định với hàm lượng hoặc kích cỡ trung gian được biểu diễn thông qua độ ổn định ở các cực thiết kế. Nếu phân tích thống kê chỉ ra rằng độ ổn định với hàm lượng hoặc kích cỡ ở </w:t>
      </w:r>
      <w:r w:rsidR="008342C1">
        <w:rPr>
          <w:rFonts w:ascii="Times New Roman" w:hAnsi="Times New Roman"/>
        </w:rPr>
        <w:t xml:space="preserve">các </w:t>
      </w:r>
      <w:r>
        <w:rPr>
          <w:rFonts w:ascii="Times New Roman" w:hAnsi="Times New Roman"/>
        </w:rPr>
        <w:t xml:space="preserve">cực thiết kế </w:t>
      </w:r>
      <w:r w:rsidR="008342C1">
        <w:rPr>
          <w:rFonts w:ascii="Times New Roman" w:hAnsi="Times New Roman"/>
        </w:rPr>
        <w:t>là khác nhau thì độ ổn định với hàm lượng hoặc kích cỡ trung gian không được xem là ổn định hơn cực kém ổn định nhất. Ví dụ, nếu P1 trong thiết kế phân cực ở trên kém ổn định hơn P3 thì tuổi thọ với P2 không được vượt quá P1. Sự nội suy giữa P1 và P3 là không được xem xét</w:t>
      </w:r>
      <w:r w:rsidR="00D1089A">
        <w:rPr>
          <w:rFonts w:ascii="Times New Roman" w:hAnsi="Times New Roman"/>
        </w:rPr>
        <w:t>.</w:t>
      </w:r>
      <w:r w:rsidR="008342C1">
        <w:rPr>
          <w:rFonts w:ascii="Times New Roman" w:hAnsi="Times New Roman"/>
        </w:rPr>
        <w:t xml:space="preserve"> </w:t>
      </w:r>
      <w:r w:rsidR="008342C1" w:rsidRPr="008342C1">
        <w:rPr>
          <w:rFonts w:ascii="Times New Roman" w:hAnsi="Times New Roman"/>
        </w:rPr>
        <w:t>(ICH Q1E 6 Feb 03, p.13)</w:t>
      </w:r>
    </w:p>
    <w:p w14:paraId="7417FCE4" w14:textId="77777777" w:rsidR="00EC0747" w:rsidRPr="009C3BF7" w:rsidRDefault="00A01D02" w:rsidP="00076A4B">
      <w:pPr>
        <w:pStyle w:val="BodyTextIndent"/>
        <w:spacing w:beforeLines="120" w:before="288" w:afterLines="60" w:after="144"/>
        <w:ind w:left="720" w:firstLine="0"/>
        <w:rPr>
          <w:rFonts w:ascii="Times New Roman" w:hAnsi="Times New Roman"/>
          <w:b/>
        </w:rPr>
      </w:pPr>
      <w:r w:rsidRPr="009C3BF7">
        <w:rPr>
          <w:rFonts w:ascii="Times New Roman" w:hAnsi="Times New Roman"/>
          <w:b/>
        </w:rPr>
        <w:t>Thiết kế m</w:t>
      </w:r>
      <w:r w:rsidR="0003436E" w:rsidRPr="009C3BF7">
        <w:rPr>
          <w:rFonts w:ascii="Times New Roman" w:hAnsi="Times New Roman"/>
          <w:b/>
        </w:rPr>
        <w:t>a</w:t>
      </w:r>
      <w:r w:rsidR="00EC0747" w:rsidRPr="009C3BF7">
        <w:rPr>
          <w:rFonts w:ascii="Times New Roman" w:hAnsi="Times New Roman"/>
          <w:b/>
        </w:rPr>
        <w:t xml:space="preserve"> </w:t>
      </w:r>
      <w:r w:rsidR="0003436E" w:rsidRPr="009C3BF7">
        <w:rPr>
          <w:rFonts w:ascii="Times New Roman" w:hAnsi="Times New Roman"/>
          <w:b/>
        </w:rPr>
        <w:t>trận</w:t>
      </w:r>
    </w:p>
    <w:p w14:paraId="574DA7BE" w14:textId="62E3EB31" w:rsidR="00EC0747" w:rsidRPr="009C3BF7" w:rsidRDefault="009D60A3" w:rsidP="00076A4B">
      <w:pPr>
        <w:pStyle w:val="BodyTextIndent"/>
        <w:spacing w:beforeLines="120" w:before="288" w:afterLines="60" w:after="144"/>
        <w:ind w:left="720" w:firstLine="0"/>
        <w:rPr>
          <w:rFonts w:ascii="Times New Roman" w:hAnsi="Times New Roman"/>
        </w:rPr>
      </w:pPr>
      <w:r w:rsidRPr="009C3BF7">
        <w:rPr>
          <w:rFonts w:ascii="Times New Roman" w:hAnsi="Times New Roman"/>
        </w:rPr>
        <w:t>L</w:t>
      </w:r>
      <w:r w:rsidR="0003436E" w:rsidRPr="009C3BF7">
        <w:rPr>
          <w:rFonts w:ascii="Times New Roman" w:hAnsi="Times New Roman"/>
        </w:rPr>
        <w:t>à</w:t>
      </w:r>
      <w:r w:rsidR="00EC0747" w:rsidRPr="009C3BF7">
        <w:rPr>
          <w:rFonts w:ascii="Times New Roman" w:hAnsi="Times New Roman"/>
        </w:rPr>
        <w:t xml:space="preserve"> </w:t>
      </w:r>
      <w:r w:rsidR="0003436E" w:rsidRPr="009C3BF7">
        <w:rPr>
          <w:rFonts w:ascii="Times New Roman" w:hAnsi="Times New Roman"/>
        </w:rPr>
        <w:t>thiết</w:t>
      </w:r>
      <w:r w:rsidR="00EC0747" w:rsidRPr="009C3BF7">
        <w:rPr>
          <w:rFonts w:ascii="Times New Roman" w:hAnsi="Times New Roman"/>
        </w:rPr>
        <w:t xml:space="preserve"> </w:t>
      </w:r>
      <w:r w:rsidR="0003436E"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cho một chương trình nghiên cứu</w:t>
      </w:r>
      <w:r w:rsidR="00EC0747" w:rsidRPr="009C3BF7">
        <w:rPr>
          <w:rFonts w:ascii="Times New Roman" w:hAnsi="Times New Roman"/>
        </w:rPr>
        <w:t xml:space="preserve"> </w:t>
      </w:r>
      <w:r w:rsidR="0003436E" w:rsidRPr="009C3BF7">
        <w:rPr>
          <w:rFonts w:ascii="Times New Roman" w:hAnsi="Times New Roman"/>
        </w:rPr>
        <w:t>độ</w:t>
      </w:r>
      <w:r w:rsidR="00EC0747" w:rsidRPr="009C3BF7">
        <w:rPr>
          <w:rFonts w:ascii="Times New Roman" w:hAnsi="Times New Roman"/>
        </w:rPr>
        <w:t xml:space="preserve"> </w:t>
      </w:r>
      <w:r w:rsidR="0003436E" w:rsidRPr="009C3BF7">
        <w:rPr>
          <w:rFonts w:ascii="Times New Roman" w:hAnsi="Times New Roman"/>
        </w:rPr>
        <w:t>ổn</w:t>
      </w:r>
      <w:r w:rsidR="00EC0747" w:rsidRPr="009C3BF7">
        <w:rPr>
          <w:rFonts w:ascii="Times New Roman" w:hAnsi="Times New Roman"/>
        </w:rPr>
        <w:t xml:space="preserve"> </w:t>
      </w:r>
      <w:r w:rsidR="0003436E" w:rsidRPr="009C3BF7">
        <w:rPr>
          <w:rFonts w:ascii="Times New Roman" w:hAnsi="Times New Roman"/>
        </w:rPr>
        <w:t>định</w:t>
      </w:r>
      <w:r w:rsidR="00EC0747" w:rsidRPr="009C3BF7">
        <w:rPr>
          <w:rFonts w:ascii="Times New Roman" w:hAnsi="Times New Roman"/>
        </w:rPr>
        <w:t xml:space="preserve"> </w:t>
      </w:r>
      <w:r w:rsidR="0003436E" w:rsidRPr="009C3BF7">
        <w:rPr>
          <w:rFonts w:ascii="Times New Roman" w:hAnsi="Times New Roman"/>
        </w:rPr>
        <w:t>trong</w:t>
      </w:r>
      <w:r w:rsidR="00EC0747" w:rsidRPr="009C3BF7">
        <w:rPr>
          <w:rFonts w:ascii="Times New Roman" w:hAnsi="Times New Roman"/>
        </w:rPr>
        <w:t xml:space="preserve"> </w:t>
      </w:r>
      <w:r w:rsidR="0003436E" w:rsidRPr="009C3BF7">
        <w:rPr>
          <w:rFonts w:ascii="Times New Roman" w:hAnsi="Times New Roman"/>
        </w:rPr>
        <w:t>đó</w:t>
      </w:r>
      <w:r w:rsidR="00EC0747" w:rsidRPr="009C3BF7">
        <w:rPr>
          <w:rFonts w:ascii="Times New Roman" w:hAnsi="Times New Roman"/>
        </w:rPr>
        <w:t xml:space="preserve"> </w:t>
      </w:r>
      <w:r w:rsidRPr="009C3BF7">
        <w:rPr>
          <w:rFonts w:ascii="Times New Roman" w:hAnsi="Times New Roman"/>
        </w:rPr>
        <w:t xml:space="preserve">chỉ có </w:t>
      </w:r>
      <w:r w:rsidR="0003436E"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 xml:space="preserve">nhóm mẫu được </w:t>
      </w:r>
      <w:r w:rsidR="0003436E" w:rsidRPr="009C3BF7">
        <w:rPr>
          <w:rFonts w:ascii="Times New Roman" w:hAnsi="Times New Roman"/>
        </w:rPr>
        <w:t>chọn</w:t>
      </w:r>
      <w:r w:rsidR="00EC0747" w:rsidRPr="009C3BF7">
        <w:rPr>
          <w:rFonts w:ascii="Times New Roman" w:hAnsi="Times New Roman"/>
        </w:rPr>
        <w:t xml:space="preserve"> </w:t>
      </w:r>
      <w:r w:rsidRPr="009C3BF7">
        <w:rPr>
          <w:rFonts w:ascii="Times New Roman" w:hAnsi="Times New Roman"/>
        </w:rPr>
        <w:t xml:space="preserve">trong </w:t>
      </w:r>
      <w:r w:rsidR="0003436E" w:rsidRPr="009C3BF7">
        <w:rPr>
          <w:rFonts w:ascii="Times New Roman" w:hAnsi="Times New Roman"/>
        </w:rPr>
        <w:t>tổng</w:t>
      </w:r>
      <w:r w:rsidR="00EC0747" w:rsidRPr="009C3BF7">
        <w:rPr>
          <w:rFonts w:ascii="Times New Roman" w:hAnsi="Times New Roman"/>
        </w:rPr>
        <w:t xml:space="preserve"> </w:t>
      </w:r>
      <w:r w:rsidR="0003436E" w:rsidRPr="009C3BF7">
        <w:rPr>
          <w:rFonts w:ascii="Times New Roman" w:hAnsi="Times New Roman"/>
        </w:rPr>
        <w:t>số</w:t>
      </w:r>
      <w:r w:rsidR="00EC0747" w:rsidRPr="009C3BF7">
        <w:rPr>
          <w:rFonts w:ascii="Times New Roman" w:hAnsi="Times New Roman"/>
        </w:rPr>
        <w:t xml:space="preserve"> </w:t>
      </w:r>
      <w:r w:rsidR="0003436E" w:rsidRPr="009C3BF7">
        <w:rPr>
          <w:rFonts w:ascii="Times New Roman" w:hAnsi="Times New Roman"/>
        </w:rPr>
        <w:t>mẫu</w:t>
      </w:r>
      <w:r w:rsidR="00EC0747" w:rsidRPr="009C3BF7">
        <w:rPr>
          <w:rFonts w:ascii="Times New Roman" w:hAnsi="Times New Roman"/>
        </w:rPr>
        <w:t xml:space="preserve"> </w:t>
      </w:r>
      <w:r w:rsidR="0003436E"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sự kết hợp tất cả các</w:t>
      </w:r>
      <w:r w:rsidR="00EC0747" w:rsidRPr="009C3BF7">
        <w:rPr>
          <w:rFonts w:ascii="Times New Roman" w:hAnsi="Times New Roman"/>
        </w:rPr>
        <w:t xml:space="preserve"> </w:t>
      </w:r>
      <w:r w:rsidR="0003436E" w:rsidRPr="009C3BF7">
        <w:rPr>
          <w:rFonts w:ascii="Times New Roman" w:hAnsi="Times New Roman"/>
        </w:rPr>
        <w:t>yếu</w:t>
      </w:r>
      <w:r w:rsidR="00EC0747" w:rsidRPr="009C3BF7">
        <w:rPr>
          <w:rFonts w:ascii="Times New Roman" w:hAnsi="Times New Roman"/>
        </w:rPr>
        <w:t xml:space="preserve"> </w:t>
      </w:r>
      <w:r w:rsidR="0003436E" w:rsidRPr="009C3BF7">
        <w:rPr>
          <w:rFonts w:ascii="Times New Roman" w:hAnsi="Times New Roman"/>
        </w:rPr>
        <w:t>tố</w:t>
      </w:r>
      <w:r w:rsidR="00EC0747" w:rsidRPr="009C3BF7">
        <w:rPr>
          <w:rFonts w:ascii="Times New Roman" w:hAnsi="Times New Roman"/>
        </w:rPr>
        <w:t xml:space="preserve"> </w:t>
      </w:r>
      <w:r w:rsidR="0003436E" w:rsidRPr="009C3BF7">
        <w:rPr>
          <w:rFonts w:ascii="Times New Roman" w:hAnsi="Times New Roman"/>
        </w:rPr>
        <w:t>sẽ</w:t>
      </w:r>
      <w:r w:rsidR="00EC0747" w:rsidRPr="009C3BF7">
        <w:rPr>
          <w:rFonts w:ascii="Times New Roman" w:hAnsi="Times New Roman"/>
        </w:rPr>
        <w:t xml:space="preserve"> </w:t>
      </w:r>
      <w:r w:rsidR="0003436E" w:rsidRPr="009C3BF7">
        <w:rPr>
          <w:rFonts w:ascii="Times New Roman" w:hAnsi="Times New Roman"/>
        </w:rPr>
        <w:t>được</w:t>
      </w:r>
      <w:r w:rsidR="00EC0747" w:rsidRPr="009C3BF7">
        <w:rPr>
          <w:rFonts w:ascii="Times New Roman" w:hAnsi="Times New Roman"/>
        </w:rPr>
        <w:t xml:space="preserve"> </w:t>
      </w:r>
      <w:r w:rsidR="0003436E" w:rsidRPr="009C3BF7">
        <w:rPr>
          <w:rFonts w:ascii="Times New Roman" w:hAnsi="Times New Roman"/>
        </w:rPr>
        <w:t>thử</w:t>
      </w:r>
      <w:r w:rsidR="00EC0747" w:rsidRPr="009C3BF7">
        <w:rPr>
          <w:rFonts w:ascii="Times New Roman" w:hAnsi="Times New Roman"/>
        </w:rPr>
        <w:t xml:space="preserve"> </w:t>
      </w:r>
      <w:r w:rsidR="0003436E"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 xml:space="preserve">tại một </w:t>
      </w:r>
      <w:r w:rsidR="0003436E" w:rsidRPr="009C3BF7">
        <w:rPr>
          <w:rFonts w:ascii="Times New Roman" w:hAnsi="Times New Roman"/>
        </w:rPr>
        <w:t>thời</w:t>
      </w:r>
      <w:r w:rsidR="00EC0747" w:rsidRPr="009C3BF7">
        <w:rPr>
          <w:rFonts w:ascii="Times New Roman" w:hAnsi="Times New Roman"/>
        </w:rPr>
        <w:t xml:space="preserve"> </w:t>
      </w:r>
      <w:r w:rsidR="0003436E" w:rsidRPr="009C3BF7">
        <w:rPr>
          <w:rFonts w:ascii="Times New Roman" w:hAnsi="Times New Roman"/>
        </w:rPr>
        <w:t>điểm</w:t>
      </w:r>
      <w:r w:rsidR="00EC0747" w:rsidRPr="009C3BF7">
        <w:rPr>
          <w:rFonts w:ascii="Times New Roman" w:hAnsi="Times New Roman"/>
        </w:rPr>
        <w:t xml:space="preserve"> </w:t>
      </w:r>
      <w:r w:rsidR="0003436E" w:rsidRPr="009C3BF7">
        <w:rPr>
          <w:rFonts w:ascii="Times New Roman" w:hAnsi="Times New Roman"/>
        </w:rPr>
        <w:t>xác</w:t>
      </w:r>
      <w:r w:rsidR="00EC0747" w:rsidRPr="009C3BF7">
        <w:rPr>
          <w:rFonts w:ascii="Times New Roman" w:hAnsi="Times New Roman"/>
        </w:rPr>
        <w:t xml:space="preserve"> </w:t>
      </w:r>
      <w:r w:rsidR="0003436E" w:rsidRPr="009C3BF7">
        <w:rPr>
          <w:rFonts w:ascii="Times New Roman" w:hAnsi="Times New Roman"/>
        </w:rPr>
        <w:t>định</w:t>
      </w:r>
      <w:r w:rsidR="00EC0747" w:rsidRPr="009C3BF7">
        <w:rPr>
          <w:rFonts w:ascii="Times New Roman" w:hAnsi="Times New Roman"/>
        </w:rPr>
        <w:t xml:space="preserve">. </w:t>
      </w:r>
      <w:r w:rsidRPr="009C3BF7">
        <w:rPr>
          <w:rFonts w:ascii="Times New Roman" w:hAnsi="Times New Roman"/>
        </w:rPr>
        <w:t xml:space="preserve">Ở </w:t>
      </w:r>
      <w:r w:rsidR="0003436E" w:rsidRPr="009C3BF7">
        <w:rPr>
          <w:rFonts w:ascii="Times New Roman" w:hAnsi="Times New Roman"/>
        </w:rPr>
        <w:t>thời</w:t>
      </w:r>
      <w:r w:rsidR="00EC0747" w:rsidRPr="009C3BF7">
        <w:rPr>
          <w:rFonts w:ascii="Times New Roman" w:hAnsi="Times New Roman"/>
        </w:rPr>
        <w:t xml:space="preserve"> </w:t>
      </w:r>
      <w:r w:rsidR="0003436E" w:rsidRPr="009C3BF7">
        <w:rPr>
          <w:rFonts w:ascii="Times New Roman" w:hAnsi="Times New Roman"/>
        </w:rPr>
        <w:t>điểm</w:t>
      </w:r>
      <w:r w:rsidR="00EC0747" w:rsidRPr="009C3BF7">
        <w:rPr>
          <w:rFonts w:ascii="Times New Roman" w:hAnsi="Times New Roman"/>
        </w:rPr>
        <w:t xml:space="preserve"> </w:t>
      </w:r>
      <w:r w:rsidR="0003436E" w:rsidRPr="009C3BF7">
        <w:rPr>
          <w:rFonts w:ascii="Times New Roman" w:hAnsi="Times New Roman"/>
        </w:rPr>
        <w:t>kế</w:t>
      </w:r>
      <w:r w:rsidR="00EC0747" w:rsidRPr="009C3BF7">
        <w:rPr>
          <w:rFonts w:ascii="Times New Roman" w:hAnsi="Times New Roman"/>
        </w:rPr>
        <w:t xml:space="preserve"> </w:t>
      </w:r>
      <w:r w:rsidR="0003436E" w:rsidRPr="009C3BF7">
        <w:rPr>
          <w:rFonts w:ascii="Times New Roman" w:hAnsi="Times New Roman"/>
        </w:rPr>
        <w:t>tiếp</w:t>
      </w:r>
      <w:r w:rsidR="00EC0747" w:rsidRPr="009C3BF7">
        <w:rPr>
          <w:rFonts w:ascii="Times New Roman" w:hAnsi="Times New Roman"/>
        </w:rPr>
        <w:t xml:space="preserve">, </w:t>
      </w:r>
      <w:r w:rsidR="0003436E"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nhóm mẫu</w:t>
      </w:r>
      <w:r w:rsidR="00EC0747" w:rsidRPr="009C3BF7">
        <w:rPr>
          <w:rFonts w:ascii="Times New Roman" w:hAnsi="Times New Roman"/>
        </w:rPr>
        <w:t xml:space="preserve"> </w:t>
      </w:r>
      <w:r w:rsidR="0003436E" w:rsidRPr="009C3BF7">
        <w:rPr>
          <w:rFonts w:ascii="Times New Roman" w:hAnsi="Times New Roman"/>
        </w:rPr>
        <w:t>khác</w:t>
      </w:r>
      <w:r w:rsidR="00EC0747" w:rsidRPr="009C3BF7">
        <w:rPr>
          <w:rFonts w:ascii="Times New Roman" w:hAnsi="Times New Roman"/>
        </w:rPr>
        <w:t xml:space="preserve"> </w:t>
      </w:r>
      <w:r w:rsidRPr="009C3BF7">
        <w:rPr>
          <w:rFonts w:ascii="Times New Roman" w:hAnsi="Times New Roman"/>
        </w:rPr>
        <w:t>có sự kết hợp tất cả các</w:t>
      </w:r>
      <w:r w:rsidR="00EC0747" w:rsidRPr="009C3BF7">
        <w:rPr>
          <w:rFonts w:ascii="Times New Roman" w:hAnsi="Times New Roman"/>
        </w:rPr>
        <w:t xml:space="preserve"> </w:t>
      </w:r>
      <w:r w:rsidR="0003436E" w:rsidRPr="009C3BF7">
        <w:rPr>
          <w:rFonts w:ascii="Times New Roman" w:hAnsi="Times New Roman"/>
        </w:rPr>
        <w:t>yếu</w:t>
      </w:r>
      <w:r w:rsidR="00EC0747" w:rsidRPr="009C3BF7">
        <w:rPr>
          <w:rFonts w:ascii="Times New Roman" w:hAnsi="Times New Roman"/>
        </w:rPr>
        <w:t xml:space="preserve"> </w:t>
      </w:r>
      <w:r w:rsidR="0003436E" w:rsidRPr="009C3BF7">
        <w:rPr>
          <w:rFonts w:ascii="Times New Roman" w:hAnsi="Times New Roman"/>
        </w:rPr>
        <w:t>tố</w:t>
      </w:r>
      <w:r w:rsidR="00EC0747" w:rsidRPr="009C3BF7">
        <w:rPr>
          <w:rFonts w:ascii="Times New Roman" w:hAnsi="Times New Roman"/>
        </w:rPr>
        <w:t xml:space="preserve"> </w:t>
      </w:r>
      <w:r w:rsidR="0003436E" w:rsidRPr="009C3BF7">
        <w:rPr>
          <w:rFonts w:ascii="Times New Roman" w:hAnsi="Times New Roman"/>
        </w:rPr>
        <w:t>sẽ</w:t>
      </w:r>
      <w:r w:rsidR="00EC0747" w:rsidRPr="009C3BF7">
        <w:rPr>
          <w:rFonts w:ascii="Times New Roman" w:hAnsi="Times New Roman"/>
        </w:rPr>
        <w:t xml:space="preserve"> </w:t>
      </w:r>
      <w:r w:rsidR="0003436E" w:rsidRPr="009C3BF7">
        <w:rPr>
          <w:rFonts w:ascii="Times New Roman" w:hAnsi="Times New Roman"/>
        </w:rPr>
        <w:t>được</w:t>
      </w:r>
      <w:r w:rsidR="00EC0747" w:rsidRPr="009C3BF7">
        <w:rPr>
          <w:rFonts w:ascii="Times New Roman" w:hAnsi="Times New Roman"/>
        </w:rPr>
        <w:t xml:space="preserve"> </w:t>
      </w:r>
      <w:r w:rsidR="0003436E" w:rsidRPr="009C3BF7">
        <w:rPr>
          <w:rFonts w:ascii="Times New Roman" w:hAnsi="Times New Roman"/>
        </w:rPr>
        <w:t>thử</w:t>
      </w:r>
      <w:r w:rsidR="00EC0747" w:rsidRPr="009C3BF7">
        <w:rPr>
          <w:rFonts w:ascii="Times New Roman" w:hAnsi="Times New Roman"/>
        </w:rPr>
        <w:t xml:space="preserve"> </w:t>
      </w:r>
      <w:r w:rsidR="0003436E" w:rsidRPr="009C3BF7">
        <w:rPr>
          <w:rFonts w:ascii="Times New Roman" w:hAnsi="Times New Roman"/>
        </w:rPr>
        <w:t>nghiệm</w:t>
      </w:r>
      <w:r w:rsidR="00EC0747" w:rsidRPr="009C3BF7">
        <w:rPr>
          <w:rFonts w:ascii="Times New Roman" w:hAnsi="Times New Roman"/>
        </w:rPr>
        <w:t xml:space="preserve">. </w:t>
      </w:r>
      <w:r w:rsidR="0003436E" w:rsidRPr="009C3BF7">
        <w:rPr>
          <w:rFonts w:ascii="Times New Roman" w:hAnsi="Times New Roman"/>
        </w:rPr>
        <w:t>Thiết</w:t>
      </w:r>
      <w:r w:rsidR="00EC0747" w:rsidRPr="009C3BF7">
        <w:rPr>
          <w:rFonts w:ascii="Times New Roman" w:hAnsi="Times New Roman"/>
        </w:rPr>
        <w:t xml:space="preserve"> </w:t>
      </w:r>
      <w:r w:rsidR="0003436E" w:rsidRPr="009C3BF7">
        <w:rPr>
          <w:rFonts w:ascii="Times New Roman" w:hAnsi="Times New Roman"/>
        </w:rPr>
        <w:t>kế</w:t>
      </w:r>
      <w:r w:rsidR="00EC0747" w:rsidRPr="009C3BF7">
        <w:rPr>
          <w:rFonts w:ascii="Times New Roman" w:hAnsi="Times New Roman"/>
        </w:rPr>
        <w:t xml:space="preserve"> </w:t>
      </w:r>
      <w:r w:rsidR="0003436E" w:rsidRPr="009C3BF7">
        <w:rPr>
          <w:rFonts w:ascii="Times New Roman" w:hAnsi="Times New Roman"/>
        </w:rPr>
        <w:t>giả</w:t>
      </w:r>
      <w:r w:rsidR="00EC0747" w:rsidRPr="009C3BF7">
        <w:rPr>
          <w:rFonts w:ascii="Times New Roman" w:hAnsi="Times New Roman"/>
        </w:rPr>
        <w:t xml:space="preserve"> </w:t>
      </w:r>
      <w:r w:rsidRPr="009C3BF7">
        <w:rPr>
          <w:rFonts w:ascii="Times New Roman" w:hAnsi="Times New Roman"/>
        </w:rPr>
        <w:t xml:space="preserve">định </w:t>
      </w:r>
      <w:r w:rsidR="0003436E" w:rsidRPr="009C3BF7">
        <w:rPr>
          <w:rFonts w:ascii="Times New Roman" w:hAnsi="Times New Roman"/>
        </w:rPr>
        <w:t>rằng</w:t>
      </w:r>
      <w:r w:rsidR="00EC0747" w:rsidRPr="009C3BF7">
        <w:rPr>
          <w:rFonts w:ascii="Times New Roman" w:hAnsi="Times New Roman"/>
        </w:rPr>
        <w:t xml:space="preserve"> </w:t>
      </w:r>
      <w:r w:rsidRPr="009C3BF7">
        <w:rPr>
          <w:rFonts w:ascii="Times New Roman" w:hAnsi="Times New Roman"/>
        </w:rPr>
        <w:t xml:space="preserve">tại từng thời điểm thử nghiệm, </w:t>
      </w:r>
      <w:r w:rsidR="0003436E" w:rsidRPr="009C3BF7">
        <w:rPr>
          <w:rFonts w:ascii="Times New Roman" w:hAnsi="Times New Roman"/>
        </w:rPr>
        <w:t>độ</w:t>
      </w:r>
      <w:r w:rsidR="00EC0747" w:rsidRPr="009C3BF7">
        <w:rPr>
          <w:rFonts w:ascii="Times New Roman" w:hAnsi="Times New Roman"/>
        </w:rPr>
        <w:t xml:space="preserve"> </w:t>
      </w:r>
      <w:r w:rsidR="0003436E" w:rsidRPr="009C3BF7">
        <w:rPr>
          <w:rFonts w:ascii="Times New Roman" w:hAnsi="Times New Roman"/>
        </w:rPr>
        <w:t>ổn</w:t>
      </w:r>
      <w:r w:rsidR="00EC0747" w:rsidRPr="009C3BF7">
        <w:rPr>
          <w:rFonts w:ascii="Times New Roman" w:hAnsi="Times New Roman"/>
        </w:rPr>
        <w:t xml:space="preserve"> </w:t>
      </w:r>
      <w:r w:rsidR="0003436E" w:rsidRPr="009C3BF7">
        <w:rPr>
          <w:rFonts w:ascii="Times New Roman" w:hAnsi="Times New Roman"/>
        </w:rPr>
        <w:t>định</w:t>
      </w:r>
      <w:r w:rsidR="00EC0747" w:rsidRPr="009C3BF7">
        <w:rPr>
          <w:rFonts w:ascii="Times New Roman" w:hAnsi="Times New Roman"/>
        </w:rPr>
        <w:t xml:space="preserve"> </w:t>
      </w:r>
      <w:r w:rsidR="0003436E" w:rsidRPr="009C3BF7">
        <w:rPr>
          <w:rFonts w:ascii="Times New Roman" w:hAnsi="Times New Roman"/>
        </w:rPr>
        <w:t>của</w:t>
      </w:r>
      <w:r w:rsidR="00EC0747" w:rsidRPr="009C3BF7">
        <w:rPr>
          <w:rFonts w:ascii="Times New Roman" w:hAnsi="Times New Roman"/>
        </w:rPr>
        <w:t xml:space="preserve"> </w:t>
      </w:r>
      <w:r w:rsidR="0003436E" w:rsidRPr="009C3BF7">
        <w:rPr>
          <w:rFonts w:ascii="Times New Roman" w:hAnsi="Times New Roman"/>
        </w:rPr>
        <w:t>mỗi</w:t>
      </w:r>
      <w:r w:rsidR="00EC0747" w:rsidRPr="009C3BF7">
        <w:rPr>
          <w:rFonts w:ascii="Times New Roman" w:hAnsi="Times New Roman"/>
        </w:rPr>
        <w:t xml:space="preserve"> </w:t>
      </w:r>
      <w:r w:rsidRPr="009C3BF7">
        <w:rPr>
          <w:rFonts w:ascii="Times New Roman" w:hAnsi="Times New Roman"/>
        </w:rPr>
        <w:t>nhóm</w:t>
      </w:r>
      <w:r w:rsidR="00EC0747" w:rsidRPr="009C3BF7">
        <w:rPr>
          <w:rFonts w:ascii="Times New Roman" w:hAnsi="Times New Roman"/>
        </w:rPr>
        <w:t xml:space="preserve"> </w:t>
      </w:r>
      <w:r w:rsidR="0003436E" w:rsidRPr="009C3BF7">
        <w:rPr>
          <w:rFonts w:ascii="Times New Roman" w:hAnsi="Times New Roman"/>
        </w:rPr>
        <w:t>mẫu</w:t>
      </w:r>
      <w:r w:rsidR="00EC0747" w:rsidRPr="009C3BF7">
        <w:rPr>
          <w:rFonts w:ascii="Times New Roman" w:hAnsi="Times New Roman"/>
        </w:rPr>
        <w:t xml:space="preserve"> </w:t>
      </w:r>
      <w:r w:rsidR="0003436E" w:rsidRPr="009C3BF7">
        <w:rPr>
          <w:rFonts w:ascii="Times New Roman" w:hAnsi="Times New Roman"/>
        </w:rPr>
        <w:t>đã</w:t>
      </w:r>
      <w:r w:rsidR="00EC0747" w:rsidRPr="009C3BF7">
        <w:rPr>
          <w:rFonts w:ascii="Times New Roman" w:hAnsi="Times New Roman"/>
        </w:rPr>
        <w:t xml:space="preserve"> </w:t>
      </w:r>
      <w:r w:rsidRPr="009C3BF7">
        <w:rPr>
          <w:rFonts w:ascii="Times New Roman" w:hAnsi="Times New Roman"/>
        </w:rPr>
        <w:t xml:space="preserve">được </w:t>
      </w:r>
      <w:r w:rsidR="0003436E" w:rsidRPr="009C3BF7">
        <w:rPr>
          <w:rFonts w:ascii="Times New Roman" w:hAnsi="Times New Roman"/>
        </w:rPr>
        <w:t>thử</w:t>
      </w:r>
      <w:r w:rsidR="00EC0747" w:rsidRPr="009C3BF7">
        <w:rPr>
          <w:rFonts w:ascii="Times New Roman" w:hAnsi="Times New Roman"/>
        </w:rPr>
        <w:t xml:space="preserve"> </w:t>
      </w:r>
      <w:r w:rsidR="0003436E"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 xml:space="preserve">sẽ </w:t>
      </w:r>
      <w:r w:rsidR="0003436E" w:rsidRPr="009C3BF7">
        <w:rPr>
          <w:rFonts w:ascii="Times New Roman" w:hAnsi="Times New Roman"/>
        </w:rPr>
        <w:t>đại</w:t>
      </w:r>
      <w:r w:rsidR="00EC0747" w:rsidRPr="009C3BF7">
        <w:rPr>
          <w:rFonts w:ascii="Times New Roman" w:hAnsi="Times New Roman"/>
        </w:rPr>
        <w:t xml:space="preserve"> </w:t>
      </w:r>
      <w:r w:rsidR="0003436E" w:rsidRPr="009C3BF7">
        <w:rPr>
          <w:rFonts w:ascii="Times New Roman" w:hAnsi="Times New Roman"/>
        </w:rPr>
        <w:t>diện</w:t>
      </w:r>
      <w:r w:rsidR="00EC0747" w:rsidRPr="009C3BF7">
        <w:rPr>
          <w:rFonts w:ascii="Times New Roman" w:hAnsi="Times New Roman"/>
        </w:rPr>
        <w:t xml:space="preserve"> </w:t>
      </w:r>
      <w:r w:rsidR="0003436E" w:rsidRPr="009C3BF7">
        <w:rPr>
          <w:rFonts w:ascii="Times New Roman" w:hAnsi="Times New Roman"/>
        </w:rPr>
        <w:t>cho</w:t>
      </w:r>
      <w:r w:rsidR="00EC0747" w:rsidRPr="009C3BF7">
        <w:rPr>
          <w:rFonts w:ascii="Times New Roman" w:hAnsi="Times New Roman"/>
        </w:rPr>
        <w:t xml:space="preserve"> </w:t>
      </w:r>
      <w:r w:rsidR="0003436E" w:rsidRPr="009C3BF7">
        <w:rPr>
          <w:rFonts w:ascii="Times New Roman" w:hAnsi="Times New Roman"/>
        </w:rPr>
        <w:t>độ</w:t>
      </w:r>
      <w:r w:rsidR="00EC0747" w:rsidRPr="009C3BF7">
        <w:rPr>
          <w:rFonts w:ascii="Times New Roman" w:hAnsi="Times New Roman"/>
        </w:rPr>
        <w:t xml:space="preserve"> </w:t>
      </w:r>
      <w:r w:rsidR="0003436E" w:rsidRPr="009C3BF7">
        <w:rPr>
          <w:rFonts w:ascii="Times New Roman" w:hAnsi="Times New Roman"/>
        </w:rPr>
        <w:t>ổn</w:t>
      </w:r>
      <w:r w:rsidR="00EC0747" w:rsidRPr="009C3BF7">
        <w:rPr>
          <w:rFonts w:ascii="Times New Roman" w:hAnsi="Times New Roman"/>
        </w:rPr>
        <w:t xml:space="preserve"> </w:t>
      </w:r>
      <w:r w:rsidR="0003436E" w:rsidRPr="009C3BF7">
        <w:rPr>
          <w:rFonts w:ascii="Times New Roman" w:hAnsi="Times New Roman"/>
        </w:rPr>
        <w:t>định</w:t>
      </w:r>
      <w:r w:rsidR="00EC0747" w:rsidRPr="009C3BF7">
        <w:rPr>
          <w:rFonts w:ascii="Times New Roman" w:hAnsi="Times New Roman"/>
        </w:rPr>
        <w:t xml:space="preserve"> </w:t>
      </w:r>
      <w:r w:rsidR="0003436E" w:rsidRPr="009C3BF7">
        <w:rPr>
          <w:rFonts w:ascii="Times New Roman" w:hAnsi="Times New Roman"/>
        </w:rPr>
        <w:t>của</w:t>
      </w:r>
      <w:r w:rsidR="00EC0747" w:rsidRPr="009C3BF7">
        <w:rPr>
          <w:rFonts w:ascii="Times New Roman" w:hAnsi="Times New Roman"/>
        </w:rPr>
        <w:t xml:space="preserve"> </w:t>
      </w:r>
      <w:r w:rsidRPr="009C3BF7">
        <w:rPr>
          <w:rFonts w:ascii="Times New Roman" w:hAnsi="Times New Roman"/>
        </w:rPr>
        <w:t>toàn bộ</w:t>
      </w:r>
      <w:r w:rsidR="00EC0747" w:rsidRPr="009C3BF7">
        <w:rPr>
          <w:rFonts w:ascii="Times New Roman" w:hAnsi="Times New Roman"/>
        </w:rPr>
        <w:t xml:space="preserve"> </w:t>
      </w:r>
      <w:r w:rsidR="0003436E" w:rsidRPr="009C3BF7">
        <w:rPr>
          <w:rFonts w:ascii="Times New Roman" w:hAnsi="Times New Roman"/>
        </w:rPr>
        <w:t>mẫu</w:t>
      </w:r>
      <w:r w:rsidR="00EC0747" w:rsidRPr="009C3BF7">
        <w:rPr>
          <w:rFonts w:ascii="Times New Roman" w:hAnsi="Times New Roman"/>
        </w:rPr>
        <w:t xml:space="preserve">. </w:t>
      </w:r>
      <w:r w:rsidRPr="009C3BF7">
        <w:rPr>
          <w:rFonts w:ascii="Times New Roman" w:hAnsi="Times New Roman"/>
        </w:rPr>
        <w:t xml:space="preserve">Các yếu tố </w:t>
      </w:r>
      <w:r w:rsidR="0003436E" w:rsidRPr="009C3BF7">
        <w:rPr>
          <w:rFonts w:ascii="Times New Roman" w:hAnsi="Times New Roman"/>
        </w:rPr>
        <w:t>khác</w:t>
      </w:r>
      <w:r w:rsidR="00EC0747" w:rsidRPr="009C3BF7">
        <w:rPr>
          <w:rFonts w:ascii="Times New Roman" w:hAnsi="Times New Roman"/>
        </w:rPr>
        <w:t xml:space="preserve"> </w:t>
      </w:r>
      <w:r w:rsidR="0003436E" w:rsidRPr="009C3BF7">
        <w:rPr>
          <w:rFonts w:ascii="Times New Roman" w:hAnsi="Times New Roman"/>
        </w:rPr>
        <w:t>nhau</w:t>
      </w:r>
      <w:r w:rsidR="00EC0747" w:rsidRPr="009C3BF7">
        <w:rPr>
          <w:rFonts w:ascii="Times New Roman" w:hAnsi="Times New Roman"/>
        </w:rPr>
        <w:t xml:space="preserve"> </w:t>
      </w:r>
      <w:r w:rsidRPr="009C3BF7">
        <w:rPr>
          <w:rFonts w:ascii="Times New Roman" w:hAnsi="Times New Roman"/>
        </w:rPr>
        <w:t>giữa các</w:t>
      </w:r>
      <w:r w:rsidR="00EC0747" w:rsidRPr="009C3BF7">
        <w:rPr>
          <w:rFonts w:ascii="Times New Roman" w:hAnsi="Times New Roman"/>
        </w:rPr>
        <w:t xml:space="preserve"> </w:t>
      </w:r>
      <w:r w:rsidR="0003436E" w:rsidRPr="009C3BF7">
        <w:rPr>
          <w:rFonts w:ascii="Times New Roman" w:hAnsi="Times New Roman"/>
        </w:rPr>
        <w:t>mẫu</w:t>
      </w:r>
      <w:r w:rsidR="00EC0747" w:rsidRPr="009C3BF7">
        <w:rPr>
          <w:rFonts w:ascii="Times New Roman" w:hAnsi="Times New Roman"/>
        </w:rPr>
        <w:t xml:space="preserve"> </w:t>
      </w:r>
      <w:r w:rsidRPr="009C3BF7">
        <w:rPr>
          <w:rFonts w:ascii="Times New Roman" w:hAnsi="Times New Roman"/>
        </w:rPr>
        <w:t>của</w:t>
      </w:r>
      <w:r w:rsidR="00EC0747" w:rsidRPr="009C3BF7">
        <w:rPr>
          <w:rFonts w:ascii="Times New Roman" w:hAnsi="Times New Roman"/>
        </w:rPr>
        <w:t xml:space="preserve"> </w:t>
      </w:r>
      <w:r w:rsidR="0003436E" w:rsidRPr="009C3BF7">
        <w:rPr>
          <w:rFonts w:ascii="Times New Roman" w:hAnsi="Times New Roman"/>
        </w:rPr>
        <w:t>cùng</w:t>
      </w:r>
      <w:r w:rsidR="00EC0747" w:rsidRPr="009C3BF7">
        <w:rPr>
          <w:rFonts w:ascii="Times New Roman" w:hAnsi="Times New Roman"/>
        </w:rPr>
        <w:t xml:space="preserve"> </w:t>
      </w:r>
      <w:r w:rsidRPr="009C3BF7">
        <w:rPr>
          <w:rFonts w:ascii="Times New Roman" w:hAnsi="Times New Roman"/>
        </w:rPr>
        <w:t xml:space="preserve">một </w:t>
      </w:r>
      <w:r w:rsidR="000835BB">
        <w:rPr>
          <w:rFonts w:ascii="Times New Roman" w:hAnsi="Times New Roman"/>
        </w:rPr>
        <w:t>thành phẩm thuốc</w:t>
      </w:r>
      <w:r w:rsidR="00EC0747" w:rsidRPr="009C3BF7">
        <w:rPr>
          <w:rFonts w:ascii="Times New Roman" w:hAnsi="Times New Roman"/>
        </w:rPr>
        <w:t xml:space="preserve"> </w:t>
      </w:r>
      <w:r w:rsidR="0003436E" w:rsidRPr="009C3BF7">
        <w:rPr>
          <w:rFonts w:ascii="Times New Roman" w:hAnsi="Times New Roman"/>
        </w:rPr>
        <w:t>phải</w:t>
      </w:r>
      <w:r w:rsidR="00EC0747" w:rsidRPr="009C3BF7">
        <w:rPr>
          <w:rFonts w:ascii="Times New Roman" w:hAnsi="Times New Roman"/>
        </w:rPr>
        <w:t xml:space="preserve"> </w:t>
      </w:r>
      <w:r w:rsidR="0003436E" w:rsidRPr="009C3BF7">
        <w:rPr>
          <w:rFonts w:ascii="Times New Roman" w:hAnsi="Times New Roman"/>
        </w:rPr>
        <w:t>được</w:t>
      </w:r>
      <w:r w:rsidRPr="009C3BF7">
        <w:rPr>
          <w:rFonts w:ascii="Times New Roman" w:hAnsi="Times New Roman"/>
        </w:rPr>
        <w:t xml:space="preserve"> xác định, ví dụ</w:t>
      </w:r>
      <w:r w:rsidR="00EC0747" w:rsidRPr="009C3BF7">
        <w:rPr>
          <w:rFonts w:ascii="Times New Roman" w:hAnsi="Times New Roman"/>
        </w:rPr>
        <w:t xml:space="preserve"> </w:t>
      </w:r>
      <w:r w:rsidR="0003436E" w:rsidRPr="009C3BF7">
        <w:rPr>
          <w:rFonts w:ascii="Times New Roman" w:hAnsi="Times New Roman"/>
        </w:rPr>
        <w:t>khác</w:t>
      </w:r>
      <w:r w:rsidR="00EC0747" w:rsidRPr="009C3BF7">
        <w:rPr>
          <w:rFonts w:ascii="Times New Roman" w:hAnsi="Times New Roman"/>
        </w:rPr>
        <w:t xml:space="preserve"> </w:t>
      </w:r>
      <w:r w:rsidR="0003436E" w:rsidRPr="009C3BF7">
        <w:rPr>
          <w:rFonts w:ascii="Times New Roman" w:hAnsi="Times New Roman"/>
        </w:rPr>
        <w:t>nhau</w:t>
      </w:r>
      <w:r w:rsidRPr="009C3BF7">
        <w:rPr>
          <w:rFonts w:ascii="Times New Roman" w:hAnsi="Times New Roman"/>
        </w:rPr>
        <w:t xml:space="preserve"> về lô sản xuất</w:t>
      </w:r>
      <w:r w:rsidR="00EC0747" w:rsidRPr="009C3BF7">
        <w:rPr>
          <w:rFonts w:ascii="Times New Roman" w:hAnsi="Times New Roman"/>
        </w:rPr>
        <w:t xml:space="preserve">, </w:t>
      </w:r>
      <w:r w:rsidR="0003436E" w:rsidRPr="009C3BF7">
        <w:rPr>
          <w:rFonts w:ascii="Times New Roman" w:hAnsi="Times New Roman"/>
        </w:rPr>
        <w:t>hàm</w:t>
      </w:r>
      <w:r w:rsidR="00EC0747" w:rsidRPr="009C3BF7">
        <w:rPr>
          <w:rFonts w:ascii="Times New Roman" w:hAnsi="Times New Roman"/>
        </w:rPr>
        <w:t xml:space="preserve"> </w:t>
      </w:r>
      <w:r w:rsidR="0003436E" w:rsidRPr="009C3BF7">
        <w:rPr>
          <w:rFonts w:ascii="Times New Roman" w:hAnsi="Times New Roman"/>
        </w:rPr>
        <w:t>lượng</w:t>
      </w:r>
      <w:r w:rsidR="00EC0747" w:rsidRPr="009C3BF7">
        <w:rPr>
          <w:rFonts w:ascii="Times New Roman" w:hAnsi="Times New Roman"/>
        </w:rPr>
        <w:t xml:space="preserve">, </w:t>
      </w:r>
      <w:r w:rsidR="0003436E" w:rsidRPr="009C3BF7">
        <w:rPr>
          <w:rFonts w:ascii="Times New Roman" w:hAnsi="Times New Roman"/>
        </w:rPr>
        <w:t>cỡ</w:t>
      </w:r>
      <w:r w:rsidR="00EC0747" w:rsidRPr="009C3BF7">
        <w:rPr>
          <w:rFonts w:ascii="Times New Roman" w:hAnsi="Times New Roman"/>
        </w:rPr>
        <w:t xml:space="preserve"> </w:t>
      </w:r>
      <w:r w:rsidRPr="009C3BF7">
        <w:rPr>
          <w:rFonts w:ascii="Times New Roman" w:hAnsi="Times New Roman"/>
        </w:rPr>
        <w:t>đóng gói</w:t>
      </w:r>
      <w:r w:rsidR="00EC0747" w:rsidRPr="009C3BF7">
        <w:rPr>
          <w:rFonts w:ascii="Times New Roman" w:hAnsi="Times New Roman"/>
        </w:rPr>
        <w:t xml:space="preserve"> </w:t>
      </w:r>
      <w:r w:rsidR="0003436E" w:rsidRPr="009C3BF7">
        <w:rPr>
          <w:rFonts w:ascii="Times New Roman" w:hAnsi="Times New Roman"/>
        </w:rPr>
        <w:t>của</w:t>
      </w:r>
      <w:r w:rsidR="00EC0747" w:rsidRPr="009C3BF7">
        <w:rPr>
          <w:rFonts w:ascii="Times New Roman" w:hAnsi="Times New Roman"/>
        </w:rPr>
        <w:t xml:space="preserve"> </w:t>
      </w:r>
      <w:r w:rsidR="0003436E" w:rsidRPr="009C3BF7">
        <w:rPr>
          <w:rFonts w:ascii="Times New Roman" w:hAnsi="Times New Roman"/>
        </w:rPr>
        <w:t>cùng</w:t>
      </w:r>
      <w:r w:rsidR="00EC0747" w:rsidRPr="009C3BF7">
        <w:rPr>
          <w:rFonts w:ascii="Times New Roman" w:hAnsi="Times New Roman"/>
        </w:rPr>
        <w:t xml:space="preserve"> </w:t>
      </w:r>
      <w:r w:rsidR="0003436E" w:rsidRPr="009C3BF7">
        <w:rPr>
          <w:rFonts w:ascii="Times New Roman" w:hAnsi="Times New Roman"/>
        </w:rPr>
        <w:t>hệ</w:t>
      </w:r>
      <w:r w:rsidR="00EC0747" w:rsidRPr="009C3BF7">
        <w:rPr>
          <w:rFonts w:ascii="Times New Roman" w:hAnsi="Times New Roman"/>
        </w:rPr>
        <w:t xml:space="preserve"> </w:t>
      </w:r>
      <w:r w:rsidRPr="009C3BF7">
        <w:rPr>
          <w:rFonts w:ascii="Times New Roman" w:hAnsi="Times New Roman"/>
        </w:rPr>
        <w:t>thống</w:t>
      </w:r>
      <w:r w:rsidR="00EC0747" w:rsidRPr="009C3BF7">
        <w:rPr>
          <w:rFonts w:ascii="Times New Roman" w:hAnsi="Times New Roman"/>
        </w:rPr>
        <w:t xml:space="preserve"> </w:t>
      </w:r>
      <w:r w:rsidR="0003436E" w:rsidRPr="009C3BF7">
        <w:rPr>
          <w:rFonts w:ascii="Times New Roman" w:hAnsi="Times New Roman"/>
        </w:rPr>
        <w:t>bao</w:t>
      </w:r>
      <w:r w:rsidR="00EC0747" w:rsidRPr="009C3BF7">
        <w:rPr>
          <w:rFonts w:ascii="Times New Roman" w:hAnsi="Times New Roman"/>
        </w:rPr>
        <w:t xml:space="preserve"> </w:t>
      </w:r>
      <w:r w:rsidR="0003436E" w:rsidRPr="009C3BF7">
        <w:rPr>
          <w:rFonts w:ascii="Times New Roman" w:hAnsi="Times New Roman"/>
        </w:rPr>
        <w:t>bì</w:t>
      </w:r>
      <w:r w:rsidRPr="009C3BF7">
        <w:rPr>
          <w:rFonts w:ascii="Times New Roman" w:hAnsi="Times New Roman"/>
        </w:rPr>
        <w:t xml:space="preserve"> đóng gói</w:t>
      </w:r>
      <w:r w:rsidR="00EC0747" w:rsidRPr="009C3BF7">
        <w:rPr>
          <w:rFonts w:ascii="Times New Roman" w:hAnsi="Times New Roman"/>
        </w:rPr>
        <w:t xml:space="preserve">, </w:t>
      </w:r>
      <w:r w:rsidR="0003436E" w:rsidRPr="009C3BF7">
        <w:rPr>
          <w:rFonts w:ascii="Times New Roman" w:hAnsi="Times New Roman"/>
        </w:rPr>
        <w:t>và</w:t>
      </w:r>
      <w:r w:rsidR="00EC0747" w:rsidRPr="009C3BF7">
        <w:rPr>
          <w:rFonts w:ascii="Times New Roman" w:hAnsi="Times New Roman"/>
        </w:rPr>
        <w:t xml:space="preserve"> </w:t>
      </w:r>
      <w:r w:rsidR="0003436E" w:rsidRPr="009C3BF7">
        <w:rPr>
          <w:rFonts w:ascii="Times New Roman" w:hAnsi="Times New Roman"/>
        </w:rPr>
        <w:t>trong</w:t>
      </w:r>
      <w:r w:rsidR="00EC0747" w:rsidRPr="009C3BF7">
        <w:rPr>
          <w:rFonts w:ascii="Times New Roman" w:hAnsi="Times New Roman"/>
        </w:rPr>
        <w:t xml:space="preserve"> </w:t>
      </w:r>
      <w:r w:rsidR="0003436E" w:rsidRPr="009C3BF7">
        <w:rPr>
          <w:rFonts w:ascii="Times New Roman" w:hAnsi="Times New Roman"/>
        </w:rPr>
        <w:t>một</w:t>
      </w:r>
      <w:r w:rsidR="00EC0747" w:rsidRPr="009C3BF7">
        <w:rPr>
          <w:rFonts w:ascii="Times New Roman" w:hAnsi="Times New Roman"/>
        </w:rPr>
        <w:t xml:space="preserve"> </w:t>
      </w:r>
      <w:r w:rsidR="0003436E" w:rsidRPr="009C3BF7">
        <w:rPr>
          <w:rFonts w:ascii="Times New Roman" w:hAnsi="Times New Roman"/>
        </w:rPr>
        <w:t>số</w:t>
      </w:r>
      <w:r w:rsidR="00EC0747" w:rsidRPr="009C3BF7">
        <w:rPr>
          <w:rFonts w:ascii="Times New Roman" w:hAnsi="Times New Roman"/>
        </w:rPr>
        <w:t xml:space="preserve"> </w:t>
      </w:r>
      <w:r w:rsidR="0003436E" w:rsidRPr="009C3BF7">
        <w:rPr>
          <w:rFonts w:ascii="Times New Roman" w:hAnsi="Times New Roman"/>
        </w:rPr>
        <w:t>trường</w:t>
      </w:r>
      <w:r w:rsidR="00EC0747" w:rsidRPr="009C3BF7">
        <w:rPr>
          <w:rFonts w:ascii="Times New Roman" w:hAnsi="Times New Roman"/>
        </w:rPr>
        <w:t xml:space="preserve"> </w:t>
      </w:r>
      <w:r w:rsidR="0003436E" w:rsidRPr="009C3BF7">
        <w:rPr>
          <w:rFonts w:ascii="Times New Roman" w:hAnsi="Times New Roman"/>
        </w:rPr>
        <w:t>hợp</w:t>
      </w:r>
      <w:r w:rsidR="00EC0747" w:rsidRPr="009C3BF7">
        <w:rPr>
          <w:rFonts w:ascii="Times New Roman" w:hAnsi="Times New Roman"/>
        </w:rPr>
        <w:t xml:space="preserve">, </w:t>
      </w:r>
      <w:r w:rsidRPr="009C3BF7">
        <w:rPr>
          <w:rFonts w:ascii="Times New Roman" w:hAnsi="Times New Roman"/>
        </w:rPr>
        <w:t xml:space="preserve">có thể khác </w:t>
      </w:r>
      <w:r w:rsidR="0003436E" w:rsidRPr="009C3BF7">
        <w:rPr>
          <w:rFonts w:ascii="Times New Roman" w:hAnsi="Times New Roman"/>
        </w:rPr>
        <w:t>hệ</w:t>
      </w:r>
      <w:r w:rsidR="00EC0747" w:rsidRPr="009C3BF7">
        <w:rPr>
          <w:rFonts w:ascii="Times New Roman" w:hAnsi="Times New Roman"/>
        </w:rPr>
        <w:t xml:space="preserve"> </w:t>
      </w:r>
      <w:r w:rsidRPr="009C3BF7">
        <w:rPr>
          <w:rFonts w:ascii="Times New Roman" w:hAnsi="Times New Roman"/>
        </w:rPr>
        <w:t xml:space="preserve">thống </w:t>
      </w:r>
      <w:r w:rsidR="0003436E" w:rsidRPr="009C3BF7">
        <w:rPr>
          <w:rFonts w:ascii="Times New Roman" w:hAnsi="Times New Roman"/>
        </w:rPr>
        <w:t>bao</w:t>
      </w:r>
      <w:r w:rsidR="00EC0747" w:rsidRPr="009C3BF7">
        <w:rPr>
          <w:rFonts w:ascii="Times New Roman" w:hAnsi="Times New Roman"/>
        </w:rPr>
        <w:t xml:space="preserve"> </w:t>
      </w:r>
      <w:r w:rsidR="0003436E" w:rsidRPr="009C3BF7">
        <w:rPr>
          <w:rFonts w:ascii="Times New Roman" w:hAnsi="Times New Roman"/>
        </w:rPr>
        <w:t>bì</w:t>
      </w:r>
      <w:r w:rsidR="00EC0747" w:rsidRPr="009C3BF7">
        <w:rPr>
          <w:rFonts w:ascii="Times New Roman" w:hAnsi="Times New Roman"/>
        </w:rPr>
        <w:t xml:space="preserve"> </w:t>
      </w:r>
      <w:r w:rsidRPr="009C3BF7">
        <w:rPr>
          <w:rFonts w:ascii="Times New Roman" w:hAnsi="Times New Roman"/>
        </w:rPr>
        <w:t>đóng gói</w:t>
      </w:r>
      <w:r w:rsidR="00EC0747" w:rsidRPr="009C3BF7">
        <w:rPr>
          <w:rFonts w:ascii="Times New Roman" w:hAnsi="Times New Roman"/>
        </w:rPr>
        <w:t>.</w:t>
      </w:r>
    </w:p>
    <w:p w14:paraId="59291A09" w14:textId="77777777" w:rsidR="00EC0747" w:rsidRPr="009C3BF7" w:rsidRDefault="0003436E" w:rsidP="00076A4B">
      <w:pPr>
        <w:pStyle w:val="BodyTextIndent"/>
        <w:spacing w:beforeLines="120" w:before="288" w:afterLines="60" w:after="144"/>
        <w:ind w:left="720" w:firstLine="0"/>
        <w:rPr>
          <w:rFonts w:ascii="Times New Roman" w:hAnsi="Times New Roman"/>
        </w:rPr>
      </w:pPr>
      <w:r w:rsidRPr="009C3BF7">
        <w:rPr>
          <w:rFonts w:ascii="Times New Roman" w:hAnsi="Times New Roman"/>
        </w:rPr>
        <w:t>Khi</w:t>
      </w:r>
      <w:r w:rsidR="00EC0747" w:rsidRPr="009C3BF7">
        <w:rPr>
          <w:rFonts w:ascii="Times New Roman" w:hAnsi="Times New Roman"/>
        </w:rPr>
        <w:t xml:space="preserve"> </w:t>
      </w:r>
      <w:r w:rsidRPr="009C3BF7">
        <w:rPr>
          <w:rFonts w:ascii="Times New Roman" w:hAnsi="Times New Roman"/>
        </w:rPr>
        <w:t>hệ</w:t>
      </w:r>
      <w:r w:rsidR="00EC0747" w:rsidRPr="009C3BF7">
        <w:rPr>
          <w:rFonts w:ascii="Times New Roman" w:hAnsi="Times New Roman"/>
        </w:rPr>
        <w:t xml:space="preserve"> </w:t>
      </w:r>
      <w:r w:rsidRPr="009C3BF7">
        <w:rPr>
          <w:rFonts w:ascii="Times New Roman" w:hAnsi="Times New Roman"/>
        </w:rPr>
        <w:t>bao</w:t>
      </w:r>
      <w:r w:rsidR="00EC0747" w:rsidRPr="009C3BF7">
        <w:rPr>
          <w:rFonts w:ascii="Times New Roman" w:hAnsi="Times New Roman"/>
        </w:rPr>
        <w:t xml:space="preserve"> </w:t>
      </w:r>
      <w:r w:rsidRPr="009C3BF7">
        <w:rPr>
          <w:rFonts w:ascii="Times New Roman" w:hAnsi="Times New Roman"/>
        </w:rPr>
        <w:t>bì</w:t>
      </w:r>
      <w:r w:rsidR="00EC0747" w:rsidRPr="009C3BF7">
        <w:rPr>
          <w:rFonts w:ascii="Times New Roman" w:hAnsi="Times New Roman"/>
        </w:rPr>
        <w:t xml:space="preserve"> </w:t>
      </w:r>
      <w:r w:rsidRPr="009C3BF7">
        <w:rPr>
          <w:rFonts w:ascii="Times New Roman" w:hAnsi="Times New Roman"/>
        </w:rPr>
        <w:t>thứ</w:t>
      </w:r>
      <w:r w:rsidR="00EC0747" w:rsidRPr="009C3BF7">
        <w:rPr>
          <w:rFonts w:ascii="Times New Roman" w:hAnsi="Times New Roman"/>
        </w:rPr>
        <w:t xml:space="preserve"> </w:t>
      </w:r>
      <w:r w:rsidRPr="009C3BF7">
        <w:rPr>
          <w:rFonts w:ascii="Times New Roman" w:hAnsi="Times New Roman"/>
        </w:rPr>
        <w:t>cấp</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tác</w:t>
      </w:r>
      <w:r w:rsidR="00EC0747" w:rsidRPr="009C3BF7">
        <w:rPr>
          <w:rFonts w:ascii="Times New Roman" w:hAnsi="Times New Roman"/>
        </w:rPr>
        <w:t xml:space="preserve"> </w:t>
      </w:r>
      <w:r w:rsidRPr="009C3BF7">
        <w:rPr>
          <w:rFonts w:ascii="Times New Roman" w:hAnsi="Times New Roman"/>
        </w:rPr>
        <w:t>động</w:t>
      </w:r>
      <w:r w:rsidR="00EC0747" w:rsidRPr="009C3BF7">
        <w:rPr>
          <w:rFonts w:ascii="Times New Roman" w:hAnsi="Times New Roman"/>
        </w:rPr>
        <w:t xml:space="preserve"> </w:t>
      </w:r>
      <w:r w:rsidRPr="009C3BF7">
        <w:rPr>
          <w:rFonts w:ascii="Times New Roman" w:hAnsi="Times New Roman"/>
        </w:rPr>
        <w:t>đến</w:t>
      </w:r>
      <w:r w:rsidR="00EC0747" w:rsidRPr="009C3BF7">
        <w:rPr>
          <w:rFonts w:ascii="Times New Roman" w:hAnsi="Times New Roman"/>
        </w:rPr>
        <w:t xml:space="preserve"> </w:t>
      </w:r>
      <w:r w:rsidRPr="009C3BF7">
        <w:rPr>
          <w:rFonts w:ascii="Times New Roman" w:hAnsi="Times New Roman"/>
        </w:rPr>
        <w:t>độ</w:t>
      </w:r>
      <w:r w:rsidR="00EC0747" w:rsidRPr="009C3BF7">
        <w:rPr>
          <w:rFonts w:ascii="Times New Roman" w:hAnsi="Times New Roman"/>
        </w:rPr>
        <w:t xml:space="preserve"> </w:t>
      </w:r>
      <w:r w:rsidRPr="009C3BF7">
        <w:rPr>
          <w:rFonts w:ascii="Times New Roman" w:hAnsi="Times New Roman"/>
        </w:rPr>
        <w:t>ổn</w:t>
      </w:r>
      <w:r w:rsidR="00EC0747" w:rsidRPr="009C3BF7">
        <w:rPr>
          <w:rFonts w:ascii="Times New Roman" w:hAnsi="Times New Roman"/>
        </w:rPr>
        <w:t xml:space="preserve"> </w:t>
      </w:r>
      <w:r w:rsidRPr="009C3BF7">
        <w:rPr>
          <w:rFonts w:ascii="Times New Roman" w:hAnsi="Times New Roman"/>
        </w:rPr>
        <w:t>định</w:t>
      </w:r>
      <w:r w:rsidR="00EC0747" w:rsidRPr="009C3BF7">
        <w:rPr>
          <w:rFonts w:ascii="Times New Roman" w:hAnsi="Times New Roman"/>
        </w:rPr>
        <w:t xml:space="preserve"> </w:t>
      </w:r>
      <w:r w:rsidRPr="009C3BF7">
        <w:rPr>
          <w:rFonts w:ascii="Times New Roman" w:hAnsi="Times New Roman"/>
        </w:rPr>
        <w:t>của</w:t>
      </w:r>
      <w:r w:rsidR="00EC0747" w:rsidRPr="009C3BF7">
        <w:rPr>
          <w:rFonts w:ascii="Times New Roman" w:hAnsi="Times New Roman"/>
        </w:rPr>
        <w:t xml:space="preserve"> </w:t>
      </w:r>
      <w:r w:rsidR="00A01D02" w:rsidRPr="009C3BF7">
        <w:rPr>
          <w:rFonts w:ascii="Times New Roman" w:hAnsi="Times New Roman"/>
        </w:rPr>
        <w:t xml:space="preserve">thành </w:t>
      </w:r>
      <w:r w:rsidRPr="009C3BF7">
        <w:rPr>
          <w:rFonts w:ascii="Times New Roman" w:hAnsi="Times New Roman"/>
        </w:rPr>
        <w:t>phẩm</w:t>
      </w:r>
      <w:r w:rsidR="00EC0747" w:rsidRPr="009C3BF7">
        <w:rPr>
          <w:rFonts w:ascii="Times New Roman" w:hAnsi="Times New Roman"/>
        </w:rPr>
        <w:t xml:space="preserve"> </w:t>
      </w:r>
      <w:r w:rsidRPr="009C3BF7">
        <w:rPr>
          <w:rFonts w:ascii="Times New Roman" w:hAnsi="Times New Roman"/>
        </w:rPr>
        <w:t>thuốc</w:t>
      </w:r>
      <w:r w:rsidR="00EC0747" w:rsidRPr="009C3BF7">
        <w:rPr>
          <w:rFonts w:ascii="Times New Roman" w:hAnsi="Times New Roman"/>
        </w:rPr>
        <w:t xml:space="preserve"> </w:t>
      </w:r>
      <w:r w:rsidRPr="009C3BF7">
        <w:rPr>
          <w:rFonts w:ascii="Times New Roman" w:hAnsi="Times New Roman"/>
        </w:rPr>
        <w:t>thì</w:t>
      </w:r>
      <w:r w:rsidR="00EC0747" w:rsidRPr="009C3BF7">
        <w:rPr>
          <w:rFonts w:ascii="Times New Roman" w:hAnsi="Times New Roman"/>
        </w:rPr>
        <w:t xml:space="preserve"> </w:t>
      </w:r>
      <w:r w:rsidR="00A01D02" w:rsidRPr="009C3BF7">
        <w:rPr>
          <w:rFonts w:ascii="Times New Roman" w:hAnsi="Times New Roman"/>
        </w:rPr>
        <w:t xml:space="preserve">thiết kế </w:t>
      </w:r>
      <w:r w:rsidRPr="009C3BF7">
        <w:rPr>
          <w:rFonts w:ascii="Times New Roman" w:hAnsi="Times New Roman"/>
        </w:rPr>
        <w:t>ma</w:t>
      </w:r>
      <w:r w:rsidR="00EC0747" w:rsidRPr="009C3BF7">
        <w:rPr>
          <w:rFonts w:ascii="Times New Roman" w:hAnsi="Times New Roman"/>
        </w:rPr>
        <w:t xml:space="preserve"> </w:t>
      </w:r>
      <w:r w:rsidRPr="009C3BF7">
        <w:rPr>
          <w:rFonts w:ascii="Times New Roman" w:hAnsi="Times New Roman"/>
        </w:rPr>
        <w:t>trận</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thể</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thực</w:t>
      </w:r>
      <w:r w:rsidR="00EC0747" w:rsidRPr="009C3BF7">
        <w:rPr>
          <w:rFonts w:ascii="Times New Roman" w:hAnsi="Times New Roman"/>
        </w:rPr>
        <w:t xml:space="preserve"> </w:t>
      </w:r>
      <w:r w:rsidRPr="009C3BF7">
        <w:rPr>
          <w:rFonts w:ascii="Times New Roman" w:hAnsi="Times New Roman"/>
        </w:rPr>
        <w:t>hiện</w:t>
      </w:r>
      <w:r w:rsidR="00EC0747" w:rsidRPr="009C3BF7">
        <w:rPr>
          <w:rFonts w:ascii="Times New Roman" w:hAnsi="Times New Roman"/>
        </w:rPr>
        <w:t xml:space="preserve"> </w:t>
      </w:r>
      <w:r w:rsidRPr="009C3BF7">
        <w:rPr>
          <w:rFonts w:ascii="Times New Roman" w:hAnsi="Times New Roman"/>
        </w:rPr>
        <w:t>chéo</w:t>
      </w:r>
      <w:r w:rsidR="00EC0747" w:rsidRPr="009C3BF7">
        <w:rPr>
          <w:rFonts w:ascii="Times New Roman" w:hAnsi="Times New Roman"/>
        </w:rPr>
        <w:t xml:space="preserve"> </w:t>
      </w:r>
      <w:r w:rsidRPr="009C3BF7">
        <w:rPr>
          <w:rFonts w:ascii="Times New Roman" w:hAnsi="Times New Roman"/>
        </w:rPr>
        <w:t>giữa</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hệ</w:t>
      </w:r>
      <w:r w:rsidR="00EC0747" w:rsidRPr="009C3BF7">
        <w:rPr>
          <w:rFonts w:ascii="Times New Roman" w:hAnsi="Times New Roman"/>
        </w:rPr>
        <w:t xml:space="preserve"> </w:t>
      </w:r>
      <w:r w:rsidRPr="009C3BF7">
        <w:rPr>
          <w:rFonts w:ascii="Times New Roman" w:hAnsi="Times New Roman"/>
        </w:rPr>
        <w:t>bao</w:t>
      </w:r>
      <w:r w:rsidR="00EC0747" w:rsidRPr="009C3BF7">
        <w:rPr>
          <w:rFonts w:ascii="Times New Roman" w:hAnsi="Times New Roman"/>
        </w:rPr>
        <w:t xml:space="preserve"> </w:t>
      </w:r>
      <w:r w:rsidRPr="009C3BF7">
        <w:rPr>
          <w:rFonts w:ascii="Times New Roman" w:hAnsi="Times New Roman"/>
        </w:rPr>
        <w:t>bì</w:t>
      </w:r>
      <w:r w:rsidR="00EC0747" w:rsidRPr="009C3BF7">
        <w:rPr>
          <w:rFonts w:ascii="Times New Roman" w:hAnsi="Times New Roman"/>
        </w:rPr>
        <w:t>.</w:t>
      </w:r>
      <w:r w:rsidR="008342C1">
        <w:rPr>
          <w:rFonts w:ascii="Times New Roman" w:hAnsi="Times New Roman"/>
        </w:rPr>
        <w:t xml:space="preserve"> </w:t>
      </w:r>
      <w:r w:rsidRPr="009C3BF7">
        <w:rPr>
          <w:rFonts w:ascii="Times New Roman" w:hAnsi="Times New Roman"/>
        </w:rPr>
        <w:t>Mỗi</w:t>
      </w:r>
      <w:r w:rsidR="00EC0747" w:rsidRPr="009C3BF7">
        <w:rPr>
          <w:rFonts w:ascii="Times New Roman" w:hAnsi="Times New Roman"/>
        </w:rPr>
        <w:t xml:space="preserve"> </w:t>
      </w:r>
      <w:r w:rsidRPr="009C3BF7">
        <w:rPr>
          <w:rFonts w:ascii="Times New Roman" w:hAnsi="Times New Roman"/>
        </w:rPr>
        <w:t>điều</w:t>
      </w:r>
      <w:r w:rsidR="00EC0747" w:rsidRPr="009C3BF7">
        <w:rPr>
          <w:rFonts w:ascii="Times New Roman" w:hAnsi="Times New Roman"/>
        </w:rPr>
        <w:t xml:space="preserve"> </w:t>
      </w:r>
      <w:r w:rsidRPr="009C3BF7">
        <w:rPr>
          <w:rFonts w:ascii="Times New Roman" w:hAnsi="Times New Roman"/>
        </w:rPr>
        <w:t>kiện</w:t>
      </w:r>
      <w:r w:rsidR="00EC0747" w:rsidRPr="009C3BF7">
        <w:rPr>
          <w:rFonts w:ascii="Times New Roman" w:hAnsi="Times New Roman"/>
        </w:rPr>
        <w:t xml:space="preserve"> </w:t>
      </w:r>
      <w:r w:rsidRPr="009C3BF7">
        <w:rPr>
          <w:rFonts w:ascii="Times New Roman" w:hAnsi="Times New Roman"/>
        </w:rPr>
        <w:t>bảo</w:t>
      </w:r>
      <w:r w:rsidR="00EC0747" w:rsidRPr="009C3BF7">
        <w:rPr>
          <w:rFonts w:ascii="Times New Roman" w:hAnsi="Times New Roman"/>
        </w:rPr>
        <w:t xml:space="preserve"> </w:t>
      </w:r>
      <w:r w:rsidRPr="009C3BF7">
        <w:rPr>
          <w:rFonts w:ascii="Times New Roman" w:hAnsi="Times New Roman"/>
        </w:rPr>
        <w:t>quản</w:t>
      </w:r>
      <w:r w:rsidR="00EC0747" w:rsidRPr="009C3BF7">
        <w:rPr>
          <w:rFonts w:ascii="Times New Roman" w:hAnsi="Times New Roman"/>
        </w:rPr>
        <w:t xml:space="preserve"> </w:t>
      </w:r>
      <w:r w:rsidRPr="009C3BF7">
        <w:rPr>
          <w:rFonts w:ascii="Times New Roman" w:hAnsi="Times New Roman"/>
        </w:rPr>
        <w:t>phải</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xử</w:t>
      </w:r>
      <w:r w:rsidR="00EC0747" w:rsidRPr="009C3BF7">
        <w:rPr>
          <w:rFonts w:ascii="Times New Roman" w:hAnsi="Times New Roman"/>
        </w:rPr>
        <w:t xml:space="preserve"> </w:t>
      </w:r>
      <w:r w:rsidRPr="009C3BF7">
        <w:rPr>
          <w:rFonts w:ascii="Times New Roman" w:hAnsi="Times New Roman"/>
        </w:rPr>
        <w:t>lý</w:t>
      </w:r>
      <w:r w:rsidR="00EC0747" w:rsidRPr="009C3BF7">
        <w:rPr>
          <w:rFonts w:ascii="Times New Roman" w:hAnsi="Times New Roman"/>
        </w:rPr>
        <w:t xml:space="preserve"> </w:t>
      </w:r>
      <w:r w:rsidRPr="009C3BF7">
        <w:rPr>
          <w:rFonts w:ascii="Times New Roman" w:hAnsi="Times New Roman"/>
        </w:rPr>
        <w:t>riêng</w:t>
      </w:r>
      <w:r w:rsidR="00EC0747" w:rsidRPr="009C3BF7">
        <w:rPr>
          <w:rFonts w:ascii="Times New Roman" w:hAnsi="Times New Roman"/>
        </w:rPr>
        <w:t xml:space="preserve"> </w:t>
      </w:r>
      <w:r w:rsidRPr="009C3BF7">
        <w:rPr>
          <w:rFonts w:ascii="Times New Roman" w:hAnsi="Times New Roman"/>
        </w:rPr>
        <w:t>bằng</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ma</w:t>
      </w:r>
      <w:r w:rsidR="00EC0747" w:rsidRPr="009C3BF7">
        <w:rPr>
          <w:rFonts w:ascii="Times New Roman" w:hAnsi="Times New Roman"/>
        </w:rPr>
        <w:t xml:space="preserve"> </w:t>
      </w:r>
      <w:r w:rsidRPr="009C3BF7">
        <w:rPr>
          <w:rFonts w:ascii="Times New Roman" w:hAnsi="Times New Roman"/>
        </w:rPr>
        <w:t>trận</w:t>
      </w:r>
      <w:r w:rsidR="00EC0747" w:rsidRPr="009C3BF7">
        <w:rPr>
          <w:rFonts w:ascii="Times New Roman" w:hAnsi="Times New Roman"/>
        </w:rPr>
        <w:t xml:space="preserve"> </w:t>
      </w:r>
      <w:r w:rsidRPr="009C3BF7">
        <w:rPr>
          <w:rFonts w:ascii="Times New Roman" w:hAnsi="Times New Roman"/>
        </w:rPr>
        <w:t>riêng</w:t>
      </w:r>
      <w:r w:rsidR="00EC0747" w:rsidRPr="009C3BF7">
        <w:rPr>
          <w:rFonts w:ascii="Times New Roman" w:hAnsi="Times New Roman"/>
        </w:rPr>
        <w:t xml:space="preserve"> </w:t>
      </w:r>
      <w:r w:rsidRPr="009C3BF7">
        <w:rPr>
          <w:rFonts w:ascii="Times New Roman" w:hAnsi="Times New Roman"/>
        </w:rPr>
        <w:t>của</w:t>
      </w:r>
      <w:r w:rsidR="00EC0747" w:rsidRPr="009C3BF7">
        <w:rPr>
          <w:rFonts w:ascii="Times New Roman" w:hAnsi="Times New Roman"/>
        </w:rPr>
        <w:t xml:space="preserve"> </w:t>
      </w:r>
      <w:r w:rsidRPr="009C3BF7">
        <w:rPr>
          <w:rFonts w:ascii="Times New Roman" w:hAnsi="Times New Roman"/>
        </w:rPr>
        <w:t>nó</w:t>
      </w:r>
      <w:r w:rsidR="00EC0747" w:rsidRPr="009C3BF7">
        <w:rPr>
          <w:rFonts w:ascii="Times New Roman" w:hAnsi="Times New Roman"/>
        </w:rPr>
        <w:t xml:space="preserve">. </w:t>
      </w:r>
      <w:r w:rsidR="00A01D02" w:rsidRPr="009C3BF7">
        <w:rPr>
          <w:rFonts w:ascii="Times New Roman" w:hAnsi="Times New Roman"/>
        </w:rPr>
        <w:t>Thiết kế m</w:t>
      </w:r>
      <w:r w:rsidRPr="009C3BF7">
        <w:rPr>
          <w:rFonts w:ascii="Times New Roman" w:hAnsi="Times New Roman"/>
        </w:rPr>
        <w:t>a</w:t>
      </w:r>
      <w:r w:rsidR="00EC0747" w:rsidRPr="009C3BF7">
        <w:rPr>
          <w:rFonts w:ascii="Times New Roman" w:hAnsi="Times New Roman"/>
        </w:rPr>
        <w:t xml:space="preserve"> </w:t>
      </w:r>
      <w:r w:rsidRPr="009C3BF7">
        <w:rPr>
          <w:rFonts w:ascii="Times New Roman" w:hAnsi="Times New Roman"/>
        </w:rPr>
        <w:t>trận</w:t>
      </w:r>
      <w:r w:rsidR="00EC0747" w:rsidRPr="009C3BF7">
        <w:rPr>
          <w:rFonts w:ascii="Times New Roman" w:hAnsi="Times New Roman"/>
        </w:rPr>
        <w:t xml:space="preserve"> </w:t>
      </w:r>
      <w:r w:rsidRPr="009C3BF7">
        <w:rPr>
          <w:rFonts w:ascii="Times New Roman" w:hAnsi="Times New Roman"/>
        </w:rPr>
        <w:t>không</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thực</w:t>
      </w:r>
      <w:r w:rsidR="00EC0747" w:rsidRPr="009C3BF7">
        <w:rPr>
          <w:rFonts w:ascii="Times New Roman" w:hAnsi="Times New Roman"/>
        </w:rPr>
        <w:t xml:space="preserve"> </w:t>
      </w:r>
      <w:r w:rsidRPr="009C3BF7">
        <w:rPr>
          <w:rFonts w:ascii="Times New Roman" w:hAnsi="Times New Roman"/>
        </w:rPr>
        <w:t>hiện</w:t>
      </w:r>
      <w:r w:rsidR="00EC0747" w:rsidRPr="009C3BF7">
        <w:rPr>
          <w:rFonts w:ascii="Times New Roman" w:hAnsi="Times New Roman"/>
        </w:rPr>
        <w:t xml:space="preserve"> </w:t>
      </w:r>
      <w:r w:rsidRPr="009C3BF7">
        <w:rPr>
          <w:rFonts w:ascii="Times New Roman" w:hAnsi="Times New Roman"/>
        </w:rPr>
        <w:t>chéo</w:t>
      </w:r>
      <w:r w:rsidR="00EC0747" w:rsidRPr="009C3BF7">
        <w:rPr>
          <w:rFonts w:ascii="Times New Roman" w:hAnsi="Times New Roman"/>
        </w:rPr>
        <w:t xml:space="preserve"> </w:t>
      </w:r>
      <w:r w:rsidRPr="009C3BF7">
        <w:rPr>
          <w:rFonts w:ascii="Times New Roman" w:hAnsi="Times New Roman"/>
        </w:rPr>
        <w:t>giữa</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thuộc</w:t>
      </w:r>
      <w:r w:rsidR="00EC0747" w:rsidRPr="009C3BF7">
        <w:rPr>
          <w:rFonts w:ascii="Times New Roman" w:hAnsi="Times New Roman"/>
        </w:rPr>
        <w:t xml:space="preserve"> </w:t>
      </w:r>
      <w:r w:rsidRPr="009C3BF7">
        <w:rPr>
          <w:rFonts w:ascii="Times New Roman" w:hAnsi="Times New Roman"/>
        </w:rPr>
        <w:t>tính</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Tuy</w:t>
      </w:r>
      <w:r w:rsidR="00EC0747" w:rsidRPr="009C3BF7">
        <w:rPr>
          <w:rFonts w:ascii="Times New Roman" w:hAnsi="Times New Roman"/>
        </w:rPr>
        <w:t xml:space="preserve"> </w:t>
      </w:r>
      <w:r w:rsidRPr="009C3BF7">
        <w:rPr>
          <w:rFonts w:ascii="Times New Roman" w:hAnsi="Times New Roman"/>
        </w:rPr>
        <w:t>nhiên</w:t>
      </w:r>
      <w:r w:rsidR="00EC0747" w:rsidRPr="009C3BF7">
        <w:rPr>
          <w:rFonts w:ascii="Times New Roman" w:hAnsi="Times New Roman"/>
        </w:rPr>
        <w:t xml:space="preserve">, </w:t>
      </w:r>
      <w:r w:rsidRPr="009C3BF7">
        <w:rPr>
          <w:rFonts w:ascii="Times New Roman" w:hAnsi="Times New Roman"/>
        </w:rPr>
        <w:t>những</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ma</w:t>
      </w:r>
      <w:r w:rsidR="00EC0747" w:rsidRPr="009C3BF7">
        <w:rPr>
          <w:rFonts w:ascii="Times New Roman" w:hAnsi="Times New Roman"/>
        </w:rPr>
        <w:t xml:space="preserve"> </w:t>
      </w:r>
      <w:r w:rsidRPr="009C3BF7">
        <w:rPr>
          <w:rFonts w:ascii="Times New Roman" w:hAnsi="Times New Roman"/>
        </w:rPr>
        <w:t>trận</w:t>
      </w:r>
      <w:r w:rsidR="00EC0747" w:rsidRPr="009C3BF7">
        <w:rPr>
          <w:rFonts w:ascii="Times New Roman" w:hAnsi="Times New Roman"/>
        </w:rPr>
        <w:t xml:space="preserve"> </w:t>
      </w:r>
      <w:r w:rsidR="00E8444E" w:rsidRPr="009C3BF7">
        <w:rPr>
          <w:rFonts w:ascii="Times New Roman" w:hAnsi="Times New Roman"/>
        </w:rPr>
        <w:t>thay thế</w:t>
      </w:r>
      <w:r w:rsidR="00A01D02" w:rsidRPr="009C3BF7">
        <w:rPr>
          <w:rFonts w:ascii="Times New Roman" w:hAnsi="Times New Roman"/>
        </w:rPr>
        <w:t xml:space="preserve"> </w:t>
      </w:r>
      <w:r w:rsidRPr="009C3BF7">
        <w:rPr>
          <w:rFonts w:ascii="Times New Roman" w:hAnsi="Times New Roman"/>
        </w:rPr>
        <w:t>khác</w:t>
      </w:r>
      <w:r w:rsidR="00EC0747" w:rsidRPr="009C3BF7">
        <w:rPr>
          <w:rFonts w:ascii="Times New Roman" w:hAnsi="Times New Roman"/>
        </w:rPr>
        <w:t xml:space="preserve"> </w:t>
      </w:r>
      <w:r w:rsidR="00E8444E" w:rsidRPr="009C3BF7">
        <w:rPr>
          <w:rFonts w:ascii="Times New Roman" w:hAnsi="Times New Roman"/>
        </w:rPr>
        <w:t xml:space="preserve">cho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thuộc</w:t>
      </w:r>
      <w:r w:rsidR="00EC0747" w:rsidRPr="009C3BF7">
        <w:rPr>
          <w:rFonts w:ascii="Times New Roman" w:hAnsi="Times New Roman"/>
        </w:rPr>
        <w:t xml:space="preserve"> </w:t>
      </w:r>
      <w:r w:rsidRPr="009C3BF7">
        <w:rPr>
          <w:rFonts w:ascii="Times New Roman" w:hAnsi="Times New Roman"/>
        </w:rPr>
        <w:t>tính</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khác</w:t>
      </w:r>
      <w:r w:rsidR="00EC0747" w:rsidRPr="009C3BF7">
        <w:rPr>
          <w:rFonts w:ascii="Times New Roman" w:hAnsi="Times New Roman"/>
        </w:rPr>
        <w:t xml:space="preserve"> </w:t>
      </w:r>
      <w:r w:rsidRPr="009C3BF7">
        <w:rPr>
          <w:rFonts w:ascii="Times New Roman" w:hAnsi="Times New Roman"/>
        </w:rPr>
        <w:t>nhau</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thể</w:t>
      </w:r>
      <w:r w:rsidR="00EC0747" w:rsidRPr="009C3BF7">
        <w:rPr>
          <w:rFonts w:ascii="Times New Roman" w:hAnsi="Times New Roman"/>
        </w:rPr>
        <w:t xml:space="preserve"> </w:t>
      </w:r>
      <w:r w:rsidRPr="009C3BF7">
        <w:rPr>
          <w:rFonts w:ascii="Times New Roman" w:hAnsi="Times New Roman"/>
        </w:rPr>
        <w:t>áp</w:t>
      </w:r>
      <w:r w:rsidR="00EC0747" w:rsidRPr="009C3BF7">
        <w:rPr>
          <w:rFonts w:ascii="Times New Roman" w:hAnsi="Times New Roman"/>
        </w:rPr>
        <w:t xml:space="preserve"> </w:t>
      </w:r>
      <w:r w:rsidRPr="009C3BF7">
        <w:rPr>
          <w:rFonts w:ascii="Times New Roman" w:hAnsi="Times New Roman"/>
        </w:rPr>
        <w:t>dụng</w:t>
      </w:r>
      <w:r w:rsidR="00EC0747" w:rsidRPr="009C3BF7">
        <w:rPr>
          <w:rFonts w:ascii="Times New Roman" w:hAnsi="Times New Roman"/>
        </w:rPr>
        <w:t xml:space="preserve"> </w:t>
      </w:r>
      <w:r w:rsidRPr="009C3BF7">
        <w:rPr>
          <w:rFonts w:ascii="Times New Roman" w:hAnsi="Times New Roman"/>
        </w:rPr>
        <w:t>nếu</w:t>
      </w:r>
      <w:r w:rsidR="00EC0747" w:rsidRPr="009C3BF7">
        <w:rPr>
          <w:rFonts w:ascii="Times New Roman" w:hAnsi="Times New Roman"/>
        </w:rPr>
        <w:t xml:space="preserve"> </w:t>
      </w:r>
      <w:r w:rsidRPr="009C3BF7">
        <w:rPr>
          <w:rFonts w:ascii="Times New Roman" w:hAnsi="Times New Roman"/>
        </w:rPr>
        <w:t>được</w:t>
      </w:r>
      <w:r w:rsidR="00EC0747" w:rsidRPr="009C3BF7">
        <w:rPr>
          <w:rFonts w:ascii="Times New Roman" w:hAnsi="Times New Roman"/>
        </w:rPr>
        <w:t xml:space="preserve"> </w:t>
      </w:r>
      <w:r w:rsidRPr="009C3BF7">
        <w:rPr>
          <w:rFonts w:ascii="Times New Roman" w:hAnsi="Times New Roman"/>
        </w:rPr>
        <w:t>chứng</w:t>
      </w:r>
      <w:r w:rsidR="00EC0747" w:rsidRPr="009C3BF7">
        <w:rPr>
          <w:rFonts w:ascii="Times New Roman" w:hAnsi="Times New Roman"/>
        </w:rPr>
        <w:t xml:space="preserve"> </w:t>
      </w:r>
      <w:r w:rsidRPr="009C3BF7">
        <w:rPr>
          <w:rFonts w:ascii="Times New Roman" w:hAnsi="Times New Roman"/>
        </w:rPr>
        <w:t>minh</w:t>
      </w:r>
      <w:r w:rsidR="00EC0747" w:rsidRPr="009C3BF7">
        <w:rPr>
          <w:rFonts w:ascii="Times New Roman" w:hAnsi="Times New Roman"/>
        </w:rPr>
        <w:t>.</w:t>
      </w:r>
    </w:p>
    <w:p w14:paraId="18D8A855" w14:textId="77777777" w:rsidR="00EC0747" w:rsidRPr="009C3BF7" w:rsidRDefault="0003436E" w:rsidP="00076A4B">
      <w:pPr>
        <w:pStyle w:val="BodyTextIndent"/>
        <w:spacing w:beforeLines="120" w:before="288" w:afterLines="60" w:after="144"/>
        <w:ind w:left="720" w:firstLine="0"/>
        <w:rPr>
          <w:rFonts w:ascii="Times New Roman" w:hAnsi="Times New Roman"/>
        </w:rPr>
      </w:pP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354B7E" w:rsidRPr="009C3BF7">
        <w:rPr>
          <w:rFonts w:ascii="Times New Roman" w:hAnsi="Times New Roman"/>
        </w:rPr>
        <w:t xml:space="preserve"> về thiết kế</w:t>
      </w:r>
      <w:r w:rsidR="00076A4B">
        <w:rPr>
          <w:rFonts w:ascii="Times New Roman" w:hAnsi="Times New Roman"/>
        </w:rPr>
        <w:t>:</w:t>
      </w:r>
    </w:p>
    <w:p w14:paraId="4ABE8F48" w14:textId="77777777" w:rsidR="00EC0747" w:rsidRPr="009C3BF7" w:rsidRDefault="0003436E" w:rsidP="00076A4B">
      <w:pPr>
        <w:pStyle w:val="BodyTextIndent"/>
        <w:spacing w:beforeLines="120" w:before="288" w:afterLines="60" w:after="144"/>
        <w:ind w:left="720" w:firstLine="30"/>
        <w:rPr>
          <w:rFonts w:ascii="Times New Roman" w:hAnsi="Times New Roman"/>
        </w:rPr>
      </w:pP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về</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ma</w:t>
      </w:r>
      <w:r w:rsidR="00EC0747" w:rsidRPr="009C3BF7">
        <w:rPr>
          <w:rFonts w:ascii="Times New Roman" w:hAnsi="Times New Roman"/>
        </w:rPr>
        <w:t xml:space="preserve"> </w:t>
      </w:r>
      <w:r w:rsidRPr="009C3BF7">
        <w:rPr>
          <w:rFonts w:ascii="Times New Roman" w:hAnsi="Times New Roman"/>
        </w:rPr>
        <w:t>trận</w:t>
      </w:r>
      <w:r w:rsidR="00EC0747" w:rsidRPr="009C3BF7">
        <w:rPr>
          <w:rFonts w:ascii="Times New Roman" w:hAnsi="Times New Roman"/>
        </w:rPr>
        <w:t xml:space="preserve"> </w:t>
      </w:r>
      <w:r w:rsidRPr="009C3BF7">
        <w:rPr>
          <w:rFonts w:ascii="Times New Roman" w:hAnsi="Times New Roman"/>
        </w:rPr>
        <w:t>dựa</w:t>
      </w:r>
      <w:r w:rsidR="00EC0747" w:rsidRPr="009C3BF7">
        <w:rPr>
          <w:rFonts w:ascii="Times New Roman" w:hAnsi="Times New Roman"/>
        </w:rPr>
        <w:t xml:space="preserve"> </w:t>
      </w:r>
      <w:r w:rsidRPr="009C3BF7">
        <w:rPr>
          <w:rFonts w:ascii="Times New Roman" w:hAnsi="Times New Roman"/>
        </w:rPr>
        <w:t>trên</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đối</w:t>
      </w:r>
      <w:r w:rsidR="00EC0747" w:rsidRPr="009C3BF7">
        <w:rPr>
          <w:rFonts w:ascii="Times New Roman" w:hAnsi="Times New Roman"/>
        </w:rPr>
        <w:t xml:space="preserve"> </w:t>
      </w:r>
      <w:r w:rsidRPr="009C3BF7">
        <w:rPr>
          <w:rFonts w:ascii="Times New Roman" w:hAnsi="Times New Roman"/>
        </w:rPr>
        <w:t>với</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sản</w:t>
      </w:r>
      <w:r w:rsidR="00EC0747" w:rsidRPr="009C3BF7">
        <w:rPr>
          <w:rFonts w:ascii="Times New Roman" w:hAnsi="Times New Roman"/>
        </w:rPr>
        <w:t xml:space="preserve"> </w:t>
      </w:r>
      <w:r w:rsidRPr="009C3BF7">
        <w:rPr>
          <w:rFonts w:ascii="Times New Roman" w:hAnsi="Times New Roman"/>
        </w:rPr>
        <w:t>phẩm</w:t>
      </w:r>
      <w:r w:rsidR="00EC0747" w:rsidRPr="009C3BF7">
        <w:rPr>
          <w:rFonts w:ascii="Times New Roman" w:hAnsi="Times New Roman"/>
        </w:rPr>
        <w:t xml:space="preserve"> </w:t>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hai</w:t>
      </w:r>
      <w:r w:rsidR="00EC0747" w:rsidRPr="009C3BF7">
        <w:rPr>
          <w:rFonts w:ascii="Times New Roman" w:hAnsi="Times New Roman"/>
        </w:rPr>
        <w:t xml:space="preserve"> </w:t>
      </w:r>
      <w:r w:rsidRPr="009C3BF7">
        <w:rPr>
          <w:rFonts w:ascii="Times New Roman" w:hAnsi="Times New Roman"/>
        </w:rPr>
        <w:t>hàm</w:t>
      </w:r>
      <w:r w:rsidR="00EC0747" w:rsidRPr="009C3BF7">
        <w:rPr>
          <w:rFonts w:ascii="Times New Roman" w:hAnsi="Times New Roman"/>
        </w:rPr>
        <w:t xml:space="preserve"> </w:t>
      </w:r>
      <w:r w:rsidRPr="009C3BF7">
        <w:rPr>
          <w:rFonts w:ascii="Times New Roman" w:hAnsi="Times New Roman"/>
        </w:rPr>
        <w:t>lượng</w:t>
      </w:r>
      <w:r w:rsidR="00EC0747" w:rsidRPr="009C3BF7">
        <w:rPr>
          <w:rFonts w:ascii="Times New Roman" w:hAnsi="Times New Roman"/>
        </w:rPr>
        <w:t xml:space="preserve"> (</w:t>
      </w:r>
      <w:r w:rsidRPr="009C3BF7">
        <w:rPr>
          <w:rFonts w:ascii="Times New Roman" w:hAnsi="Times New Roman"/>
        </w:rPr>
        <w:t>S</w:t>
      </w:r>
      <w:r w:rsidR="00EC0747" w:rsidRPr="009C3BF7">
        <w:rPr>
          <w:rFonts w:ascii="Times New Roman" w:hAnsi="Times New Roman"/>
        </w:rPr>
        <w:t xml:space="preserve">1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S</w:t>
      </w:r>
      <w:r w:rsidR="00EC0747" w:rsidRPr="009C3BF7">
        <w:rPr>
          <w:rFonts w:ascii="Times New Roman" w:hAnsi="Times New Roman"/>
        </w:rPr>
        <w:t xml:space="preserve">2) </w:t>
      </w:r>
      <w:r w:rsidRPr="009C3BF7">
        <w:rPr>
          <w:rFonts w:ascii="Times New Roman" w:hAnsi="Times New Roman"/>
        </w:rPr>
        <w:t>như</w:t>
      </w:r>
      <w:r w:rsidR="00EC0747" w:rsidRPr="009C3BF7">
        <w:rPr>
          <w:rFonts w:ascii="Times New Roman" w:hAnsi="Times New Roman"/>
        </w:rPr>
        <w:t xml:space="preserve"> </w:t>
      </w:r>
      <w:r w:rsidRPr="009C3BF7">
        <w:rPr>
          <w:rFonts w:ascii="Times New Roman" w:hAnsi="Times New Roman"/>
        </w:rPr>
        <w:t>trình</w:t>
      </w:r>
      <w:r w:rsidR="00EC0747" w:rsidRPr="009C3BF7">
        <w:rPr>
          <w:rFonts w:ascii="Times New Roman" w:hAnsi="Times New Roman"/>
        </w:rPr>
        <w:t xml:space="preserve"> </w:t>
      </w:r>
      <w:r w:rsidRPr="009C3BF7">
        <w:rPr>
          <w:rFonts w:ascii="Times New Roman" w:hAnsi="Times New Roman"/>
        </w:rPr>
        <w:t>bày</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bảng</w:t>
      </w:r>
      <w:r w:rsidR="00EC0747" w:rsidRPr="009C3BF7">
        <w:rPr>
          <w:rFonts w:ascii="Times New Roman" w:hAnsi="Times New Roman"/>
        </w:rPr>
        <w:t xml:space="preserve"> 2. </w:t>
      </w:r>
      <w:r w:rsidR="00A01D02" w:rsidRPr="009C3BF7">
        <w:rPr>
          <w:rFonts w:ascii="Times New Roman" w:hAnsi="Times New Roman"/>
        </w:rPr>
        <w:t>Thuật ngữ</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nửa</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phần</w:t>
      </w:r>
      <w:r w:rsidR="00EC0747" w:rsidRPr="009C3BF7">
        <w:rPr>
          <w:rFonts w:ascii="Times New Roman" w:hAnsi="Times New Roman"/>
        </w:rPr>
        <w:t xml:space="preserve"> </w:t>
      </w:r>
      <w:r w:rsidRPr="009C3BF7">
        <w:rPr>
          <w:rFonts w:ascii="Times New Roman" w:hAnsi="Times New Roman"/>
        </w:rPr>
        <w:t>ba</w:t>
      </w:r>
      <w:r w:rsidR="00EC0747" w:rsidRPr="009C3BF7">
        <w:rPr>
          <w:rFonts w:ascii="Times New Roman" w:hAnsi="Times New Roman"/>
        </w:rPr>
        <w:t xml:space="preserve">” </w:t>
      </w:r>
      <w:r w:rsidR="00E137F5" w:rsidRPr="009C3BF7">
        <w:rPr>
          <w:rFonts w:ascii="Times New Roman" w:hAnsi="Times New Roman"/>
        </w:rPr>
        <w:t xml:space="preserve">nói đến </w:t>
      </w:r>
      <w:r w:rsidR="00E8444E" w:rsidRPr="009C3BF7">
        <w:rPr>
          <w:rFonts w:ascii="Times New Roman" w:hAnsi="Times New Roman"/>
        </w:rPr>
        <w:t>chiến lược</w:t>
      </w:r>
      <w:r w:rsidR="00E137F5" w:rsidRPr="009C3BF7">
        <w:rPr>
          <w:rFonts w:ascii="Times New Roman" w:hAnsi="Times New Roman"/>
        </w:rPr>
        <w:t xml:space="preserve"> rút gọn áp dụng đầu tiên </w:t>
      </w:r>
      <w:r w:rsidRPr="009C3BF7">
        <w:rPr>
          <w:rFonts w:ascii="Times New Roman" w:hAnsi="Times New Roman"/>
        </w:rPr>
        <w:t>với</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nghiên</w:t>
      </w:r>
      <w:r w:rsidR="00EC0747" w:rsidRPr="009C3BF7">
        <w:rPr>
          <w:rFonts w:ascii="Times New Roman" w:hAnsi="Times New Roman"/>
        </w:rPr>
        <w:t xml:space="preserve"> </w:t>
      </w:r>
      <w:r w:rsidRPr="009C3BF7">
        <w:rPr>
          <w:rFonts w:ascii="Times New Roman" w:hAnsi="Times New Roman"/>
        </w:rPr>
        <w:t>cứu</w:t>
      </w:r>
      <w:r w:rsidR="00EC0747" w:rsidRPr="009C3BF7">
        <w:rPr>
          <w:rFonts w:ascii="Times New Roman" w:hAnsi="Times New Roman"/>
        </w:rPr>
        <w:t xml:space="preserve">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nửa</w:t>
      </w:r>
      <w:r w:rsidR="00EC0747" w:rsidRPr="009C3BF7">
        <w:rPr>
          <w:rFonts w:ascii="Times New Roman" w:hAnsi="Times New Roman"/>
        </w:rPr>
        <w:t xml:space="preserve"> </w:t>
      </w:r>
      <w:r w:rsidRPr="009C3BF7">
        <w:rPr>
          <w:rFonts w:ascii="Times New Roman" w:hAnsi="Times New Roman"/>
        </w:rPr>
        <w:t>là</w:t>
      </w:r>
      <w:r w:rsidR="00EC0747" w:rsidRPr="009C3BF7">
        <w:rPr>
          <w:rFonts w:ascii="Times New Roman" w:hAnsi="Times New Roman"/>
        </w:rPr>
        <w:t xml:space="preserve"> </w:t>
      </w:r>
      <w:r w:rsidRPr="009C3BF7">
        <w:rPr>
          <w:rFonts w:ascii="Times New Roman" w:hAnsi="Times New Roman"/>
        </w:rPr>
        <w:t>loại</w:t>
      </w:r>
      <w:r w:rsidR="00EC0747" w:rsidRPr="009C3BF7">
        <w:rPr>
          <w:rFonts w:ascii="Times New Roman" w:hAnsi="Times New Roman"/>
        </w:rPr>
        <w:t xml:space="preserve"> </w:t>
      </w:r>
      <w:r w:rsidRPr="009C3BF7">
        <w:rPr>
          <w:rFonts w:ascii="Times New Roman" w:hAnsi="Times New Roman"/>
        </w:rPr>
        <w:t>đi</w:t>
      </w:r>
      <w:r w:rsidR="00EC0747" w:rsidRPr="009C3BF7">
        <w:rPr>
          <w:rFonts w:ascii="Times New Roman" w:hAnsi="Times New Roman"/>
        </w:rPr>
        <w:t xml:space="preserve"> 1 </w:t>
      </w:r>
      <w:r w:rsidRPr="009C3BF7">
        <w:rPr>
          <w:rFonts w:ascii="Times New Roman" w:hAnsi="Times New Roman"/>
        </w:rPr>
        <w:t>trong</w:t>
      </w:r>
      <w:r w:rsidR="00EC0747" w:rsidRPr="009C3BF7">
        <w:rPr>
          <w:rFonts w:ascii="Times New Roman" w:hAnsi="Times New Roman"/>
        </w:rPr>
        <w:t xml:space="preserve"> 2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từ</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00E137F5" w:rsidRPr="009C3BF7">
        <w:rPr>
          <w:rFonts w:ascii="Times New Roman" w:hAnsi="Times New Roman"/>
        </w:rPr>
        <w:t xml:space="preserve">nghiên cứu </w:t>
      </w:r>
      <w:r w:rsidRPr="009C3BF7">
        <w:rPr>
          <w:rFonts w:ascii="Times New Roman" w:hAnsi="Times New Roman"/>
        </w:rPr>
        <w:t>đầy</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1/3 </w:t>
      </w:r>
      <w:r w:rsidRPr="009C3BF7">
        <w:rPr>
          <w:rFonts w:ascii="Times New Roman" w:hAnsi="Times New Roman"/>
        </w:rPr>
        <w:t>bớt</w:t>
      </w:r>
      <w:r w:rsidR="00EC0747" w:rsidRPr="009C3BF7">
        <w:rPr>
          <w:rFonts w:ascii="Times New Roman" w:hAnsi="Times New Roman"/>
        </w:rPr>
        <w:t xml:space="preserve"> </w:t>
      </w:r>
      <w:r w:rsidRPr="009C3BF7">
        <w:rPr>
          <w:rFonts w:ascii="Times New Roman" w:hAnsi="Times New Roman"/>
        </w:rPr>
        <w:t>đi</w:t>
      </w:r>
      <w:r w:rsidR="00EC0747" w:rsidRPr="009C3BF7">
        <w:rPr>
          <w:rFonts w:ascii="Times New Roman" w:hAnsi="Times New Roman"/>
        </w:rPr>
        <w:t xml:space="preserve"> 1 </w:t>
      </w:r>
      <w:r w:rsidRPr="009C3BF7">
        <w:rPr>
          <w:rFonts w:ascii="Times New Roman" w:hAnsi="Times New Roman"/>
        </w:rPr>
        <w:t>trong</w:t>
      </w:r>
      <w:r w:rsidR="00EC0747" w:rsidRPr="009C3BF7">
        <w:rPr>
          <w:rFonts w:ascii="Times New Roman" w:hAnsi="Times New Roman"/>
        </w:rPr>
        <w:t xml:space="preserve"> 3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Trong</w:t>
      </w:r>
      <w:r w:rsidR="00EC0747" w:rsidRPr="009C3BF7">
        <w:rPr>
          <w:rFonts w:ascii="Times New Roman" w:hAnsi="Times New Roman"/>
        </w:rPr>
        <w:t xml:space="preserve">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trình</w:t>
      </w:r>
      <w:r w:rsidR="00EC0747" w:rsidRPr="009C3BF7">
        <w:rPr>
          <w:rFonts w:ascii="Times New Roman" w:hAnsi="Times New Roman"/>
        </w:rPr>
        <w:t xml:space="preserve"> </w:t>
      </w:r>
      <w:r w:rsidRPr="009C3BF7">
        <w:rPr>
          <w:rFonts w:ascii="Times New Roman" w:hAnsi="Times New Roman"/>
        </w:rPr>
        <w:t>bày</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bảng</w:t>
      </w:r>
      <w:r w:rsidR="00EC0747" w:rsidRPr="009C3BF7">
        <w:rPr>
          <w:rFonts w:ascii="Times New Roman" w:hAnsi="Times New Roman"/>
        </w:rPr>
        <w:t xml:space="preserve"> 2, </w:t>
      </w:r>
      <w:r w:rsidRPr="009C3BF7">
        <w:rPr>
          <w:rFonts w:ascii="Times New Roman" w:hAnsi="Times New Roman"/>
        </w:rPr>
        <w:t>sự</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đây</w:t>
      </w:r>
      <w:r w:rsidR="00EC0747" w:rsidRPr="009C3BF7">
        <w:rPr>
          <w:rFonts w:ascii="Times New Roman" w:hAnsi="Times New Roman"/>
        </w:rPr>
        <w:t xml:space="preserve"> </w:t>
      </w:r>
      <w:r w:rsidRPr="009C3BF7">
        <w:rPr>
          <w:rFonts w:ascii="Times New Roman" w:hAnsi="Times New Roman"/>
        </w:rPr>
        <w:t>ít</w:t>
      </w:r>
      <w:r w:rsidR="00EC0747" w:rsidRPr="009C3BF7">
        <w:rPr>
          <w:rFonts w:ascii="Times New Roman" w:hAnsi="Times New Roman"/>
        </w:rPr>
        <w:t xml:space="preserve"> </w:t>
      </w:r>
      <w:r w:rsidRPr="009C3BF7">
        <w:rPr>
          <w:rFonts w:ascii="Times New Roman" w:hAnsi="Times New Roman"/>
        </w:rPr>
        <w:t>hơn</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nửa</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1/3 </w:t>
      </w:r>
      <w:r w:rsidRPr="009C3BF7">
        <w:rPr>
          <w:rFonts w:ascii="Times New Roman" w:hAnsi="Times New Roman"/>
        </w:rPr>
        <w:t>vì</w:t>
      </w:r>
      <w:r w:rsidR="00EC0747" w:rsidRPr="009C3BF7">
        <w:rPr>
          <w:rFonts w:ascii="Times New Roman" w:hAnsi="Times New Roman"/>
        </w:rPr>
        <w:t xml:space="preserve"> </w:t>
      </w:r>
      <w:r w:rsidRPr="009C3BF7">
        <w:rPr>
          <w:rFonts w:ascii="Times New Roman" w:hAnsi="Times New Roman"/>
        </w:rPr>
        <w:t>bao</w:t>
      </w:r>
      <w:r w:rsidR="00EC0747" w:rsidRPr="009C3BF7">
        <w:rPr>
          <w:rFonts w:ascii="Times New Roman" w:hAnsi="Times New Roman"/>
        </w:rPr>
        <w:t xml:space="preserve"> </w:t>
      </w:r>
      <w:r w:rsidRPr="009C3BF7">
        <w:rPr>
          <w:rFonts w:ascii="Times New Roman" w:hAnsi="Times New Roman"/>
        </w:rPr>
        <w:t>gồm</w:t>
      </w:r>
      <w:r w:rsidR="00EC0747" w:rsidRPr="009C3BF7">
        <w:rPr>
          <w:rFonts w:ascii="Times New Roman" w:hAnsi="Times New Roman"/>
        </w:rPr>
        <w:t xml:space="preserve"> </w:t>
      </w:r>
      <w:r w:rsidRPr="009C3BF7">
        <w:rPr>
          <w:rFonts w:ascii="Times New Roman" w:hAnsi="Times New Roman"/>
        </w:rPr>
        <w:t>thử</w:t>
      </w:r>
      <w:r w:rsidR="00EC0747" w:rsidRPr="009C3BF7">
        <w:rPr>
          <w:rFonts w:ascii="Times New Roman" w:hAnsi="Times New Roman"/>
        </w:rPr>
        <w:t xml:space="preserve"> </w:t>
      </w:r>
      <w:r w:rsidRPr="009C3BF7">
        <w:rPr>
          <w:rFonts w:ascii="Times New Roman" w:hAnsi="Times New Roman"/>
        </w:rPr>
        <w:t>nghiệm</w:t>
      </w:r>
      <w:r w:rsidR="00EC0747" w:rsidRPr="009C3BF7">
        <w:rPr>
          <w:rFonts w:ascii="Times New Roman" w:hAnsi="Times New Roman"/>
        </w:rPr>
        <w:t xml:space="preserve"> </w:t>
      </w:r>
      <w:r w:rsidRPr="009C3BF7">
        <w:rPr>
          <w:rFonts w:ascii="Times New Roman" w:hAnsi="Times New Roman"/>
        </w:rPr>
        <w:t>đủ</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vài</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như</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bắt</w:t>
      </w:r>
      <w:r w:rsidR="00EC0747" w:rsidRPr="009C3BF7">
        <w:rPr>
          <w:rFonts w:ascii="Times New Roman" w:hAnsi="Times New Roman"/>
        </w:rPr>
        <w:t xml:space="preserve"> </w:t>
      </w:r>
      <w:r w:rsidRPr="009C3BF7">
        <w:rPr>
          <w:rFonts w:ascii="Times New Roman" w:hAnsi="Times New Roman"/>
        </w:rPr>
        <w:t>đầu</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12 </w:t>
      </w:r>
      <w:r w:rsidRPr="009C3BF7">
        <w:rPr>
          <w:rFonts w:ascii="Times New Roman" w:hAnsi="Times New Roman"/>
        </w:rPr>
        <w:t>tháng</w:t>
      </w:r>
      <w:r w:rsidR="00EC0747" w:rsidRPr="009C3BF7">
        <w:rPr>
          <w:rFonts w:ascii="Times New Roman" w:hAnsi="Times New Roman"/>
        </w:rPr>
        <w:t xml:space="preserve"> </w:t>
      </w:r>
      <w:r w:rsidRPr="009C3BF7">
        <w:rPr>
          <w:rFonts w:ascii="Times New Roman" w:hAnsi="Times New Roman"/>
        </w:rPr>
        <w:t>và</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kết</w:t>
      </w:r>
      <w:r w:rsidR="00EC0747" w:rsidRPr="009C3BF7">
        <w:rPr>
          <w:rFonts w:ascii="Times New Roman" w:hAnsi="Times New Roman"/>
        </w:rPr>
        <w:t xml:space="preserve"> </w:t>
      </w:r>
      <w:r w:rsidRPr="009C3BF7">
        <w:rPr>
          <w:rFonts w:ascii="Times New Roman" w:hAnsi="Times New Roman"/>
        </w:rPr>
        <w:t>thúc</w:t>
      </w:r>
      <w:r w:rsidR="00EC0747" w:rsidRPr="009C3BF7">
        <w:rPr>
          <w:rFonts w:ascii="Times New Roman" w:hAnsi="Times New Roman"/>
        </w:rPr>
        <w:t xml:space="preserve">. </w:t>
      </w:r>
      <w:r w:rsidRPr="009C3BF7">
        <w:rPr>
          <w:rFonts w:ascii="Times New Roman" w:hAnsi="Times New Roman"/>
        </w:rPr>
        <w:t>Chính</w:t>
      </w:r>
      <w:r w:rsidR="00EC0747" w:rsidRPr="009C3BF7">
        <w:rPr>
          <w:rFonts w:ascii="Times New Roman" w:hAnsi="Times New Roman"/>
        </w:rPr>
        <w:t xml:space="preserve"> </w:t>
      </w:r>
      <w:r w:rsidRPr="009C3BF7">
        <w:rPr>
          <w:rFonts w:ascii="Times New Roman" w:hAnsi="Times New Roman"/>
        </w:rPr>
        <w:t>vì</w:t>
      </w:r>
      <w:r w:rsidR="00EC0747" w:rsidRPr="009C3BF7">
        <w:rPr>
          <w:rFonts w:ascii="Times New Roman" w:hAnsi="Times New Roman"/>
        </w:rPr>
        <w:t xml:space="preserve"> </w:t>
      </w:r>
      <w:r w:rsidRPr="009C3BF7">
        <w:rPr>
          <w:rFonts w:ascii="Times New Roman" w:hAnsi="Times New Roman"/>
        </w:rPr>
        <w:t>thế</w:t>
      </w:r>
      <w:r w:rsidR="00EC0747" w:rsidRPr="009C3BF7">
        <w:rPr>
          <w:rFonts w:ascii="Times New Roman" w:hAnsi="Times New Roman"/>
        </w:rPr>
        <w:t xml:space="preserve"> </w:t>
      </w:r>
      <w:r w:rsidRPr="009C3BF7">
        <w:rPr>
          <w:rFonts w:ascii="Times New Roman" w:hAnsi="Times New Roman"/>
        </w:rPr>
        <w:t>sự</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ở</w:t>
      </w:r>
      <w:r w:rsidR="00EC0747" w:rsidRPr="009C3BF7">
        <w:rPr>
          <w:rFonts w:ascii="Times New Roman" w:hAnsi="Times New Roman"/>
        </w:rPr>
        <w:t xml:space="preserve"> </w:t>
      </w:r>
      <w:r w:rsidRPr="009C3BF7">
        <w:rPr>
          <w:rFonts w:ascii="Times New Roman" w:hAnsi="Times New Roman"/>
        </w:rPr>
        <w:t>đây</w:t>
      </w:r>
      <w:r w:rsidR="00EC0747" w:rsidRPr="009C3BF7">
        <w:rPr>
          <w:rFonts w:ascii="Times New Roman" w:hAnsi="Times New Roman"/>
        </w:rPr>
        <w:t xml:space="preserve"> </w:t>
      </w:r>
      <w:r w:rsidRPr="009C3BF7">
        <w:rPr>
          <w:rFonts w:ascii="Times New Roman" w:hAnsi="Times New Roman"/>
        </w:rPr>
        <w:t>ít</w:t>
      </w:r>
      <w:r w:rsidR="00EC0747" w:rsidRPr="009C3BF7">
        <w:rPr>
          <w:rFonts w:ascii="Times New Roman" w:hAnsi="Times New Roman"/>
        </w:rPr>
        <w:t xml:space="preserve"> </w:t>
      </w:r>
      <w:r w:rsidRPr="009C3BF7">
        <w:rPr>
          <w:rFonts w:ascii="Times New Roman" w:hAnsi="Times New Roman"/>
        </w:rPr>
        <w:t>hơn</w:t>
      </w:r>
      <w:r w:rsidR="00EC0747" w:rsidRPr="009C3BF7">
        <w:rPr>
          <w:rFonts w:ascii="Times New Roman" w:hAnsi="Times New Roman"/>
        </w:rPr>
        <w:t xml:space="preserve"> 1/2 (24/48) </w:t>
      </w:r>
      <w:r w:rsidRPr="009C3BF7">
        <w:rPr>
          <w:rFonts w:ascii="Times New Roman" w:hAnsi="Times New Roman"/>
        </w:rPr>
        <w:t>và</w:t>
      </w:r>
      <w:r w:rsidR="00EC0747" w:rsidRPr="009C3BF7">
        <w:rPr>
          <w:rFonts w:ascii="Times New Roman" w:hAnsi="Times New Roman"/>
        </w:rPr>
        <w:t xml:space="preserve"> 1/3 (16/48) </w:t>
      </w:r>
      <w:r w:rsidRPr="009C3BF7">
        <w:rPr>
          <w:rFonts w:ascii="Times New Roman" w:hAnsi="Times New Roman"/>
        </w:rPr>
        <w:t>thực</w:t>
      </w:r>
      <w:r w:rsidR="00EC0747" w:rsidRPr="009C3BF7">
        <w:rPr>
          <w:rFonts w:ascii="Times New Roman" w:hAnsi="Times New Roman"/>
        </w:rPr>
        <w:t xml:space="preserve"> </w:t>
      </w:r>
      <w:r w:rsidRPr="009C3BF7">
        <w:rPr>
          <w:rFonts w:ascii="Times New Roman" w:hAnsi="Times New Roman"/>
        </w:rPr>
        <w:t>tế</w:t>
      </w:r>
      <w:r w:rsidR="00EC0747" w:rsidRPr="009C3BF7">
        <w:rPr>
          <w:rFonts w:ascii="Times New Roman" w:hAnsi="Times New Roman"/>
        </w:rPr>
        <w:t xml:space="preserve"> </w:t>
      </w:r>
      <w:r w:rsidRPr="009C3BF7">
        <w:rPr>
          <w:rFonts w:ascii="Times New Roman" w:hAnsi="Times New Roman"/>
        </w:rPr>
        <w:t>rút</w:t>
      </w:r>
      <w:r w:rsidR="00EC0747" w:rsidRPr="009C3BF7">
        <w:rPr>
          <w:rFonts w:ascii="Times New Roman" w:hAnsi="Times New Roman"/>
        </w:rPr>
        <w:t xml:space="preserve"> </w:t>
      </w:r>
      <w:r w:rsidRPr="009C3BF7">
        <w:rPr>
          <w:rFonts w:ascii="Times New Roman" w:hAnsi="Times New Roman"/>
        </w:rPr>
        <w:t>gọn</w:t>
      </w:r>
      <w:r w:rsidR="00EC0747" w:rsidRPr="009C3BF7">
        <w:rPr>
          <w:rFonts w:ascii="Times New Roman" w:hAnsi="Times New Roman"/>
        </w:rPr>
        <w:t xml:space="preserve"> </w:t>
      </w:r>
      <w:r w:rsidRPr="009C3BF7">
        <w:rPr>
          <w:rFonts w:ascii="Times New Roman" w:hAnsi="Times New Roman"/>
        </w:rPr>
        <w:t>tương</w:t>
      </w:r>
      <w:r w:rsidR="00EC0747" w:rsidRPr="009C3BF7">
        <w:rPr>
          <w:rFonts w:ascii="Times New Roman" w:hAnsi="Times New Roman"/>
        </w:rPr>
        <w:t xml:space="preserve"> </w:t>
      </w:r>
      <w:r w:rsidRPr="009C3BF7">
        <w:rPr>
          <w:rFonts w:ascii="Times New Roman" w:hAnsi="Times New Roman"/>
        </w:rPr>
        <w:t>ứng</w:t>
      </w:r>
      <w:r w:rsidR="00EC0747" w:rsidRPr="009C3BF7">
        <w:rPr>
          <w:rFonts w:ascii="Times New Roman" w:hAnsi="Times New Roman"/>
        </w:rPr>
        <w:t xml:space="preserve"> </w:t>
      </w:r>
      <w:r w:rsidRPr="009C3BF7">
        <w:rPr>
          <w:rFonts w:ascii="Times New Roman" w:hAnsi="Times New Roman"/>
        </w:rPr>
        <w:t>là</w:t>
      </w:r>
      <w:r w:rsidR="00EC0747" w:rsidRPr="009C3BF7">
        <w:rPr>
          <w:rFonts w:ascii="Times New Roman" w:hAnsi="Times New Roman"/>
        </w:rPr>
        <w:t xml:space="preserve"> 15/48 </w:t>
      </w:r>
      <w:r w:rsidRPr="009C3BF7">
        <w:rPr>
          <w:rFonts w:ascii="Times New Roman" w:hAnsi="Times New Roman"/>
        </w:rPr>
        <w:t>và</w:t>
      </w:r>
      <w:r w:rsidR="00EC0747" w:rsidRPr="009C3BF7">
        <w:rPr>
          <w:rFonts w:ascii="Times New Roman" w:hAnsi="Times New Roman"/>
        </w:rPr>
        <w:t xml:space="preserve"> 10/48. </w:t>
      </w:r>
    </w:p>
    <w:p w14:paraId="0B8BA529" w14:textId="77777777" w:rsidR="00EC0747" w:rsidRPr="009C3BF7" w:rsidRDefault="0003436E" w:rsidP="00076A4B">
      <w:pPr>
        <w:pStyle w:val="BodyTextIndent"/>
        <w:spacing w:beforeLines="120" w:before="288" w:afterLines="60" w:after="144"/>
        <w:ind w:left="709" w:firstLine="0"/>
        <w:jc w:val="center"/>
        <w:rPr>
          <w:rFonts w:ascii="Times New Roman" w:hAnsi="Times New Roman"/>
        </w:rPr>
      </w:pPr>
      <w:r w:rsidRPr="009C3BF7">
        <w:rPr>
          <w:rFonts w:ascii="Times New Roman" w:hAnsi="Times New Roman"/>
        </w:rPr>
        <w:t>Bảng</w:t>
      </w:r>
      <w:r w:rsidR="00EC0747" w:rsidRPr="009C3BF7">
        <w:rPr>
          <w:rFonts w:ascii="Times New Roman" w:hAnsi="Times New Roman"/>
        </w:rPr>
        <w:t xml:space="preserve"> 2: </w:t>
      </w:r>
      <w:r w:rsidRPr="009C3BF7">
        <w:rPr>
          <w:rFonts w:ascii="Times New Roman" w:hAnsi="Times New Roman"/>
        </w:rPr>
        <w:t>Các</w:t>
      </w:r>
      <w:r w:rsidR="00EC0747" w:rsidRPr="009C3BF7">
        <w:rPr>
          <w:rFonts w:ascii="Times New Roman" w:hAnsi="Times New Roman"/>
        </w:rPr>
        <w:t xml:space="preserve"> </w:t>
      </w:r>
      <w:r w:rsidRPr="009C3BF7">
        <w:rPr>
          <w:rFonts w:ascii="Times New Roman" w:hAnsi="Times New Roman"/>
        </w:rPr>
        <w:t>ví</w:t>
      </w:r>
      <w:r w:rsidR="00EC0747" w:rsidRPr="009C3BF7">
        <w:rPr>
          <w:rFonts w:ascii="Times New Roman" w:hAnsi="Times New Roman"/>
        </w:rPr>
        <w:t xml:space="preserve"> </w:t>
      </w:r>
      <w:r w:rsidRPr="009C3BF7">
        <w:rPr>
          <w:rFonts w:ascii="Times New Roman" w:hAnsi="Times New Roman"/>
        </w:rPr>
        <w:t>dụ</w:t>
      </w:r>
      <w:r w:rsidR="00EC0747" w:rsidRPr="009C3BF7">
        <w:rPr>
          <w:rFonts w:ascii="Times New Roman" w:hAnsi="Times New Roman"/>
        </w:rPr>
        <w:t xml:space="preserve"> </w:t>
      </w:r>
      <w:r w:rsidRPr="009C3BF7">
        <w:rPr>
          <w:rFonts w:ascii="Times New Roman" w:hAnsi="Times New Roman"/>
        </w:rPr>
        <w:t>về</w:t>
      </w:r>
      <w:r w:rsidR="00EC0747" w:rsidRPr="009C3BF7">
        <w:rPr>
          <w:rFonts w:ascii="Times New Roman" w:hAnsi="Times New Roman"/>
        </w:rPr>
        <w:t xml:space="preserve"> </w:t>
      </w:r>
      <w:r w:rsidRPr="009C3BF7">
        <w:rPr>
          <w:rFonts w:ascii="Times New Roman" w:hAnsi="Times New Roman"/>
        </w:rPr>
        <w:t>thiết</w:t>
      </w:r>
      <w:r w:rsidR="00EC0747" w:rsidRPr="009C3BF7">
        <w:rPr>
          <w:rFonts w:ascii="Times New Roman" w:hAnsi="Times New Roman"/>
        </w:rPr>
        <w:t xml:space="preserve"> </w:t>
      </w:r>
      <w:r w:rsidRPr="009C3BF7">
        <w:rPr>
          <w:rFonts w:ascii="Times New Roman" w:hAnsi="Times New Roman"/>
        </w:rPr>
        <w:t>kế</w:t>
      </w:r>
      <w:r w:rsidR="00EC0747" w:rsidRPr="009C3BF7">
        <w:rPr>
          <w:rFonts w:ascii="Times New Roman" w:hAnsi="Times New Roman"/>
        </w:rPr>
        <w:t xml:space="preserve"> </w:t>
      </w:r>
      <w:r w:rsidRPr="009C3BF7">
        <w:rPr>
          <w:rFonts w:ascii="Times New Roman" w:hAnsi="Times New Roman"/>
        </w:rPr>
        <w:t>ma</w:t>
      </w:r>
      <w:r w:rsidR="00EC0747" w:rsidRPr="009C3BF7">
        <w:rPr>
          <w:rFonts w:ascii="Times New Roman" w:hAnsi="Times New Roman"/>
        </w:rPr>
        <w:t xml:space="preserve"> </w:t>
      </w:r>
      <w:r w:rsidRPr="009C3BF7">
        <w:rPr>
          <w:rFonts w:ascii="Times New Roman" w:hAnsi="Times New Roman"/>
        </w:rPr>
        <w:t>trận</w:t>
      </w:r>
      <w:r w:rsidR="00EC0747" w:rsidRPr="009C3BF7">
        <w:rPr>
          <w:rFonts w:ascii="Times New Roman" w:hAnsi="Times New Roman"/>
        </w:rPr>
        <w:t xml:space="preserve"> </w:t>
      </w:r>
      <w:r w:rsidRPr="009C3BF7">
        <w:rPr>
          <w:rFonts w:ascii="Times New Roman" w:hAnsi="Times New Roman"/>
        </w:rPr>
        <w:t>dựa</w:t>
      </w:r>
      <w:r w:rsidR="00EC0747" w:rsidRPr="009C3BF7">
        <w:rPr>
          <w:rFonts w:ascii="Times New Roman" w:hAnsi="Times New Roman"/>
        </w:rPr>
        <w:t xml:space="preserve"> </w:t>
      </w:r>
      <w:r w:rsidRPr="009C3BF7">
        <w:rPr>
          <w:rFonts w:ascii="Times New Roman" w:hAnsi="Times New Roman"/>
        </w:rPr>
        <w:t>trên</w:t>
      </w:r>
      <w:r w:rsidR="00EC0747" w:rsidRPr="009C3BF7">
        <w:rPr>
          <w:rFonts w:ascii="Times New Roman" w:hAnsi="Times New Roman"/>
        </w:rPr>
        <w:t xml:space="preserve"> </w:t>
      </w:r>
      <w:r w:rsidRPr="009C3BF7">
        <w:rPr>
          <w:rFonts w:ascii="Times New Roman" w:hAnsi="Times New Roman"/>
        </w:rPr>
        <w:t>thời</w:t>
      </w:r>
      <w:r w:rsidR="00EC0747" w:rsidRPr="009C3BF7">
        <w:rPr>
          <w:rFonts w:ascii="Times New Roman" w:hAnsi="Times New Roman"/>
        </w:rPr>
        <w:t xml:space="preserve"> </w:t>
      </w:r>
      <w:r w:rsidRPr="009C3BF7">
        <w:rPr>
          <w:rFonts w:ascii="Times New Roman" w:hAnsi="Times New Roman"/>
        </w:rPr>
        <w:t>điểm</w:t>
      </w:r>
      <w:r w:rsidR="00EC0747" w:rsidRPr="009C3BF7">
        <w:rPr>
          <w:rFonts w:ascii="Times New Roman" w:hAnsi="Times New Roman"/>
        </w:rPr>
        <w:t xml:space="preserve"> </w:t>
      </w:r>
      <w:r w:rsidRPr="009C3BF7">
        <w:rPr>
          <w:rFonts w:ascii="Times New Roman" w:hAnsi="Times New Roman"/>
        </w:rPr>
        <w:t>cho</w:t>
      </w:r>
      <w:r w:rsidR="00EC0747" w:rsidRPr="009C3BF7">
        <w:rPr>
          <w:rFonts w:ascii="Times New Roman" w:hAnsi="Times New Roman"/>
        </w:rPr>
        <w:t xml:space="preserve"> </w:t>
      </w:r>
      <w:r w:rsidRPr="009C3BF7">
        <w:rPr>
          <w:rFonts w:ascii="Times New Roman" w:hAnsi="Times New Roman"/>
        </w:rPr>
        <w:t>một</w:t>
      </w:r>
      <w:r w:rsidR="00EC0747" w:rsidRPr="009C3BF7">
        <w:rPr>
          <w:rFonts w:ascii="Times New Roman" w:hAnsi="Times New Roman"/>
        </w:rPr>
        <w:t xml:space="preserve"> </w:t>
      </w:r>
      <w:r w:rsidRPr="009C3BF7">
        <w:rPr>
          <w:rFonts w:ascii="Times New Roman" w:hAnsi="Times New Roman"/>
        </w:rPr>
        <w:t>sản</w:t>
      </w:r>
      <w:r w:rsidR="00EC0747" w:rsidRPr="009C3BF7">
        <w:rPr>
          <w:rFonts w:ascii="Times New Roman" w:hAnsi="Times New Roman"/>
        </w:rPr>
        <w:t xml:space="preserve"> </w:t>
      </w:r>
      <w:r w:rsidRPr="009C3BF7">
        <w:rPr>
          <w:rFonts w:ascii="Times New Roman" w:hAnsi="Times New Roman"/>
        </w:rPr>
        <w:t>phẩm</w:t>
      </w:r>
      <w:r w:rsidR="00EC0747" w:rsidRPr="009C3BF7">
        <w:rPr>
          <w:rFonts w:ascii="Times New Roman" w:hAnsi="Times New Roman"/>
        </w:rPr>
        <w:t xml:space="preserve"> </w:t>
      </w:r>
      <w:r w:rsidR="00076A4B">
        <w:rPr>
          <w:rFonts w:ascii="Times New Roman" w:hAnsi="Times New Roman"/>
        </w:rPr>
        <w:br/>
      </w:r>
      <w:r w:rsidRPr="009C3BF7">
        <w:rPr>
          <w:rFonts w:ascii="Times New Roman" w:hAnsi="Times New Roman"/>
        </w:rPr>
        <w:t>có</w:t>
      </w:r>
      <w:r w:rsidR="00EC0747" w:rsidRPr="009C3BF7">
        <w:rPr>
          <w:rFonts w:ascii="Times New Roman" w:hAnsi="Times New Roman"/>
        </w:rPr>
        <w:t xml:space="preserve"> </w:t>
      </w:r>
      <w:r w:rsidRPr="009C3BF7">
        <w:rPr>
          <w:rFonts w:ascii="Times New Roman" w:hAnsi="Times New Roman"/>
        </w:rPr>
        <w:t>hai</w:t>
      </w:r>
      <w:r w:rsidR="00EC0747" w:rsidRPr="009C3BF7">
        <w:rPr>
          <w:rFonts w:ascii="Times New Roman" w:hAnsi="Times New Roman"/>
        </w:rPr>
        <w:t xml:space="preserve"> </w:t>
      </w:r>
      <w:r w:rsidRPr="009C3BF7">
        <w:rPr>
          <w:rFonts w:ascii="Times New Roman" w:hAnsi="Times New Roman"/>
        </w:rPr>
        <w:t>hàm</w:t>
      </w:r>
      <w:r w:rsidR="00EC0747" w:rsidRPr="009C3BF7">
        <w:rPr>
          <w:rFonts w:ascii="Times New Roman" w:hAnsi="Times New Roman"/>
        </w:rPr>
        <w:t xml:space="preserve"> </w:t>
      </w:r>
      <w:r w:rsidRPr="009C3BF7">
        <w:rPr>
          <w:rFonts w:ascii="Times New Roman" w:hAnsi="Times New Roman"/>
        </w:rPr>
        <w:t>lượng</w:t>
      </w:r>
    </w:p>
    <w:p w14:paraId="074BCDDF" w14:textId="77777777" w:rsidR="00EC0747" w:rsidRPr="009C3BF7" w:rsidRDefault="00EC0747" w:rsidP="00076A4B">
      <w:pPr>
        <w:pStyle w:val="BodyTextIndent"/>
        <w:spacing w:beforeLines="120" w:before="288" w:afterLines="60" w:after="144"/>
        <w:ind w:left="709" w:firstLine="0"/>
        <w:jc w:val="center"/>
        <w:rPr>
          <w:rFonts w:ascii="Times New Roman" w:hAnsi="Times New Roman"/>
        </w:rPr>
      </w:pPr>
      <w:r w:rsidRPr="009C3BF7">
        <w:rPr>
          <w:rFonts w:ascii="Times New Roman" w:hAnsi="Times New Roman"/>
        </w:rPr>
        <w:t>“</w:t>
      </w:r>
      <w:r w:rsidR="0003436E" w:rsidRPr="009C3BF7">
        <w:rPr>
          <w:rFonts w:ascii="Times New Roman" w:hAnsi="Times New Roman"/>
        </w:rPr>
        <w:t>Rút gọn một nửa</w:t>
      </w:r>
      <w:r w:rsidRPr="009C3BF7">
        <w:rPr>
          <w:rFonts w:ascii="Times New Roman" w:hAnsi="Times New Roman"/>
        </w:rPr>
        <w:t>”</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20"/>
        <w:gridCol w:w="1299"/>
        <w:gridCol w:w="540"/>
        <w:gridCol w:w="540"/>
        <w:gridCol w:w="540"/>
        <w:gridCol w:w="540"/>
        <w:gridCol w:w="540"/>
        <w:gridCol w:w="540"/>
        <w:gridCol w:w="540"/>
        <w:gridCol w:w="555"/>
      </w:tblGrid>
      <w:tr w:rsidR="00EC0747" w:rsidRPr="0037082D" w14:paraId="09461BBF" w14:textId="77777777">
        <w:trPr>
          <w:cantSplit/>
        </w:trPr>
        <w:tc>
          <w:tcPr>
            <w:tcW w:w="3099" w:type="dxa"/>
            <w:gridSpan w:val="3"/>
          </w:tcPr>
          <w:p w14:paraId="02258B6E"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Thời điểm (tháng)</w:t>
            </w:r>
          </w:p>
        </w:tc>
        <w:tc>
          <w:tcPr>
            <w:tcW w:w="540" w:type="dxa"/>
          </w:tcPr>
          <w:p w14:paraId="75629CE7"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0</w:t>
            </w:r>
          </w:p>
        </w:tc>
        <w:tc>
          <w:tcPr>
            <w:tcW w:w="540" w:type="dxa"/>
          </w:tcPr>
          <w:p w14:paraId="632A2E9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3</w:t>
            </w:r>
          </w:p>
        </w:tc>
        <w:tc>
          <w:tcPr>
            <w:tcW w:w="540" w:type="dxa"/>
          </w:tcPr>
          <w:p w14:paraId="644B7F7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6</w:t>
            </w:r>
          </w:p>
        </w:tc>
        <w:tc>
          <w:tcPr>
            <w:tcW w:w="540" w:type="dxa"/>
          </w:tcPr>
          <w:p w14:paraId="3F662C82"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9</w:t>
            </w:r>
          </w:p>
        </w:tc>
        <w:tc>
          <w:tcPr>
            <w:tcW w:w="540" w:type="dxa"/>
          </w:tcPr>
          <w:p w14:paraId="4DC6521D"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12</w:t>
            </w:r>
          </w:p>
        </w:tc>
        <w:tc>
          <w:tcPr>
            <w:tcW w:w="540" w:type="dxa"/>
          </w:tcPr>
          <w:p w14:paraId="4C49090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18</w:t>
            </w:r>
          </w:p>
        </w:tc>
        <w:tc>
          <w:tcPr>
            <w:tcW w:w="540" w:type="dxa"/>
          </w:tcPr>
          <w:p w14:paraId="28EC8AB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24</w:t>
            </w:r>
          </w:p>
        </w:tc>
        <w:tc>
          <w:tcPr>
            <w:tcW w:w="555" w:type="dxa"/>
          </w:tcPr>
          <w:p w14:paraId="15917BC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36</w:t>
            </w:r>
          </w:p>
        </w:tc>
      </w:tr>
      <w:tr w:rsidR="00EC0747" w:rsidRPr="0037082D" w14:paraId="501672E8" w14:textId="77777777">
        <w:trPr>
          <w:cantSplit/>
        </w:trPr>
        <w:tc>
          <w:tcPr>
            <w:tcW w:w="1080" w:type="dxa"/>
            <w:vMerge w:val="restart"/>
            <w:vAlign w:val="center"/>
          </w:tcPr>
          <w:p w14:paraId="61A3266E"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Hàm lượng</w:t>
            </w:r>
          </w:p>
        </w:tc>
        <w:tc>
          <w:tcPr>
            <w:tcW w:w="720" w:type="dxa"/>
            <w:vMerge w:val="restart"/>
          </w:tcPr>
          <w:p w14:paraId="4B064511"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p w14:paraId="4A9487B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S1</w:t>
            </w:r>
          </w:p>
        </w:tc>
        <w:tc>
          <w:tcPr>
            <w:tcW w:w="1299" w:type="dxa"/>
          </w:tcPr>
          <w:p w14:paraId="3F27A94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L</w:t>
            </w:r>
            <w:r w:rsidR="0003436E" w:rsidRPr="009C3BF7">
              <w:rPr>
                <w:rFonts w:ascii="Times New Roman" w:hAnsi="Times New Roman"/>
              </w:rPr>
              <w:t>ô</w:t>
            </w:r>
            <w:r w:rsidRPr="009C3BF7">
              <w:rPr>
                <w:rFonts w:ascii="Times New Roman" w:hAnsi="Times New Roman"/>
              </w:rPr>
              <w:t xml:space="preserve"> 1</w:t>
            </w:r>
          </w:p>
        </w:tc>
        <w:tc>
          <w:tcPr>
            <w:tcW w:w="540" w:type="dxa"/>
          </w:tcPr>
          <w:p w14:paraId="6F9630A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6FD48BE5"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807B053"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6A043BCA"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3F7693D8"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31288AE"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3912526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55" w:type="dxa"/>
          </w:tcPr>
          <w:p w14:paraId="0EF109ED"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7F56AC92" w14:textId="77777777">
        <w:trPr>
          <w:cantSplit/>
        </w:trPr>
        <w:tc>
          <w:tcPr>
            <w:tcW w:w="1080" w:type="dxa"/>
            <w:vMerge/>
          </w:tcPr>
          <w:p w14:paraId="084315C3"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tcPr>
          <w:p w14:paraId="10A68766"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1299" w:type="dxa"/>
          </w:tcPr>
          <w:p w14:paraId="5FA51850"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2</w:t>
            </w:r>
          </w:p>
        </w:tc>
        <w:tc>
          <w:tcPr>
            <w:tcW w:w="540" w:type="dxa"/>
          </w:tcPr>
          <w:p w14:paraId="5BA2A11C"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090B862B"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A26CEAE"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5DD39F62"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A9658F5"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4DF672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59841256"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55" w:type="dxa"/>
          </w:tcPr>
          <w:p w14:paraId="3AC053AB"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509B58CD" w14:textId="77777777">
        <w:trPr>
          <w:cantSplit/>
        </w:trPr>
        <w:tc>
          <w:tcPr>
            <w:tcW w:w="1080" w:type="dxa"/>
            <w:vMerge/>
          </w:tcPr>
          <w:p w14:paraId="3B275AFF"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tcPr>
          <w:p w14:paraId="6FDAA926"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1299" w:type="dxa"/>
          </w:tcPr>
          <w:p w14:paraId="3297FFB5"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3</w:t>
            </w:r>
          </w:p>
        </w:tc>
        <w:tc>
          <w:tcPr>
            <w:tcW w:w="540" w:type="dxa"/>
          </w:tcPr>
          <w:p w14:paraId="0C39819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52E7373"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320FCF94"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239B4193"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162F71F5"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35337768"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2789B7D"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55" w:type="dxa"/>
          </w:tcPr>
          <w:p w14:paraId="37F1C18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7BF46529" w14:textId="77777777">
        <w:trPr>
          <w:cantSplit/>
        </w:trPr>
        <w:tc>
          <w:tcPr>
            <w:tcW w:w="1080" w:type="dxa"/>
            <w:vMerge/>
          </w:tcPr>
          <w:p w14:paraId="72AA7FBE"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val="restart"/>
          </w:tcPr>
          <w:p w14:paraId="11F3A2F9"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p w14:paraId="4ABFE32D"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S2</w:t>
            </w:r>
          </w:p>
        </w:tc>
        <w:tc>
          <w:tcPr>
            <w:tcW w:w="1299" w:type="dxa"/>
          </w:tcPr>
          <w:p w14:paraId="3E7B2272"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1</w:t>
            </w:r>
          </w:p>
        </w:tc>
        <w:tc>
          <w:tcPr>
            <w:tcW w:w="540" w:type="dxa"/>
          </w:tcPr>
          <w:p w14:paraId="14E534E0"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382A3776"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469E8BA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B603AB8"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45B96F6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75F36BA0"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1674D595"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55" w:type="dxa"/>
          </w:tcPr>
          <w:p w14:paraId="1B3283BB"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419DFACC" w14:textId="77777777">
        <w:trPr>
          <w:cantSplit/>
        </w:trPr>
        <w:tc>
          <w:tcPr>
            <w:tcW w:w="1080" w:type="dxa"/>
            <w:vMerge/>
          </w:tcPr>
          <w:p w14:paraId="69D9D9FE"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tcPr>
          <w:p w14:paraId="658CC81A"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1299" w:type="dxa"/>
          </w:tcPr>
          <w:p w14:paraId="64E57DB0"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2</w:t>
            </w:r>
          </w:p>
        </w:tc>
        <w:tc>
          <w:tcPr>
            <w:tcW w:w="540" w:type="dxa"/>
          </w:tcPr>
          <w:p w14:paraId="5313A68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33E83780"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6EA5F4A7"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6FA78B9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09A454C4"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00549C6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8FFD90E"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55" w:type="dxa"/>
          </w:tcPr>
          <w:p w14:paraId="1A36C12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26AD6764" w14:textId="77777777">
        <w:trPr>
          <w:cantSplit/>
        </w:trPr>
        <w:tc>
          <w:tcPr>
            <w:tcW w:w="1080" w:type="dxa"/>
            <w:vMerge/>
          </w:tcPr>
          <w:p w14:paraId="64AB2BF7"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tcPr>
          <w:p w14:paraId="15C283FE"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1299" w:type="dxa"/>
          </w:tcPr>
          <w:p w14:paraId="624E51E8"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3</w:t>
            </w:r>
          </w:p>
        </w:tc>
        <w:tc>
          <w:tcPr>
            <w:tcW w:w="540" w:type="dxa"/>
          </w:tcPr>
          <w:p w14:paraId="71A918A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7F24BE86"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3FAE0980"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2AF3FDB"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68316B8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AF80CDD"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291251C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55" w:type="dxa"/>
          </w:tcPr>
          <w:p w14:paraId="3ED9054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bl>
    <w:p w14:paraId="656429F0" w14:textId="77777777" w:rsidR="00EC0747" w:rsidRPr="009C3BF7" w:rsidRDefault="00EC0747" w:rsidP="00076A4B">
      <w:pPr>
        <w:pStyle w:val="BodyTextIndent"/>
        <w:spacing w:beforeLines="120" w:before="288" w:afterLines="60" w:after="144"/>
        <w:ind w:left="709" w:firstLine="0"/>
        <w:jc w:val="center"/>
        <w:rPr>
          <w:rFonts w:ascii="Times New Roman" w:hAnsi="Times New Roman"/>
        </w:rPr>
      </w:pPr>
      <w:r w:rsidRPr="009C3BF7">
        <w:rPr>
          <w:rFonts w:ascii="Times New Roman" w:hAnsi="Times New Roman"/>
        </w:rPr>
        <w:t xml:space="preserve">T </w:t>
      </w:r>
      <w:r w:rsidR="0003436E" w:rsidRPr="009C3BF7">
        <w:rPr>
          <w:rFonts w:ascii="Times New Roman" w:hAnsi="Times New Roman"/>
        </w:rPr>
        <w:t>là mẫu được thử</w:t>
      </w:r>
    </w:p>
    <w:p w14:paraId="4EA9C862" w14:textId="77777777" w:rsidR="00EC0747" w:rsidRPr="009C3BF7" w:rsidRDefault="00EC0747" w:rsidP="00076A4B">
      <w:pPr>
        <w:pStyle w:val="BodyTextIndent"/>
        <w:spacing w:beforeLines="120" w:before="288" w:afterLines="60" w:after="144"/>
        <w:ind w:left="709" w:firstLine="0"/>
        <w:jc w:val="center"/>
        <w:rPr>
          <w:rFonts w:ascii="Times New Roman" w:hAnsi="Times New Roman"/>
        </w:rPr>
      </w:pPr>
      <w:r w:rsidRPr="009C3BF7">
        <w:rPr>
          <w:rFonts w:ascii="Times New Roman" w:hAnsi="Times New Roman"/>
        </w:rPr>
        <w:t>“</w:t>
      </w:r>
      <w:r w:rsidR="0003436E" w:rsidRPr="009C3BF7">
        <w:rPr>
          <w:rFonts w:ascii="Times New Roman" w:hAnsi="Times New Roman"/>
        </w:rPr>
        <w:t>Rút gọn một phần ba</w:t>
      </w:r>
      <w:r w:rsidRPr="009C3BF7">
        <w:rPr>
          <w:rFonts w:ascii="Times New Roman" w:hAnsi="Times New Roman"/>
        </w:rPr>
        <w:t>”</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20"/>
        <w:gridCol w:w="1152"/>
        <w:gridCol w:w="540"/>
        <w:gridCol w:w="540"/>
        <w:gridCol w:w="540"/>
        <w:gridCol w:w="540"/>
        <w:gridCol w:w="540"/>
        <w:gridCol w:w="540"/>
        <w:gridCol w:w="540"/>
        <w:gridCol w:w="555"/>
      </w:tblGrid>
      <w:tr w:rsidR="00EC0747" w:rsidRPr="0037082D" w14:paraId="5153C736" w14:textId="77777777">
        <w:trPr>
          <w:cantSplit/>
        </w:trPr>
        <w:tc>
          <w:tcPr>
            <w:tcW w:w="2952" w:type="dxa"/>
            <w:gridSpan w:val="3"/>
          </w:tcPr>
          <w:p w14:paraId="62793C87"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Thời điểm (tháng)</w:t>
            </w:r>
          </w:p>
        </w:tc>
        <w:tc>
          <w:tcPr>
            <w:tcW w:w="540" w:type="dxa"/>
          </w:tcPr>
          <w:p w14:paraId="6013FA95"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0</w:t>
            </w:r>
          </w:p>
        </w:tc>
        <w:tc>
          <w:tcPr>
            <w:tcW w:w="540" w:type="dxa"/>
          </w:tcPr>
          <w:p w14:paraId="7981036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3</w:t>
            </w:r>
          </w:p>
        </w:tc>
        <w:tc>
          <w:tcPr>
            <w:tcW w:w="540" w:type="dxa"/>
          </w:tcPr>
          <w:p w14:paraId="656CD8D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6</w:t>
            </w:r>
          </w:p>
        </w:tc>
        <w:tc>
          <w:tcPr>
            <w:tcW w:w="540" w:type="dxa"/>
          </w:tcPr>
          <w:p w14:paraId="1BC6A59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9</w:t>
            </w:r>
          </w:p>
        </w:tc>
        <w:tc>
          <w:tcPr>
            <w:tcW w:w="540" w:type="dxa"/>
          </w:tcPr>
          <w:p w14:paraId="2ECA64C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12</w:t>
            </w:r>
          </w:p>
        </w:tc>
        <w:tc>
          <w:tcPr>
            <w:tcW w:w="540" w:type="dxa"/>
          </w:tcPr>
          <w:p w14:paraId="2588C324"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18</w:t>
            </w:r>
          </w:p>
        </w:tc>
        <w:tc>
          <w:tcPr>
            <w:tcW w:w="540" w:type="dxa"/>
          </w:tcPr>
          <w:p w14:paraId="0AB3134C"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24</w:t>
            </w:r>
          </w:p>
        </w:tc>
        <w:tc>
          <w:tcPr>
            <w:tcW w:w="555" w:type="dxa"/>
          </w:tcPr>
          <w:p w14:paraId="12F80E93"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36</w:t>
            </w:r>
          </w:p>
        </w:tc>
      </w:tr>
      <w:tr w:rsidR="00EC0747" w:rsidRPr="0037082D" w14:paraId="51FFF2D5" w14:textId="77777777">
        <w:trPr>
          <w:cantSplit/>
        </w:trPr>
        <w:tc>
          <w:tcPr>
            <w:tcW w:w="1080" w:type="dxa"/>
            <w:vMerge w:val="restart"/>
            <w:vAlign w:val="center"/>
          </w:tcPr>
          <w:p w14:paraId="160E4A19"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Hàm lượng</w:t>
            </w:r>
          </w:p>
        </w:tc>
        <w:tc>
          <w:tcPr>
            <w:tcW w:w="720" w:type="dxa"/>
            <w:vMerge w:val="restart"/>
          </w:tcPr>
          <w:p w14:paraId="3D3D4EA4"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p w14:paraId="73FEADD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S1</w:t>
            </w:r>
          </w:p>
        </w:tc>
        <w:tc>
          <w:tcPr>
            <w:tcW w:w="1152" w:type="dxa"/>
          </w:tcPr>
          <w:p w14:paraId="0C5FD6CB"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1</w:t>
            </w:r>
          </w:p>
        </w:tc>
        <w:tc>
          <w:tcPr>
            <w:tcW w:w="540" w:type="dxa"/>
          </w:tcPr>
          <w:p w14:paraId="53BFDA8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022F2A0A"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666C6F90"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6900CE6A"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5EFBA6F3"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7740AE70"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0770E9B0"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55" w:type="dxa"/>
          </w:tcPr>
          <w:p w14:paraId="11C1C71A"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5BE381A8" w14:textId="77777777">
        <w:trPr>
          <w:cantSplit/>
        </w:trPr>
        <w:tc>
          <w:tcPr>
            <w:tcW w:w="1080" w:type="dxa"/>
            <w:vMerge/>
          </w:tcPr>
          <w:p w14:paraId="6313ACAB"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tcPr>
          <w:p w14:paraId="04D40D6B"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1152" w:type="dxa"/>
          </w:tcPr>
          <w:p w14:paraId="5613678F"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2</w:t>
            </w:r>
          </w:p>
        </w:tc>
        <w:tc>
          <w:tcPr>
            <w:tcW w:w="540" w:type="dxa"/>
          </w:tcPr>
          <w:p w14:paraId="4178C0CD"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508948D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3DBD6908"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26731F77"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298ADD9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F64B184"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64FAFADB"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55" w:type="dxa"/>
          </w:tcPr>
          <w:p w14:paraId="0B767E9A"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69DA0A94" w14:textId="77777777">
        <w:trPr>
          <w:cantSplit/>
        </w:trPr>
        <w:tc>
          <w:tcPr>
            <w:tcW w:w="1080" w:type="dxa"/>
            <w:vMerge/>
          </w:tcPr>
          <w:p w14:paraId="41F1EE36"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tcPr>
          <w:p w14:paraId="794C61D5"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1152" w:type="dxa"/>
          </w:tcPr>
          <w:p w14:paraId="02522EE1"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3</w:t>
            </w:r>
          </w:p>
        </w:tc>
        <w:tc>
          <w:tcPr>
            <w:tcW w:w="540" w:type="dxa"/>
          </w:tcPr>
          <w:p w14:paraId="25DD2304"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2F95098D"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039C407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C60D6D7"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A1EBAE4"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7F48CE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BCF409C"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55" w:type="dxa"/>
          </w:tcPr>
          <w:p w14:paraId="78EE525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29726C04" w14:textId="77777777">
        <w:trPr>
          <w:cantSplit/>
        </w:trPr>
        <w:tc>
          <w:tcPr>
            <w:tcW w:w="1080" w:type="dxa"/>
            <w:vMerge/>
          </w:tcPr>
          <w:p w14:paraId="6CD4BF7B"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val="restart"/>
          </w:tcPr>
          <w:p w14:paraId="38C2CB38"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p w14:paraId="23FAEECC"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S2</w:t>
            </w:r>
          </w:p>
        </w:tc>
        <w:tc>
          <w:tcPr>
            <w:tcW w:w="1152" w:type="dxa"/>
          </w:tcPr>
          <w:p w14:paraId="6CA7DE93"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1</w:t>
            </w:r>
          </w:p>
        </w:tc>
        <w:tc>
          <w:tcPr>
            <w:tcW w:w="540" w:type="dxa"/>
          </w:tcPr>
          <w:p w14:paraId="7F129EC4"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0861BEAA"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28DC442B"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252FF93E"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3C798E46"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E53E99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14356814"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55" w:type="dxa"/>
          </w:tcPr>
          <w:p w14:paraId="5FE68468"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41415900" w14:textId="77777777">
        <w:trPr>
          <w:cantSplit/>
        </w:trPr>
        <w:tc>
          <w:tcPr>
            <w:tcW w:w="1080" w:type="dxa"/>
            <w:vMerge/>
          </w:tcPr>
          <w:p w14:paraId="25A68DF3"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tcPr>
          <w:p w14:paraId="01A07B79"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1152" w:type="dxa"/>
          </w:tcPr>
          <w:p w14:paraId="04AD7C6B"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2</w:t>
            </w:r>
          </w:p>
        </w:tc>
        <w:tc>
          <w:tcPr>
            <w:tcW w:w="540" w:type="dxa"/>
          </w:tcPr>
          <w:p w14:paraId="0E8AD5D7"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7F3A4438"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7958123B"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42C05772"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67E78D8C"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392E2B98"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3B4B4A1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55" w:type="dxa"/>
          </w:tcPr>
          <w:p w14:paraId="52667FCA"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r w:rsidR="00EC0747" w:rsidRPr="0037082D" w14:paraId="788C654F" w14:textId="77777777">
        <w:trPr>
          <w:cantSplit/>
        </w:trPr>
        <w:tc>
          <w:tcPr>
            <w:tcW w:w="1080" w:type="dxa"/>
            <w:vMerge/>
          </w:tcPr>
          <w:p w14:paraId="03002F11"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720" w:type="dxa"/>
            <w:vMerge/>
          </w:tcPr>
          <w:p w14:paraId="391A5F64" w14:textId="77777777" w:rsidR="00EC0747" w:rsidRPr="009C3BF7" w:rsidRDefault="00EC0747" w:rsidP="00076A4B">
            <w:pPr>
              <w:pStyle w:val="BodyTextIndent"/>
              <w:tabs>
                <w:tab w:val="center" w:pos="4320"/>
                <w:tab w:val="right" w:pos="8640"/>
              </w:tabs>
              <w:spacing w:before="20" w:after="20"/>
              <w:ind w:left="0" w:firstLine="0"/>
              <w:rPr>
                <w:rFonts w:ascii="Times New Roman" w:hAnsi="Times New Roman"/>
              </w:rPr>
            </w:pPr>
          </w:p>
        </w:tc>
        <w:tc>
          <w:tcPr>
            <w:tcW w:w="1152" w:type="dxa"/>
          </w:tcPr>
          <w:p w14:paraId="43CA4C5B" w14:textId="77777777" w:rsidR="00EC0747" w:rsidRPr="009C3BF7" w:rsidRDefault="0003436E" w:rsidP="00076A4B">
            <w:pPr>
              <w:pStyle w:val="BodyTextIndent"/>
              <w:spacing w:before="20" w:after="20"/>
              <w:ind w:left="0" w:firstLine="0"/>
              <w:jc w:val="center"/>
              <w:rPr>
                <w:rFonts w:ascii="Times New Roman" w:hAnsi="Times New Roman"/>
              </w:rPr>
            </w:pPr>
            <w:r w:rsidRPr="009C3BF7">
              <w:rPr>
                <w:rFonts w:ascii="Times New Roman" w:hAnsi="Times New Roman"/>
              </w:rPr>
              <w:t>Lô</w:t>
            </w:r>
            <w:r w:rsidR="00EC0747" w:rsidRPr="009C3BF7">
              <w:rPr>
                <w:rFonts w:ascii="Times New Roman" w:hAnsi="Times New Roman"/>
              </w:rPr>
              <w:t xml:space="preserve"> 3</w:t>
            </w:r>
          </w:p>
        </w:tc>
        <w:tc>
          <w:tcPr>
            <w:tcW w:w="540" w:type="dxa"/>
          </w:tcPr>
          <w:p w14:paraId="42E02569"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2C080BA1"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BB2FB33"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2C5BB9F5"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40" w:type="dxa"/>
          </w:tcPr>
          <w:p w14:paraId="55F9AB18"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66258F4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c>
          <w:tcPr>
            <w:tcW w:w="540" w:type="dxa"/>
          </w:tcPr>
          <w:p w14:paraId="49F7B080" w14:textId="77777777" w:rsidR="00EC0747" w:rsidRPr="009C3BF7" w:rsidRDefault="00EC0747" w:rsidP="00076A4B">
            <w:pPr>
              <w:pStyle w:val="BodyTextIndent"/>
              <w:tabs>
                <w:tab w:val="center" w:pos="4320"/>
                <w:tab w:val="right" w:pos="8640"/>
              </w:tabs>
              <w:spacing w:before="20" w:after="20"/>
              <w:ind w:left="0" w:firstLine="0"/>
              <w:jc w:val="center"/>
              <w:rPr>
                <w:rFonts w:ascii="Times New Roman" w:hAnsi="Times New Roman"/>
              </w:rPr>
            </w:pPr>
          </w:p>
        </w:tc>
        <w:tc>
          <w:tcPr>
            <w:tcW w:w="555" w:type="dxa"/>
          </w:tcPr>
          <w:p w14:paraId="3E3B006F" w14:textId="77777777" w:rsidR="00EC0747" w:rsidRPr="009C3BF7" w:rsidRDefault="00EC0747" w:rsidP="00076A4B">
            <w:pPr>
              <w:pStyle w:val="BodyTextIndent"/>
              <w:spacing w:before="20" w:after="20"/>
              <w:ind w:left="0" w:firstLine="0"/>
              <w:jc w:val="center"/>
              <w:rPr>
                <w:rFonts w:ascii="Times New Roman" w:hAnsi="Times New Roman"/>
              </w:rPr>
            </w:pPr>
            <w:r w:rsidRPr="009C3BF7">
              <w:rPr>
                <w:rFonts w:ascii="Times New Roman" w:hAnsi="Times New Roman"/>
              </w:rPr>
              <w:t>T</w:t>
            </w:r>
          </w:p>
        </w:tc>
      </w:tr>
    </w:tbl>
    <w:p w14:paraId="3D177060" w14:textId="77777777" w:rsidR="00EC0747" w:rsidRPr="009C3BF7" w:rsidRDefault="0003436E" w:rsidP="00076A4B">
      <w:pPr>
        <w:pStyle w:val="BodyTextIndent"/>
        <w:spacing w:beforeLines="120" w:before="288" w:afterLines="60" w:after="144"/>
        <w:ind w:left="709" w:firstLine="0"/>
        <w:jc w:val="center"/>
        <w:rPr>
          <w:rFonts w:ascii="Times New Roman" w:hAnsi="Times New Roman"/>
        </w:rPr>
      </w:pPr>
      <w:r w:rsidRPr="009C3BF7">
        <w:rPr>
          <w:rFonts w:ascii="Times New Roman" w:hAnsi="Times New Roman"/>
        </w:rPr>
        <w:t>T là mẫu được thử</w:t>
      </w:r>
    </w:p>
    <w:p w14:paraId="473EE346" w14:textId="77777777" w:rsidR="008342C1" w:rsidRDefault="00EC0747" w:rsidP="00076A4B">
      <w:pPr>
        <w:pStyle w:val="BodyTextIndent"/>
        <w:spacing w:beforeLines="120" w:before="288" w:afterLines="60" w:after="144"/>
        <w:ind w:left="709" w:firstLine="0"/>
        <w:rPr>
          <w:rFonts w:ascii="Times New Roman" w:hAnsi="Times New Roman"/>
        </w:rPr>
      </w:pPr>
      <w:r w:rsidRPr="009C3BF7">
        <w:rPr>
          <w:rFonts w:ascii="Times New Roman" w:hAnsi="Times New Roman"/>
        </w:rPr>
        <w:tab/>
      </w:r>
      <w:r w:rsidR="00354B7E" w:rsidRPr="009C3BF7">
        <w:rPr>
          <w:rFonts w:ascii="Times New Roman" w:hAnsi="Times New Roman"/>
        </w:rPr>
        <w:t xml:space="preserve"> Chi tiết hơn được mô tả trong ICH Q1D.</w:t>
      </w:r>
    </w:p>
    <w:p w14:paraId="52A1CA72" w14:textId="77777777" w:rsidR="008342C1" w:rsidRDefault="008342C1" w:rsidP="008342C1">
      <w:pPr>
        <w:pStyle w:val="BodyTextIndent"/>
        <w:ind w:left="720" w:hanging="720"/>
        <w:rPr>
          <w:rFonts w:ascii="Times New Roman" w:hAnsi="Times New Roman"/>
        </w:rPr>
      </w:pPr>
    </w:p>
    <w:p w14:paraId="23E06556" w14:textId="77777777" w:rsidR="00EC0747" w:rsidRPr="009C3BF7" w:rsidRDefault="00EC0747" w:rsidP="009C3BF7">
      <w:pPr>
        <w:tabs>
          <w:tab w:val="left" w:pos="720"/>
        </w:tabs>
        <w:ind w:left="720" w:hanging="720"/>
        <w:jc w:val="both"/>
        <w:rPr>
          <w:b/>
          <w:bCs/>
          <w:sz w:val="28"/>
          <w:szCs w:val="28"/>
        </w:rPr>
      </w:pPr>
      <w:r w:rsidRPr="009C3BF7">
        <w:rPr>
          <w:sz w:val="28"/>
          <w:szCs w:val="28"/>
        </w:rPr>
        <w:br w:type="page"/>
      </w:r>
      <w:r w:rsidR="008342C1">
        <w:rPr>
          <w:b/>
          <w:sz w:val="28"/>
          <w:szCs w:val="28"/>
        </w:rPr>
        <w:t>5.4</w:t>
      </w:r>
      <w:r w:rsidR="00354B7E" w:rsidRPr="009C3BF7">
        <w:rPr>
          <w:b/>
          <w:sz w:val="28"/>
          <w:szCs w:val="28"/>
        </w:rPr>
        <w:t>.</w:t>
      </w:r>
      <w:r w:rsidR="00B21C0C" w:rsidRPr="009C3BF7">
        <w:rPr>
          <w:b/>
          <w:sz w:val="28"/>
          <w:szCs w:val="28"/>
        </w:rPr>
        <w:tab/>
      </w:r>
      <w:r w:rsidR="00354B7E" w:rsidRPr="009C3BF7">
        <w:rPr>
          <w:b/>
          <w:sz w:val="28"/>
          <w:szCs w:val="28"/>
        </w:rPr>
        <w:t>Ví dụ về kiểu, độ dày và hệ số thấm của nguyên liệu làm bao bì trình bày trong bảng 1 và khả năng thâm hơi nước</w:t>
      </w:r>
      <w:r w:rsidR="006B780D" w:rsidRPr="009C3BF7">
        <w:rPr>
          <w:b/>
          <w:sz w:val="28"/>
          <w:szCs w:val="28"/>
        </w:rPr>
        <w:t xml:space="preserve"> </w:t>
      </w:r>
      <w:r w:rsidR="00354B7E" w:rsidRPr="009C3BF7">
        <w:rPr>
          <w:b/>
          <w:sz w:val="28"/>
          <w:szCs w:val="28"/>
        </w:rPr>
        <w:t xml:space="preserve">của </w:t>
      </w:r>
      <w:r w:rsidR="00354B7E" w:rsidRPr="009C3BF7">
        <w:rPr>
          <w:b/>
          <w:bCs/>
          <w:sz w:val="28"/>
          <w:szCs w:val="28"/>
        </w:rPr>
        <w:t>các loại nguyên liệu bao bì khác nhau được trình bày trong hình 1.</w:t>
      </w:r>
    </w:p>
    <w:p w14:paraId="729C599F" w14:textId="77777777" w:rsidR="00354B7E" w:rsidRPr="00076A4B" w:rsidRDefault="00354B7E" w:rsidP="00076A4B">
      <w:pPr>
        <w:pStyle w:val="BodyTextIndent"/>
        <w:spacing w:beforeLines="120" w:before="288" w:afterLines="60" w:after="144"/>
        <w:ind w:left="709" w:firstLine="0"/>
        <w:rPr>
          <w:rFonts w:ascii="Times New Roman" w:hAnsi="Times New Roman"/>
        </w:rPr>
      </w:pPr>
      <w:r w:rsidRPr="00076A4B">
        <w:rPr>
          <w:rFonts w:ascii="Times New Roman" w:hAnsi="Times New Roman"/>
          <w:bCs/>
        </w:rPr>
        <w:t xml:space="preserve">Bảng 1. </w:t>
      </w:r>
      <w:r w:rsidRPr="00076A4B">
        <w:rPr>
          <w:rFonts w:ascii="Times New Roman" w:hAnsi="Times New Roman"/>
        </w:rPr>
        <w:t>Ví dụ về kiểu, độ dày và hệ số thấm của nguyên liệu làm bao bì</w:t>
      </w:r>
    </w:p>
    <w:tbl>
      <w:tblPr>
        <w:tblStyle w:val="TableGrid"/>
        <w:tblW w:w="10060" w:type="dxa"/>
        <w:jc w:val="center"/>
        <w:tblLayout w:type="fixed"/>
        <w:tblCellMar>
          <w:left w:w="0" w:type="dxa"/>
          <w:right w:w="0" w:type="dxa"/>
        </w:tblCellMar>
        <w:tblLook w:val="01E0" w:firstRow="1" w:lastRow="1" w:firstColumn="1" w:lastColumn="1" w:noHBand="0" w:noVBand="0"/>
      </w:tblPr>
      <w:tblGrid>
        <w:gridCol w:w="540"/>
        <w:gridCol w:w="2160"/>
        <w:gridCol w:w="1690"/>
        <w:gridCol w:w="1559"/>
        <w:gridCol w:w="1417"/>
        <w:gridCol w:w="1418"/>
        <w:gridCol w:w="1276"/>
      </w:tblGrid>
      <w:tr w:rsidR="004C2B97" w:rsidRPr="00076A4B" w14:paraId="1804ABE3" w14:textId="77777777" w:rsidTr="00EB2421">
        <w:trPr>
          <w:trHeight w:val="254"/>
          <w:jc w:val="center"/>
        </w:trPr>
        <w:tc>
          <w:tcPr>
            <w:tcW w:w="540" w:type="dxa"/>
            <w:vMerge w:val="restart"/>
            <w:vAlign w:val="center"/>
          </w:tcPr>
          <w:p w14:paraId="7327309B" w14:textId="77777777" w:rsidR="004C2B97" w:rsidRPr="00076A4B" w:rsidRDefault="004C2B97" w:rsidP="00EB2421">
            <w:pPr>
              <w:jc w:val="center"/>
              <w:rPr>
                <w:b/>
                <w:bCs/>
                <w:sz w:val="28"/>
                <w:szCs w:val="28"/>
              </w:rPr>
            </w:pPr>
            <w:r w:rsidRPr="00076A4B">
              <w:rPr>
                <w:b/>
                <w:bCs/>
                <w:sz w:val="28"/>
                <w:szCs w:val="28"/>
              </w:rPr>
              <w:t>TT</w:t>
            </w:r>
          </w:p>
        </w:tc>
        <w:tc>
          <w:tcPr>
            <w:tcW w:w="2160" w:type="dxa"/>
            <w:vMerge w:val="restart"/>
            <w:vAlign w:val="center"/>
          </w:tcPr>
          <w:p w14:paraId="41809049" w14:textId="77777777" w:rsidR="004C2B97" w:rsidRPr="00076A4B" w:rsidRDefault="004C2B97" w:rsidP="00EB2421">
            <w:pPr>
              <w:jc w:val="center"/>
              <w:rPr>
                <w:b/>
                <w:sz w:val="28"/>
                <w:szCs w:val="28"/>
              </w:rPr>
            </w:pPr>
            <w:r w:rsidRPr="00076A4B">
              <w:rPr>
                <w:b/>
                <w:bCs/>
                <w:sz w:val="28"/>
                <w:szCs w:val="28"/>
              </w:rPr>
              <w:t>Nguyên li</w:t>
            </w:r>
            <w:r w:rsidRPr="00076A4B">
              <w:rPr>
                <w:b/>
                <w:sz w:val="28"/>
                <w:szCs w:val="28"/>
              </w:rPr>
              <w:t>ệu</w:t>
            </w:r>
          </w:p>
        </w:tc>
        <w:tc>
          <w:tcPr>
            <w:tcW w:w="1690" w:type="dxa"/>
            <w:vMerge w:val="restart"/>
            <w:vAlign w:val="center"/>
          </w:tcPr>
          <w:p w14:paraId="7C2C2299" w14:textId="77777777" w:rsidR="004C2B97" w:rsidRPr="00076A4B" w:rsidRDefault="004C2B97" w:rsidP="00EB2421">
            <w:pPr>
              <w:jc w:val="center"/>
              <w:rPr>
                <w:b/>
                <w:sz w:val="28"/>
                <w:szCs w:val="28"/>
              </w:rPr>
            </w:pPr>
            <w:r w:rsidRPr="00076A4B">
              <w:rPr>
                <w:b/>
                <w:bCs/>
                <w:sz w:val="28"/>
                <w:szCs w:val="28"/>
              </w:rPr>
              <w:t>Đ</w:t>
            </w:r>
            <w:r w:rsidRPr="00076A4B">
              <w:rPr>
                <w:b/>
                <w:sz w:val="28"/>
                <w:szCs w:val="28"/>
              </w:rPr>
              <w:t>ộ dày</w:t>
            </w:r>
          </w:p>
        </w:tc>
        <w:tc>
          <w:tcPr>
            <w:tcW w:w="1559" w:type="dxa"/>
            <w:vMerge w:val="restart"/>
            <w:vAlign w:val="center"/>
          </w:tcPr>
          <w:p w14:paraId="44383EDE" w14:textId="77777777" w:rsidR="004C2B97" w:rsidRPr="00076A4B" w:rsidRDefault="004C2B97" w:rsidP="00EB2421">
            <w:pPr>
              <w:jc w:val="center"/>
              <w:rPr>
                <w:b/>
                <w:sz w:val="28"/>
                <w:szCs w:val="28"/>
              </w:rPr>
            </w:pPr>
            <w:r w:rsidRPr="00076A4B">
              <w:rPr>
                <w:b/>
                <w:bCs/>
                <w:sz w:val="28"/>
                <w:szCs w:val="28"/>
              </w:rPr>
              <w:t>Đ</w:t>
            </w:r>
            <w:r w:rsidRPr="00076A4B">
              <w:rPr>
                <w:b/>
                <w:sz w:val="28"/>
                <w:szCs w:val="28"/>
              </w:rPr>
              <w:t>ộ dày</w:t>
            </w:r>
          </w:p>
          <w:p w14:paraId="3CD0AB15" w14:textId="77777777" w:rsidR="004C2B97" w:rsidRPr="00076A4B" w:rsidRDefault="004C2B97" w:rsidP="00EB2421">
            <w:pPr>
              <w:jc w:val="center"/>
              <w:rPr>
                <w:b/>
                <w:sz w:val="28"/>
                <w:szCs w:val="28"/>
              </w:rPr>
            </w:pPr>
            <w:r w:rsidRPr="00076A4B">
              <w:rPr>
                <w:b/>
                <w:sz w:val="28"/>
                <w:szCs w:val="28"/>
              </w:rPr>
              <w:t>thường dùng (</w:t>
            </w:r>
            <w:r w:rsidRPr="00076A4B">
              <w:rPr>
                <w:b/>
                <w:bCs/>
                <w:sz w:val="28"/>
                <w:szCs w:val="28"/>
              </w:rPr>
              <w:t>µm)</w:t>
            </w:r>
          </w:p>
        </w:tc>
        <w:tc>
          <w:tcPr>
            <w:tcW w:w="2835" w:type="dxa"/>
            <w:gridSpan w:val="2"/>
            <w:vAlign w:val="center"/>
          </w:tcPr>
          <w:p w14:paraId="2C4015B4" w14:textId="064B2E43" w:rsidR="004C2B97" w:rsidRPr="00076A4B" w:rsidRDefault="004C2B97" w:rsidP="00EB2421">
            <w:pPr>
              <w:jc w:val="center"/>
              <w:rPr>
                <w:b/>
                <w:sz w:val="28"/>
                <w:szCs w:val="28"/>
              </w:rPr>
            </w:pPr>
            <w:r w:rsidRPr="00076A4B">
              <w:rPr>
                <w:b/>
                <w:bCs/>
                <w:sz w:val="28"/>
                <w:szCs w:val="28"/>
              </w:rPr>
              <w:t xml:space="preserve">Tiêu chuẩn về </w:t>
            </w:r>
            <w:r>
              <w:rPr>
                <w:b/>
                <w:bCs/>
                <w:sz w:val="28"/>
                <w:szCs w:val="28"/>
              </w:rPr>
              <w:br/>
            </w:r>
            <w:r w:rsidRPr="00076A4B">
              <w:rPr>
                <w:b/>
                <w:bCs/>
                <w:sz w:val="28"/>
                <w:szCs w:val="28"/>
              </w:rPr>
              <w:t>khả năng</w:t>
            </w:r>
            <w:r>
              <w:rPr>
                <w:b/>
                <w:bCs/>
                <w:sz w:val="28"/>
                <w:szCs w:val="28"/>
              </w:rPr>
              <w:t xml:space="preserve"> </w:t>
            </w:r>
            <w:r w:rsidRPr="00076A4B">
              <w:rPr>
                <w:b/>
                <w:bCs/>
                <w:sz w:val="28"/>
                <w:szCs w:val="28"/>
              </w:rPr>
              <w:t>thấm</w:t>
            </w:r>
          </w:p>
        </w:tc>
        <w:tc>
          <w:tcPr>
            <w:tcW w:w="1276" w:type="dxa"/>
            <w:vMerge w:val="restart"/>
            <w:vAlign w:val="center"/>
          </w:tcPr>
          <w:p w14:paraId="318D6266" w14:textId="7C46B49B" w:rsidR="004C2B97" w:rsidRPr="00076A4B" w:rsidRDefault="004C2B97" w:rsidP="004C2B97">
            <w:pPr>
              <w:jc w:val="center"/>
              <w:rPr>
                <w:b/>
                <w:sz w:val="28"/>
                <w:szCs w:val="28"/>
              </w:rPr>
            </w:pPr>
            <w:r w:rsidRPr="00076A4B">
              <w:rPr>
                <w:b/>
                <w:bCs/>
                <w:sz w:val="28"/>
                <w:szCs w:val="28"/>
              </w:rPr>
              <w:t>Khả năng chịu nhi</w:t>
            </w:r>
            <w:r w:rsidRPr="00076A4B">
              <w:rPr>
                <w:b/>
                <w:sz w:val="28"/>
                <w:szCs w:val="28"/>
              </w:rPr>
              <w:t>ệt</w:t>
            </w:r>
          </w:p>
        </w:tc>
      </w:tr>
      <w:tr w:rsidR="004C2B97" w:rsidRPr="00076A4B" w14:paraId="15C530B5" w14:textId="77777777" w:rsidTr="00000126">
        <w:trPr>
          <w:trHeight w:val="277"/>
          <w:jc w:val="center"/>
        </w:trPr>
        <w:tc>
          <w:tcPr>
            <w:tcW w:w="540" w:type="dxa"/>
            <w:vMerge/>
            <w:vAlign w:val="center"/>
          </w:tcPr>
          <w:p w14:paraId="0642EC39" w14:textId="77777777" w:rsidR="004C2B97" w:rsidRPr="00076A4B" w:rsidRDefault="004C2B97" w:rsidP="00EB2421">
            <w:pPr>
              <w:tabs>
                <w:tab w:val="center" w:pos="4320"/>
                <w:tab w:val="right" w:pos="8640"/>
              </w:tabs>
              <w:jc w:val="center"/>
              <w:rPr>
                <w:b/>
                <w:bCs/>
                <w:sz w:val="28"/>
                <w:szCs w:val="28"/>
              </w:rPr>
            </w:pPr>
          </w:p>
        </w:tc>
        <w:tc>
          <w:tcPr>
            <w:tcW w:w="2160" w:type="dxa"/>
            <w:vMerge/>
            <w:vAlign w:val="center"/>
          </w:tcPr>
          <w:p w14:paraId="506D087E" w14:textId="77777777" w:rsidR="004C2B97" w:rsidRPr="00076A4B" w:rsidRDefault="004C2B97" w:rsidP="00EB2421">
            <w:pPr>
              <w:tabs>
                <w:tab w:val="center" w:pos="4320"/>
                <w:tab w:val="right" w:pos="8640"/>
              </w:tabs>
              <w:jc w:val="center"/>
              <w:rPr>
                <w:b/>
                <w:bCs/>
                <w:sz w:val="28"/>
                <w:szCs w:val="28"/>
              </w:rPr>
            </w:pPr>
          </w:p>
        </w:tc>
        <w:tc>
          <w:tcPr>
            <w:tcW w:w="1690" w:type="dxa"/>
            <w:vMerge/>
            <w:vAlign w:val="center"/>
          </w:tcPr>
          <w:p w14:paraId="01EBB60D" w14:textId="77777777" w:rsidR="004C2B97" w:rsidRPr="00076A4B" w:rsidRDefault="004C2B97" w:rsidP="00EB2421">
            <w:pPr>
              <w:tabs>
                <w:tab w:val="center" w:pos="4320"/>
                <w:tab w:val="right" w:pos="8640"/>
              </w:tabs>
              <w:jc w:val="center"/>
              <w:rPr>
                <w:b/>
                <w:bCs/>
                <w:sz w:val="28"/>
                <w:szCs w:val="28"/>
              </w:rPr>
            </w:pPr>
          </w:p>
        </w:tc>
        <w:tc>
          <w:tcPr>
            <w:tcW w:w="1559" w:type="dxa"/>
            <w:vMerge/>
            <w:vAlign w:val="center"/>
          </w:tcPr>
          <w:p w14:paraId="4AB3AFE4" w14:textId="77777777" w:rsidR="004C2B97" w:rsidRPr="00076A4B" w:rsidRDefault="004C2B97" w:rsidP="00EB2421">
            <w:pPr>
              <w:tabs>
                <w:tab w:val="center" w:pos="4320"/>
                <w:tab w:val="right" w:pos="8640"/>
              </w:tabs>
              <w:jc w:val="center"/>
              <w:rPr>
                <w:b/>
                <w:bCs/>
                <w:sz w:val="28"/>
                <w:szCs w:val="28"/>
              </w:rPr>
            </w:pPr>
          </w:p>
        </w:tc>
        <w:tc>
          <w:tcPr>
            <w:tcW w:w="1417" w:type="dxa"/>
            <w:vAlign w:val="center"/>
          </w:tcPr>
          <w:p w14:paraId="6A6FAD3F" w14:textId="2A6FBA0B" w:rsidR="004C2B97" w:rsidRPr="00EB2421" w:rsidRDefault="004C2B97" w:rsidP="00EB2421">
            <w:pPr>
              <w:jc w:val="center"/>
              <w:rPr>
                <w:bCs/>
                <w:sz w:val="28"/>
                <w:szCs w:val="28"/>
              </w:rPr>
            </w:pPr>
            <w:r w:rsidRPr="00EB2421">
              <w:rPr>
                <w:bCs/>
                <w:sz w:val="28"/>
                <w:szCs w:val="28"/>
              </w:rPr>
              <w:t>Ở 23</w:t>
            </w:r>
            <w:ins w:id="192" w:author="Nguyen Tran. Linh" w:date="2022-06-21T14:42:00Z">
              <w:r w:rsidR="00A21AD4">
                <w:rPr>
                  <w:bCs/>
                  <w:sz w:val="28"/>
                  <w:szCs w:val="28"/>
                </w:rPr>
                <w:t xml:space="preserve"> </w:t>
              </w:r>
            </w:ins>
            <w:r w:rsidRPr="00EB2421">
              <w:rPr>
                <w:bCs/>
                <w:sz w:val="28"/>
                <w:szCs w:val="28"/>
                <w:vertAlign w:val="superscript"/>
              </w:rPr>
              <w:t>o</w:t>
            </w:r>
            <w:r w:rsidRPr="00EB2421">
              <w:rPr>
                <w:bCs/>
                <w:sz w:val="28"/>
                <w:szCs w:val="28"/>
              </w:rPr>
              <w:t>C/ 85% RH  (g/m</w:t>
            </w:r>
            <w:r w:rsidRPr="00EB2421">
              <w:rPr>
                <w:bCs/>
                <w:sz w:val="28"/>
                <w:szCs w:val="28"/>
                <w:vertAlign w:val="superscript"/>
              </w:rPr>
              <w:t>2</w:t>
            </w:r>
            <w:r w:rsidRPr="00EB2421">
              <w:rPr>
                <w:bCs/>
                <w:sz w:val="28"/>
                <w:szCs w:val="28"/>
              </w:rPr>
              <w:t>.ngày)</w:t>
            </w:r>
          </w:p>
        </w:tc>
        <w:tc>
          <w:tcPr>
            <w:tcW w:w="1418" w:type="dxa"/>
            <w:vAlign w:val="center"/>
          </w:tcPr>
          <w:p w14:paraId="59563E8D" w14:textId="1B40FA9C" w:rsidR="004C2B97" w:rsidRPr="00EB2421" w:rsidRDefault="004C2B97" w:rsidP="00EB2421">
            <w:pPr>
              <w:jc w:val="center"/>
              <w:rPr>
                <w:bCs/>
                <w:sz w:val="28"/>
                <w:szCs w:val="28"/>
              </w:rPr>
            </w:pPr>
            <w:r w:rsidRPr="00EB2421">
              <w:rPr>
                <w:bCs/>
                <w:sz w:val="28"/>
                <w:szCs w:val="28"/>
              </w:rPr>
              <w:t>Ở 38</w:t>
            </w:r>
            <w:ins w:id="193" w:author="Nguyen Tran. Linh" w:date="2022-06-21T14:42:00Z">
              <w:r w:rsidR="00A21AD4">
                <w:rPr>
                  <w:bCs/>
                  <w:sz w:val="28"/>
                  <w:szCs w:val="28"/>
                </w:rPr>
                <w:t xml:space="preserve"> </w:t>
              </w:r>
            </w:ins>
            <w:r w:rsidRPr="00EB2421">
              <w:rPr>
                <w:bCs/>
                <w:sz w:val="28"/>
                <w:szCs w:val="28"/>
                <w:vertAlign w:val="superscript"/>
              </w:rPr>
              <w:t>o</w:t>
            </w:r>
            <w:r w:rsidRPr="00EB2421">
              <w:rPr>
                <w:bCs/>
                <w:sz w:val="28"/>
                <w:szCs w:val="28"/>
              </w:rPr>
              <w:t>C/</w:t>
            </w:r>
            <w:r w:rsidRPr="00EB2421">
              <w:rPr>
                <w:bCs/>
                <w:sz w:val="28"/>
                <w:szCs w:val="28"/>
              </w:rPr>
              <w:br/>
              <w:t>90% RH</w:t>
            </w:r>
          </w:p>
          <w:p w14:paraId="5CAA79F1" w14:textId="77777777" w:rsidR="004C2B97" w:rsidRPr="00EB2421" w:rsidRDefault="004C2B97" w:rsidP="00EB2421">
            <w:pPr>
              <w:jc w:val="center"/>
              <w:rPr>
                <w:bCs/>
                <w:sz w:val="28"/>
                <w:szCs w:val="28"/>
              </w:rPr>
            </w:pPr>
            <w:r w:rsidRPr="00EB2421">
              <w:rPr>
                <w:bCs/>
                <w:sz w:val="28"/>
                <w:szCs w:val="28"/>
              </w:rPr>
              <w:t>(g/m</w:t>
            </w:r>
            <w:r w:rsidRPr="00EB2421">
              <w:rPr>
                <w:bCs/>
                <w:sz w:val="28"/>
                <w:szCs w:val="28"/>
                <w:vertAlign w:val="superscript"/>
              </w:rPr>
              <w:t>2</w:t>
            </w:r>
            <w:r w:rsidRPr="00EB2421">
              <w:rPr>
                <w:bCs/>
                <w:sz w:val="28"/>
                <w:szCs w:val="28"/>
              </w:rPr>
              <w:t>.ngày)</w:t>
            </w:r>
          </w:p>
        </w:tc>
        <w:tc>
          <w:tcPr>
            <w:tcW w:w="1276" w:type="dxa"/>
            <w:vMerge/>
            <w:vAlign w:val="center"/>
          </w:tcPr>
          <w:p w14:paraId="41347DA6" w14:textId="77777777" w:rsidR="004C2B97" w:rsidRPr="00076A4B" w:rsidRDefault="004C2B97" w:rsidP="00EB2421">
            <w:pPr>
              <w:jc w:val="center"/>
              <w:rPr>
                <w:b/>
                <w:bCs/>
                <w:sz w:val="28"/>
                <w:szCs w:val="28"/>
              </w:rPr>
            </w:pPr>
          </w:p>
        </w:tc>
      </w:tr>
      <w:tr w:rsidR="00EA066B" w:rsidRPr="00076A4B" w14:paraId="51FD07CA" w14:textId="77777777" w:rsidTr="00000126">
        <w:trPr>
          <w:jc w:val="center"/>
        </w:trPr>
        <w:tc>
          <w:tcPr>
            <w:tcW w:w="540" w:type="dxa"/>
          </w:tcPr>
          <w:p w14:paraId="48EA5CB4" w14:textId="77777777" w:rsidR="00EA066B" w:rsidRPr="00076A4B" w:rsidRDefault="00EA066B" w:rsidP="00EB2421">
            <w:pPr>
              <w:jc w:val="center"/>
              <w:rPr>
                <w:bCs/>
                <w:sz w:val="28"/>
                <w:szCs w:val="28"/>
              </w:rPr>
            </w:pPr>
            <w:r w:rsidRPr="00076A4B">
              <w:rPr>
                <w:bCs/>
                <w:sz w:val="28"/>
                <w:szCs w:val="28"/>
              </w:rPr>
              <w:t>1</w:t>
            </w:r>
          </w:p>
        </w:tc>
        <w:tc>
          <w:tcPr>
            <w:tcW w:w="2160" w:type="dxa"/>
          </w:tcPr>
          <w:p w14:paraId="61F35422" w14:textId="77777777" w:rsidR="00EA066B" w:rsidRPr="00076A4B" w:rsidRDefault="00EA066B" w:rsidP="00EB2421">
            <w:pPr>
              <w:rPr>
                <w:b/>
                <w:bCs/>
                <w:sz w:val="28"/>
                <w:szCs w:val="28"/>
              </w:rPr>
            </w:pPr>
            <w:r w:rsidRPr="00076A4B">
              <w:rPr>
                <w:b/>
                <w:bCs/>
                <w:sz w:val="28"/>
                <w:szCs w:val="28"/>
              </w:rPr>
              <w:t>PVC</w:t>
            </w:r>
          </w:p>
          <w:p w14:paraId="4EEF8806" w14:textId="77777777" w:rsidR="00EA066B" w:rsidRPr="00076A4B" w:rsidRDefault="00EA066B" w:rsidP="00EB2421">
            <w:pPr>
              <w:rPr>
                <w:sz w:val="28"/>
                <w:szCs w:val="28"/>
              </w:rPr>
            </w:pPr>
            <w:r w:rsidRPr="00076A4B">
              <w:rPr>
                <w:bCs/>
                <w:sz w:val="28"/>
                <w:szCs w:val="28"/>
              </w:rPr>
              <w:t>(Polivinyl cl</w:t>
            </w:r>
            <w:r w:rsidRPr="00076A4B">
              <w:rPr>
                <w:sz w:val="28"/>
                <w:szCs w:val="28"/>
              </w:rPr>
              <w:t>orid)</w:t>
            </w:r>
          </w:p>
        </w:tc>
        <w:tc>
          <w:tcPr>
            <w:tcW w:w="1690" w:type="dxa"/>
          </w:tcPr>
          <w:p w14:paraId="564228B1" w14:textId="77777777" w:rsidR="00EA066B" w:rsidRPr="00076A4B" w:rsidRDefault="00EA066B" w:rsidP="00EB2421">
            <w:pPr>
              <w:jc w:val="center"/>
              <w:rPr>
                <w:bCs/>
                <w:sz w:val="28"/>
                <w:szCs w:val="28"/>
              </w:rPr>
            </w:pPr>
            <w:r w:rsidRPr="00076A4B">
              <w:rPr>
                <w:bCs/>
                <w:sz w:val="28"/>
                <w:szCs w:val="28"/>
              </w:rPr>
              <w:t>250 µm</w:t>
            </w:r>
          </w:p>
        </w:tc>
        <w:tc>
          <w:tcPr>
            <w:tcW w:w="1559" w:type="dxa"/>
          </w:tcPr>
          <w:p w14:paraId="431FF853" w14:textId="77777777" w:rsidR="00EA066B" w:rsidRPr="00076A4B" w:rsidRDefault="00EA066B" w:rsidP="00EB2421">
            <w:pPr>
              <w:jc w:val="center"/>
              <w:rPr>
                <w:bCs/>
                <w:sz w:val="28"/>
                <w:szCs w:val="28"/>
              </w:rPr>
            </w:pPr>
            <w:r w:rsidRPr="00076A4B">
              <w:rPr>
                <w:bCs/>
                <w:sz w:val="28"/>
                <w:szCs w:val="28"/>
              </w:rPr>
              <w:t>200-250 µm</w:t>
            </w:r>
          </w:p>
        </w:tc>
        <w:tc>
          <w:tcPr>
            <w:tcW w:w="1417" w:type="dxa"/>
          </w:tcPr>
          <w:p w14:paraId="3C8662D1" w14:textId="77777777" w:rsidR="00EA066B" w:rsidRPr="00076A4B" w:rsidRDefault="00EA066B" w:rsidP="00EB2421">
            <w:pPr>
              <w:jc w:val="center"/>
              <w:rPr>
                <w:bCs/>
                <w:sz w:val="28"/>
                <w:szCs w:val="28"/>
              </w:rPr>
            </w:pPr>
            <w:r w:rsidRPr="00076A4B">
              <w:rPr>
                <w:bCs/>
                <w:sz w:val="28"/>
                <w:szCs w:val="28"/>
              </w:rPr>
              <w:t>1,6-1,8</w:t>
            </w:r>
          </w:p>
        </w:tc>
        <w:tc>
          <w:tcPr>
            <w:tcW w:w="1418" w:type="dxa"/>
          </w:tcPr>
          <w:p w14:paraId="0A89BD87" w14:textId="77777777" w:rsidR="00EA066B" w:rsidRPr="00076A4B" w:rsidRDefault="00EA066B" w:rsidP="00EB2421">
            <w:pPr>
              <w:jc w:val="center"/>
              <w:rPr>
                <w:bCs/>
                <w:sz w:val="28"/>
                <w:szCs w:val="28"/>
              </w:rPr>
            </w:pPr>
            <w:r w:rsidRPr="00076A4B">
              <w:rPr>
                <w:bCs/>
                <w:sz w:val="28"/>
                <w:szCs w:val="28"/>
              </w:rPr>
              <w:t>3,0-3,2</w:t>
            </w:r>
          </w:p>
        </w:tc>
        <w:tc>
          <w:tcPr>
            <w:tcW w:w="1276" w:type="dxa"/>
          </w:tcPr>
          <w:p w14:paraId="61389019" w14:textId="77777777" w:rsidR="00EA066B" w:rsidRPr="00076A4B" w:rsidRDefault="00EA066B" w:rsidP="00EB2421">
            <w:pPr>
              <w:jc w:val="center"/>
              <w:rPr>
                <w:sz w:val="28"/>
                <w:szCs w:val="28"/>
              </w:rPr>
            </w:pPr>
            <w:r w:rsidRPr="00076A4B">
              <w:rPr>
                <w:bCs/>
                <w:sz w:val="28"/>
                <w:szCs w:val="28"/>
              </w:rPr>
              <w:t>T</w:t>
            </w:r>
            <w:r w:rsidRPr="00076A4B">
              <w:rPr>
                <w:sz w:val="28"/>
                <w:szCs w:val="28"/>
              </w:rPr>
              <w:t>ốt</w:t>
            </w:r>
          </w:p>
        </w:tc>
      </w:tr>
      <w:tr w:rsidR="007F5DA9" w:rsidRPr="00076A4B" w14:paraId="7049C329" w14:textId="77777777" w:rsidTr="00000126">
        <w:trPr>
          <w:trHeight w:val="44"/>
          <w:jc w:val="center"/>
        </w:trPr>
        <w:tc>
          <w:tcPr>
            <w:tcW w:w="540" w:type="dxa"/>
            <w:vMerge w:val="restart"/>
          </w:tcPr>
          <w:p w14:paraId="7320C21F" w14:textId="77777777" w:rsidR="007F5DA9" w:rsidRPr="00076A4B" w:rsidRDefault="007F5DA9" w:rsidP="00EB2421">
            <w:pPr>
              <w:jc w:val="center"/>
              <w:rPr>
                <w:bCs/>
                <w:sz w:val="28"/>
                <w:szCs w:val="28"/>
              </w:rPr>
            </w:pPr>
            <w:r w:rsidRPr="00076A4B">
              <w:rPr>
                <w:bCs/>
                <w:sz w:val="28"/>
                <w:szCs w:val="28"/>
              </w:rPr>
              <w:t>2</w:t>
            </w:r>
          </w:p>
        </w:tc>
        <w:tc>
          <w:tcPr>
            <w:tcW w:w="2160" w:type="dxa"/>
            <w:vMerge w:val="restart"/>
          </w:tcPr>
          <w:p w14:paraId="4AC41520" w14:textId="77777777" w:rsidR="007F5DA9" w:rsidRPr="00076A4B" w:rsidRDefault="001A0624" w:rsidP="00EB2421">
            <w:pPr>
              <w:rPr>
                <w:b/>
                <w:bCs/>
                <w:sz w:val="28"/>
                <w:szCs w:val="28"/>
              </w:rPr>
            </w:pPr>
            <w:r w:rsidRPr="00076A4B">
              <w:rPr>
                <w:b/>
                <w:bCs/>
                <w:sz w:val="28"/>
                <w:szCs w:val="28"/>
              </w:rPr>
              <w:t>Duplex (</w:t>
            </w:r>
            <w:r w:rsidR="007F5DA9" w:rsidRPr="00076A4B">
              <w:rPr>
                <w:b/>
                <w:bCs/>
                <w:sz w:val="28"/>
                <w:szCs w:val="28"/>
              </w:rPr>
              <w:t>PVC+PVDC</w:t>
            </w:r>
            <w:r w:rsidRPr="00076A4B">
              <w:rPr>
                <w:b/>
                <w:bCs/>
                <w:sz w:val="28"/>
                <w:szCs w:val="28"/>
              </w:rPr>
              <w:t>)</w:t>
            </w:r>
          </w:p>
          <w:p w14:paraId="5F6B3BD3" w14:textId="77777777" w:rsidR="007F5DA9" w:rsidRPr="00076A4B" w:rsidRDefault="007F5DA9" w:rsidP="00EB2421">
            <w:pPr>
              <w:rPr>
                <w:sz w:val="28"/>
                <w:szCs w:val="28"/>
              </w:rPr>
            </w:pPr>
            <w:r w:rsidRPr="00076A4B">
              <w:rPr>
                <w:b/>
                <w:bCs/>
                <w:sz w:val="28"/>
                <w:szCs w:val="28"/>
              </w:rPr>
              <w:t>PVC</w:t>
            </w:r>
            <w:r w:rsidR="00000126">
              <w:rPr>
                <w:bCs/>
                <w:sz w:val="28"/>
                <w:szCs w:val="28"/>
              </w:rPr>
              <w:t xml:space="preserve"> (Polivinyl c</w:t>
            </w:r>
            <w:r w:rsidRPr="00076A4B">
              <w:rPr>
                <w:bCs/>
                <w:sz w:val="28"/>
                <w:szCs w:val="28"/>
              </w:rPr>
              <w:t>l</w:t>
            </w:r>
            <w:r w:rsidRPr="00076A4B">
              <w:rPr>
                <w:sz w:val="28"/>
                <w:szCs w:val="28"/>
              </w:rPr>
              <w:t>orid)</w:t>
            </w:r>
          </w:p>
          <w:p w14:paraId="2FE2E745" w14:textId="77777777" w:rsidR="007F5DA9" w:rsidRPr="00076A4B" w:rsidRDefault="007F5DA9" w:rsidP="00EB2421">
            <w:pPr>
              <w:rPr>
                <w:sz w:val="28"/>
                <w:szCs w:val="28"/>
              </w:rPr>
            </w:pPr>
            <w:r w:rsidRPr="00076A4B">
              <w:rPr>
                <w:b/>
                <w:sz w:val="28"/>
                <w:szCs w:val="28"/>
              </w:rPr>
              <w:t>PVDC</w:t>
            </w:r>
            <w:r w:rsidR="00000126">
              <w:rPr>
                <w:bCs/>
                <w:sz w:val="28"/>
                <w:szCs w:val="28"/>
              </w:rPr>
              <w:t xml:space="preserve"> (Polivinyliden c</w:t>
            </w:r>
            <w:r w:rsidRPr="00076A4B">
              <w:rPr>
                <w:bCs/>
                <w:sz w:val="28"/>
                <w:szCs w:val="28"/>
              </w:rPr>
              <w:t>l</w:t>
            </w:r>
            <w:r w:rsidRPr="00076A4B">
              <w:rPr>
                <w:sz w:val="28"/>
                <w:szCs w:val="28"/>
              </w:rPr>
              <w:t>orid)</w:t>
            </w:r>
          </w:p>
          <w:p w14:paraId="2ECEFED6" w14:textId="77777777" w:rsidR="007F5DA9" w:rsidRPr="00076A4B" w:rsidRDefault="007F5DA9" w:rsidP="00EB2421">
            <w:pPr>
              <w:tabs>
                <w:tab w:val="center" w:pos="4320"/>
                <w:tab w:val="right" w:pos="8640"/>
              </w:tabs>
              <w:rPr>
                <w:sz w:val="28"/>
                <w:szCs w:val="28"/>
              </w:rPr>
            </w:pPr>
          </w:p>
        </w:tc>
        <w:tc>
          <w:tcPr>
            <w:tcW w:w="1690" w:type="dxa"/>
          </w:tcPr>
          <w:p w14:paraId="56131721" w14:textId="77777777" w:rsidR="007F5DA9" w:rsidRPr="00076A4B" w:rsidRDefault="007F5DA9" w:rsidP="00EB2421">
            <w:pPr>
              <w:tabs>
                <w:tab w:val="center" w:pos="4320"/>
                <w:tab w:val="right" w:pos="8640"/>
              </w:tabs>
              <w:jc w:val="center"/>
              <w:rPr>
                <w:bCs/>
                <w:sz w:val="28"/>
                <w:szCs w:val="28"/>
              </w:rPr>
            </w:pPr>
          </w:p>
        </w:tc>
        <w:tc>
          <w:tcPr>
            <w:tcW w:w="1559" w:type="dxa"/>
          </w:tcPr>
          <w:p w14:paraId="356B4074" w14:textId="77777777" w:rsidR="007F5DA9" w:rsidRPr="00076A4B" w:rsidRDefault="007F5DA9" w:rsidP="00EB2421">
            <w:pPr>
              <w:jc w:val="center"/>
              <w:rPr>
                <w:bCs/>
                <w:sz w:val="28"/>
                <w:szCs w:val="28"/>
              </w:rPr>
            </w:pPr>
            <w:r w:rsidRPr="00076A4B">
              <w:rPr>
                <w:bCs/>
                <w:sz w:val="28"/>
                <w:szCs w:val="28"/>
              </w:rPr>
              <w:t>270 µm</w:t>
            </w:r>
          </w:p>
        </w:tc>
        <w:tc>
          <w:tcPr>
            <w:tcW w:w="2835" w:type="dxa"/>
            <w:gridSpan w:val="2"/>
          </w:tcPr>
          <w:p w14:paraId="6E947875" w14:textId="77777777" w:rsidR="007F5DA9" w:rsidRPr="00076A4B" w:rsidRDefault="007F5DA9" w:rsidP="00EB2421">
            <w:pPr>
              <w:tabs>
                <w:tab w:val="center" w:pos="4320"/>
                <w:tab w:val="right" w:pos="8640"/>
              </w:tabs>
              <w:jc w:val="center"/>
              <w:rPr>
                <w:bCs/>
                <w:sz w:val="28"/>
                <w:szCs w:val="28"/>
              </w:rPr>
            </w:pPr>
          </w:p>
        </w:tc>
        <w:tc>
          <w:tcPr>
            <w:tcW w:w="1276" w:type="dxa"/>
            <w:vMerge w:val="restart"/>
          </w:tcPr>
          <w:p w14:paraId="50DE03EF" w14:textId="77777777" w:rsidR="007F5DA9" w:rsidRPr="00076A4B" w:rsidRDefault="007F5DA9" w:rsidP="00EB2421">
            <w:pPr>
              <w:jc w:val="center"/>
              <w:rPr>
                <w:sz w:val="28"/>
                <w:szCs w:val="28"/>
              </w:rPr>
            </w:pPr>
            <w:r w:rsidRPr="00076A4B">
              <w:rPr>
                <w:bCs/>
                <w:sz w:val="28"/>
                <w:szCs w:val="28"/>
              </w:rPr>
              <w:t>T</w:t>
            </w:r>
            <w:r w:rsidR="007F02FB" w:rsidRPr="00076A4B">
              <w:rPr>
                <w:bCs/>
                <w:sz w:val="28"/>
                <w:szCs w:val="28"/>
              </w:rPr>
              <w:t>ốt</w:t>
            </w:r>
            <w:r w:rsidRPr="00076A4B">
              <w:rPr>
                <w:sz w:val="28"/>
                <w:szCs w:val="28"/>
              </w:rPr>
              <w:t>/</w:t>
            </w:r>
            <w:r w:rsidR="00000126">
              <w:rPr>
                <w:sz w:val="28"/>
                <w:szCs w:val="28"/>
              </w:rPr>
              <w:br/>
            </w:r>
            <w:r w:rsidR="007F02FB" w:rsidRPr="00076A4B">
              <w:rPr>
                <w:sz w:val="28"/>
                <w:szCs w:val="28"/>
              </w:rPr>
              <w:t>Xuất sắc</w:t>
            </w:r>
          </w:p>
        </w:tc>
      </w:tr>
      <w:tr w:rsidR="007F5DA9" w:rsidRPr="00076A4B" w14:paraId="5093D189" w14:textId="77777777" w:rsidTr="00000126">
        <w:trPr>
          <w:trHeight w:val="44"/>
          <w:jc w:val="center"/>
        </w:trPr>
        <w:tc>
          <w:tcPr>
            <w:tcW w:w="540" w:type="dxa"/>
            <w:vMerge/>
          </w:tcPr>
          <w:p w14:paraId="58D0E5D8" w14:textId="77777777" w:rsidR="007F5DA9" w:rsidRPr="00076A4B" w:rsidRDefault="007F5DA9" w:rsidP="00EB2421">
            <w:pPr>
              <w:tabs>
                <w:tab w:val="center" w:pos="4320"/>
                <w:tab w:val="right" w:pos="8640"/>
              </w:tabs>
              <w:jc w:val="center"/>
              <w:rPr>
                <w:bCs/>
                <w:sz w:val="28"/>
                <w:szCs w:val="28"/>
              </w:rPr>
            </w:pPr>
          </w:p>
        </w:tc>
        <w:tc>
          <w:tcPr>
            <w:tcW w:w="2160" w:type="dxa"/>
            <w:vMerge/>
          </w:tcPr>
          <w:p w14:paraId="610E6350" w14:textId="77777777" w:rsidR="007F5DA9" w:rsidRPr="00076A4B" w:rsidRDefault="007F5DA9" w:rsidP="00EB2421">
            <w:pPr>
              <w:tabs>
                <w:tab w:val="center" w:pos="4320"/>
                <w:tab w:val="right" w:pos="8640"/>
              </w:tabs>
              <w:rPr>
                <w:bCs/>
                <w:sz w:val="28"/>
                <w:szCs w:val="28"/>
              </w:rPr>
            </w:pPr>
          </w:p>
        </w:tc>
        <w:tc>
          <w:tcPr>
            <w:tcW w:w="1690" w:type="dxa"/>
          </w:tcPr>
          <w:p w14:paraId="0004D7B9" w14:textId="77777777" w:rsidR="007F5DA9" w:rsidRPr="00076A4B" w:rsidRDefault="007F5DA9" w:rsidP="00EB2421">
            <w:pPr>
              <w:jc w:val="center"/>
              <w:rPr>
                <w:bCs/>
                <w:sz w:val="28"/>
                <w:szCs w:val="28"/>
              </w:rPr>
            </w:pPr>
            <w:r w:rsidRPr="00076A4B">
              <w:rPr>
                <w:bCs/>
                <w:sz w:val="28"/>
                <w:szCs w:val="28"/>
              </w:rPr>
              <w:t>200</w:t>
            </w:r>
            <w:r w:rsidR="00E447A2" w:rsidRPr="00076A4B">
              <w:rPr>
                <w:bCs/>
                <w:sz w:val="28"/>
                <w:szCs w:val="28"/>
              </w:rPr>
              <w:t xml:space="preserve"> </w:t>
            </w:r>
            <w:r w:rsidRPr="00076A4B">
              <w:rPr>
                <w:bCs/>
                <w:sz w:val="28"/>
                <w:szCs w:val="28"/>
              </w:rPr>
              <w:t>-</w:t>
            </w:r>
            <w:r w:rsidR="00E447A2" w:rsidRPr="00076A4B">
              <w:rPr>
                <w:bCs/>
                <w:sz w:val="28"/>
                <w:szCs w:val="28"/>
              </w:rPr>
              <w:t xml:space="preserve"> </w:t>
            </w:r>
            <w:r w:rsidRPr="00076A4B">
              <w:rPr>
                <w:bCs/>
                <w:sz w:val="28"/>
                <w:szCs w:val="28"/>
              </w:rPr>
              <w:t>250 µm</w:t>
            </w:r>
          </w:p>
        </w:tc>
        <w:tc>
          <w:tcPr>
            <w:tcW w:w="4394" w:type="dxa"/>
            <w:gridSpan w:val="3"/>
          </w:tcPr>
          <w:p w14:paraId="54D477A6" w14:textId="77777777" w:rsidR="007F5DA9" w:rsidRPr="00076A4B" w:rsidRDefault="007F5DA9" w:rsidP="00EB2421">
            <w:pPr>
              <w:tabs>
                <w:tab w:val="center" w:pos="4320"/>
                <w:tab w:val="right" w:pos="8640"/>
              </w:tabs>
              <w:jc w:val="center"/>
              <w:rPr>
                <w:bCs/>
                <w:sz w:val="28"/>
                <w:szCs w:val="28"/>
              </w:rPr>
            </w:pPr>
          </w:p>
        </w:tc>
        <w:tc>
          <w:tcPr>
            <w:tcW w:w="1276" w:type="dxa"/>
            <w:vMerge/>
          </w:tcPr>
          <w:p w14:paraId="75FEF1EC" w14:textId="77777777" w:rsidR="007F5DA9" w:rsidRPr="00076A4B" w:rsidRDefault="007F5DA9" w:rsidP="00EB2421">
            <w:pPr>
              <w:tabs>
                <w:tab w:val="center" w:pos="4320"/>
                <w:tab w:val="right" w:pos="8640"/>
              </w:tabs>
              <w:jc w:val="center"/>
              <w:rPr>
                <w:bCs/>
                <w:sz w:val="28"/>
                <w:szCs w:val="28"/>
              </w:rPr>
            </w:pPr>
          </w:p>
        </w:tc>
      </w:tr>
      <w:tr w:rsidR="007F5DA9" w:rsidRPr="00076A4B" w14:paraId="1D6316E8" w14:textId="77777777" w:rsidTr="00000126">
        <w:trPr>
          <w:trHeight w:val="44"/>
          <w:jc w:val="center"/>
        </w:trPr>
        <w:tc>
          <w:tcPr>
            <w:tcW w:w="540" w:type="dxa"/>
            <w:vMerge/>
          </w:tcPr>
          <w:p w14:paraId="51DA56B3" w14:textId="77777777" w:rsidR="007F5DA9" w:rsidRPr="00076A4B" w:rsidRDefault="007F5DA9" w:rsidP="00EB2421">
            <w:pPr>
              <w:tabs>
                <w:tab w:val="center" w:pos="4320"/>
                <w:tab w:val="right" w:pos="8640"/>
              </w:tabs>
              <w:jc w:val="center"/>
              <w:rPr>
                <w:bCs/>
                <w:sz w:val="28"/>
                <w:szCs w:val="28"/>
              </w:rPr>
            </w:pPr>
          </w:p>
        </w:tc>
        <w:tc>
          <w:tcPr>
            <w:tcW w:w="2160" w:type="dxa"/>
            <w:vMerge/>
          </w:tcPr>
          <w:p w14:paraId="403CFA60" w14:textId="77777777" w:rsidR="007F5DA9" w:rsidRPr="00076A4B" w:rsidRDefault="007F5DA9" w:rsidP="00EB2421">
            <w:pPr>
              <w:tabs>
                <w:tab w:val="center" w:pos="4320"/>
                <w:tab w:val="right" w:pos="8640"/>
              </w:tabs>
              <w:rPr>
                <w:bCs/>
                <w:sz w:val="28"/>
                <w:szCs w:val="28"/>
              </w:rPr>
            </w:pPr>
          </w:p>
        </w:tc>
        <w:tc>
          <w:tcPr>
            <w:tcW w:w="1690" w:type="dxa"/>
            <w:vMerge w:val="restart"/>
          </w:tcPr>
          <w:p w14:paraId="7E5E1D8C" w14:textId="77777777" w:rsidR="007F5DA9" w:rsidRPr="00076A4B" w:rsidRDefault="007F5DA9" w:rsidP="00EB2421">
            <w:pPr>
              <w:jc w:val="center"/>
              <w:rPr>
                <w:sz w:val="28"/>
                <w:szCs w:val="28"/>
              </w:rPr>
            </w:pPr>
            <w:r w:rsidRPr="00076A4B">
              <w:rPr>
                <w:bCs/>
                <w:sz w:val="28"/>
                <w:szCs w:val="28"/>
              </w:rPr>
              <w:t xml:space="preserve">5 µm cho </w:t>
            </w:r>
            <w:r w:rsidR="00722A90" w:rsidRPr="00076A4B">
              <w:rPr>
                <w:bCs/>
                <w:sz w:val="28"/>
                <w:szCs w:val="28"/>
              </w:rPr>
              <w:t>bề rộng</w:t>
            </w:r>
            <w:r w:rsidRPr="00076A4B">
              <w:rPr>
                <w:bCs/>
                <w:sz w:val="28"/>
                <w:szCs w:val="28"/>
              </w:rPr>
              <w:t xml:space="preserve"> 10g/m</w:t>
            </w:r>
            <w:r w:rsidRPr="00076A4B">
              <w:rPr>
                <w:bCs/>
                <w:sz w:val="28"/>
                <w:szCs w:val="28"/>
                <w:vertAlign w:val="superscript"/>
              </w:rPr>
              <w:t>2</w:t>
            </w:r>
          </w:p>
          <w:p w14:paraId="7BA07A8B" w14:textId="77777777" w:rsidR="007F02FB" w:rsidRPr="00076A4B" w:rsidRDefault="007F02FB" w:rsidP="00EB2421">
            <w:pPr>
              <w:jc w:val="center"/>
              <w:rPr>
                <w:sz w:val="28"/>
                <w:szCs w:val="28"/>
              </w:rPr>
            </w:pPr>
            <w:r w:rsidRPr="00076A4B">
              <w:rPr>
                <w:sz w:val="28"/>
                <w:szCs w:val="28"/>
              </w:rPr>
              <w:t>(40-60-80 g/m</w:t>
            </w:r>
            <w:r w:rsidRPr="00076A4B">
              <w:rPr>
                <w:sz w:val="28"/>
                <w:szCs w:val="28"/>
                <w:vertAlign w:val="superscript"/>
              </w:rPr>
              <w:t>2</w:t>
            </w:r>
            <w:r w:rsidRPr="00076A4B">
              <w:rPr>
                <w:sz w:val="28"/>
                <w:szCs w:val="28"/>
              </w:rPr>
              <w:t>)</w:t>
            </w:r>
          </w:p>
        </w:tc>
        <w:tc>
          <w:tcPr>
            <w:tcW w:w="1559" w:type="dxa"/>
          </w:tcPr>
          <w:p w14:paraId="568A1BE8" w14:textId="77777777" w:rsidR="007F5DA9" w:rsidRPr="00076A4B" w:rsidRDefault="007F02FB" w:rsidP="00EB2421">
            <w:pPr>
              <w:jc w:val="center"/>
              <w:rPr>
                <w:bCs/>
                <w:sz w:val="28"/>
                <w:szCs w:val="28"/>
              </w:rPr>
            </w:pPr>
            <w:r w:rsidRPr="00076A4B">
              <w:rPr>
                <w:bCs/>
                <w:sz w:val="28"/>
                <w:szCs w:val="28"/>
              </w:rPr>
              <w:t>40</w:t>
            </w:r>
            <w:r w:rsidRPr="00076A4B">
              <w:rPr>
                <w:sz w:val="28"/>
                <w:szCs w:val="28"/>
              </w:rPr>
              <w:t xml:space="preserve"> g/m</w:t>
            </w:r>
            <w:r w:rsidRPr="00076A4B">
              <w:rPr>
                <w:sz w:val="28"/>
                <w:szCs w:val="28"/>
                <w:vertAlign w:val="superscript"/>
              </w:rPr>
              <w:t>2</w:t>
            </w:r>
          </w:p>
        </w:tc>
        <w:tc>
          <w:tcPr>
            <w:tcW w:w="1417" w:type="dxa"/>
            <w:shd w:val="clear" w:color="auto" w:fill="auto"/>
          </w:tcPr>
          <w:p w14:paraId="0B5D8567" w14:textId="77777777" w:rsidR="007F5DA9" w:rsidRPr="00076A4B" w:rsidRDefault="007F02FB" w:rsidP="00EB2421">
            <w:pPr>
              <w:jc w:val="center"/>
              <w:rPr>
                <w:bCs/>
                <w:sz w:val="28"/>
                <w:szCs w:val="28"/>
              </w:rPr>
            </w:pPr>
            <w:r w:rsidRPr="00076A4B">
              <w:rPr>
                <w:bCs/>
                <w:sz w:val="28"/>
                <w:szCs w:val="28"/>
              </w:rPr>
              <w:t>0,15</w:t>
            </w:r>
          </w:p>
        </w:tc>
        <w:tc>
          <w:tcPr>
            <w:tcW w:w="1418" w:type="dxa"/>
            <w:shd w:val="clear" w:color="auto" w:fill="auto"/>
          </w:tcPr>
          <w:p w14:paraId="1DD36609" w14:textId="77777777" w:rsidR="007F5DA9" w:rsidRPr="00076A4B" w:rsidRDefault="007F02FB" w:rsidP="00EB2421">
            <w:pPr>
              <w:jc w:val="center"/>
              <w:rPr>
                <w:bCs/>
                <w:sz w:val="28"/>
                <w:szCs w:val="28"/>
              </w:rPr>
            </w:pPr>
            <w:r w:rsidRPr="00076A4B">
              <w:rPr>
                <w:bCs/>
                <w:sz w:val="28"/>
                <w:szCs w:val="28"/>
              </w:rPr>
              <w:t>0,6</w:t>
            </w:r>
          </w:p>
        </w:tc>
        <w:tc>
          <w:tcPr>
            <w:tcW w:w="1276" w:type="dxa"/>
            <w:vMerge/>
          </w:tcPr>
          <w:p w14:paraId="51FE21CA" w14:textId="77777777" w:rsidR="007F5DA9" w:rsidRPr="00076A4B" w:rsidRDefault="007F5DA9" w:rsidP="00EB2421">
            <w:pPr>
              <w:tabs>
                <w:tab w:val="center" w:pos="4320"/>
                <w:tab w:val="right" w:pos="8640"/>
              </w:tabs>
              <w:jc w:val="center"/>
              <w:rPr>
                <w:bCs/>
                <w:sz w:val="28"/>
                <w:szCs w:val="28"/>
              </w:rPr>
            </w:pPr>
          </w:p>
        </w:tc>
      </w:tr>
      <w:tr w:rsidR="007F5DA9" w:rsidRPr="00076A4B" w14:paraId="0F096671" w14:textId="77777777" w:rsidTr="00000126">
        <w:trPr>
          <w:trHeight w:val="44"/>
          <w:jc w:val="center"/>
        </w:trPr>
        <w:tc>
          <w:tcPr>
            <w:tcW w:w="540" w:type="dxa"/>
            <w:vMerge/>
          </w:tcPr>
          <w:p w14:paraId="7D72718F" w14:textId="77777777" w:rsidR="007F5DA9" w:rsidRPr="00076A4B" w:rsidRDefault="007F5DA9" w:rsidP="00EB2421">
            <w:pPr>
              <w:tabs>
                <w:tab w:val="center" w:pos="4320"/>
                <w:tab w:val="right" w:pos="8640"/>
              </w:tabs>
              <w:jc w:val="center"/>
              <w:rPr>
                <w:bCs/>
                <w:sz w:val="28"/>
                <w:szCs w:val="28"/>
              </w:rPr>
            </w:pPr>
          </w:p>
        </w:tc>
        <w:tc>
          <w:tcPr>
            <w:tcW w:w="2160" w:type="dxa"/>
            <w:vMerge/>
          </w:tcPr>
          <w:p w14:paraId="2A7B6C64" w14:textId="77777777" w:rsidR="007F5DA9" w:rsidRPr="00076A4B" w:rsidRDefault="007F5DA9" w:rsidP="00EB2421">
            <w:pPr>
              <w:tabs>
                <w:tab w:val="center" w:pos="4320"/>
                <w:tab w:val="right" w:pos="8640"/>
              </w:tabs>
              <w:rPr>
                <w:bCs/>
                <w:sz w:val="28"/>
                <w:szCs w:val="28"/>
              </w:rPr>
            </w:pPr>
          </w:p>
        </w:tc>
        <w:tc>
          <w:tcPr>
            <w:tcW w:w="1690" w:type="dxa"/>
            <w:vMerge/>
          </w:tcPr>
          <w:p w14:paraId="5BFA1277" w14:textId="77777777" w:rsidR="007F5DA9" w:rsidRPr="00076A4B" w:rsidRDefault="007F5DA9" w:rsidP="00EB2421">
            <w:pPr>
              <w:tabs>
                <w:tab w:val="center" w:pos="4320"/>
                <w:tab w:val="right" w:pos="8640"/>
              </w:tabs>
              <w:jc w:val="center"/>
              <w:rPr>
                <w:bCs/>
                <w:sz w:val="28"/>
                <w:szCs w:val="28"/>
              </w:rPr>
            </w:pPr>
          </w:p>
        </w:tc>
        <w:tc>
          <w:tcPr>
            <w:tcW w:w="1559" w:type="dxa"/>
          </w:tcPr>
          <w:p w14:paraId="23A34CC7" w14:textId="77777777" w:rsidR="007F5DA9" w:rsidRPr="00076A4B" w:rsidRDefault="007F02FB" w:rsidP="00EB2421">
            <w:pPr>
              <w:jc w:val="center"/>
              <w:rPr>
                <w:bCs/>
                <w:sz w:val="28"/>
                <w:szCs w:val="28"/>
              </w:rPr>
            </w:pPr>
            <w:r w:rsidRPr="00076A4B">
              <w:rPr>
                <w:bCs/>
                <w:sz w:val="28"/>
                <w:szCs w:val="28"/>
              </w:rPr>
              <w:t xml:space="preserve">60 </w:t>
            </w:r>
            <w:r w:rsidRPr="00076A4B">
              <w:rPr>
                <w:sz w:val="28"/>
                <w:szCs w:val="28"/>
              </w:rPr>
              <w:t>g/m</w:t>
            </w:r>
            <w:r w:rsidRPr="00076A4B">
              <w:rPr>
                <w:sz w:val="28"/>
                <w:szCs w:val="28"/>
                <w:vertAlign w:val="superscript"/>
              </w:rPr>
              <w:t>2</w:t>
            </w:r>
          </w:p>
        </w:tc>
        <w:tc>
          <w:tcPr>
            <w:tcW w:w="1417" w:type="dxa"/>
            <w:shd w:val="clear" w:color="auto" w:fill="auto"/>
          </w:tcPr>
          <w:p w14:paraId="4AC53733" w14:textId="77777777" w:rsidR="007F5DA9" w:rsidRPr="00076A4B" w:rsidRDefault="007F02FB" w:rsidP="00EB2421">
            <w:pPr>
              <w:jc w:val="center"/>
              <w:rPr>
                <w:bCs/>
                <w:sz w:val="28"/>
                <w:szCs w:val="28"/>
              </w:rPr>
            </w:pPr>
            <w:r w:rsidRPr="00076A4B">
              <w:rPr>
                <w:bCs/>
                <w:sz w:val="28"/>
                <w:szCs w:val="28"/>
              </w:rPr>
              <w:t>0,1</w:t>
            </w:r>
          </w:p>
        </w:tc>
        <w:tc>
          <w:tcPr>
            <w:tcW w:w="1418" w:type="dxa"/>
            <w:shd w:val="clear" w:color="auto" w:fill="auto"/>
          </w:tcPr>
          <w:p w14:paraId="0AE36F41" w14:textId="77777777" w:rsidR="007F5DA9" w:rsidRPr="00076A4B" w:rsidRDefault="007F02FB" w:rsidP="00EB2421">
            <w:pPr>
              <w:jc w:val="center"/>
              <w:rPr>
                <w:bCs/>
                <w:sz w:val="28"/>
                <w:szCs w:val="28"/>
              </w:rPr>
            </w:pPr>
            <w:r w:rsidRPr="00076A4B">
              <w:rPr>
                <w:bCs/>
                <w:sz w:val="28"/>
                <w:szCs w:val="28"/>
              </w:rPr>
              <w:t>0,4</w:t>
            </w:r>
          </w:p>
        </w:tc>
        <w:tc>
          <w:tcPr>
            <w:tcW w:w="1276" w:type="dxa"/>
            <w:vMerge/>
          </w:tcPr>
          <w:p w14:paraId="522FCE47" w14:textId="77777777" w:rsidR="007F5DA9" w:rsidRPr="00076A4B" w:rsidRDefault="007F5DA9" w:rsidP="00EB2421">
            <w:pPr>
              <w:tabs>
                <w:tab w:val="center" w:pos="4320"/>
                <w:tab w:val="right" w:pos="8640"/>
              </w:tabs>
              <w:jc w:val="center"/>
              <w:rPr>
                <w:bCs/>
                <w:sz w:val="28"/>
                <w:szCs w:val="28"/>
              </w:rPr>
            </w:pPr>
          </w:p>
        </w:tc>
      </w:tr>
      <w:tr w:rsidR="007F5DA9" w:rsidRPr="00076A4B" w14:paraId="55E05CA3" w14:textId="77777777" w:rsidTr="00000126">
        <w:trPr>
          <w:trHeight w:val="44"/>
          <w:jc w:val="center"/>
        </w:trPr>
        <w:tc>
          <w:tcPr>
            <w:tcW w:w="540" w:type="dxa"/>
            <w:vMerge/>
          </w:tcPr>
          <w:p w14:paraId="76ABBF0F" w14:textId="77777777" w:rsidR="007F5DA9" w:rsidRPr="00076A4B" w:rsidRDefault="007F5DA9" w:rsidP="00EB2421">
            <w:pPr>
              <w:tabs>
                <w:tab w:val="center" w:pos="4320"/>
                <w:tab w:val="right" w:pos="8640"/>
              </w:tabs>
              <w:jc w:val="center"/>
              <w:rPr>
                <w:bCs/>
                <w:sz w:val="28"/>
                <w:szCs w:val="28"/>
              </w:rPr>
            </w:pPr>
          </w:p>
        </w:tc>
        <w:tc>
          <w:tcPr>
            <w:tcW w:w="2160" w:type="dxa"/>
            <w:vMerge/>
          </w:tcPr>
          <w:p w14:paraId="35CDA3A0" w14:textId="77777777" w:rsidR="007F5DA9" w:rsidRPr="00076A4B" w:rsidRDefault="007F5DA9" w:rsidP="00EB2421">
            <w:pPr>
              <w:tabs>
                <w:tab w:val="center" w:pos="4320"/>
                <w:tab w:val="right" w:pos="8640"/>
              </w:tabs>
              <w:rPr>
                <w:bCs/>
                <w:sz w:val="28"/>
                <w:szCs w:val="28"/>
              </w:rPr>
            </w:pPr>
          </w:p>
        </w:tc>
        <w:tc>
          <w:tcPr>
            <w:tcW w:w="1690" w:type="dxa"/>
            <w:vMerge/>
          </w:tcPr>
          <w:p w14:paraId="2D0B10A9" w14:textId="77777777" w:rsidR="007F5DA9" w:rsidRPr="00076A4B" w:rsidRDefault="007F5DA9" w:rsidP="00EB2421">
            <w:pPr>
              <w:tabs>
                <w:tab w:val="center" w:pos="4320"/>
                <w:tab w:val="right" w:pos="8640"/>
              </w:tabs>
              <w:jc w:val="center"/>
              <w:rPr>
                <w:bCs/>
                <w:sz w:val="28"/>
                <w:szCs w:val="28"/>
              </w:rPr>
            </w:pPr>
          </w:p>
        </w:tc>
        <w:tc>
          <w:tcPr>
            <w:tcW w:w="1559" w:type="dxa"/>
          </w:tcPr>
          <w:p w14:paraId="1C8AED93" w14:textId="77777777" w:rsidR="007F5DA9" w:rsidRPr="00076A4B" w:rsidRDefault="007F02FB" w:rsidP="00EB2421">
            <w:pPr>
              <w:jc w:val="center"/>
              <w:rPr>
                <w:bCs/>
                <w:sz w:val="28"/>
                <w:szCs w:val="28"/>
              </w:rPr>
            </w:pPr>
            <w:r w:rsidRPr="00076A4B">
              <w:rPr>
                <w:bCs/>
                <w:sz w:val="28"/>
                <w:szCs w:val="28"/>
              </w:rPr>
              <w:t xml:space="preserve">80 </w:t>
            </w:r>
            <w:r w:rsidRPr="00076A4B">
              <w:rPr>
                <w:sz w:val="28"/>
                <w:szCs w:val="28"/>
              </w:rPr>
              <w:t>g/m</w:t>
            </w:r>
            <w:r w:rsidRPr="00076A4B">
              <w:rPr>
                <w:sz w:val="28"/>
                <w:szCs w:val="28"/>
                <w:vertAlign w:val="superscript"/>
              </w:rPr>
              <w:t>2</w:t>
            </w:r>
          </w:p>
        </w:tc>
        <w:tc>
          <w:tcPr>
            <w:tcW w:w="1417" w:type="dxa"/>
            <w:shd w:val="clear" w:color="auto" w:fill="auto"/>
          </w:tcPr>
          <w:p w14:paraId="18C8F380" w14:textId="77777777" w:rsidR="007F5DA9" w:rsidRPr="00076A4B" w:rsidRDefault="007F02FB" w:rsidP="00EB2421">
            <w:pPr>
              <w:jc w:val="center"/>
              <w:rPr>
                <w:bCs/>
                <w:sz w:val="28"/>
                <w:szCs w:val="28"/>
              </w:rPr>
            </w:pPr>
            <w:r w:rsidRPr="00076A4B">
              <w:rPr>
                <w:bCs/>
                <w:sz w:val="28"/>
                <w:szCs w:val="28"/>
              </w:rPr>
              <w:t>0,05</w:t>
            </w:r>
          </w:p>
        </w:tc>
        <w:tc>
          <w:tcPr>
            <w:tcW w:w="1418" w:type="dxa"/>
            <w:shd w:val="clear" w:color="auto" w:fill="auto"/>
          </w:tcPr>
          <w:p w14:paraId="703239D5" w14:textId="77777777" w:rsidR="007F5DA9" w:rsidRPr="00076A4B" w:rsidRDefault="007F02FB" w:rsidP="00EB2421">
            <w:pPr>
              <w:jc w:val="center"/>
              <w:rPr>
                <w:bCs/>
                <w:sz w:val="28"/>
                <w:szCs w:val="28"/>
              </w:rPr>
            </w:pPr>
            <w:r w:rsidRPr="00076A4B">
              <w:rPr>
                <w:bCs/>
                <w:sz w:val="28"/>
                <w:szCs w:val="28"/>
              </w:rPr>
              <w:t>0,3</w:t>
            </w:r>
          </w:p>
        </w:tc>
        <w:tc>
          <w:tcPr>
            <w:tcW w:w="1276" w:type="dxa"/>
            <w:vMerge/>
          </w:tcPr>
          <w:p w14:paraId="51E19365" w14:textId="77777777" w:rsidR="007F5DA9" w:rsidRPr="00076A4B" w:rsidRDefault="007F5DA9" w:rsidP="00EB2421">
            <w:pPr>
              <w:tabs>
                <w:tab w:val="center" w:pos="4320"/>
                <w:tab w:val="right" w:pos="8640"/>
              </w:tabs>
              <w:jc w:val="center"/>
              <w:rPr>
                <w:bCs/>
                <w:sz w:val="28"/>
                <w:szCs w:val="28"/>
              </w:rPr>
            </w:pPr>
          </w:p>
        </w:tc>
      </w:tr>
      <w:tr w:rsidR="002B5196" w:rsidRPr="00076A4B" w14:paraId="4E72390D" w14:textId="77777777" w:rsidTr="00000126">
        <w:trPr>
          <w:trHeight w:val="40"/>
          <w:jc w:val="center"/>
        </w:trPr>
        <w:tc>
          <w:tcPr>
            <w:tcW w:w="540" w:type="dxa"/>
            <w:vMerge w:val="restart"/>
          </w:tcPr>
          <w:p w14:paraId="1B4EB5FB" w14:textId="77777777" w:rsidR="002B5196" w:rsidRPr="00076A4B" w:rsidRDefault="002B5196" w:rsidP="00EB2421">
            <w:pPr>
              <w:jc w:val="center"/>
              <w:rPr>
                <w:bCs/>
                <w:sz w:val="28"/>
                <w:szCs w:val="28"/>
              </w:rPr>
            </w:pPr>
            <w:r w:rsidRPr="00076A4B">
              <w:rPr>
                <w:bCs/>
                <w:sz w:val="28"/>
                <w:szCs w:val="28"/>
              </w:rPr>
              <w:t>3</w:t>
            </w:r>
          </w:p>
        </w:tc>
        <w:tc>
          <w:tcPr>
            <w:tcW w:w="2160" w:type="dxa"/>
            <w:vMerge w:val="restart"/>
          </w:tcPr>
          <w:p w14:paraId="35A80CB7" w14:textId="77777777" w:rsidR="002B5196" w:rsidRPr="00076A4B" w:rsidRDefault="00E447A2" w:rsidP="00EB2421">
            <w:pPr>
              <w:rPr>
                <w:b/>
                <w:bCs/>
                <w:sz w:val="28"/>
                <w:szCs w:val="28"/>
              </w:rPr>
            </w:pPr>
            <w:r w:rsidRPr="00076A4B">
              <w:rPr>
                <w:b/>
                <w:bCs/>
                <w:sz w:val="28"/>
                <w:szCs w:val="28"/>
              </w:rPr>
              <w:t>Triplex (PVC + PE + PVDC)</w:t>
            </w:r>
          </w:p>
          <w:p w14:paraId="0AFC9A9B" w14:textId="77777777" w:rsidR="00E447A2" w:rsidRPr="00076A4B" w:rsidRDefault="00E447A2" w:rsidP="00EB2421">
            <w:pPr>
              <w:rPr>
                <w:sz w:val="28"/>
                <w:szCs w:val="28"/>
              </w:rPr>
            </w:pPr>
            <w:r w:rsidRPr="00076A4B">
              <w:rPr>
                <w:b/>
                <w:bCs/>
                <w:sz w:val="28"/>
                <w:szCs w:val="28"/>
              </w:rPr>
              <w:t>PVC</w:t>
            </w:r>
            <w:r w:rsidR="00000126">
              <w:rPr>
                <w:bCs/>
                <w:sz w:val="28"/>
                <w:szCs w:val="28"/>
              </w:rPr>
              <w:t xml:space="preserve"> (Polivinyl c</w:t>
            </w:r>
            <w:r w:rsidRPr="00076A4B">
              <w:rPr>
                <w:bCs/>
                <w:sz w:val="28"/>
                <w:szCs w:val="28"/>
              </w:rPr>
              <w:t>l</w:t>
            </w:r>
            <w:r w:rsidRPr="00076A4B">
              <w:rPr>
                <w:sz w:val="28"/>
                <w:szCs w:val="28"/>
              </w:rPr>
              <w:t>orid)</w:t>
            </w:r>
          </w:p>
          <w:p w14:paraId="17C3E2C9" w14:textId="77777777" w:rsidR="00E447A2" w:rsidRPr="00076A4B" w:rsidRDefault="00E447A2" w:rsidP="00EB2421">
            <w:pPr>
              <w:rPr>
                <w:sz w:val="28"/>
                <w:szCs w:val="28"/>
              </w:rPr>
            </w:pPr>
            <w:r w:rsidRPr="00076A4B">
              <w:rPr>
                <w:b/>
                <w:sz w:val="28"/>
                <w:szCs w:val="28"/>
              </w:rPr>
              <w:t>PE</w:t>
            </w:r>
            <w:r w:rsidRPr="00076A4B">
              <w:rPr>
                <w:sz w:val="28"/>
                <w:szCs w:val="28"/>
              </w:rPr>
              <w:t xml:space="preserve"> (Polyethylen)</w:t>
            </w:r>
          </w:p>
          <w:p w14:paraId="50DFEE85" w14:textId="77777777" w:rsidR="00E447A2" w:rsidRPr="00076A4B" w:rsidRDefault="00E447A2" w:rsidP="00EB2421">
            <w:pPr>
              <w:rPr>
                <w:bCs/>
                <w:sz w:val="28"/>
                <w:szCs w:val="28"/>
              </w:rPr>
            </w:pPr>
            <w:r w:rsidRPr="00076A4B">
              <w:rPr>
                <w:b/>
                <w:sz w:val="28"/>
                <w:szCs w:val="28"/>
              </w:rPr>
              <w:t>PVDC</w:t>
            </w:r>
            <w:r w:rsidR="00CF39E7" w:rsidRPr="00076A4B">
              <w:rPr>
                <w:b/>
                <w:sz w:val="28"/>
                <w:szCs w:val="28"/>
              </w:rPr>
              <w:t xml:space="preserve"> </w:t>
            </w:r>
            <w:r w:rsidR="00000126">
              <w:rPr>
                <w:bCs/>
                <w:sz w:val="28"/>
                <w:szCs w:val="28"/>
              </w:rPr>
              <w:t xml:space="preserve"> (Polivinyliden c</w:t>
            </w:r>
            <w:r w:rsidRPr="00076A4B">
              <w:rPr>
                <w:bCs/>
                <w:sz w:val="28"/>
                <w:szCs w:val="28"/>
              </w:rPr>
              <w:t>l</w:t>
            </w:r>
            <w:r w:rsidRPr="00076A4B">
              <w:rPr>
                <w:sz w:val="28"/>
                <w:szCs w:val="28"/>
              </w:rPr>
              <w:t>orid)</w:t>
            </w:r>
          </w:p>
        </w:tc>
        <w:tc>
          <w:tcPr>
            <w:tcW w:w="1690" w:type="dxa"/>
          </w:tcPr>
          <w:p w14:paraId="39CE3251" w14:textId="77777777" w:rsidR="002B5196" w:rsidRPr="00076A4B" w:rsidRDefault="002B5196" w:rsidP="00EB2421">
            <w:pPr>
              <w:tabs>
                <w:tab w:val="center" w:pos="4320"/>
                <w:tab w:val="right" w:pos="8640"/>
              </w:tabs>
              <w:jc w:val="center"/>
              <w:rPr>
                <w:bCs/>
                <w:sz w:val="28"/>
                <w:szCs w:val="28"/>
              </w:rPr>
            </w:pPr>
          </w:p>
        </w:tc>
        <w:tc>
          <w:tcPr>
            <w:tcW w:w="1559" w:type="dxa"/>
          </w:tcPr>
          <w:p w14:paraId="366D2AA3" w14:textId="77777777" w:rsidR="002B5196" w:rsidRPr="00076A4B" w:rsidRDefault="002B5196" w:rsidP="00EB2421">
            <w:pPr>
              <w:jc w:val="center"/>
              <w:rPr>
                <w:bCs/>
                <w:sz w:val="28"/>
                <w:szCs w:val="28"/>
              </w:rPr>
            </w:pPr>
            <w:r w:rsidRPr="00076A4B">
              <w:rPr>
                <w:bCs/>
                <w:sz w:val="28"/>
                <w:szCs w:val="28"/>
              </w:rPr>
              <w:t>300</w:t>
            </w:r>
            <w:r w:rsidR="00E447A2" w:rsidRPr="00076A4B">
              <w:rPr>
                <w:bCs/>
                <w:sz w:val="28"/>
                <w:szCs w:val="28"/>
              </w:rPr>
              <w:t xml:space="preserve"> µm</w:t>
            </w:r>
          </w:p>
        </w:tc>
        <w:tc>
          <w:tcPr>
            <w:tcW w:w="2835" w:type="dxa"/>
            <w:gridSpan w:val="2"/>
          </w:tcPr>
          <w:p w14:paraId="1509878F" w14:textId="77777777" w:rsidR="002B5196" w:rsidRPr="00076A4B" w:rsidRDefault="002B5196" w:rsidP="00EB2421">
            <w:pPr>
              <w:tabs>
                <w:tab w:val="center" w:pos="4320"/>
                <w:tab w:val="right" w:pos="8640"/>
              </w:tabs>
              <w:jc w:val="center"/>
              <w:rPr>
                <w:bCs/>
                <w:sz w:val="28"/>
                <w:szCs w:val="28"/>
              </w:rPr>
            </w:pPr>
          </w:p>
        </w:tc>
        <w:tc>
          <w:tcPr>
            <w:tcW w:w="1276" w:type="dxa"/>
            <w:vMerge w:val="restart"/>
          </w:tcPr>
          <w:p w14:paraId="29A23259" w14:textId="77777777" w:rsidR="002B5196" w:rsidRPr="00076A4B" w:rsidRDefault="002B5196" w:rsidP="00EB2421">
            <w:pPr>
              <w:jc w:val="center"/>
              <w:rPr>
                <w:sz w:val="28"/>
                <w:szCs w:val="28"/>
              </w:rPr>
            </w:pPr>
            <w:r w:rsidRPr="00076A4B">
              <w:rPr>
                <w:bCs/>
                <w:sz w:val="28"/>
                <w:szCs w:val="28"/>
              </w:rPr>
              <w:t>Tốt</w:t>
            </w:r>
            <w:r w:rsidRPr="00076A4B">
              <w:rPr>
                <w:sz w:val="28"/>
                <w:szCs w:val="28"/>
              </w:rPr>
              <w:t>/</w:t>
            </w:r>
            <w:r w:rsidR="00000126">
              <w:rPr>
                <w:sz w:val="28"/>
                <w:szCs w:val="28"/>
              </w:rPr>
              <w:br/>
            </w:r>
            <w:r w:rsidRPr="00076A4B">
              <w:rPr>
                <w:sz w:val="28"/>
                <w:szCs w:val="28"/>
              </w:rPr>
              <w:t>Xuất sắc (tuỳ theo độ dày)</w:t>
            </w:r>
          </w:p>
        </w:tc>
      </w:tr>
      <w:tr w:rsidR="002B5196" w:rsidRPr="00076A4B" w14:paraId="1C149715" w14:textId="77777777" w:rsidTr="00000126">
        <w:trPr>
          <w:trHeight w:val="36"/>
          <w:jc w:val="center"/>
        </w:trPr>
        <w:tc>
          <w:tcPr>
            <w:tcW w:w="540" w:type="dxa"/>
            <w:vMerge/>
          </w:tcPr>
          <w:p w14:paraId="0F0394D2" w14:textId="77777777" w:rsidR="002B5196" w:rsidRPr="00076A4B" w:rsidRDefault="002B5196" w:rsidP="00EB2421">
            <w:pPr>
              <w:tabs>
                <w:tab w:val="center" w:pos="4320"/>
                <w:tab w:val="right" w:pos="8640"/>
              </w:tabs>
              <w:jc w:val="center"/>
              <w:rPr>
                <w:bCs/>
                <w:sz w:val="28"/>
                <w:szCs w:val="28"/>
              </w:rPr>
            </w:pPr>
          </w:p>
        </w:tc>
        <w:tc>
          <w:tcPr>
            <w:tcW w:w="2160" w:type="dxa"/>
            <w:vMerge/>
          </w:tcPr>
          <w:p w14:paraId="177101C0" w14:textId="77777777" w:rsidR="002B5196" w:rsidRPr="00076A4B" w:rsidRDefault="002B5196" w:rsidP="00EB2421">
            <w:pPr>
              <w:tabs>
                <w:tab w:val="center" w:pos="4320"/>
                <w:tab w:val="right" w:pos="8640"/>
              </w:tabs>
              <w:rPr>
                <w:bCs/>
                <w:sz w:val="28"/>
                <w:szCs w:val="28"/>
              </w:rPr>
            </w:pPr>
          </w:p>
        </w:tc>
        <w:tc>
          <w:tcPr>
            <w:tcW w:w="1690" w:type="dxa"/>
          </w:tcPr>
          <w:p w14:paraId="655CE4D6" w14:textId="77777777" w:rsidR="002B5196" w:rsidRPr="00076A4B" w:rsidRDefault="00E447A2" w:rsidP="00EB2421">
            <w:pPr>
              <w:jc w:val="center"/>
              <w:rPr>
                <w:bCs/>
                <w:sz w:val="28"/>
                <w:szCs w:val="28"/>
              </w:rPr>
            </w:pPr>
            <w:r w:rsidRPr="00076A4B">
              <w:rPr>
                <w:bCs/>
                <w:sz w:val="28"/>
                <w:szCs w:val="28"/>
              </w:rPr>
              <w:t>200 -250 µm</w:t>
            </w:r>
          </w:p>
        </w:tc>
        <w:tc>
          <w:tcPr>
            <w:tcW w:w="1559" w:type="dxa"/>
            <w:vMerge w:val="restart"/>
          </w:tcPr>
          <w:p w14:paraId="37C3C786" w14:textId="77777777" w:rsidR="002B5196" w:rsidRPr="00076A4B" w:rsidRDefault="002B5196" w:rsidP="00EB2421">
            <w:pPr>
              <w:tabs>
                <w:tab w:val="center" w:pos="4320"/>
                <w:tab w:val="right" w:pos="8640"/>
              </w:tabs>
              <w:jc w:val="center"/>
              <w:rPr>
                <w:bCs/>
                <w:sz w:val="28"/>
                <w:szCs w:val="28"/>
              </w:rPr>
            </w:pPr>
          </w:p>
        </w:tc>
        <w:tc>
          <w:tcPr>
            <w:tcW w:w="2835" w:type="dxa"/>
            <w:gridSpan w:val="2"/>
            <w:vMerge w:val="restart"/>
          </w:tcPr>
          <w:p w14:paraId="6CCA3B17" w14:textId="77777777" w:rsidR="002B5196" w:rsidRPr="00076A4B" w:rsidRDefault="002B5196" w:rsidP="00EB2421">
            <w:pPr>
              <w:tabs>
                <w:tab w:val="center" w:pos="4320"/>
                <w:tab w:val="right" w:pos="8640"/>
              </w:tabs>
              <w:jc w:val="center"/>
              <w:rPr>
                <w:bCs/>
                <w:sz w:val="28"/>
                <w:szCs w:val="28"/>
              </w:rPr>
            </w:pPr>
          </w:p>
        </w:tc>
        <w:tc>
          <w:tcPr>
            <w:tcW w:w="1276" w:type="dxa"/>
            <w:vMerge/>
          </w:tcPr>
          <w:p w14:paraId="2549D246" w14:textId="77777777" w:rsidR="002B5196" w:rsidRPr="00076A4B" w:rsidRDefault="002B5196" w:rsidP="00EB2421">
            <w:pPr>
              <w:tabs>
                <w:tab w:val="center" w:pos="4320"/>
                <w:tab w:val="right" w:pos="8640"/>
              </w:tabs>
              <w:jc w:val="center"/>
              <w:rPr>
                <w:bCs/>
                <w:sz w:val="28"/>
                <w:szCs w:val="28"/>
              </w:rPr>
            </w:pPr>
          </w:p>
        </w:tc>
      </w:tr>
      <w:tr w:rsidR="002B5196" w:rsidRPr="00076A4B" w14:paraId="5491D586" w14:textId="77777777" w:rsidTr="00000126">
        <w:trPr>
          <w:trHeight w:val="36"/>
          <w:jc w:val="center"/>
        </w:trPr>
        <w:tc>
          <w:tcPr>
            <w:tcW w:w="540" w:type="dxa"/>
            <w:vMerge/>
          </w:tcPr>
          <w:p w14:paraId="5CF4B753" w14:textId="77777777" w:rsidR="002B5196" w:rsidRPr="00076A4B" w:rsidRDefault="002B5196" w:rsidP="00EB2421">
            <w:pPr>
              <w:tabs>
                <w:tab w:val="center" w:pos="4320"/>
                <w:tab w:val="right" w:pos="8640"/>
              </w:tabs>
              <w:jc w:val="center"/>
              <w:rPr>
                <w:bCs/>
                <w:sz w:val="28"/>
                <w:szCs w:val="28"/>
              </w:rPr>
            </w:pPr>
          </w:p>
        </w:tc>
        <w:tc>
          <w:tcPr>
            <w:tcW w:w="2160" w:type="dxa"/>
            <w:vMerge/>
          </w:tcPr>
          <w:p w14:paraId="3329DBEC" w14:textId="77777777" w:rsidR="002B5196" w:rsidRPr="00076A4B" w:rsidRDefault="002B5196" w:rsidP="00EB2421">
            <w:pPr>
              <w:tabs>
                <w:tab w:val="center" w:pos="4320"/>
                <w:tab w:val="right" w:pos="8640"/>
              </w:tabs>
              <w:rPr>
                <w:bCs/>
                <w:sz w:val="28"/>
                <w:szCs w:val="28"/>
              </w:rPr>
            </w:pPr>
          </w:p>
        </w:tc>
        <w:tc>
          <w:tcPr>
            <w:tcW w:w="1690" w:type="dxa"/>
          </w:tcPr>
          <w:p w14:paraId="67E6AE5F" w14:textId="77777777" w:rsidR="002B5196" w:rsidRPr="00076A4B" w:rsidRDefault="00E447A2" w:rsidP="00EB2421">
            <w:pPr>
              <w:jc w:val="center"/>
              <w:rPr>
                <w:bCs/>
                <w:sz w:val="28"/>
                <w:szCs w:val="28"/>
              </w:rPr>
            </w:pPr>
            <w:r w:rsidRPr="00076A4B">
              <w:rPr>
                <w:bCs/>
                <w:sz w:val="28"/>
                <w:szCs w:val="28"/>
              </w:rPr>
              <w:t>25 µm</w:t>
            </w:r>
          </w:p>
        </w:tc>
        <w:tc>
          <w:tcPr>
            <w:tcW w:w="1559" w:type="dxa"/>
            <w:vMerge/>
          </w:tcPr>
          <w:p w14:paraId="17BC50D9" w14:textId="77777777" w:rsidR="002B5196" w:rsidRPr="00076A4B" w:rsidRDefault="002B5196" w:rsidP="00EB2421">
            <w:pPr>
              <w:tabs>
                <w:tab w:val="center" w:pos="4320"/>
                <w:tab w:val="right" w:pos="8640"/>
              </w:tabs>
              <w:jc w:val="center"/>
              <w:rPr>
                <w:bCs/>
                <w:sz w:val="28"/>
                <w:szCs w:val="28"/>
              </w:rPr>
            </w:pPr>
          </w:p>
        </w:tc>
        <w:tc>
          <w:tcPr>
            <w:tcW w:w="2835" w:type="dxa"/>
            <w:gridSpan w:val="2"/>
            <w:vMerge/>
          </w:tcPr>
          <w:p w14:paraId="2E76629C" w14:textId="77777777" w:rsidR="002B5196" w:rsidRPr="00076A4B" w:rsidRDefault="002B5196" w:rsidP="00EB2421">
            <w:pPr>
              <w:tabs>
                <w:tab w:val="center" w:pos="4320"/>
                <w:tab w:val="right" w:pos="8640"/>
              </w:tabs>
              <w:jc w:val="center"/>
              <w:rPr>
                <w:bCs/>
                <w:sz w:val="28"/>
                <w:szCs w:val="28"/>
              </w:rPr>
            </w:pPr>
          </w:p>
        </w:tc>
        <w:tc>
          <w:tcPr>
            <w:tcW w:w="1276" w:type="dxa"/>
            <w:vMerge/>
          </w:tcPr>
          <w:p w14:paraId="0EB1C2FB" w14:textId="77777777" w:rsidR="002B5196" w:rsidRPr="00076A4B" w:rsidRDefault="002B5196" w:rsidP="00EB2421">
            <w:pPr>
              <w:tabs>
                <w:tab w:val="center" w:pos="4320"/>
                <w:tab w:val="right" w:pos="8640"/>
              </w:tabs>
              <w:jc w:val="center"/>
              <w:rPr>
                <w:bCs/>
                <w:sz w:val="28"/>
                <w:szCs w:val="28"/>
              </w:rPr>
            </w:pPr>
          </w:p>
        </w:tc>
      </w:tr>
      <w:tr w:rsidR="002B5196" w:rsidRPr="00076A4B" w14:paraId="244DF271" w14:textId="77777777" w:rsidTr="00000126">
        <w:trPr>
          <w:trHeight w:val="36"/>
          <w:jc w:val="center"/>
        </w:trPr>
        <w:tc>
          <w:tcPr>
            <w:tcW w:w="540" w:type="dxa"/>
            <w:vMerge/>
          </w:tcPr>
          <w:p w14:paraId="79B95450" w14:textId="77777777" w:rsidR="002B5196" w:rsidRPr="00076A4B" w:rsidRDefault="002B5196" w:rsidP="00EB2421">
            <w:pPr>
              <w:tabs>
                <w:tab w:val="center" w:pos="4320"/>
                <w:tab w:val="right" w:pos="8640"/>
              </w:tabs>
              <w:jc w:val="center"/>
              <w:rPr>
                <w:bCs/>
                <w:sz w:val="28"/>
                <w:szCs w:val="28"/>
              </w:rPr>
            </w:pPr>
          </w:p>
        </w:tc>
        <w:tc>
          <w:tcPr>
            <w:tcW w:w="2160" w:type="dxa"/>
            <w:vMerge/>
          </w:tcPr>
          <w:p w14:paraId="55E46AB6" w14:textId="77777777" w:rsidR="002B5196" w:rsidRPr="00076A4B" w:rsidRDefault="002B5196" w:rsidP="00EB2421">
            <w:pPr>
              <w:tabs>
                <w:tab w:val="center" w:pos="4320"/>
                <w:tab w:val="right" w:pos="8640"/>
              </w:tabs>
              <w:rPr>
                <w:bCs/>
                <w:sz w:val="28"/>
                <w:szCs w:val="28"/>
              </w:rPr>
            </w:pPr>
          </w:p>
        </w:tc>
        <w:tc>
          <w:tcPr>
            <w:tcW w:w="1690" w:type="dxa"/>
            <w:vMerge w:val="restart"/>
          </w:tcPr>
          <w:p w14:paraId="36DEA674" w14:textId="77777777" w:rsidR="00E447A2" w:rsidRPr="00076A4B" w:rsidRDefault="00E447A2" w:rsidP="00EB2421">
            <w:pPr>
              <w:jc w:val="center"/>
              <w:rPr>
                <w:sz w:val="28"/>
                <w:szCs w:val="28"/>
              </w:rPr>
            </w:pPr>
            <w:r w:rsidRPr="00076A4B">
              <w:rPr>
                <w:bCs/>
                <w:sz w:val="28"/>
                <w:szCs w:val="28"/>
              </w:rPr>
              <w:t xml:space="preserve">5 µm cho </w:t>
            </w:r>
            <w:r w:rsidR="00722A90" w:rsidRPr="00076A4B">
              <w:rPr>
                <w:bCs/>
                <w:sz w:val="28"/>
                <w:szCs w:val="28"/>
              </w:rPr>
              <w:t>bề rộng</w:t>
            </w:r>
            <w:r w:rsidRPr="00076A4B">
              <w:rPr>
                <w:bCs/>
                <w:sz w:val="28"/>
                <w:szCs w:val="28"/>
              </w:rPr>
              <w:t xml:space="preserve"> 10</w:t>
            </w:r>
            <w:r w:rsidR="00000126">
              <w:rPr>
                <w:bCs/>
                <w:sz w:val="28"/>
                <w:szCs w:val="28"/>
              </w:rPr>
              <w:t xml:space="preserve"> </w:t>
            </w:r>
            <w:r w:rsidRPr="00076A4B">
              <w:rPr>
                <w:bCs/>
                <w:sz w:val="28"/>
                <w:szCs w:val="28"/>
              </w:rPr>
              <w:t>g/m</w:t>
            </w:r>
            <w:r w:rsidRPr="00076A4B">
              <w:rPr>
                <w:bCs/>
                <w:sz w:val="28"/>
                <w:szCs w:val="28"/>
                <w:vertAlign w:val="superscript"/>
              </w:rPr>
              <w:t>2</w:t>
            </w:r>
          </w:p>
          <w:p w14:paraId="16A47DEB" w14:textId="77777777" w:rsidR="002B5196" w:rsidRPr="00076A4B" w:rsidRDefault="00E447A2" w:rsidP="00EB2421">
            <w:pPr>
              <w:jc w:val="center"/>
              <w:rPr>
                <w:bCs/>
                <w:sz w:val="28"/>
                <w:szCs w:val="28"/>
              </w:rPr>
            </w:pPr>
            <w:r w:rsidRPr="00076A4B">
              <w:rPr>
                <w:sz w:val="28"/>
                <w:szCs w:val="28"/>
              </w:rPr>
              <w:t>(</w:t>
            </w:r>
            <w:r w:rsidR="00722A90" w:rsidRPr="00076A4B">
              <w:rPr>
                <w:sz w:val="28"/>
                <w:szCs w:val="28"/>
              </w:rPr>
              <w:t>4</w:t>
            </w:r>
            <w:r w:rsidRPr="00076A4B">
              <w:rPr>
                <w:sz w:val="28"/>
                <w:szCs w:val="28"/>
              </w:rPr>
              <w:t>0-</w:t>
            </w:r>
            <w:r w:rsidR="00722A90" w:rsidRPr="00076A4B">
              <w:rPr>
                <w:sz w:val="28"/>
                <w:szCs w:val="28"/>
              </w:rPr>
              <w:t>6</w:t>
            </w:r>
            <w:r w:rsidRPr="00076A4B">
              <w:rPr>
                <w:sz w:val="28"/>
                <w:szCs w:val="28"/>
              </w:rPr>
              <w:t>0-</w:t>
            </w:r>
            <w:r w:rsidR="00722A90" w:rsidRPr="00076A4B">
              <w:rPr>
                <w:sz w:val="28"/>
                <w:szCs w:val="28"/>
              </w:rPr>
              <w:t>9</w:t>
            </w:r>
            <w:r w:rsidRPr="00076A4B">
              <w:rPr>
                <w:sz w:val="28"/>
                <w:szCs w:val="28"/>
              </w:rPr>
              <w:t>0 g/m</w:t>
            </w:r>
            <w:r w:rsidRPr="00076A4B">
              <w:rPr>
                <w:sz w:val="28"/>
                <w:szCs w:val="28"/>
                <w:vertAlign w:val="superscript"/>
              </w:rPr>
              <w:t>2</w:t>
            </w:r>
            <w:r w:rsidRPr="00076A4B">
              <w:rPr>
                <w:sz w:val="28"/>
                <w:szCs w:val="28"/>
              </w:rPr>
              <w:t>)</w:t>
            </w:r>
          </w:p>
        </w:tc>
        <w:tc>
          <w:tcPr>
            <w:tcW w:w="1559" w:type="dxa"/>
          </w:tcPr>
          <w:p w14:paraId="3F7F68AD" w14:textId="77777777" w:rsidR="002B5196" w:rsidRPr="00076A4B" w:rsidRDefault="002B5196" w:rsidP="00EB2421">
            <w:pPr>
              <w:jc w:val="center"/>
              <w:rPr>
                <w:bCs/>
                <w:sz w:val="28"/>
                <w:szCs w:val="28"/>
              </w:rPr>
            </w:pPr>
            <w:r w:rsidRPr="00076A4B">
              <w:rPr>
                <w:bCs/>
                <w:sz w:val="28"/>
                <w:szCs w:val="28"/>
              </w:rPr>
              <w:t>40</w:t>
            </w:r>
            <w:r w:rsidR="00E447A2" w:rsidRPr="00076A4B">
              <w:rPr>
                <w:sz w:val="28"/>
                <w:szCs w:val="28"/>
              </w:rPr>
              <w:t xml:space="preserve"> g/m</w:t>
            </w:r>
            <w:r w:rsidR="00E447A2" w:rsidRPr="00076A4B">
              <w:rPr>
                <w:sz w:val="28"/>
                <w:szCs w:val="28"/>
                <w:vertAlign w:val="superscript"/>
              </w:rPr>
              <w:t>2</w:t>
            </w:r>
          </w:p>
        </w:tc>
        <w:tc>
          <w:tcPr>
            <w:tcW w:w="1417" w:type="dxa"/>
            <w:shd w:val="clear" w:color="auto" w:fill="auto"/>
          </w:tcPr>
          <w:p w14:paraId="15DF998E" w14:textId="77777777" w:rsidR="002B5196" w:rsidRPr="00076A4B" w:rsidRDefault="002B5196" w:rsidP="00EB2421">
            <w:pPr>
              <w:jc w:val="center"/>
              <w:rPr>
                <w:bCs/>
                <w:sz w:val="28"/>
                <w:szCs w:val="28"/>
              </w:rPr>
            </w:pPr>
            <w:r w:rsidRPr="00076A4B">
              <w:rPr>
                <w:bCs/>
                <w:sz w:val="28"/>
                <w:szCs w:val="28"/>
              </w:rPr>
              <w:t>0,12</w:t>
            </w:r>
          </w:p>
        </w:tc>
        <w:tc>
          <w:tcPr>
            <w:tcW w:w="1418" w:type="dxa"/>
            <w:shd w:val="clear" w:color="auto" w:fill="auto"/>
          </w:tcPr>
          <w:p w14:paraId="3E1294DC" w14:textId="77777777" w:rsidR="002B5196" w:rsidRPr="00076A4B" w:rsidRDefault="002B5196" w:rsidP="00EB2421">
            <w:pPr>
              <w:jc w:val="center"/>
              <w:rPr>
                <w:bCs/>
                <w:sz w:val="28"/>
                <w:szCs w:val="28"/>
              </w:rPr>
            </w:pPr>
            <w:r w:rsidRPr="00076A4B">
              <w:rPr>
                <w:bCs/>
                <w:sz w:val="28"/>
                <w:szCs w:val="28"/>
              </w:rPr>
              <w:t>0,55</w:t>
            </w:r>
          </w:p>
        </w:tc>
        <w:tc>
          <w:tcPr>
            <w:tcW w:w="1276" w:type="dxa"/>
            <w:vMerge/>
          </w:tcPr>
          <w:p w14:paraId="69E57F35" w14:textId="77777777" w:rsidR="002B5196" w:rsidRPr="00076A4B" w:rsidRDefault="002B5196" w:rsidP="00EB2421">
            <w:pPr>
              <w:tabs>
                <w:tab w:val="center" w:pos="4320"/>
                <w:tab w:val="right" w:pos="8640"/>
              </w:tabs>
              <w:jc w:val="center"/>
              <w:rPr>
                <w:bCs/>
                <w:sz w:val="28"/>
                <w:szCs w:val="28"/>
              </w:rPr>
            </w:pPr>
          </w:p>
        </w:tc>
      </w:tr>
      <w:tr w:rsidR="002B5196" w:rsidRPr="00076A4B" w14:paraId="44978088" w14:textId="77777777" w:rsidTr="00000126">
        <w:trPr>
          <w:trHeight w:val="36"/>
          <w:jc w:val="center"/>
        </w:trPr>
        <w:tc>
          <w:tcPr>
            <w:tcW w:w="540" w:type="dxa"/>
            <w:vMerge/>
          </w:tcPr>
          <w:p w14:paraId="5D5A98E3" w14:textId="77777777" w:rsidR="002B5196" w:rsidRPr="00076A4B" w:rsidRDefault="002B5196" w:rsidP="00EB2421">
            <w:pPr>
              <w:tabs>
                <w:tab w:val="center" w:pos="4320"/>
                <w:tab w:val="right" w:pos="8640"/>
              </w:tabs>
              <w:jc w:val="center"/>
              <w:rPr>
                <w:bCs/>
                <w:sz w:val="28"/>
                <w:szCs w:val="28"/>
              </w:rPr>
            </w:pPr>
          </w:p>
        </w:tc>
        <w:tc>
          <w:tcPr>
            <w:tcW w:w="2160" w:type="dxa"/>
            <w:vMerge/>
          </w:tcPr>
          <w:p w14:paraId="77A8335F" w14:textId="77777777" w:rsidR="002B5196" w:rsidRPr="00076A4B" w:rsidRDefault="002B5196" w:rsidP="00EB2421">
            <w:pPr>
              <w:tabs>
                <w:tab w:val="center" w:pos="4320"/>
                <w:tab w:val="right" w:pos="8640"/>
              </w:tabs>
              <w:rPr>
                <w:bCs/>
                <w:sz w:val="28"/>
                <w:szCs w:val="28"/>
              </w:rPr>
            </w:pPr>
          </w:p>
        </w:tc>
        <w:tc>
          <w:tcPr>
            <w:tcW w:w="1690" w:type="dxa"/>
            <w:vMerge/>
          </w:tcPr>
          <w:p w14:paraId="0AC7CDD5" w14:textId="77777777" w:rsidR="002B5196" w:rsidRPr="00076A4B" w:rsidRDefault="002B5196" w:rsidP="00EB2421">
            <w:pPr>
              <w:tabs>
                <w:tab w:val="center" w:pos="4320"/>
                <w:tab w:val="right" w:pos="8640"/>
              </w:tabs>
              <w:jc w:val="center"/>
              <w:rPr>
                <w:bCs/>
                <w:sz w:val="28"/>
                <w:szCs w:val="28"/>
              </w:rPr>
            </w:pPr>
          </w:p>
        </w:tc>
        <w:tc>
          <w:tcPr>
            <w:tcW w:w="1559" w:type="dxa"/>
          </w:tcPr>
          <w:p w14:paraId="2E3023D8" w14:textId="77777777" w:rsidR="002B5196" w:rsidRPr="00076A4B" w:rsidRDefault="002B5196" w:rsidP="00EB2421">
            <w:pPr>
              <w:jc w:val="center"/>
              <w:rPr>
                <w:bCs/>
                <w:sz w:val="28"/>
                <w:szCs w:val="28"/>
              </w:rPr>
            </w:pPr>
            <w:r w:rsidRPr="00076A4B">
              <w:rPr>
                <w:bCs/>
                <w:sz w:val="28"/>
                <w:szCs w:val="28"/>
              </w:rPr>
              <w:t>60</w:t>
            </w:r>
            <w:r w:rsidR="00E447A2" w:rsidRPr="00076A4B">
              <w:rPr>
                <w:sz w:val="28"/>
                <w:szCs w:val="28"/>
              </w:rPr>
              <w:t xml:space="preserve"> g/m</w:t>
            </w:r>
            <w:r w:rsidR="00E447A2" w:rsidRPr="00076A4B">
              <w:rPr>
                <w:sz w:val="28"/>
                <w:szCs w:val="28"/>
                <w:vertAlign w:val="superscript"/>
              </w:rPr>
              <w:t>2</w:t>
            </w:r>
          </w:p>
        </w:tc>
        <w:tc>
          <w:tcPr>
            <w:tcW w:w="1417" w:type="dxa"/>
            <w:shd w:val="clear" w:color="auto" w:fill="auto"/>
          </w:tcPr>
          <w:p w14:paraId="07DBE98B" w14:textId="77777777" w:rsidR="002B5196" w:rsidRPr="00076A4B" w:rsidRDefault="002B5196" w:rsidP="00EB2421">
            <w:pPr>
              <w:jc w:val="center"/>
              <w:rPr>
                <w:bCs/>
                <w:sz w:val="28"/>
                <w:szCs w:val="28"/>
              </w:rPr>
            </w:pPr>
            <w:r w:rsidRPr="00076A4B">
              <w:rPr>
                <w:bCs/>
                <w:sz w:val="28"/>
                <w:szCs w:val="28"/>
              </w:rPr>
              <w:t>0,06</w:t>
            </w:r>
          </w:p>
        </w:tc>
        <w:tc>
          <w:tcPr>
            <w:tcW w:w="1418" w:type="dxa"/>
            <w:shd w:val="clear" w:color="auto" w:fill="auto"/>
          </w:tcPr>
          <w:p w14:paraId="1A9B2555" w14:textId="77777777" w:rsidR="002B5196" w:rsidRPr="00076A4B" w:rsidRDefault="002B5196" w:rsidP="00EB2421">
            <w:pPr>
              <w:jc w:val="center"/>
              <w:rPr>
                <w:bCs/>
                <w:sz w:val="28"/>
                <w:szCs w:val="28"/>
              </w:rPr>
            </w:pPr>
            <w:r w:rsidRPr="00076A4B">
              <w:rPr>
                <w:bCs/>
                <w:sz w:val="28"/>
                <w:szCs w:val="28"/>
              </w:rPr>
              <w:t>0,35</w:t>
            </w:r>
          </w:p>
        </w:tc>
        <w:tc>
          <w:tcPr>
            <w:tcW w:w="1276" w:type="dxa"/>
            <w:vMerge/>
          </w:tcPr>
          <w:p w14:paraId="4CF3EB52" w14:textId="77777777" w:rsidR="002B5196" w:rsidRPr="00076A4B" w:rsidRDefault="002B5196" w:rsidP="00EB2421">
            <w:pPr>
              <w:tabs>
                <w:tab w:val="center" w:pos="4320"/>
                <w:tab w:val="right" w:pos="8640"/>
              </w:tabs>
              <w:jc w:val="center"/>
              <w:rPr>
                <w:bCs/>
                <w:sz w:val="28"/>
                <w:szCs w:val="28"/>
              </w:rPr>
            </w:pPr>
          </w:p>
        </w:tc>
      </w:tr>
      <w:tr w:rsidR="002B5196" w:rsidRPr="00076A4B" w14:paraId="193DE7A0" w14:textId="77777777" w:rsidTr="00000126">
        <w:trPr>
          <w:trHeight w:val="36"/>
          <w:jc w:val="center"/>
        </w:trPr>
        <w:tc>
          <w:tcPr>
            <w:tcW w:w="540" w:type="dxa"/>
            <w:vMerge/>
          </w:tcPr>
          <w:p w14:paraId="032AAFC9" w14:textId="77777777" w:rsidR="002B5196" w:rsidRPr="00076A4B" w:rsidRDefault="002B5196" w:rsidP="00EB2421">
            <w:pPr>
              <w:tabs>
                <w:tab w:val="center" w:pos="4320"/>
                <w:tab w:val="right" w:pos="8640"/>
              </w:tabs>
              <w:jc w:val="center"/>
              <w:rPr>
                <w:bCs/>
                <w:sz w:val="28"/>
                <w:szCs w:val="28"/>
              </w:rPr>
            </w:pPr>
          </w:p>
        </w:tc>
        <w:tc>
          <w:tcPr>
            <w:tcW w:w="2160" w:type="dxa"/>
            <w:vMerge/>
          </w:tcPr>
          <w:p w14:paraId="17A66559" w14:textId="77777777" w:rsidR="002B5196" w:rsidRPr="00076A4B" w:rsidRDefault="002B5196" w:rsidP="00EB2421">
            <w:pPr>
              <w:tabs>
                <w:tab w:val="center" w:pos="4320"/>
                <w:tab w:val="right" w:pos="8640"/>
              </w:tabs>
              <w:rPr>
                <w:bCs/>
                <w:sz w:val="28"/>
                <w:szCs w:val="28"/>
              </w:rPr>
            </w:pPr>
          </w:p>
        </w:tc>
        <w:tc>
          <w:tcPr>
            <w:tcW w:w="1690" w:type="dxa"/>
            <w:vMerge/>
          </w:tcPr>
          <w:p w14:paraId="658ACB11" w14:textId="77777777" w:rsidR="002B5196" w:rsidRPr="00076A4B" w:rsidRDefault="002B5196" w:rsidP="00EB2421">
            <w:pPr>
              <w:tabs>
                <w:tab w:val="center" w:pos="4320"/>
                <w:tab w:val="right" w:pos="8640"/>
              </w:tabs>
              <w:jc w:val="center"/>
              <w:rPr>
                <w:bCs/>
                <w:sz w:val="28"/>
                <w:szCs w:val="28"/>
              </w:rPr>
            </w:pPr>
          </w:p>
        </w:tc>
        <w:tc>
          <w:tcPr>
            <w:tcW w:w="1559" w:type="dxa"/>
          </w:tcPr>
          <w:p w14:paraId="189D43D0" w14:textId="77777777" w:rsidR="002B5196" w:rsidRPr="00076A4B" w:rsidRDefault="002B5196" w:rsidP="00EB2421">
            <w:pPr>
              <w:jc w:val="center"/>
              <w:rPr>
                <w:bCs/>
                <w:sz w:val="28"/>
                <w:szCs w:val="28"/>
              </w:rPr>
            </w:pPr>
            <w:r w:rsidRPr="00076A4B">
              <w:rPr>
                <w:bCs/>
                <w:sz w:val="28"/>
                <w:szCs w:val="28"/>
              </w:rPr>
              <w:t>90</w:t>
            </w:r>
            <w:r w:rsidR="00E447A2" w:rsidRPr="00076A4B">
              <w:rPr>
                <w:sz w:val="28"/>
                <w:szCs w:val="28"/>
              </w:rPr>
              <w:t xml:space="preserve"> g/m</w:t>
            </w:r>
            <w:r w:rsidR="00E447A2" w:rsidRPr="00076A4B">
              <w:rPr>
                <w:sz w:val="28"/>
                <w:szCs w:val="28"/>
                <w:vertAlign w:val="superscript"/>
              </w:rPr>
              <w:t>2</w:t>
            </w:r>
          </w:p>
        </w:tc>
        <w:tc>
          <w:tcPr>
            <w:tcW w:w="1417" w:type="dxa"/>
            <w:shd w:val="clear" w:color="auto" w:fill="auto"/>
          </w:tcPr>
          <w:p w14:paraId="643F46F8" w14:textId="77777777" w:rsidR="002B5196" w:rsidRPr="00076A4B" w:rsidRDefault="002B5196" w:rsidP="00EB2421">
            <w:pPr>
              <w:jc w:val="center"/>
              <w:rPr>
                <w:bCs/>
                <w:sz w:val="28"/>
                <w:szCs w:val="28"/>
              </w:rPr>
            </w:pPr>
            <w:r w:rsidRPr="00076A4B">
              <w:rPr>
                <w:bCs/>
                <w:sz w:val="28"/>
                <w:szCs w:val="28"/>
              </w:rPr>
              <w:t>0,02</w:t>
            </w:r>
          </w:p>
        </w:tc>
        <w:tc>
          <w:tcPr>
            <w:tcW w:w="1418" w:type="dxa"/>
            <w:shd w:val="clear" w:color="auto" w:fill="auto"/>
          </w:tcPr>
          <w:p w14:paraId="6A929213" w14:textId="77777777" w:rsidR="002B5196" w:rsidRPr="00076A4B" w:rsidRDefault="002B5196" w:rsidP="00EB2421">
            <w:pPr>
              <w:jc w:val="center"/>
              <w:rPr>
                <w:bCs/>
                <w:sz w:val="28"/>
                <w:szCs w:val="28"/>
              </w:rPr>
            </w:pPr>
            <w:r w:rsidRPr="00076A4B">
              <w:rPr>
                <w:bCs/>
                <w:sz w:val="28"/>
                <w:szCs w:val="28"/>
              </w:rPr>
              <w:t>0,2</w:t>
            </w:r>
          </w:p>
        </w:tc>
        <w:tc>
          <w:tcPr>
            <w:tcW w:w="1276" w:type="dxa"/>
            <w:vMerge/>
          </w:tcPr>
          <w:p w14:paraId="13FAD805" w14:textId="77777777" w:rsidR="002B5196" w:rsidRPr="00076A4B" w:rsidRDefault="002B5196" w:rsidP="00EB2421">
            <w:pPr>
              <w:tabs>
                <w:tab w:val="center" w:pos="4320"/>
                <w:tab w:val="right" w:pos="8640"/>
              </w:tabs>
              <w:jc w:val="center"/>
              <w:rPr>
                <w:bCs/>
                <w:sz w:val="28"/>
                <w:szCs w:val="28"/>
              </w:rPr>
            </w:pPr>
          </w:p>
        </w:tc>
      </w:tr>
      <w:tr w:rsidR="002B5196" w:rsidRPr="00076A4B" w14:paraId="54B5CBAA" w14:textId="77777777" w:rsidTr="00000126">
        <w:trPr>
          <w:trHeight w:val="40"/>
          <w:jc w:val="center"/>
        </w:trPr>
        <w:tc>
          <w:tcPr>
            <w:tcW w:w="540" w:type="dxa"/>
            <w:vMerge w:val="restart"/>
          </w:tcPr>
          <w:p w14:paraId="76EB9440" w14:textId="77777777" w:rsidR="002B5196" w:rsidRPr="00076A4B" w:rsidRDefault="002B5196" w:rsidP="00EB2421">
            <w:pPr>
              <w:jc w:val="center"/>
              <w:rPr>
                <w:bCs/>
                <w:sz w:val="28"/>
                <w:szCs w:val="28"/>
              </w:rPr>
            </w:pPr>
            <w:r w:rsidRPr="00076A4B">
              <w:rPr>
                <w:bCs/>
                <w:sz w:val="28"/>
                <w:szCs w:val="28"/>
              </w:rPr>
              <w:t>4</w:t>
            </w:r>
          </w:p>
        </w:tc>
        <w:tc>
          <w:tcPr>
            <w:tcW w:w="2160" w:type="dxa"/>
            <w:vMerge w:val="restart"/>
          </w:tcPr>
          <w:p w14:paraId="46A3651E" w14:textId="77777777" w:rsidR="002B5196" w:rsidRPr="00076A4B" w:rsidRDefault="00722A90" w:rsidP="00EB2421">
            <w:pPr>
              <w:rPr>
                <w:b/>
                <w:bCs/>
                <w:sz w:val="28"/>
                <w:szCs w:val="28"/>
              </w:rPr>
            </w:pPr>
            <w:r w:rsidRPr="00076A4B">
              <w:rPr>
                <w:b/>
                <w:bCs/>
                <w:sz w:val="28"/>
                <w:szCs w:val="28"/>
              </w:rPr>
              <w:t>St</w:t>
            </w:r>
            <w:r w:rsidR="001A0624" w:rsidRPr="00076A4B">
              <w:rPr>
                <w:b/>
                <w:bCs/>
                <w:sz w:val="28"/>
                <w:szCs w:val="28"/>
              </w:rPr>
              <w:t>arflex (PVC+TE +PVDC)</w:t>
            </w:r>
          </w:p>
          <w:p w14:paraId="056B1222" w14:textId="77777777" w:rsidR="00CF39E7" w:rsidRPr="00076A4B" w:rsidRDefault="00CF39E7" w:rsidP="00EB2421">
            <w:pPr>
              <w:rPr>
                <w:sz w:val="28"/>
                <w:szCs w:val="28"/>
              </w:rPr>
            </w:pPr>
            <w:r w:rsidRPr="00076A4B">
              <w:rPr>
                <w:b/>
                <w:bCs/>
                <w:sz w:val="28"/>
                <w:szCs w:val="28"/>
              </w:rPr>
              <w:t>PVC</w:t>
            </w:r>
            <w:r w:rsidRPr="00076A4B">
              <w:rPr>
                <w:bCs/>
                <w:sz w:val="28"/>
                <w:szCs w:val="28"/>
              </w:rPr>
              <w:t xml:space="preserve"> (Polivinyl chl</w:t>
            </w:r>
            <w:r w:rsidRPr="00076A4B">
              <w:rPr>
                <w:sz w:val="28"/>
                <w:szCs w:val="28"/>
              </w:rPr>
              <w:t>orid)</w:t>
            </w:r>
          </w:p>
          <w:p w14:paraId="77A35AD8" w14:textId="77777777" w:rsidR="00CF39E7" w:rsidRPr="00076A4B" w:rsidRDefault="00CF39E7" w:rsidP="00EB2421">
            <w:pPr>
              <w:rPr>
                <w:sz w:val="28"/>
                <w:szCs w:val="28"/>
              </w:rPr>
            </w:pPr>
            <w:r w:rsidRPr="00076A4B">
              <w:rPr>
                <w:b/>
                <w:sz w:val="28"/>
                <w:szCs w:val="28"/>
              </w:rPr>
              <w:t>TE</w:t>
            </w:r>
            <w:r w:rsidRPr="00076A4B">
              <w:rPr>
                <w:sz w:val="28"/>
                <w:szCs w:val="28"/>
              </w:rPr>
              <w:t xml:space="preserve"> (Th</w:t>
            </w:r>
            <w:r w:rsidR="009F3583" w:rsidRPr="00076A4B">
              <w:rPr>
                <w:sz w:val="28"/>
                <w:szCs w:val="28"/>
              </w:rPr>
              <w:t>ermolast</w:t>
            </w:r>
            <w:r w:rsidRPr="00076A4B">
              <w:rPr>
                <w:sz w:val="28"/>
                <w:szCs w:val="28"/>
              </w:rPr>
              <w:t>)</w:t>
            </w:r>
          </w:p>
          <w:p w14:paraId="50E10F06" w14:textId="77777777" w:rsidR="00CF39E7" w:rsidRPr="00076A4B" w:rsidRDefault="00CF39E7" w:rsidP="00EB2421">
            <w:pPr>
              <w:rPr>
                <w:b/>
                <w:bCs/>
                <w:sz w:val="28"/>
                <w:szCs w:val="28"/>
              </w:rPr>
            </w:pPr>
            <w:r w:rsidRPr="00076A4B">
              <w:rPr>
                <w:b/>
                <w:sz w:val="28"/>
                <w:szCs w:val="28"/>
              </w:rPr>
              <w:t xml:space="preserve">PVDC </w:t>
            </w:r>
            <w:r w:rsidRPr="00076A4B">
              <w:rPr>
                <w:bCs/>
                <w:sz w:val="28"/>
                <w:szCs w:val="28"/>
              </w:rPr>
              <w:t xml:space="preserve"> (Polivinyliden chl</w:t>
            </w:r>
            <w:r w:rsidRPr="00076A4B">
              <w:rPr>
                <w:sz w:val="28"/>
                <w:szCs w:val="28"/>
              </w:rPr>
              <w:t>orid)</w:t>
            </w:r>
          </w:p>
        </w:tc>
        <w:tc>
          <w:tcPr>
            <w:tcW w:w="1690" w:type="dxa"/>
          </w:tcPr>
          <w:p w14:paraId="650A2B13" w14:textId="77777777" w:rsidR="002B5196" w:rsidRPr="00076A4B" w:rsidRDefault="002B5196" w:rsidP="00EB2421">
            <w:pPr>
              <w:tabs>
                <w:tab w:val="center" w:pos="4320"/>
                <w:tab w:val="right" w:pos="8640"/>
              </w:tabs>
              <w:jc w:val="center"/>
              <w:rPr>
                <w:bCs/>
                <w:sz w:val="28"/>
                <w:szCs w:val="28"/>
              </w:rPr>
            </w:pPr>
          </w:p>
        </w:tc>
        <w:tc>
          <w:tcPr>
            <w:tcW w:w="1559" w:type="dxa"/>
          </w:tcPr>
          <w:p w14:paraId="52236632" w14:textId="77777777" w:rsidR="002B5196" w:rsidRPr="00076A4B" w:rsidRDefault="002B5196" w:rsidP="00EB2421">
            <w:pPr>
              <w:jc w:val="center"/>
              <w:rPr>
                <w:bCs/>
                <w:sz w:val="28"/>
                <w:szCs w:val="28"/>
              </w:rPr>
            </w:pPr>
            <w:r w:rsidRPr="00076A4B">
              <w:rPr>
                <w:bCs/>
                <w:sz w:val="28"/>
                <w:szCs w:val="28"/>
              </w:rPr>
              <w:t>Tối đa 300</w:t>
            </w:r>
            <w:r w:rsidR="00E447A2" w:rsidRPr="00076A4B">
              <w:rPr>
                <w:bCs/>
                <w:sz w:val="28"/>
                <w:szCs w:val="28"/>
              </w:rPr>
              <w:t xml:space="preserve"> µm</w:t>
            </w:r>
          </w:p>
        </w:tc>
        <w:tc>
          <w:tcPr>
            <w:tcW w:w="2835" w:type="dxa"/>
            <w:gridSpan w:val="2"/>
            <w:vMerge w:val="restart"/>
          </w:tcPr>
          <w:p w14:paraId="33147464" w14:textId="77777777" w:rsidR="002B5196" w:rsidRPr="00076A4B" w:rsidRDefault="002B5196" w:rsidP="00EB2421">
            <w:pPr>
              <w:tabs>
                <w:tab w:val="center" w:pos="4320"/>
                <w:tab w:val="right" w:pos="8640"/>
              </w:tabs>
              <w:jc w:val="center"/>
              <w:rPr>
                <w:bCs/>
                <w:sz w:val="28"/>
                <w:szCs w:val="28"/>
              </w:rPr>
            </w:pPr>
          </w:p>
        </w:tc>
        <w:tc>
          <w:tcPr>
            <w:tcW w:w="1276" w:type="dxa"/>
            <w:vMerge w:val="restart"/>
          </w:tcPr>
          <w:p w14:paraId="32C1ED35" w14:textId="77777777" w:rsidR="002B5196" w:rsidRPr="00076A4B" w:rsidRDefault="002B5196" w:rsidP="00EB2421">
            <w:pPr>
              <w:jc w:val="center"/>
              <w:rPr>
                <w:sz w:val="28"/>
                <w:szCs w:val="28"/>
              </w:rPr>
            </w:pPr>
            <w:r w:rsidRPr="00076A4B">
              <w:rPr>
                <w:bCs/>
                <w:sz w:val="28"/>
                <w:szCs w:val="28"/>
              </w:rPr>
              <w:t>Tốt</w:t>
            </w:r>
            <w:r w:rsidRPr="00076A4B">
              <w:rPr>
                <w:sz w:val="28"/>
                <w:szCs w:val="28"/>
              </w:rPr>
              <w:t>/</w:t>
            </w:r>
            <w:r w:rsidR="00000126">
              <w:rPr>
                <w:sz w:val="28"/>
                <w:szCs w:val="28"/>
              </w:rPr>
              <w:br/>
            </w:r>
            <w:r w:rsidRPr="00076A4B">
              <w:rPr>
                <w:sz w:val="28"/>
                <w:szCs w:val="28"/>
              </w:rPr>
              <w:t>Xuất sắc (tuỳ theo độ dày)</w:t>
            </w:r>
          </w:p>
        </w:tc>
      </w:tr>
      <w:tr w:rsidR="00722A90" w:rsidRPr="00076A4B" w14:paraId="3C491672" w14:textId="77777777" w:rsidTr="00000126">
        <w:trPr>
          <w:trHeight w:val="36"/>
          <w:jc w:val="center"/>
        </w:trPr>
        <w:tc>
          <w:tcPr>
            <w:tcW w:w="540" w:type="dxa"/>
            <w:vMerge/>
          </w:tcPr>
          <w:p w14:paraId="5D53288D" w14:textId="77777777" w:rsidR="00722A90" w:rsidRPr="00076A4B" w:rsidRDefault="00722A90" w:rsidP="00EB2421">
            <w:pPr>
              <w:jc w:val="center"/>
              <w:rPr>
                <w:bCs/>
                <w:sz w:val="28"/>
                <w:szCs w:val="28"/>
              </w:rPr>
            </w:pPr>
          </w:p>
        </w:tc>
        <w:tc>
          <w:tcPr>
            <w:tcW w:w="2160" w:type="dxa"/>
            <w:vMerge/>
          </w:tcPr>
          <w:p w14:paraId="5A47835C" w14:textId="77777777" w:rsidR="00722A90" w:rsidRPr="00076A4B" w:rsidRDefault="00722A90" w:rsidP="00EB2421">
            <w:pPr>
              <w:tabs>
                <w:tab w:val="center" w:pos="4320"/>
                <w:tab w:val="right" w:pos="8640"/>
              </w:tabs>
              <w:rPr>
                <w:bCs/>
                <w:sz w:val="28"/>
                <w:szCs w:val="28"/>
              </w:rPr>
            </w:pPr>
          </w:p>
        </w:tc>
        <w:tc>
          <w:tcPr>
            <w:tcW w:w="1690" w:type="dxa"/>
          </w:tcPr>
          <w:p w14:paraId="04874DF9" w14:textId="77777777" w:rsidR="00722A90" w:rsidRPr="00076A4B" w:rsidRDefault="00722A90" w:rsidP="00EB2421">
            <w:pPr>
              <w:jc w:val="center"/>
              <w:rPr>
                <w:bCs/>
                <w:sz w:val="28"/>
                <w:szCs w:val="28"/>
              </w:rPr>
            </w:pPr>
            <w:r w:rsidRPr="00076A4B">
              <w:rPr>
                <w:bCs/>
                <w:sz w:val="28"/>
                <w:szCs w:val="28"/>
              </w:rPr>
              <w:t>200 -250 µm</w:t>
            </w:r>
          </w:p>
        </w:tc>
        <w:tc>
          <w:tcPr>
            <w:tcW w:w="1559" w:type="dxa"/>
            <w:vMerge w:val="restart"/>
          </w:tcPr>
          <w:p w14:paraId="55C6EBFF" w14:textId="77777777" w:rsidR="00722A90" w:rsidRPr="00076A4B" w:rsidRDefault="00722A90" w:rsidP="00EB2421">
            <w:pPr>
              <w:tabs>
                <w:tab w:val="center" w:pos="4320"/>
                <w:tab w:val="right" w:pos="8640"/>
              </w:tabs>
              <w:jc w:val="center"/>
              <w:rPr>
                <w:bCs/>
                <w:sz w:val="28"/>
                <w:szCs w:val="28"/>
              </w:rPr>
            </w:pPr>
          </w:p>
        </w:tc>
        <w:tc>
          <w:tcPr>
            <w:tcW w:w="2835" w:type="dxa"/>
            <w:gridSpan w:val="2"/>
            <w:vMerge/>
          </w:tcPr>
          <w:p w14:paraId="4B588BB9" w14:textId="77777777" w:rsidR="00722A90" w:rsidRPr="00076A4B" w:rsidRDefault="00722A90" w:rsidP="00EB2421">
            <w:pPr>
              <w:tabs>
                <w:tab w:val="center" w:pos="4320"/>
                <w:tab w:val="right" w:pos="8640"/>
              </w:tabs>
              <w:jc w:val="center"/>
              <w:rPr>
                <w:bCs/>
                <w:sz w:val="28"/>
                <w:szCs w:val="28"/>
              </w:rPr>
            </w:pPr>
          </w:p>
        </w:tc>
        <w:tc>
          <w:tcPr>
            <w:tcW w:w="1276" w:type="dxa"/>
            <w:vMerge/>
          </w:tcPr>
          <w:p w14:paraId="1EF51C3D" w14:textId="77777777" w:rsidR="00722A90" w:rsidRPr="00076A4B" w:rsidRDefault="00722A90" w:rsidP="00EB2421">
            <w:pPr>
              <w:tabs>
                <w:tab w:val="center" w:pos="4320"/>
                <w:tab w:val="right" w:pos="8640"/>
              </w:tabs>
              <w:jc w:val="center"/>
              <w:rPr>
                <w:bCs/>
                <w:sz w:val="28"/>
                <w:szCs w:val="28"/>
              </w:rPr>
            </w:pPr>
          </w:p>
        </w:tc>
      </w:tr>
      <w:tr w:rsidR="00722A90" w:rsidRPr="00076A4B" w14:paraId="35782642" w14:textId="77777777" w:rsidTr="00000126">
        <w:trPr>
          <w:trHeight w:val="36"/>
          <w:jc w:val="center"/>
        </w:trPr>
        <w:tc>
          <w:tcPr>
            <w:tcW w:w="540" w:type="dxa"/>
            <w:vMerge/>
          </w:tcPr>
          <w:p w14:paraId="5AEED56D" w14:textId="77777777" w:rsidR="00722A90" w:rsidRPr="00076A4B" w:rsidRDefault="00722A90" w:rsidP="00EB2421">
            <w:pPr>
              <w:tabs>
                <w:tab w:val="center" w:pos="4320"/>
                <w:tab w:val="right" w:pos="8640"/>
              </w:tabs>
              <w:jc w:val="center"/>
              <w:rPr>
                <w:bCs/>
                <w:sz w:val="28"/>
                <w:szCs w:val="28"/>
              </w:rPr>
            </w:pPr>
          </w:p>
        </w:tc>
        <w:tc>
          <w:tcPr>
            <w:tcW w:w="2160" w:type="dxa"/>
            <w:vMerge/>
          </w:tcPr>
          <w:p w14:paraId="177E916A" w14:textId="77777777" w:rsidR="00722A90" w:rsidRPr="00076A4B" w:rsidRDefault="00722A90" w:rsidP="00EB2421">
            <w:pPr>
              <w:tabs>
                <w:tab w:val="center" w:pos="4320"/>
                <w:tab w:val="right" w:pos="8640"/>
              </w:tabs>
              <w:rPr>
                <w:bCs/>
                <w:sz w:val="28"/>
                <w:szCs w:val="28"/>
              </w:rPr>
            </w:pPr>
          </w:p>
        </w:tc>
        <w:tc>
          <w:tcPr>
            <w:tcW w:w="1690" w:type="dxa"/>
          </w:tcPr>
          <w:p w14:paraId="6D9D48AD" w14:textId="77777777" w:rsidR="00722A90" w:rsidRPr="00076A4B" w:rsidRDefault="00722A90" w:rsidP="00EB2421">
            <w:pPr>
              <w:jc w:val="center"/>
              <w:rPr>
                <w:bCs/>
                <w:sz w:val="28"/>
                <w:szCs w:val="28"/>
                <w:vertAlign w:val="superscript"/>
                <w:lang w:val="pt-BR"/>
              </w:rPr>
            </w:pPr>
            <w:r w:rsidRPr="00076A4B">
              <w:rPr>
                <w:bCs/>
                <w:sz w:val="28"/>
                <w:szCs w:val="28"/>
                <w:lang w:val="pt-BR"/>
              </w:rPr>
              <w:t xml:space="preserve">Trải rộng TE (bao phủ) </w:t>
            </w:r>
            <w:r w:rsidR="00000126">
              <w:rPr>
                <w:bCs/>
                <w:sz w:val="28"/>
                <w:szCs w:val="28"/>
                <w:lang w:val="pt-BR"/>
              </w:rPr>
              <w:br/>
            </w:r>
            <w:r w:rsidRPr="00076A4B">
              <w:rPr>
                <w:bCs/>
                <w:sz w:val="28"/>
                <w:szCs w:val="28"/>
                <w:lang w:val="pt-BR"/>
              </w:rPr>
              <w:t>5</w:t>
            </w:r>
            <w:r w:rsidR="00000126">
              <w:rPr>
                <w:bCs/>
                <w:sz w:val="28"/>
                <w:szCs w:val="28"/>
                <w:lang w:val="pt-BR"/>
              </w:rPr>
              <w:t xml:space="preserve"> </w:t>
            </w:r>
            <w:r w:rsidRPr="00076A4B">
              <w:rPr>
                <w:bCs/>
                <w:sz w:val="28"/>
                <w:szCs w:val="28"/>
                <w:lang w:val="pt-BR"/>
              </w:rPr>
              <w:t>g/m</w:t>
            </w:r>
            <w:r w:rsidRPr="00076A4B">
              <w:rPr>
                <w:bCs/>
                <w:sz w:val="28"/>
                <w:szCs w:val="28"/>
                <w:vertAlign w:val="superscript"/>
                <w:lang w:val="pt-BR"/>
              </w:rPr>
              <w:t>2</w:t>
            </w:r>
          </w:p>
        </w:tc>
        <w:tc>
          <w:tcPr>
            <w:tcW w:w="1559" w:type="dxa"/>
            <w:vMerge/>
          </w:tcPr>
          <w:p w14:paraId="45FA0564" w14:textId="77777777" w:rsidR="00722A90" w:rsidRPr="00076A4B" w:rsidRDefault="00722A90" w:rsidP="00EB2421">
            <w:pPr>
              <w:tabs>
                <w:tab w:val="center" w:pos="4320"/>
                <w:tab w:val="right" w:pos="8640"/>
              </w:tabs>
              <w:jc w:val="center"/>
              <w:rPr>
                <w:bCs/>
                <w:sz w:val="28"/>
                <w:szCs w:val="28"/>
                <w:lang w:val="pt-BR"/>
              </w:rPr>
            </w:pPr>
          </w:p>
        </w:tc>
        <w:tc>
          <w:tcPr>
            <w:tcW w:w="2835" w:type="dxa"/>
            <w:gridSpan w:val="2"/>
            <w:vMerge/>
          </w:tcPr>
          <w:p w14:paraId="23ADA093" w14:textId="77777777" w:rsidR="00722A90" w:rsidRPr="00076A4B" w:rsidRDefault="00722A90" w:rsidP="00EB2421">
            <w:pPr>
              <w:tabs>
                <w:tab w:val="center" w:pos="4320"/>
                <w:tab w:val="right" w:pos="8640"/>
              </w:tabs>
              <w:jc w:val="center"/>
              <w:rPr>
                <w:bCs/>
                <w:sz w:val="28"/>
                <w:szCs w:val="28"/>
                <w:lang w:val="pt-BR"/>
              </w:rPr>
            </w:pPr>
          </w:p>
        </w:tc>
        <w:tc>
          <w:tcPr>
            <w:tcW w:w="1276" w:type="dxa"/>
            <w:vMerge/>
          </w:tcPr>
          <w:p w14:paraId="56F5F9AC" w14:textId="77777777" w:rsidR="00722A90" w:rsidRPr="00076A4B" w:rsidRDefault="00722A90" w:rsidP="00EB2421">
            <w:pPr>
              <w:tabs>
                <w:tab w:val="center" w:pos="4320"/>
                <w:tab w:val="right" w:pos="8640"/>
              </w:tabs>
              <w:jc w:val="center"/>
              <w:rPr>
                <w:bCs/>
                <w:sz w:val="28"/>
                <w:szCs w:val="28"/>
                <w:lang w:val="pt-BR"/>
              </w:rPr>
            </w:pPr>
          </w:p>
        </w:tc>
      </w:tr>
      <w:tr w:rsidR="00722A90" w:rsidRPr="00076A4B" w14:paraId="224589A6" w14:textId="77777777" w:rsidTr="00000126">
        <w:trPr>
          <w:trHeight w:val="36"/>
          <w:jc w:val="center"/>
        </w:trPr>
        <w:tc>
          <w:tcPr>
            <w:tcW w:w="540" w:type="dxa"/>
            <w:vMerge/>
          </w:tcPr>
          <w:p w14:paraId="5D608598" w14:textId="77777777" w:rsidR="00722A90" w:rsidRPr="00076A4B" w:rsidRDefault="00722A90" w:rsidP="00EB2421">
            <w:pPr>
              <w:tabs>
                <w:tab w:val="center" w:pos="4320"/>
                <w:tab w:val="right" w:pos="8640"/>
              </w:tabs>
              <w:jc w:val="center"/>
              <w:rPr>
                <w:bCs/>
                <w:sz w:val="28"/>
                <w:szCs w:val="28"/>
                <w:lang w:val="pt-BR"/>
              </w:rPr>
            </w:pPr>
          </w:p>
        </w:tc>
        <w:tc>
          <w:tcPr>
            <w:tcW w:w="2160" w:type="dxa"/>
            <w:vMerge/>
          </w:tcPr>
          <w:p w14:paraId="5AF20D55" w14:textId="77777777" w:rsidR="00722A90" w:rsidRPr="00076A4B" w:rsidRDefault="00722A90" w:rsidP="00EB2421">
            <w:pPr>
              <w:tabs>
                <w:tab w:val="center" w:pos="4320"/>
                <w:tab w:val="right" w:pos="8640"/>
              </w:tabs>
              <w:rPr>
                <w:bCs/>
                <w:sz w:val="28"/>
                <w:szCs w:val="28"/>
                <w:lang w:val="pt-BR"/>
              </w:rPr>
            </w:pPr>
          </w:p>
        </w:tc>
        <w:tc>
          <w:tcPr>
            <w:tcW w:w="1690" w:type="dxa"/>
            <w:vMerge w:val="restart"/>
          </w:tcPr>
          <w:p w14:paraId="12F64C0D" w14:textId="77777777" w:rsidR="00722A90" w:rsidRPr="00076A4B" w:rsidRDefault="00722A90" w:rsidP="00EB2421">
            <w:pPr>
              <w:jc w:val="center"/>
              <w:rPr>
                <w:sz w:val="28"/>
                <w:szCs w:val="28"/>
              </w:rPr>
            </w:pPr>
            <w:r w:rsidRPr="00076A4B">
              <w:rPr>
                <w:bCs/>
                <w:sz w:val="28"/>
                <w:szCs w:val="28"/>
              </w:rPr>
              <w:t>5 µm cho bề rộng 10</w:t>
            </w:r>
            <w:r w:rsidR="00000126">
              <w:rPr>
                <w:bCs/>
                <w:sz w:val="28"/>
                <w:szCs w:val="28"/>
              </w:rPr>
              <w:t xml:space="preserve"> </w:t>
            </w:r>
            <w:r w:rsidRPr="00076A4B">
              <w:rPr>
                <w:bCs/>
                <w:sz w:val="28"/>
                <w:szCs w:val="28"/>
              </w:rPr>
              <w:t>g/m</w:t>
            </w:r>
            <w:r w:rsidRPr="00076A4B">
              <w:rPr>
                <w:bCs/>
                <w:sz w:val="28"/>
                <w:szCs w:val="28"/>
                <w:vertAlign w:val="superscript"/>
              </w:rPr>
              <w:t>2</w:t>
            </w:r>
          </w:p>
          <w:p w14:paraId="0DD03DDB" w14:textId="77777777" w:rsidR="00722A90" w:rsidRPr="00076A4B" w:rsidRDefault="00722A90" w:rsidP="00EB2421">
            <w:pPr>
              <w:jc w:val="center"/>
              <w:rPr>
                <w:bCs/>
                <w:sz w:val="28"/>
                <w:szCs w:val="28"/>
              </w:rPr>
            </w:pPr>
            <w:r w:rsidRPr="00076A4B">
              <w:rPr>
                <w:sz w:val="28"/>
                <w:szCs w:val="28"/>
              </w:rPr>
              <w:t>(60-90-120 g/m</w:t>
            </w:r>
            <w:r w:rsidRPr="00076A4B">
              <w:rPr>
                <w:sz w:val="28"/>
                <w:szCs w:val="28"/>
                <w:vertAlign w:val="superscript"/>
              </w:rPr>
              <w:t>2</w:t>
            </w:r>
            <w:r w:rsidRPr="00076A4B">
              <w:rPr>
                <w:sz w:val="28"/>
                <w:szCs w:val="28"/>
              </w:rPr>
              <w:t>)</w:t>
            </w:r>
          </w:p>
        </w:tc>
        <w:tc>
          <w:tcPr>
            <w:tcW w:w="1559" w:type="dxa"/>
          </w:tcPr>
          <w:p w14:paraId="08E1B7B4" w14:textId="77777777" w:rsidR="00722A90" w:rsidRPr="00076A4B" w:rsidRDefault="00722A90" w:rsidP="00EB2421">
            <w:pPr>
              <w:jc w:val="center"/>
              <w:rPr>
                <w:bCs/>
                <w:sz w:val="28"/>
                <w:szCs w:val="28"/>
              </w:rPr>
            </w:pPr>
            <w:r w:rsidRPr="00076A4B">
              <w:rPr>
                <w:bCs/>
                <w:sz w:val="28"/>
                <w:szCs w:val="28"/>
              </w:rPr>
              <w:t>60</w:t>
            </w:r>
            <w:r w:rsidRPr="00076A4B">
              <w:rPr>
                <w:sz w:val="28"/>
                <w:szCs w:val="28"/>
              </w:rPr>
              <w:t xml:space="preserve"> g/m</w:t>
            </w:r>
            <w:r w:rsidRPr="00076A4B">
              <w:rPr>
                <w:sz w:val="28"/>
                <w:szCs w:val="28"/>
                <w:vertAlign w:val="superscript"/>
              </w:rPr>
              <w:t>2</w:t>
            </w:r>
          </w:p>
        </w:tc>
        <w:tc>
          <w:tcPr>
            <w:tcW w:w="1417" w:type="dxa"/>
            <w:shd w:val="clear" w:color="auto" w:fill="auto"/>
          </w:tcPr>
          <w:p w14:paraId="56513042" w14:textId="77777777" w:rsidR="00722A90" w:rsidRPr="00076A4B" w:rsidRDefault="00722A90" w:rsidP="00EB2421">
            <w:pPr>
              <w:jc w:val="center"/>
              <w:rPr>
                <w:bCs/>
                <w:sz w:val="28"/>
                <w:szCs w:val="28"/>
              </w:rPr>
            </w:pPr>
            <w:r w:rsidRPr="00076A4B">
              <w:rPr>
                <w:bCs/>
                <w:sz w:val="28"/>
                <w:szCs w:val="28"/>
              </w:rPr>
              <w:t>0,06</w:t>
            </w:r>
          </w:p>
        </w:tc>
        <w:tc>
          <w:tcPr>
            <w:tcW w:w="1418" w:type="dxa"/>
            <w:shd w:val="clear" w:color="auto" w:fill="auto"/>
          </w:tcPr>
          <w:p w14:paraId="03B532D7" w14:textId="77777777" w:rsidR="00722A90" w:rsidRPr="00076A4B" w:rsidRDefault="00722A90" w:rsidP="00EB2421">
            <w:pPr>
              <w:jc w:val="center"/>
              <w:rPr>
                <w:bCs/>
                <w:sz w:val="28"/>
                <w:szCs w:val="28"/>
              </w:rPr>
            </w:pPr>
            <w:r w:rsidRPr="00076A4B">
              <w:rPr>
                <w:bCs/>
                <w:sz w:val="28"/>
                <w:szCs w:val="28"/>
              </w:rPr>
              <w:t>0,35</w:t>
            </w:r>
          </w:p>
        </w:tc>
        <w:tc>
          <w:tcPr>
            <w:tcW w:w="1276" w:type="dxa"/>
            <w:vMerge/>
          </w:tcPr>
          <w:p w14:paraId="596C13EE" w14:textId="77777777" w:rsidR="00722A90" w:rsidRPr="00076A4B" w:rsidRDefault="00722A90" w:rsidP="00EB2421">
            <w:pPr>
              <w:tabs>
                <w:tab w:val="center" w:pos="4320"/>
                <w:tab w:val="right" w:pos="8640"/>
              </w:tabs>
              <w:jc w:val="center"/>
              <w:rPr>
                <w:bCs/>
                <w:sz w:val="28"/>
                <w:szCs w:val="28"/>
              </w:rPr>
            </w:pPr>
          </w:p>
        </w:tc>
      </w:tr>
      <w:tr w:rsidR="00722A90" w:rsidRPr="00076A4B" w14:paraId="220E0D3F" w14:textId="77777777" w:rsidTr="00000126">
        <w:trPr>
          <w:trHeight w:val="36"/>
          <w:jc w:val="center"/>
        </w:trPr>
        <w:tc>
          <w:tcPr>
            <w:tcW w:w="540" w:type="dxa"/>
            <w:vMerge/>
          </w:tcPr>
          <w:p w14:paraId="60BE6644" w14:textId="77777777" w:rsidR="00722A90" w:rsidRPr="00076A4B" w:rsidRDefault="00722A90" w:rsidP="00EB2421">
            <w:pPr>
              <w:tabs>
                <w:tab w:val="center" w:pos="4320"/>
                <w:tab w:val="right" w:pos="8640"/>
              </w:tabs>
              <w:jc w:val="center"/>
              <w:rPr>
                <w:bCs/>
                <w:sz w:val="28"/>
                <w:szCs w:val="28"/>
              </w:rPr>
            </w:pPr>
          </w:p>
        </w:tc>
        <w:tc>
          <w:tcPr>
            <w:tcW w:w="2160" w:type="dxa"/>
            <w:vMerge/>
          </w:tcPr>
          <w:p w14:paraId="03662B0E" w14:textId="77777777" w:rsidR="00722A90" w:rsidRPr="00076A4B" w:rsidRDefault="00722A90" w:rsidP="00EB2421">
            <w:pPr>
              <w:tabs>
                <w:tab w:val="center" w:pos="4320"/>
                <w:tab w:val="right" w:pos="8640"/>
              </w:tabs>
              <w:rPr>
                <w:bCs/>
                <w:sz w:val="28"/>
                <w:szCs w:val="28"/>
              </w:rPr>
            </w:pPr>
          </w:p>
        </w:tc>
        <w:tc>
          <w:tcPr>
            <w:tcW w:w="1690" w:type="dxa"/>
            <w:vMerge/>
          </w:tcPr>
          <w:p w14:paraId="018E5E3B" w14:textId="77777777" w:rsidR="00722A90" w:rsidRPr="00076A4B" w:rsidRDefault="00722A90" w:rsidP="00EB2421">
            <w:pPr>
              <w:tabs>
                <w:tab w:val="center" w:pos="4320"/>
                <w:tab w:val="right" w:pos="8640"/>
              </w:tabs>
              <w:jc w:val="center"/>
              <w:rPr>
                <w:bCs/>
                <w:sz w:val="28"/>
                <w:szCs w:val="28"/>
              </w:rPr>
            </w:pPr>
          </w:p>
        </w:tc>
        <w:tc>
          <w:tcPr>
            <w:tcW w:w="1559" w:type="dxa"/>
          </w:tcPr>
          <w:p w14:paraId="4DC19C01" w14:textId="77777777" w:rsidR="00722A90" w:rsidRPr="00076A4B" w:rsidRDefault="00722A90" w:rsidP="00EB2421">
            <w:pPr>
              <w:jc w:val="center"/>
              <w:rPr>
                <w:bCs/>
                <w:sz w:val="28"/>
                <w:szCs w:val="28"/>
              </w:rPr>
            </w:pPr>
            <w:r w:rsidRPr="00076A4B">
              <w:rPr>
                <w:bCs/>
                <w:sz w:val="28"/>
                <w:szCs w:val="28"/>
              </w:rPr>
              <w:t>90</w:t>
            </w:r>
            <w:r w:rsidRPr="00076A4B">
              <w:rPr>
                <w:sz w:val="28"/>
                <w:szCs w:val="28"/>
              </w:rPr>
              <w:t xml:space="preserve"> g/m</w:t>
            </w:r>
            <w:r w:rsidRPr="00076A4B">
              <w:rPr>
                <w:sz w:val="28"/>
                <w:szCs w:val="28"/>
                <w:vertAlign w:val="superscript"/>
              </w:rPr>
              <w:t>2</w:t>
            </w:r>
          </w:p>
        </w:tc>
        <w:tc>
          <w:tcPr>
            <w:tcW w:w="1417" w:type="dxa"/>
            <w:shd w:val="clear" w:color="auto" w:fill="auto"/>
          </w:tcPr>
          <w:p w14:paraId="178AB067" w14:textId="77777777" w:rsidR="00722A90" w:rsidRPr="00076A4B" w:rsidRDefault="00722A90" w:rsidP="00EB2421">
            <w:pPr>
              <w:jc w:val="center"/>
              <w:rPr>
                <w:bCs/>
                <w:sz w:val="28"/>
                <w:szCs w:val="28"/>
              </w:rPr>
            </w:pPr>
            <w:r w:rsidRPr="00076A4B">
              <w:rPr>
                <w:bCs/>
                <w:sz w:val="28"/>
                <w:szCs w:val="28"/>
              </w:rPr>
              <w:t>0,03</w:t>
            </w:r>
          </w:p>
        </w:tc>
        <w:tc>
          <w:tcPr>
            <w:tcW w:w="1418" w:type="dxa"/>
            <w:shd w:val="clear" w:color="auto" w:fill="auto"/>
          </w:tcPr>
          <w:p w14:paraId="3E9E1CC9" w14:textId="77777777" w:rsidR="00722A90" w:rsidRPr="00076A4B" w:rsidRDefault="00722A90" w:rsidP="00EB2421">
            <w:pPr>
              <w:jc w:val="center"/>
              <w:rPr>
                <w:bCs/>
                <w:sz w:val="28"/>
                <w:szCs w:val="28"/>
              </w:rPr>
            </w:pPr>
            <w:r w:rsidRPr="00076A4B">
              <w:rPr>
                <w:bCs/>
                <w:sz w:val="28"/>
                <w:szCs w:val="28"/>
              </w:rPr>
              <w:t>0,2</w:t>
            </w:r>
          </w:p>
        </w:tc>
        <w:tc>
          <w:tcPr>
            <w:tcW w:w="1276" w:type="dxa"/>
            <w:vMerge/>
          </w:tcPr>
          <w:p w14:paraId="52C31BCB" w14:textId="77777777" w:rsidR="00722A90" w:rsidRPr="00076A4B" w:rsidRDefault="00722A90" w:rsidP="00EB2421">
            <w:pPr>
              <w:tabs>
                <w:tab w:val="center" w:pos="4320"/>
                <w:tab w:val="right" w:pos="8640"/>
              </w:tabs>
              <w:jc w:val="center"/>
              <w:rPr>
                <w:bCs/>
                <w:sz w:val="28"/>
                <w:szCs w:val="28"/>
              </w:rPr>
            </w:pPr>
          </w:p>
        </w:tc>
      </w:tr>
      <w:tr w:rsidR="00722A90" w:rsidRPr="00076A4B" w14:paraId="38DA4E93" w14:textId="77777777" w:rsidTr="00000126">
        <w:trPr>
          <w:trHeight w:val="36"/>
          <w:jc w:val="center"/>
        </w:trPr>
        <w:tc>
          <w:tcPr>
            <w:tcW w:w="540" w:type="dxa"/>
            <w:vMerge/>
          </w:tcPr>
          <w:p w14:paraId="101EDCD7" w14:textId="77777777" w:rsidR="00722A90" w:rsidRPr="00076A4B" w:rsidRDefault="00722A90" w:rsidP="00EB2421">
            <w:pPr>
              <w:tabs>
                <w:tab w:val="center" w:pos="4320"/>
                <w:tab w:val="right" w:pos="8640"/>
              </w:tabs>
              <w:jc w:val="center"/>
              <w:rPr>
                <w:bCs/>
                <w:sz w:val="28"/>
                <w:szCs w:val="28"/>
              </w:rPr>
            </w:pPr>
          </w:p>
        </w:tc>
        <w:tc>
          <w:tcPr>
            <w:tcW w:w="2160" w:type="dxa"/>
            <w:vMerge/>
          </w:tcPr>
          <w:p w14:paraId="0B0AEB5E" w14:textId="77777777" w:rsidR="00722A90" w:rsidRPr="00076A4B" w:rsidRDefault="00722A90" w:rsidP="00EB2421">
            <w:pPr>
              <w:tabs>
                <w:tab w:val="center" w:pos="4320"/>
                <w:tab w:val="right" w:pos="8640"/>
              </w:tabs>
              <w:rPr>
                <w:bCs/>
                <w:sz w:val="28"/>
                <w:szCs w:val="28"/>
              </w:rPr>
            </w:pPr>
          </w:p>
        </w:tc>
        <w:tc>
          <w:tcPr>
            <w:tcW w:w="1690" w:type="dxa"/>
            <w:vMerge/>
          </w:tcPr>
          <w:p w14:paraId="3CF41EA9" w14:textId="77777777" w:rsidR="00722A90" w:rsidRPr="00076A4B" w:rsidRDefault="00722A90" w:rsidP="00EB2421">
            <w:pPr>
              <w:tabs>
                <w:tab w:val="center" w:pos="4320"/>
                <w:tab w:val="right" w:pos="8640"/>
              </w:tabs>
              <w:jc w:val="center"/>
              <w:rPr>
                <w:bCs/>
                <w:sz w:val="28"/>
                <w:szCs w:val="28"/>
              </w:rPr>
            </w:pPr>
          </w:p>
        </w:tc>
        <w:tc>
          <w:tcPr>
            <w:tcW w:w="1559" w:type="dxa"/>
          </w:tcPr>
          <w:p w14:paraId="7C4904FE" w14:textId="77777777" w:rsidR="00722A90" w:rsidRPr="00076A4B" w:rsidRDefault="00722A90" w:rsidP="00EB2421">
            <w:pPr>
              <w:jc w:val="center"/>
              <w:rPr>
                <w:bCs/>
                <w:sz w:val="28"/>
                <w:szCs w:val="28"/>
              </w:rPr>
            </w:pPr>
            <w:r w:rsidRPr="00076A4B">
              <w:rPr>
                <w:bCs/>
                <w:sz w:val="28"/>
                <w:szCs w:val="28"/>
              </w:rPr>
              <w:t>120</w:t>
            </w:r>
            <w:r w:rsidRPr="00076A4B">
              <w:rPr>
                <w:sz w:val="28"/>
                <w:szCs w:val="28"/>
              </w:rPr>
              <w:t xml:space="preserve"> g/m</w:t>
            </w:r>
            <w:r w:rsidRPr="00076A4B">
              <w:rPr>
                <w:sz w:val="28"/>
                <w:szCs w:val="28"/>
                <w:vertAlign w:val="superscript"/>
              </w:rPr>
              <w:t>2</w:t>
            </w:r>
          </w:p>
        </w:tc>
        <w:tc>
          <w:tcPr>
            <w:tcW w:w="1417" w:type="dxa"/>
            <w:shd w:val="clear" w:color="auto" w:fill="auto"/>
          </w:tcPr>
          <w:p w14:paraId="18518F0B" w14:textId="77777777" w:rsidR="00722A90" w:rsidRPr="00076A4B" w:rsidRDefault="00722A90" w:rsidP="00EB2421">
            <w:pPr>
              <w:jc w:val="center"/>
              <w:rPr>
                <w:bCs/>
                <w:sz w:val="28"/>
                <w:szCs w:val="28"/>
              </w:rPr>
            </w:pPr>
            <w:r w:rsidRPr="00076A4B">
              <w:rPr>
                <w:bCs/>
                <w:sz w:val="28"/>
                <w:szCs w:val="28"/>
              </w:rPr>
              <w:t>0,01</w:t>
            </w:r>
          </w:p>
        </w:tc>
        <w:tc>
          <w:tcPr>
            <w:tcW w:w="1418" w:type="dxa"/>
            <w:shd w:val="clear" w:color="auto" w:fill="auto"/>
          </w:tcPr>
          <w:p w14:paraId="0BE95BC3" w14:textId="77777777" w:rsidR="00722A90" w:rsidRPr="00076A4B" w:rsidRDefault="00722A90" w:rsidP="00EB2421">
            <w:pPr>
              <w:jc w:val="center"/>
              <w:rPr>
                <w:bCs/>
                <w:sz w:val="28"/>
                <w:szCs w:val="28"/>
              </w:rPr>
            </w:pPr>
            <w:r w:rsidRPr="00076A4B">
              <w:rPr>
                <w:bCs/>
                <w:sz w:val="28"/>
                <w:szCs w:val="28"/>
              </w:rPr>
              <w:t>0,15</w:t>
            </w:r>
          </w:p>
        </w:tc>
        <w:tc>
          <w:tcPr>
            <w:tcW w:w="1276" w:type="dxa"/>
            <w:vMerge/>
          </w:tcPr>
          <w:p w14:paraId="1271F540" w14:textId="77777777" w:rsidR="00722A90" w:rsidRPr="00076A4B" w:rsidRDefault="00722A90" w:rsidP="00EB2421">
            <w:pPr>
              <w:tabs>
                <w:tab w:val="center" w:pos="4320"/>
                <w:tab w:val="right" w:pos="8640"/>
              </w:tabs>
              <w:jc w:val="center"/>
              <w:rPr>
                <w:bCs/>
                <w:sz w:val="28"/>
                <w:szCs w:val="28"/>
              </w:rPr>
            </w:pPr>
          </w:p>
        </w:tc>
      </w:tr>
      <w:tr w:rsidR="00722A90" w:rsidRPr="00076A4B" w14:paraId="7EA9F223" w14:textId="77777777" w:rsidTr="00000126">
        <w:trPr>
          <w:trHeight w:val="44"/>
          <w:jc w:val="center"/>
        </w:trPr>
        <w:tc>
          <w:tcPr>
            <w:tcW w:w="540" w:type="dxa"/>
            <w:vMerge w:val="restart"/>
          </w:tcPr>
          <w:p w14:paraId="2A052B54" w14:textId="77777777" w:rsidR="00722A90" w:rsidRPr="00076A4B" w:rsidRDefault="00722A90" w:rsidP="00EB2421">
            <w:pPr>
              <w:jc w:val="center"/>
              <w:rPr>
                <w:bCs/>
                <w:sz w:val="28"/>
                <w:szCs w:val="28"/>
              </w:rPr>
            </w:pPr>
            <w:r w:rsidRPr="00076A4B">
              <w:rPr>
                <w:bCs/>
                <w:sz w:val="28"/>
                <w:szCs w:val="28"/>
              </w:rPr>
              <w:t>5</w:t>
            </w:r>
          </w:p>
        </w:tc>
        <w:tc>
          <w:tcPr>
            <w:tcW w:w="2160" w:type="dxa"/>
            <w:vMerge w:val="restart"/>
          </w:tcPr>
          <w:p w14:paraId="235C0BC3" w14:textId="77777777" w:rsidR="00722A90" w:rsidRPr="00076A4B" w:rsidRDefault="001A0624" w:rsidP="00EB2421">
            <w:pPr>
              <w:rPr>
                <w:b/>
                <w:bCs/>
                <w:sz w:val="28"/>
                <w:szCs w:val="28"/>
              </w:rPr>
            </w:pPr>
            <w:r w:rsidRPr="00076A4B">
              <w:rPr>
                <w:b/>
                <w:bCs/>
                <w:sz w:val="28"/>
                <w:szCs w:val="28"/>
              </w:rPr>
              <w:t>PVC +ACLAR</w:t>
            </w:r>
          </w:p>
          <w:p w14:paraId="1D3BEDF1" w14:textId="77777777" w:rsidR="009F3583" w:rsidRPr="00076A4B" w:rsidRDefault="009F3583" w:rsidP="00EB2421">
            <w:pPr>
              <w:rPr>
                <w:sz w:val="28"/>
                <w:szCs w:val="28"/>
              </w:rPr>
            </w:pPr>
            <w:r w:rsidRPr="00076A4B">
              <w:rPr>
                <w:b/>
                <w:bCs/>
                <w:sz w:val="28"/>
                <w:szCs w:val="28"/>
              </w:rPr>
              <w:t>PVC</w:t>
            </w:r>
            <w:r w:rsidRPr="00076A4B">
              <w:rPr>
                <w:bCs/>
                <w:sz w:val="28"/>
                <w:szCs w:val="28"/>
              </w:rPr>
              <w:t xml:space="preserve"> (Polivinyl cl</w:t>
            </w:r>
            <w:r w:rsidRPr="00076A4B">
              <w:rPr>
                <w:sz w:val="28"/>
                <w:szCs w:val="28"/>
              </w:rPr>
              <w:t>orid)</w:t>
            </w:r>
          </w:p>
          <w:p w14:paraId="1F23EF93" w14:textId="77777777" w:rsidR="009F3583" w:rsidRPr="00076A4B" w:rsidRDefault="009F3583" w:rsidP="00EB2421">
            <w:pPr>
              <w:rPr>
                <w:sz w:val="28"/>
                <w:szCs w:val="28"/>
              </w:rPr>
            </w:pPr>
            <w:r w:rsidRPr="00076A4B">
              <w:rPr>
                <w:b/>
                <w:bCs/>
                <w:sz w:val="28"/>
                <w:szCs w:val="28"/>
              </w:rPr>
              <w:t>ACL</w:t>
            </w:r>
            <w:r w:rsidRPr="00076A4B">
              <w:rPr>
                <w:b/>
                <w:sz w:val="28"/>
                <w:szCs w:val="28"/>
              </w:rPr>
              <w:t>AR</w:t>
            </w:r>
            <w:r w:rsidRPr="00076A4B">
              <w:rPr>
                <w:b/>
                <w:bCs/>
                <w:sz w:val="28"/>
                <w:szCs w:val="28"/>
              </w:rPr>
              <w:t xml:space="preserve"> </w:t>
            </w:r>
            <w:r w:rsidRPr="00076A4B">
              <w:rPr>
                <w:bCs/>
                <w:sz w:val="28"/>
                <w:szCs w:val="28"/>
              </w:rPr>
              <w:t>(Pol</w:t>
            </w:r>
            <w:r w:rsidRPr="00076A4B">
              <w:rPr>
                <w:sz w:val="28"/>
                <w:szCs w:val="28"/>
              </w:rPr>
              <w:t>yfluor carbonat)</w:t>
            </w:r>
          </w:p>
        </w:tc>
        <w:tc>
          <w:tcPr>
            <w:tcW w:w="1690" w:type="dxa"/>
          </w:tcPr>
          <w:p w14:paraId="40AA96A5" w14:textId="77777777" w:rsidR="00722A90" w:rsidRPr="00076A4B" w:rsidRDefault="00722A90" w:rsidP="00EB2421">
            <w:pPr>
              <w:tabs>
                <w:tab w:val="center" w:pos="4320"/>
                <w:tab w:val="right" w:pos="8640"/>
              </w:tabs>
              <w:jc w:val="center"/>
              <w:rPr>
                <w:bCs/>
                <w:sz w:val="28"/>
                <w:szCs w:val="28"/>
              </w:rPr>
            </w:pPr>
          </w:p>
        </w:tc>
        <w:tc>
          <w:tcPr>
            <w:tcW w:w="1559" w:type="dxa"/>
          </w:tcPr>
          <w:p w14:paraId="6B621347" w14:textId="77777777" w:rsidR="00722A90" w:rsidRPr="00076A4B" w:rsidRDefault="00722A90" w:rsidP="00EB2421">
            <w:pPr>
              <w:jc w:val="center"/>
              <w:rPr>
                <w:bCs/>
                <w:sz w:val="28"/>
                <w:szCs w:val="28"/>
              </w:rPr>
            </w:pPr>
            <w:r w:rsidRPr="00076A4B">
              <w:rPr>
                <w:bCs/>
                <w:sz w:val="28"/>
                <w:szCs w:val="28"/>
              </w:rPr>
              <w:t>270 µm</w:t>
            </w:r>
          </w:p>
        </w:tc>
        <w:tc>
          <w:tcPr>
            <w:tcW w:w="1417" w:type="dxa"/>
            <w:shd w:val="clear" w:color="auto" w:fill="auto"/>
          </w:tcPr>
          <w:p w14:paraId="2C8A74BE" w14:textId="77777777" w:rsidR="00722A90" w:rsidRPr="00076A4B" w:rsidRDefault="00722A90" w:rsidP="00EB2421">
            <w:pPr>
              <w:tabs>
                <w:tab w:val="center" w:pos="4320"/>
                <w:tab w:val="right" w:pos="8640"/>
              </w:tabs>
              <w:jc w:val="center"/>
              <w:rPr>
                <w:bCs/>
                <w:sz w:val="28"/>
                <w:szCs w:val="28"/>
              </w:rPr>
            </w:pPr>
          </w:p>
        </w:tc>
        <w:tc>
          <w:tcPr>
            <w:tcW w:w="1418" w:type="dxa"/>
            <w:shd w:val="clear" w:color="auto" w:fill="auto"/>
          </w:tcPr>
          <w:p w14:paraId="56AD70DE" w14:textId="77777777" w:rsidR="00722A90" w:rsidRPr="00076A4B" w:rsidRDefault="00722A90" w:rsidP="00EB2421">
            <w:pPr>
              <w:tabs>
                <w:tab w:val="center" w:pos="4320"/>
                <w:tab w:val="right" w:pos="8640"/>
              </w:tabs>
              <w:jc w:val="center"/>
              <w:rPr>
                <w:bCs/>
                <w:sz w:val="28"/>
                <w:szCs w:val="28"/>
              </w:rPr>
            </w:pPr>
          </w:p>
        </w:tc>
        <w:tc>
          <w:tcPr>
            <w:tcW w:w="1276" w:type="dxa"/>
            <w:vMerge w:val="restart"/>
          </w:tcPr>
          <w:p w14:paraId="56CFD84D" w14:textId="77777777" w:rsidR="00722A90" w:rsidRPr="00076A4B" w:rsidRDefault="00722A90" w:rsidP="00EB2421">
            <w:pPr>
              <w:jc w:val="center"/>
              <w:rPr>
                <w:sz w:val="28"/>
                <w:szCs w:val="28"/>
              </w:rPr>
            </w:pPr>
            <w:r w:rsidRPr="00076A4B">
              <w:rPr>
                <w:sz w:val="28"/>
                <w:szCs w:val="28"/>
              </w:rPr>
              <w:t>Xuất sắc</w:t>
            </w:r>
          </w:p>
        </w:tc>
      </w:tr>
      <w:tr w:rsidR="00722A90" w:rsidRPr="00076A4B" w14:paraId="5FC901FD" w14:textId="77777777" w:rsidTr="00000126">
        <w:trPr>
          <w:trHeight w:val="44"/>
          <w:jc w:val="center"/>
        </w:trPr>
        <w:tc>
          <w:tcPr>
            <w:tcW w:w="540" w:type="dxa"/>
            <w:vMerge/>
          </w:tcPr>
          <w:p w14:paraId="58BB25B2" w14:textId="77777777" w:rsidR="00722A90" w:rsidRPr="00076A4B" w:rsidRDefault="00722A90" w:rsidP="00EB2421">
            <w:pPr>
              <w:tabs>
                <w:tab w:val="center" w:pos="4320"/>
                <w:tab w:val="right" w:pos="8640"/>
              </w:tabs>
              <w:jc w:val="center"/>
              <w:rPr>
                <w:bCs/>
                <w:sz w:val="28"/>
                <w:szCs w:val="28"/>
              </w:rPr>
            </w:pPr>
          </w:p>
        </w:tc>
        <w:tc>
          <w:tcPr>
            <w:tcW w:w="2160" w:type="dxa"/>
            <w:vMerge/>
          </w:tcPr>
          <w:p w14:paraId="1EA1F69B" w14:textId="77777777" w:rsidR="00722A90" w:rsidRPr="00076A4B" w:rsidRDefault="00722A90" w:rsidP="00EB2421">
            <w:pPr>
              <w:tabs>
                <w:tab w:val="center" w:pos="4320"/>
                <w:tab w:val="right" w:pos="8640"/>
              </w:tabs>
              <w:rPr>
                <w:bCs/>
                <w:sz w:val="28"/>
                <w:szCs w:val="28"/>
              </w:rPr>
            </w:pPr>
          </w:p>
        </w:tc>
        <w:tc>
          <w:tcPr>
            <w:tcW w:w="1690" w:type="dxa"/>
          </w:tcPr>
          <w:p w14:paraId="467E6316" w14:textId="77777777" w:rsidR="00722A90" w:rsidRPr="00076A4B" w:rsidRDefault="00722A90" w:rsidP="00EB2421">
            <w:pPr>
              <w:jc w:val="center"/>
              <w:rPr>
                <w:bCs/>
                <w:sz w:val="28"/>
                <w:szCs w:val="28"/>
              </w:rPr>
            </w:pPr>
            <w:r w:rsidRPr="00076A4B">
              <w:rPr>
                <w:bCs/>
                <w:sz w:val="28"/>
                <w:szCs w:val="28"/>
              </w:rPr>
              <w:t>200 -250 µm</w:t>
            </w:r>
          </w:p>
        </w:tc>
        <w:tc>
          <w:tcPr>
            <w:tcW w:w="1559" w:type="dxa"/>
          </w:tcPr>
          <w:p w14:paraId="79AC2778"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5C7316AF" w14:textId="77777777" w:rsidR="00722A90" w:rsidRPr="00076A4B" w:rsidRDefault="00722A90" w:rsidP="00EB2421">
            <w:pPr>
              <w:tabs>
                <w:tab w:val="center" w:pos="4320"/>
                <w:tab w:val="right" w:pos="8640"/>
              </w:tabs>
              <w:jc w:val="center"/>
              <w:rPr>
                <w:bCs/>
                <w:sz w:val="28"/>
                <w:szCs w:val="28"/>
              </w:rPr>
            </w:pPr>
          </w:p>
        </w:tc>
        <w:tc>
          <w:tcPr>
            <w:tcW w:w="1418" w:type="dxa"/>
            <w:shd w:val="clear" w:color="auto" w:fill="auto"/>
          </w:tcPr>
          <w:p w14:paraId="463A2D96" w14:textId="77777777" w:rsidR="00722A90" w:rsidRPr="00076A4B" w:rsidRDefault="00722A90" w:rsidP="00EB2421">
            <w:pPr>
              <w:jc w:val="center"/>
              <w:rPr>
                <w:bCs/>
                <w:sz w:val="28"/>
                <w:szCs w:val="28"/>
              </w:rPr>
            </w:pPr>
          </w:p>
        </w:tc>
        <w:tc>
          <w:tcPr>
            <w:tcW w:w="1276" w:type="dxa"/>
            <w:vMerge/>
          </w:tcPr>
          <w:p w14:paraId="40F3B08E" w14:textId="77777777" w:rsidR="00722A90" w:rsidRPr="00076A4B" w:rsidRDefault="00722A90" w:rsidP="00EB2421">
            <w:pPr>
              <w:tabs>
                <w:tab w:val="center" w:pos="4320"/>
                <w:tab w:val="right" w:pos="8640"/>
              </w:tabs>
              <w:jc w:val="center"/>
              <w:rPr>
                <w:bCs/>
                <w:sz w:val="28"/>
                <w:szCs w:val="28"/>
              </w:rPr>
            </w:pPr>
          </w:p>
        </w:tc>
      </w:tr>
      <w:tr w:rsidR="00722A90" w:rsidRPr="00076A4B" w14:paraId="7B818EA9" w14:textId="77777777" w:rsidTr="00000126">
        <w:trPr>
          <w:trHeight w:val="44"/>
          <w:jc w:val="center"/>
        </w:trPr>
        <w:tc>
          <w:tcPr>
            <w:tcW w:w="540" w:type="dxa"/>
            <w:vMerge/>
          </w:tcPr>
          <w:p w14:paraId="3D5E2EE9" w14:textId="77777777" w:rsidR="00722A90" w:rsidRPr="00076A4B" w:rsidRDefault="00722A90" w:rsidP="00EB2421">
            <w:pPr>
              <w:tabs>
                <w:tab w:val="center" w:pos="4320"/>
                <w:tab w:val="right" w:pos="8640"/>
              </w:tabs>
              <w:jc w:val="center"/>
              <w:rPr>
                <w:bCs/>
                <w:sz w:val="28"/>
                <w:szCs w:val="28"/>
              </w:rPr>
            </w:pPr>
          </w:p>
        </w:tc>
        <w:tc>
          <w:tcPr>
            <w:tcW w:w="2160" w:type="dxa"/>
            <w:vMerge/>
          </w:tcPr>
          <w:p w14:paraId="613A7EFA" w14:textId="77777777" w:rsidR="00722A90" w:rsidRPr="00076A4B" w:rsidRDefault="00722A90" w:rsidP="00EB2421">
            <w:pPr>
              <w:tabs>
                <w:tab w:val="center" w:pos="4320"/>
                <w:tab w:val="right" w:pos="8640"/>
              </w:tabs>
              <w:rPr>
                <w:bCs/>
                <w:sz w:val="28"/>
                <w:szCs w:val="28"/>
              </w:rPr>
            </w:pPr>
          </w:p>
        </w:tc>
        <w:tc>
          <w:tcPr>
            <w:tcW w:w="1690" w:type="dxa"/>
          </w:tcPr>
          <w:p w14:paraId="1C2630F6" w14:textId="77777777" w:rsidR="00722A90" w:rsidRPr="00076A4B" w:rsidRDefault="00722A90" w:rsidP="00EB2421">
            <w:pPr>
              <w:jc w:val="center"/>
              <w:rPr>
                <w:bCs/>
                <w:sz w:val="28"/>
                <w:szCs w:val="28"/>
              </w:rPr>
            </w:pPr>
            <w:r w:rsidRPr="00076A4B">
              <w:rPr>
                <w:bCs/>
                <w:sz w:val="28"/>
                <w:szCs w:val="28"/>
              </w:rPr>
              <w:t>15 -23-51 µm</w:t>
            </w:r>
          </w:p>
        </w:tc>
        <w:tc>
          <w:tcPr>
            <w:tcW w:w="1559" w:type="dxa"/>
          </w:tcPr>
          <w:p w14:paraId="003115AD" w14:textId="77777777" w:rsidR="00722A90" w:rsidRPr="00076A4B" w:rsidRDefault="00722A90" w:rsidP="00EB2421">
            <w:pPr>
              <w:jc w:val="center"/>
              <w:rPr>
                <w:bCs/>
                <w:sz w:val="28"/>
                <w:szCs w:val="28"/>
              </w:rPr>
            </w:pPr>
            <w:r w:rsidRPr="00076A4B">
              <w:rPr>
                <w:bCs/>
                <w:sz w:val="28"/>
                <w:szCs w:val="28"/>
              </w:rPr>
              <w:t xml:space="preserve">15 </w:t>
            </w:r>
            <w:r w:rsidRPr="00076A4B">
              <w:rPr>
                <w:sz w:val="28"/>
                <w:szCs w:val="28"/>
              </w:rPr>
              <w:t>g/m</w:t>
            </w:r>
            <w:r w:rsidRPr="00076A4B">
              <w:rPr>
                <w:sz w:val="28"/>
                <w:szCs w:val="28"/>
                <w:vertAlign w:val="superscript"/>
              </w:rPr>
              <w:t>2</w:t>
            </w:r>
          </w:p>
        </w:tc>
        <w:tc>
          <w:tcPr>
            <w:tcW w:w="1417" w:type="dxa"/>
            <w:shd w:val="clear" w:color="auto" w:fill="auto"/>
          </w:tcPr>
          <w:p w14:paraId="76194C2F"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438CAC13" w14:textId="77777777" w:rsidR="00722A90" w:rsidRPr="00076A4B" w:rsidRDefault="00722A90" w:rsidP="00EB2421">
            <w:pPr>
              <w:jc w:val="center"/>
              <w:rPr>
                <w:bCs/>
                <w:sz w:val="28"/>
                <w:szCs w:val="28"/>
              </w:rPr>
            </w:pPr>
            <w:r w:rsidRPr="00076A4B">
              <w:rPr>
                <w:bCs/>
                <w:sz w:val="28"/>
                <w:szCs w:val="28"/>
              </w:rPr>
              <w:t>0,39</w:t>
            </w:r>
          </w:p>
        </w:tc>
        <w:tc>
          <w:tcPr>
            <w:tcW w:w="1276" w:type="dxa"/>
            <w:vMerge/>
          </w:tcPr>
          <w:p w14:paraId="06B226A7" w14:textId="77777777" w:rsidR="00722A90" w:rsidRPr="00076A4B" w:rsidRDefault="00722A90" w:rsidP="00EB2421">
            <w:pPr>
              <w:tabs>
                <w:tab w:val="center" w:pos="4320"/>
                <w:tab w:val="right" w:pos="8640"/>
              </w:tabs>
              <w:jc w:val="center"/>
              <w:rPr>
                <w:bCs/>
                <w:sz w:val="28"/>
                <w:szCs w:val="28"/>
              </w:rPr>
            </w:pPr>
          </w:p>
        </w:tc>
      </w:tr>
      <w:tr w:rsidR="00722A90" w:rsidRPr="00076A4B" w14:paraId="77E47442" w14:textId="77777777" w:rsidTr="00000126">
        <w:trPr>
          <w:trHeight w:val="44"/>
          <w:jc w:val="center"/>
        </w:trPr>
        <w:tc>
          <w:tcPr>
            <w:tcW w:w="540" w:type="dxa"/>
            <w:vMerge/>
          </w:tcPr>
          <w:p w14:paraId="344AD9DD" w14:textId="77777777" w:rsidR="00722A90" w:rsidRPr="00076A4B" w:rsidRDefault="00722A90" w:rsidP="00EB2421">
            <w:pPr>
              <w:tabs>
                <w:tab w:val="center" w:pos="4320"/>
                <w:tab w:val="right" w:pos="8640"/>
              </w:tabs>
              <w:jc w:val="center"/>
              <w:rPr>
                <w:bCs/>
                <w:sz w:val="28"/>
                <w:szCs w:val="28"/>
              </w:rPr>
            </w:pPr>
          </w:p>
        </w:tc>
        <w:tc>
          <w:tcPr>
            <w:tcW w:w="2160" w:type="dxa"/>
            <w:vMerge/>
          </w:tcPr>
          <w:p w14:paraId="3694BF7D" w14:textId="77777777" w:rsidR="00722A90" w:rsidRPr="00076A4B" w:rsidRDefault="00722A90" w:rsidP="00EB2421">
            <w:pPr>
              <w:tabs>
                <w:tab w:val="center" w:pos="4320"/>
                <w:tab w:val="right" w:pos="8640"/>
              </w:tabs>
              <w:rPr>
                <w:bCs/>
                <w:sz w:val="28"/>
                <w:szCs w:val="28"/>
              </w:rPr>
            </w:pPr>
          </w:p>
        </w:tc>
        <w:tc>
          <w:tcPr>
            <w:tcW w:w="1690" w:type="dxa"/>
          </w:tcPr>
          <w:p w14:paraId="0382EDD7" w14:textId="77777777" w:rsidR="00722A90" w:rsidRPr="00076A4B" w:rsidRDefault="00722A90" w:rsidP="00EB2421">
            <w:pPr>
              <w:tabs>
                <w:tab w:val="center" w:pos="4320"/>
                <w:tab w:val="right" w:pos="8640"/>
              </w:tabs>
              <w:jc w:val="center"/>
              <w:rPr>
                <w:bCs/>
                <w:sz w:val="28"/>
                <w:szCs w:val="28"/>
              </w:rPr>
            </w:pPr>
          </w:p>
        </w:tc>
        <w:tc>
          <w:tcPr>
            <w:tcW w:w="1559" w:type="dxa"/>
          </w:tcPr>
          <w:p w14:paraId="50EAF2E6" w14:textId="77777777" w:rsidR="00722A90" w:rsidRPr="00076A4B" w:rsidRDefault="00722A90" w:rsidP="00EB2421">
            <w:pPr>
              <w:jc w:val="center"/>
              <w:rPr>
                <w:bCs/>
                <w:sz w:val="28"/>
                <w:szCs w:val="28"/>
              </w:rPr>
            </w:pPr>
            <w:r w:rsidRPr="00076A4B">
              <w:rPr>
                <w:bCs/>
                <w:sz w:val="28"/>
                <w:szCs w:val="28"/>
              </w:rPr>
              <w:t xml:space="preserve">23 </w:t>
            </w:r>
            <w:r w:rsidRPr="00076A4B">
              <w:rPr>
                <w:sz w:val="28"/>
                <w:szCs w:val="28"/>
              </w:rPr>
              <w:t>g/m</w:t>
            </w:r>
            <w:r w:rsidRPr="00076A4B">
              <w:rPr>
                <w:sz w:val="28"/>
                <w:szCs w:val="28"/>
                <w:vertAlign w:val="superscript"/>
              </w:rPr>
              <w:t>2</w:t>
            </w:r>
          </w:p>
        </w:tc>
        <w:tc>
          <w:tcPr>
            <w:tcW w:w="1417" w:type="dxa"/>
            <w:shd w:val="clear" w:color="auto" w:fill="auto"/>
          </w:tcPr>
          <w:p w14:paraId="60753852"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0BFE88AB" w14:textId="77777777" w:rsidR="00722A90" w:rsidRPr="00076A4B" w:rsidRDefault="00722A90" w:rsidP="00EB2421">
            <w:pPr>
              <w:jc w:val="center"/>
              <w:rPr>
                <w:bCs/>
                <w:sz w:val="28"/>
                <w:szCs w:val="28"/>
              </w:rPr>
            </w:pPr>
            <w:r w:rsidRPr="00076A4B">
              <w:rPr>
                <w:bCs/>
                <w:sz w:val="28"/>
                <w:szCs w:val="28"/>
              </w:rPr>
              <w:t>0,22</w:t>
            </w:r>
          </w:p>
        </w:tc>
        <w:tc>
          <w:tcPr>
            <w:tcW w:w="1276" w:type="dxa"/>
            <w:vMerge/>
          </w:tcPr>
          <w:p w14:paraId="3ECDCAA8" w14:textId="77777777" w:rsidR="00722A90" w:rsidRPr="00076A4B" w:rsidRDefault="00722A90" w:rsidP="00EB2421">
            <w:pPr>
              <w:tabs>
                <w:tab w:val="center" w:pos="4320"/>
                <w:tab w:val="right" w:pos="8640"/>
              </w:tabs>
              <w:jc w:val="center"/>
              <w:rPr>
                <w:bCs/>
                <w:sz w:val="28"/>
                <w:szCs w:val="28"/>
              </w:rPr>
            </w:pPr>
          </w:p>
        </w:tc>
      </w:tr>
      <w:tr w:rsidR="00722A90" w:rsidRPr="00076A4B" w14:paraId="74523974" w14:textId="77777777" w:rsidTr="00000126">
        <w:trPr>
          <w:trHeight w:val="44"/>
          <w:jc w:val="center"/>
        </w:trPr>
        <w:tc>
          <w:tcPr>
            <w:tcW w:w="540" w:type="dxa"/>
            <w:vMerge/>
          </w:tcPr>
          <w:p w14:paraId="124CF107" w14:textId="77777777" w:rsidR="00722A90" w:rsidRPr="00076A4B" w:rsidRDefault="00722A90" w:rsidP="00EB2421">
            <w:pPr>
              <w:tabs>
                <w:tab w:val="center" w:pos="4320"/>
                <w:tab w:val="right" w:pos="8640"/>
              </w:tabs>
              <w:jc w:val="center"/>
              <w:rPr>
                <w:bCs/>
                <w:sz w:val="28"/>
                <w:szCs w:val="28"/>
              </w:rPr>
            </w:pPr>
          </w:p>
        </w:tc>
        <w:tc>
          <w:tcPr>
            <w:tcW w:w="2160" w:type="dxa"/>
            <w:vMerge/>
          </w:tcPr>
          <w:p w14:paraId="2CC7667F" w14:textId="77777777" w:rsidR="00722A90" w:rsidRPr="00076A4B" w:rsidRDefault="00722A90" w:rsidP="00EB2421">
            <w:pPr>
              <w:tabs>
                <w:tab w:val="center" w:pos="4320"/>
                <w:tab w:val="right" w:pos="8640"/>
              </w:tabs>
              <w:rPr>
                <w:bCs/>
                <w:sz w:val="28"/>
                <w:szCs w:val="28"/>
              </w:rPr>
            </w:pPr>
          </w:p>
        </w:tc>
        <w:tc>
          <w:tcPr>
            <w:tcW w:w="1690" w:type="dxa"/>
          </w:tcPr>
          <w:p w14:paraId="78B3DE84" w14:textId="77777777" w:rsidR="00722A90" w:rsidRPr="00076A4B" w:rsidRDefault="00722A90" w:rsidP="00EB2421">
            <w:pPr>
              <w:tabs>
                <w:tab w:val="center" w:pos="4320"/>
                <w:tab w:val="right" w:pos="8640"/>
              </w:tabs>
              <w:jc w:val="center"/>
              <w:rPr>
                <w:bCs/>
                <w:sz w:val="28"/>
                <w:szCs w:val="28"/>
              </w:rPr>
            </w:pPr>
          </w:p>
        </w:tc>
        <w:tc>
          <w:tcPr>
            <w:tcW w:w="1559" w:type="dxa"/>
          </w:tcPr>
          <w:p w14:paraId="276C59A0" w14:textId="77777777" w:rsidR="00722A90" w:rsidRPr="00076A4B" w:rsidRDefault="00722A90" w:rsidP="00EB2421">
            <w:pPr>
              <w:jc w:val="center"/>
              <w:rPr>
                <w:bCs/>
                <w:sz w:val="28"/>
                <w:szCs w:val="28"/>
              </w:rPr>
            </w:pPr>
            <w:r w:rsidRPr="00076A4B">
              <w:rPr>
                <w:bCs/>
                <w:sz w:val="28"/>
                <w:szCs w:val="28"/>
              </w:rPr>
              <w:t>51</w:t>
            </w:r>
            <w:r w:rsidRPr="00076A4B">
              <w:rPr>
                <w:sz w:val="28"/>
                <w:szCs w:val="28"/>
              </w:rPr>
              <w:t xml:space="preserve"> g/m</w:t>
            </w:r>
            <w:r w:rsidRPr="00076A4B">
              <w:rPr>
                <w:sz w:val="28"/>
                <w:szCs w:val="28"/>
                <w:vertAlign w:val="superscript"/>
              </w:rPr>
              <w:t>2</w:t>
            </w:r>
          </w:p>
        </w:tc>
        <w:tc>
          <w:tcPr>
            <w:tcW w:w="1417" w:type="dxa"/>
            <w:shd w:val="clear" w:color="auto" w:fill="auto"/>
          </w:tcPr>
          <w:p w14:paraId="02B729B8"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47C81C1C" w14:textId="77777777" w:rsidR="00722A90" w:rsidRPr="00076A4B" w:rsidRDefault="00722A90" w:rsidP="00EB2421">
            <w:pPr>
              <w:jc w:val="center"/>
              <w:rPr>
                <w:bCs/>
                <w:sz w:val="28"/>
                <w:szCs w:val="28"/>
              </w:rPr>
            </w:pPr>
            <w:r w:rsidRPr="00076A4B">
              <w:rPr>
                <w:bCs/>
                <w:sz w:val="28"/>
                <w:szCs w:val="28"/>
              </w:rPr>
              <w:t>0,1</w:t>
            </w:r>
            <w:r w:rsidR="000B6E49" w:rsidRPr="00076A4B">
              <w:rPr>
                <w:bCs/>
                <w:sz w:val="28"/>
                <w:szCs w:val="28"/>
              </w:rPr>
              <w:t>1</w:t>
            </w:r>
          </w:p>
        </w:tc>
        <w:tc>
          <w:tcPr>
            <w:tcW w:w="1276" w:type="dxa"/>
            <w:vMerge/>
          </w:tcPr>
          <w:p w14:paraId="62EB34B7" w14:textId="77777777" w:rsidR="00722A90" w:rsidRPr="00076A4B" w:rsidRDefault="00722A90" w:rsidP="00EB2421">
            <w:pPr>
              <w:tabs>
                <w:tab w:val="center" w:pos="4320"/>
                <w:tab w:val="right" w:pos="8640"/>
              </w:tabs>
              <w:jc w:val="center"/>
              <w:rPr>
                <w:bCs/>
                <w:sz w:val="28"/>
                <w:szCs w:val="28"/>
              </w:rPr>
            </w:pPr>
          </w:p>
        </w:tc>
      </w:tr>
      <w:tr w:rsidR="00722A90" w:rsidRPr="00076A4B" w14:paraId="25B2914B" w14:textId="77777777" w:rsidTr="00000126">
        <w:trPr>
          <w:trHeight w:val="44"/>
          <w:jc w:val="center"/>
        </w:trPr>
        <w:tc>
          <w:tcPr>
            <w:tcW w:w="540" w:type="dxa"/>
            <w:vMerge w:val="restart"/>
          </w:tcPr>
          <w:p w14:paraId="11730357" w14:textId="77777777" w:rsidR="00722A90" w:rsidRPr="00076A4B" w:rsidRDefault="00722A90" w:rsidP="00EB2421">
            <w:pPr>
              <w:jc w:val="center"/>
              <w:rPr>
                <w:bCs/>
                <w:sz w:val="28"/>
                <w:szCs w:val="28"/>
              </w:rPr>
            </w:pPr>
            <w:r w:rsidRPr="00076A4B">
              <w:rPr>
                <w:bCs/>
                <w:sz w:val="28"/>
                <w:szCs w:val="28"/>
              </w:rPr>
              <w:t>6</w:t>
            </w:r>
          </w:p>
        </w:tc>
        <w:tc>
          <w:tcPr>
            <w:tcW w:w="2160" w:type="dxa"/>
            <w:vMerge w:val="restart"/>
          </w:tcPr>
          <w:p w14:paraId="0453DF2D" w14:textId="77777777" w:rsidR="00722A90" w:rsidRPr="00076A4B" w:rsidRDefault="001A0624" w:rsidP="00EB2421">
            <w:pPr>
              <w:rPr>
                <w:b/>
                <w:bCs/>
                <w:sz w:val="28"/>
                <w:szCs w:val="28"/>
              </w:rPr>
            </w:pPr>
            <w:r w:rsidRPr="00076A4B">
              <w:rPr>
                <w:b/>
                <w:bCs/>
                <w:sz w:val="28"/>
                <w:szCs w:val="28"/>
              </w:rPr>
              <w:t>PVC/PE/ACLAR</w:t>
            </w:r>
          </w:p>
          <w:p w14:paraId="20A5682A" w14:textId="77777777" w:rsidR="009F3583" w:rsidRPr="00076A4B" w:rsidRDefault="009F3583" w:rsidP="00EB2421">
            <w:pPr>
              <w:rPr>
                <w:sz w:val="28"/>
                <w:szCs w:val="28"/>
              </w:rPr>
            </w:pPr>
            <w:r w:rsidRPr="00076A4B">
              <w:rPr>
                <w:b/>
                <w:bCs/>
                <w:sz w:val="28"/>
                <w:szCs w:val="28"/>
              </w:rPr>
              <w:t>PVC</w:t>
            </w:r>
            <w:r w:rsidRPr="00076A4B">
              <w:rPr>
                <w:bCs/>
                <w:sz w:val="28"/>
                <w:szCs w:val="28"/>
              </w:rPr>
              <w:t xml:space="preserve"> (Polivinyl cl</w:t>
            </w:r>
            <w:r w:rsidRPr="00076A4B">
              <w:rPr>
                <w:sz w:val="28"/>
                <w:szCs w:val="28"/>
              </w:rPr>
              <w:t>orid)</w:t>
            </w:r>
          </w:p>
          <w:p w14:paraId="0499CA2F" w14:textId="77777777" w:rsidR="009F3583" w:rsidRPr="00076A4B" w:rsidRDefault="009F3583" w:rsidP="00EB2421">
            <w:pPr>
              <w:rPr>
                <w:sz w:val="28"/>
                <w:szCs w:val="28"/>
              </w:rPr>
            </w:pPr>
            <w:r w:rsidRPr="00076A4B">
              <w:rPr>
                <w:b/>
                <w:sz w:val="28"/>
                <w:szCs w:val="28"/>
              </w:rPr>
              <w:t>PE</w:t>
            </w:r>
            <w:r w:rsidRPr="00076A4B">
              <w:rPr>
                <w:sz w:val="28"/>
                <w:szCs w:val="28"/>
              </w:rPr>
              <w:t xml:space="preserve"> (Polyethylen)</w:t>
            </w:r>
          </w:p>
          <w:p w14:paraId="1AEE2606" w14:textId="77777777" w:rsidR="009F3583" w:rsidRPr="00076A4B" w:rsidRDefault="009F3583" w:rsidP="00EB2421">
            <w:pPr>
              <w:rPr>
                <w:b/>
                <w:bCs/>
                <w:sz w:val="28"/>
                <w:szCs w:val="28"/>
              </w:rPr>
            </w:pPr>
            <w:r w:rsidRPr="00076A4B">
              <w:rPr>
                <w:b/>
                <w:bCs/>
                <w:sz w:val="28"/>
                <w:szCs w:val="28"/>
              </w:rPr>
              <w:t>ACL</w:t>
            </w:r>
            <w:r w:rsidRPr="00076A4B">
              <w:rPr>
                <w:b/>
                <w:sz w:val="28"/>
                <w:szCs w:val="28"/>
              </w:rPr>
              <w:t>AR</w:t>
            </w:r>
            <w:r w:rsidRPr="00076A4B">
              <w:rPr>
                <w:b/>
                <w:bCs/>
                <w:sz w:val="28"/>
                <w:szCs w:val="28"/>
              </w:rPr>
              <w:t xml:space="preserve"> </w:t>
            </w:r>
            <w:r w:rsidRPr="00076A4B">
              <w:rPr>
                <w:bCs/>
                <w:sz w:val="28"/>
                <w:szCs w:val="28"/>
              </w:rPr>
              <w:t>(Pol</w:t>
            </w:r>
            <w:r w:rsidRPr="00076A4B">
              <w:rPr>
                <w:sz w:val="28"/>
                <w:szCs w:val="28"/>
              </w:rPr>
              <w:t>yfluor carbonat)</w:t>
            </w:r>
          </w:p>
        </w:tc>
        <w:tc>
          <w:tcPr>
            <w:tcW w:w="1690" w:type="dxa"/>
          </w:tcPr>
          <w:p w14:paraId="3D356974" w14:textId="77777777" w:rsidR="00722A90" w:rsidRPr="00076A4B" w:rsidRDefault="00722A90" w:rsidP="00EB2421">
            <w:pPr>
              <w:tabs>
                <w:tab w:val="center" w:pos="4320"/>
                <w:tab w:val="right" w:pos="8640"/>
              </w:tabs>
              <w:jc w:val="center"/>
              <w:rPr>
                <w:bCs/>
                <w:sz w:val="28"/>
                <w:szCs w:val="28"/>
              </w:rPr>
            </w:pPr>
          </w:p>
        </w:tc>
        <w:tc>
          <w:tcPr>
            <w:tcW w:w="1559" w:type="dxa"/>
          </w:tcPr>
          <w:p w14:paraId="451B6699" w14:textId="77777777" w:rsidR="00722A90" w:rsidRPr="00076A4B" w:rsidRDefault="00722A90" w:rsidP="00EB2421">
            <w:pPr>
              <w:jc w:val="center"/>
              <w:rPr>
                <w:bCs/>
                <w:sz w:val="28"/>
                <w:szCs w:val="28"/>
              </w:rPr>
            </w:pPr>
            <w:r w:rsidRPr="00076A4B">
              <w:rPr>
                <w:bCs/>
                <w:sz w:val="28"/>
                <w:szCs w:val="28"/>
              </w:rPr>
              <w:t>280 µm</w:t>
            </w:r>
          </w:p>
        </w:tc>
        <w:tc>
          <w:tcPr>
            <w:tcW w:w="1417" w:type="dxa"/>
          </w:tcPr>
          <w:p w14:paraId="473BE528" w14:textId="77777777" w:rsidR="00722A90" w:rsidRPr="00076A4B" w:rsidRDefault="00722A90" w:rsidP="00EB2421">
            <w:pPr>
              <w:tabs>
                <w:tab w:val="center" w:pos="4320"/>
                <w:tab w:val="right" w:pos="8640"/>
              </w:tabs>
              <w:jc w:val="center"/>
              <w:rPr>
                <w:bCs/>
                <w:sz w:val="28"/>
                <w:szCs w:val="28"/>
              </w:rPr>
            </w:pPr>
          </w:p>
        </w:tc>
        <w:tc>
          <w:tcPr>
            <w:tcW w:w="1418" w:type="dxa"/>
            <w:shd w:val="clear" w:color="auto" w:fill="auto"/>
          </w:tcPr>
          <w:p w14:paraId="5FD306BF" w14:textId="77777777" w:rsidR="00722A90" w:rsidRPr="00076A4B" w:rsidRDefault="00722A90" w:rsidP="00EB2421">
            <w:pPr>
              <w:tabs>
                <w:tab w:val="center" w:pos="4320"/>
                <w:tab w:val="right" w:pos="8640"/>
              </w:tabs>
              <w:jc w:val="center"/>
              <w:rPr>
                <w:bCs/>
                <w:sz w:val="28"/>
                <w:szCs w:val="28"/>
              </w:rPr>
            </w:pPr>
          </w:p>
        </w:tc>
        <w:tc>
          <w:tcPr>
            <w:tcW w:w="1276" w:type="dxa"/>
            <w:vMerge w:val="restart"/>
            <w:shd w:val="clear" w:color="auto" w:fill="auto"/>
          </w:tcPr>
          <w:p w14:paraId="3DB6B7B6" w14:textId="77777777" w:rsidR="00722A90" w:rsidRPr="00076A4B" w:rsidRDefault="00722A90" w:rsidP="00EB2421">
            <w:pPr>
              <w:jc w:val="center"/>
              <w:rPr>
                <w:sz w:val="28"/>
                <w:szCs w:val="28"/>
              </w:rPr>
            </w:pPr>
            <w:r w:rsidRPr="00076A4B">
              <w:rPr>
                <w:sz w:val="28"/>
                <w:szCs w:val="28"/>
              </w:rPr>
              <w:t>Xuất sắc</w:t>
            </w:r>
          </w:p>
        </w:tc>
      </w:tr>
      <w:tr w:rsidR="00722A90" w:rsidRPr="00076A4B" w14:paraId="197A2497" w14:textId="77777777" w:rsidTr="00000126">
        <w:trPr>
          <w:trHeight w:val="44"/>
          <w:jc w:val="center"/>
        </w:trPr>
        <w:tc>
          <w:tcPr>
            <w:tcW w:w="540" w:type="dxa"/>
            <w:vMerge/>
          </w:tcPr>
          <w:p w14:paraId="4E7CAB5C" w14:textId="77777777" w:rsidR="00722A90" w:rsidRPr="00076A4B" w:rsidRDefault="00722A90" w:rsidP="00EB2421">
            <w:pPr>
              <w:tabs>
                <w:tab w:val="center" w:pos="4320"/>
                <w:tab w:val="right" w:pos="8640"/>
              </w:tabs>
              <w:jc w:val="center"/>
              <w:rPr>
                <w:bCs/>
                <w:sz w:val="28"/>
                <w:szCs w:val="28"/>
              </w:rPr>
            </w:pPr>
          </w:p>
        </w:tc>
        <w:tc>
          <w:tcPr>
            <w:tcW w:w="2160" w:type="dxa"/>
            <w:vMerge/>
          </w:tcPr>
          <w:p w14:paraId="1FC6BC58" w14:textId="77777777" w:rsidR="00722A90" w:rsidRPr="00076A4B" w:rsidRDefault="00722A90" w:rsidP="00EB2421">
            <w:pPr>
              <w:tabs>
                <w:tab w:val="center" w:pos="4320"/>
                <w:tab w:val="right" w:pos="8640"/>
              </w:tabs>
              <w:rPr>
                <w:bCs/>
                <w:sz w:val="28"/>
                <w:szCs w:val="28"/>
              </w:rPr>
            </w:pPr>
          </w:p>
        </w:tc>
        <w:tc>
          <w:tcPr>
            <w:tcW w:w="1690" w:type="dxa"/>
          </w:tcPr>
          <w:p w14:paraId="2634403B" w14:textId="77777777" w:rsidR="00722A90" w:rsidRPr="00076A4B" w:rsidRDefault="00722A90" w:rsidP="00EB2421">
            <w:pPr>
              <w:jc w:val="center"/>
              <w:rPr>
                <w:bCs/>
                <w:sz w:val="28"/>
                <w:szCs w:val="28"/>
              </w:rPr>
            </w:pPr>
            <w:r w:rsidRPr="00076A4B">
              <w:rPr>
                <w:bCs/>
                <w:sz w:val="28"/>
                <w:szCs w:val="28"/>
              </w:rPr>
              <w:t>200 -250 µm</w:t>
            </w:r>
          </w:p>
        </w:tc>
        <w:tc>
          <w:tcPr>
            <w:tcW w:w="1559" w:type="dxa"/>
            <w:vMerge w:val="restart"/>
          </w:tcPr>
          <w:p w14:paraId="3D90DD1E" w14:textId="77777777" w:rsidR="00722A90" w:rsidRPr="00076A4B" w:rsidRDefault="00722A90" w:rsidP="00EB2421">
            <w:pPr>
              <w:tabs>
                <w:tab w:val="center" w:pos="4320"/>
                <w:tab w:val="right" w:pos="8640"/>
              </w:tabs>
              <w:jc w:val="center"/>
              <w:rPr>
                <w:bCs/>
                <w:sz w:val="28"/>
                <w:szCs w:val="28"/>
              </w:rPr>
            </w:pPr>
          </w:p>
        </w:tc>
        <w:tc>
          <w:tcPr>
            <w:tcW w:w="1417" w:type="dxa"/>
          </w:tcPr>
          <w:p w14:paraId="797F9EE3" w14:textId="77777777" w:rsidR="00722A90" w:rsidRPr="00076A4B" w:rsidRDefault="00722A90" w:rsidP="00EB2421">
            <w:pPr>
              <w:tabs>
                <w:tab w:val="center" w:pos="4320"/>
                <w:tab w:val="right" w:pos="8640"/>
              </w:tabs>
              <w:jc w:val="center"/>
              <w:rPr>
                <w:bCs/>
                <w:sz w:val="28"/>
                <w:szCs w:val="28"/>
              </w:rPr>
            </w:pPr>
          </w:p>
        </w:tc>
        <w:tc>
          <w:tcPr>
            <w:tcW w:w="1418" w:type="dxa"/>
            <w:shd w:val="clear" w:color="auto" w:fill="auto"/>
          </w:tcPr>
          <w:p w14:paraId="2FFF663F" w14:textId="77777777" w:rsidR="00722A90" w:rsidRPr="00076A4B" w:rsidRDefault="00722A90" w:rsidP="00EB2421">
            <w:pPr>
              <w:tabs>
                <w:tab w:val="center" w:pos="4320"/>
                <w:tab w:val="right" w:pos="8640"/>
              </w:tabs>
              <w:jc w:val="center"/>
              <w:rPr>
                <w:bCs/>
                <w:sz w:val="28"/>
                <w:szCs w:val="28"/>
              </w:rPr>
            </w:pPr>
          </w:p>
        </w:tc>
        <w:tc>
          <w:tcPr>
            <w:tcW w:w="1276" w:type="dxa"/>
            <w:vMerge/>
            <w:shd w:val="clear" w:color="auto" w:fill="auto"/>
          </w:tcPr>
          <w:p w14:paraId="74025B6C" w14:textId="77777777" w:rsidR="00722A90" w:rsidRPr="00076A4B" w:rsidRDefault="00722A90" w:rsidP="00EB2421">
            <w:pPr>
              <w:tabs>
                <w:tab w:val="center" w:pos="4320"/>
                <w:tab w:val="right" w:pos="8640"/>
              </w:tabs>
              <w:jc w:val="center"/>
              <w:rPr>
                <w:bCs/>
                <w:sz w:val="28"/>
                <w:szCs w:val="28"/>
              </w:rPr>
            </w:pPr>
          </w:p>
        </w:tc>
      </w:tr>
      <w:tr w:rsidR="00722A90" w:rsidRPr="00076A4B" w14:paraId="35E3186B" w14:textId="77777777" w:rsidTr="00000126">
        <w:trPr>
          <w:trHeight w:val="44"/>
          <w:jc w:val="center"/>
        </w:trPr>
        <w:tc>
          <w:tcPr>
            <w:tcW w:w="540" w:type="dxa"/>
            <w:vMerge/>
          </w:tcPr>
          <w:p w14:paraId="7DDA6D20" w14:textId="77777777" w:rsidR="00722A90" w:rsidRPr="00076A4B" w:rsidRDefault="00722A90" w:rsidP="00EB2421">
            <w:pPr>
              <w:tabs>
                <w:tab w:val="center" w:pos="4320"/>
                <w:tab w:val="right" w:pos="8640"/>
              </w:tabs>
              <w:jc w:val="center"/>
              <w:rPr>
                <w:bCs/>
                <w:sz w:val="28"/>
                <w:szCs w:val="28"/>
              </w:rPr>
            </w:pPr>
          </w:p>
        </w:tc>
        <w:tc>
          <w:tcPr>
            <w:tcW w:w="2160" w:type="dxa"/>
            <w:vMerge/>
          </w:tcPr>
          <w:p w14:paraId="3F994E46" w14:textId="77777777" w:rsidR="00722A90" w:rsidRPr="00076A4B" w:rsidRDefault="00722A90" w:rsidP="00EB2421">
            <w:pPr>
              <w:tabs>
                <w:tab w:val="center" w:pos="4320"/>
                <w:tab w:val="right" w:pos="8640"/>
              </w:tabs>
              <w:rPr>
                <w:bCs/>
                <w:sz w:val="28"/>
                <w:szCs w:val="28"/>
              </w:rPr>
            </w:pPr>
          </w:p>
        </w:tc>
        <w:tc>
          <w:tcPr>
            <w:tcW w:w="1690" w:type="dxa"/>
          </w:tcPr>
          <w:p w14:paraId="775CB1C3" w14:textId="77777777" w:rsidR="00722A90" w:rsidRPr="00076A4B" w:rsidRDefault="00722A90" w:rsidP="00EB2421">
            <w:pPr>
              <w:jc w:val="center"/>
              <w:rPr>
                <w:bCs/>
                <w:sz w:val="28"/>
                <w:szCs w:val="28"/>
              </w:rPr>
            </w:pPr>
            <w:r w:rsidRPr="00076A4B">
              <w:rPr>
                <w:bCs/>
                <w:sz w:val="28"/>
                <w:szCs w:val="28"/>
              </w:rPr>
              <w:t>25 µm</w:t>
            </w:r>
          </w:p>
        </w:tc>
        <w:tc>
          <w:tcPr>
            <w:tcW w:w="1559" w:type="dxa"/>
            <w:vMerge/>
          </w:tcPr>
          <w:p w14:paraId="3A1C79FB" w14:textId="77777777" w:rsidR="00722A90" w:rsidRPr="00076A4B" w:rsidRDefault="00722A90" w:rsidP="00EB2421">
            <w:pPr>
              <w:tabs>
                <w:tab w:val="center" w:pos="4320"/>
                <w:tab w:val="right" w:pos="8640"/>
              </w:tabs>
              <w:jc w:val="center"/>
              <w:rPr>
                <w:bCs/>
                <w:sz w:val="28"/>
                <w:szCs w:val="28"/>
              </w:rPr>
            </w:pPr>
          </w:p>
        </w:tc>
        <w:tc>
          <w:tcPr>
            <w:tcW w:w="1417" w:type="dxa"/>
          </w:tcPr>
          <w:p w14:paraId="71805AA3" w14:textId="77777777" w:rsidR="00722A90" w:rsidRPr="00076A4B" w:rsidRDefault="00722A90" w:rsidP="00EB2421">
            <w:pPr>
              <w:tabs>
                <w:tab w:val="center" w:pos="4320"/>
                <w:tab w:val="right" w:pos="8640"/>
              </w:tabs>
              <w:jc w:val="center"/>
              <w:rPr>
                <w:bCs/>
                <w:sz w:val="28"/>
                <w:szCs w:val="28"/>
              </w:rPr>
            </w:pPr>
          </w:p>
        </w:tc>
        <w:tc>
          <w:tcPr>
            <w:tcW w:w="1418" w:type="dxa"/>
            <w:shd w:val="clear" w:color="auto" w:fill="auto"/>
          </w:tcPr>
          <w:p w14:paraId="642211DA" w14:textId="77777777" w:rsidR="00722A90" w:rsidRPr="00076A4B" w:rsidRDefault="00722A90" w:rsidP="00EB2421">
            <w:pPr>
              <w:tabs>
                <w:tab w:val="center" w:pos="4320"/>
                <w:tab w:val="right" w:pos="8640"/>
              </w:tabs>
              <w:jc w:val="center"/>
              <w:rPr>
                <w:bCs/>
                <w:sz w:val="28"/>
                <w:szCs w:val="28"/>
              </w:rPr>
            </w:pPr>
          </w:p>
        </w:tc>
        <w:tc>
          <w:tcPr>
            <w:tcW w:w="1276" w:type="dxa"/>
            <w:vMerge/>
            <w:shd w:val="clear" w:color="auto" w:fill="auto"/>
          </w:tcPr>
          <w:p w14:paraId="0A13D51B" w14:textId="77777777" w:rsidR="00722A90" w:rsidRPr="00076A4B" w:rsidRDefault="00722A90" w:rsidP="00EB2421">
            <w:pPr>
              <w:tabs>
                <w:tab w:val="center" w:pos="4320"/>
                <w:tab w:val="right" w:pos="8640"/>
              </w:tabs>
              <w:jc w:val="center"/>
              <w:rPr>
                <w:bCs/>
                <w:sz w:val="28"/>
                <w:szCs w:val="28"/>
              </w:rPr>
            </w:pPr>
          </w:p>
        </w:tc>
      </w:tr>
      <w:tr w:rsidR="00722A90" w:rsidRPr="00076A4B" w14:paraId="45D76625" w14:textId="77777777" w:rsidTr="00000126">
        <w:trPr>
          <w:trHeight w:val="44"/>
          <w:jc w:val="center"/>
        </w:trPr>
        <w:tc>
          <w:tcPr>
            <w:tcW w:w="540" w:type="dxa"/>
            <w:vMerge/>
          </w:tcPr>
          <w:p w14:paraId="642C8FC5" w14:textId="77777777" w:rsidR="00722A90" w:rsidRPr="00076A4B" w:rsidRDefault="00722A90" w:rsidP="00EB2421">
            <w:pPr>
              <w:tabs>
                <w:tab w:val="center" w:pos="4320"/>
                <w:tab w:val="right" w:pos="8640"/>
              </w:tabs>
              <w:jc w:val="center"/>
              <w:rPr>
                <w:bCs/>
                <w:sz w:val="28"/>
                <w:szCs w:val="28"/>
              </w:rPr>
            </w:pPr>
          </w:p>
        </w:tc>
        <w:tc>
          <w:tcPr>
            <w:tcW w:w="2160" w:type="dxa"/>
            <w:vMerge/>
          </w:tcPr>
          <w:p w14:paraId="1C945CAC" w14:textId="77777777" w:rsidR="00722A90" w:rsidRPr="00076A4B" w:rsidRDefault="00722A90" w:rsidP="00EB2421">
            <w:pPr>
              <w:tabs>
                <w:tab w:val="center" w:pos="4320"/>
                <w:tab w:val="right" w:pos="8640"/>
              </w:tabs>
              <w:rPr>
                <w:bCs/>
                <w:sz w:val="28"/>
                <w:szCs w:val="28"/>
              </w:rPr>
            </w:pPr>
          </w:p>
        </w:tc>
        <w:tc>
          <w:tcPr>
            <w:tcW w:w="1690" w:type="dxa"/>
            <w:vMerge w:val="restart"/>
          </w:tcPr>
          <w:p w14:paraId="02B3FFBD" w14:textId="77777777" w:rsidR="00722A90" w:rsidRPr="00076A4B" w:rsidRDefault="00722A90" w:rsidP="00EB2421">
            <w:pPr>
              <w:jc w:val="center"/>
              <w:rPr>
                <w:bCs/>
                <w:sz w:val="28"/>
                <w:szCs w:val="28"/>
              </w:rPr>
            </w:pPr>
            <w:r w:rsidRPr="00076A4B">
              <w:rPr>
                <w:bCs/>
                <w:sz w:val="28"/>
                <w:szCs w:val="28"/>
              </w:rPr>
              <w:t>15 -51 µm</w:t>
            </w:r>
          </w:p>
        </w:tc>
        <w:tc>
          <w:tcPr>
            <w:tcW w:w="1559" w:type="dxa"/>
          </w:tcPr>
          <w:p w14:paraId="4E66B38D" w14:textId="77777777" w:rsidR="00722A90" w:rsidRPr="00076A4B" w:rsidRDefault="00722A90" w:rsidP="00EB2421">
            <w:pPr>
              <w:jc w:val="center"/>
              <w:rPr>
                <w:bCs/>
                <w:sz w:val="28"/>
                <w:szCs w:val="28"/>
              </w:rPr>
            </w:pPr>
            <w:r w:rsidRPr="00076A4B">
              <w:rPr>
                <w:bCs/>
                <w:sz w:val="28"/>
                <w:szCs w:val="28"/>
              </w:rPr>
              <w:t>15 µm</w:t>
            </w:r>
          </w:p>
        </w:tc>
        <w:tc>
          <w:tcPr>
            <w:tcW w:w="1417" w:type="dxa"/>
          </w:tcPr>
          <w:p w14:paraId="55030369"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6FA6C628" w14:textId="77777777" w:rsidR="00722A90" w:rsidRPr="00076A4B" w:rsidRDefault="00722A90" w:rsidP="00EB2421">
            <w:pPr>
              <w:jc w:val="center"/>
              <w:rPr>
                <w:bCs/>
                <w:sz w:val="28"/>
                <w:szCs w:val="28"/>
              </w:rPr>
            </w:pPr>
            <w:r w:rsidRPr="00076A4B">
              <w:rPr>
                <w:bCs/>
                <w:sz w:val="28"/>
                <w:szCs w:val="28"/>
              </w:rPr>
              <w:t>&lt;0.32</w:t>
            </w:r>
          </w:p>
        </w:tc>
        <w:tc>
          <w:tcPr>
            <w:tcW w:w="1276" w:type="dxa"/>
            <w:vMerge/>
            <w:shd w:val="clear" w:color="auto" w:fill="auto"/>
          </w:tcPr>
          <w:p w14:paraId="6C0CE5C3" w14:textId="77777777" w:rsidR="00722A90" w:rsidRPr="00076A4B" w:rsidRDefault="00722A90" w:rsidP="00EB2421">
            <w:pPr>
              <w:tabs>
                <w:tab w:val="center" w:pos="4320"/>
                <w:tab w:val="right" w:pos="8640"/>
              </w:tabs>
              <w:jc w:val="center"/>
              <w:rPr>
                <w:bCs/>
                <w:sz w:val="28"/>
                <w:szCs w:val="28"/>
              </w:rPr>
            </w:pPr>
          </w:p>
        </w:tc>
      </w:tr>
      <w:tr w:rsidR="00722A90" w:rsidRPr="00076A4B" w14:paraId="37CE4298" w14:textId="77777777" w:rsidTr="00000126">
        <w:trPr>
          <w:trHeight w:val="44"/>
          <w:jc w:val="center"/>
        </w:trPr>
        <w:tc>
          <w:tcPr>
            <w:tcW w:w="540" w:type="dxa"/>
            <w:vMerge/>
          </w:tcPr>
          <w:p w14:paraId="73768077" w14:textId="77777777" w:rsidR="00722A90" w:rsidRPr="00076A4B" w:rsidRDefault="00722A90" w:rsidP="00EB2421">
            <w:pPr>
              <w:tabs>
                <w:tab w:val="center" w:pos="4320"/>
                <w:tab w:val="right" w:pos="8640"/>
              </w:tabs>
              <w:jc w:val="center"/>
              <w:rPr>
                <w:bCs/>
                <w:sz w:val="28"/>
                <w:szCs w:val="28"/>
              </w:rPr>
            </w:pPr>
          </w:p>
        </w:tc>
        <w:tc>
          <w:tcPr>
            <w:tcW w:w="2160" w:type="dxa"/>
            <w:vMerge/>
          </w:tcPr>
          <w:p w14:paraId="242B4C12" w14:textId="77777777" w:rsidR="00722A90" w:rsidRPr="00076A4B" w:rsidRDefault="00722A90" w:rsidP="00EB2421">
            <w:pPr>
              <w:tabs>
                <w:tab w:val="center" w:pos="4320"/>
                <w:tab w:val="right" w:pos="8640"/>
              </w:tabs>
              <w:rPr>
                <w:bCs/>
                <w:sz w:val="28"/>
                <w:szCs w:val="28"/>
              </w:rPr>
            </w:pPr>
          </w:p>
        </w:tc>
        <w:tc>
          <w:tcPr>
            <w:tcW w:w="1690" w:type="dxa"/>
            <w:vMerge/>
          </w:tcPr>
          <w:p w14:paraId="2C120550" w14:textId="77777777" w:rsidR="00722A90" w:rsidRPr="00076A4B" w:rsidRDefault="00722A90" w:rsidP="00EB2421">
            <w:pPr>
              <w:tabs>
                <w:tab w:val="center" w:pos="4320"/>
                <w:tab w:val="right" w:pos="8640"/>
              </w:tabs>
              <w:jc w:val="center"/>
              <w:rPr>
                <w:bCs/>
                <w:sz w:val="28"/>
                <w:szCs w:val="28"/>
              </w:rPr>
            </w:pPr>
          </w:p>
        </w:tc>
        <w:tc>
          <w:tcPr>
            <w:tcW w:w="1559" w:type="dxa"/>
          </w:tcPr>
          <w:p w14:paraId="4A629F6F" w14:textId="77777777" w:rsidR="00722A90" w:rsidRPr="00076A4B" w:rsidRDefault="00722A90" w:rsidP="00EB2421">
            <w:pPr>
              <w:jc w:val="center"/>
              <w:rPr>
                <w:bCs/>
                <w:sz w:val="28"/>
                <w:szCs w:val="28"/>
              </w:rPr>
            </w:pPr>
            <w:r w:rsidRPr="00076A4B">
              <w:rPr>
                <w:bCs/>
                <w:sz w:val="28"/>
                <w:szCs w:val="28"/>
              </w:rPr>
              <w:t>51 µm</w:t>
            </w:r>
          </w:p>
        </w:tc>
        <w:tc>
          <w:tcPr>
            <w:tcW w:w="1417" w:type="dxa"/>
          </w:tcPr>
          <w:p w14:paraId="448B4934"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2E842E9A" w14:textId="77777777" w:rsidR="00722A90" w:rsidRPr="00076A4B" w:rsidRDefault="00722A90" w:rsidP="00EB2421">
            <w:pPr>
              <w:jc w:val="center"/>
              <w:rPr>
                <w:bCs/>
                <w:sz w:val="28"/>
                <w:szCs w:val="28"/>
              </w:rPr>
            </w:pPr>
            <w:r w:rsidRPr="00076A4B">
              <w:rPr>
                <w:bCs/>
                <w:sz w:val="28"/>
                <w:szCs w:val="28"/>
              </w:rPr>
              <w:t>&lt;0.11</w:t>
            </w:r>
          </w:p>
        </w:tc>
        <w:tc>
          <w:tcPr>
            <w:tcW w:w="1276" w:type="dxa"/>
            <w:vMerge/>
            <w:shd w:val="clear" w:color="auto" w:fill="auto"/>
          </w:tcPr>
          <w:p w14:paraId="1FFC9434" w14:textId="77777777" w:rsidR="00722A90" w:rsidRPr="00076A4B" w:rsidRDefault="00722A90" w:rsidP="00EB2421">
            <w:pPr>
              <w:tabs>
                <w:tab w:val="center" w:pos="4320"/>
                <w:tab w:val="right" w:pos="8640"/>
              </w:tabs>
              <w:jc w:val="center"/>
              <w:rPr>
                <w:bCs/>
                <w:sz w:val="28"/>
                <w:szCs w:val="28"/>
              </w:rPr>
            </w:pPr>
          </w:p>
        </w:tc>
      </w:tr>
      <w:tr w:rsidR="00722A90" w:rsidRPr="00076A4B" w14:paraId="2B0638E4" w14:textId="77777777" w:rsidTr="00000126">
        <w:trPr>
          <w:trHeight w:val="20"/>
          <w:jc w:val="center"/>
        </w:trPr>
        <w:tc>
          <w:tcPr>
            <w:tcW w:w="540" w:type="dxa"/>
            <w:vMerge w:val="restart"/>
          </w:tcPr>
          <w:p w14:paraId="7EDD816E" w14:textId="77777777" w:rsidR="00722A90" w:rsidRPr="00076A4B" w:rsidRDefault="00722A90" w:rsidP="00EB2421">
            <w:pPr>
              <w:jc w:val="center"/>
              <w:rPr>
                <w:bCs/>
                <w:sz w:val="28"/>
                <w:szCs w:val="28"/>
              </w:rPr>
            </w:pPr>
            <w:r w:rsidRPr="00076A4B">
              <w:rPr>
                <w:bCs/>
                <w:sz w:val="28"/>
                <w:szCs w:val="28"/>
              </w:rPr>
              <w:t>7</w:t>
            </w:r>
          </w:p>
        </w:tc>
        <w:tc>
          <w:tcPr>
            <w:tcW w:w="2160" w:type="dxa"/>
            <w:vMerge w:val="restart"/>
          </w:tcPr>
          <w:p w14:paraId="12BB4C5B" w14:textId="77777777" w:rsidR="00722A90" w:rsidRPr="00076A4B" w:rsidRDefault="001A0624" w:rsidP="00EB2421">
            <w:pPr>
              <w:rPr>
                <w:b/>
                <w:bCs/>
                <w:sz w:val="28"/>
                <w:szCs w:val="28"/>
              </w:rPr>
            </w:pPr>
            <w:r w:rsidRPr="00076A4B">
              <w:rPr>
                <w:b/>
                <w:bCs/>
                <w:sz w:val="28"/>
                <w:szCs w:val="28"/>
              </w:rPr>
              <w:t>Aluminum Cold Forming</w:t>
            </w:r>
          </w:p>
          <w:p w14:paraId="366CE80C" w14:textId="77777777" w:rsidR="009F3583" w:rsidRPr="00076A4B" w:rsidRDefault="009F3583" w:rsidP="00EB2421">
            <w:pPr>
              <w:rPr>
                <w:b/>
                <w:bCs/>
                <w:sz w:val="28"/>
                <w:szCs w:val="28"/>
              </w:rPr>
            </w:pPr>
            <w:r w:rsidRPr="00076A4B">
              <w:rPr>
                <w:b/>
                <w:bCs/>
                <w:sz w:val="28"/>
                <w:szCs w:val="28"/>
              </w:rPr>
              <w:t>Nhôm</w:t>
            </w:r>
          </w:p>
          <w:p w14:paraId="0B0ED58D" w14:textId="77777777" w:rsidR="009F3583" w:rsidRPr="00076A4B" w:rsidRDefault="009F3583" w:rsidP="00EB2421">
            <w:pPr>
              <w:rPr>
                <w:b/>
                <w:sz w:val="28"/>
                <w:szCs w:val="28"/>
              </w:rPr>
            </w:pPr>
            <w:r w:rsidRPr="00076A4B">
              <w:rPr>
                <w:b/>
                <w:bCs/>
                <w:sz w:val="28"/>
                <w:szCs w:val="28"/>
              </w:rPr>
              <w:t>PVC c</w:t>
            </w:r>
            <w:r w:rsidRPr="00076A4B">
              <w:rPr>
                <w:b/>
                <w:sz w:val="28"/>
                <w:szCs w:val="28"/>
              </w:rPr>
              <w:t>ứng</w:t>
            </w:r>
          </w:p>
          <w:p w14:paraId="532336BF" w14:textId="77777777" w:rsidR="009F3583" w:rsidRPr="00076A4B" w:rsidRDefault="009F3583" w:rsidP="00EB2421">
            <w:pPr>
              <w:rPr>
                <w:b/>
                <w:sz w:val="28"/>
                <w:szCs w:val="28"/>
              </w:rPr>
            </w:pPr>
            <w:r w:rsidRPr="00076A4B">
              <w:rPr>
                <w:b/>
                <w:sz w:val="28"/>
                <w:szCs w:val="28"/>
              </w:rPr>
              <w:t>OPA</w:t>
            </w:r>
          </w:p>
        </w:tc>
        <w:tc>
          <w:tcPr>
            <w:tcW w:w="1690" w:type="dxa"/>
          </w:tcPr>
          <w:p w14:paraId="08F823E4" w14:textId="77777777" w:rsidR="00722A90" w:rsidRPr="00076A4B" w:rsidRDefault="00722A90" w:rsidP="00EB2421">
            <w:pPr>
              <w:tabs>
                <w:tab w:val="center" w:pos="4320"/>
                <w:tab w:val="right" w:pos="8640"/>
              </w:tabs>
              <w:jc w:val="center"/>
              <w:rPr>
                <w:bCs/>
                <w:sz w:val="28"/>
                <w:szCs w:val="28"/>
              </w:rPr>
            </w:pPr>
          </w:p>
        </w:tc>
        <w:tc>
          <w:tcPr>
            <w:tcW w:w="1559" w:type="dxa"/>
          </w:tcPr>
          <w:p w14:paraId="3285A7E3" w14:textId="77777777" w:rsidR="00722A90" w:rsidRPr="00076A4B" w:rsidRDefault="00722A90" w:rsidP="00EB2421">
            <w:pPr>
              <w:jc w:val="center"/>
              <w:rPr>
                <w:bCs/>
                <w:sz w:val="28"/>
                <w:szCs w:val="28"/>
              </w:rPr>
            </w:pPr>
            <w:r w:rsidRPr="00076A4B">
              <w:rPr>
                <w:bCs/>
                <w:sz w:val="28"/>
                <w:szCs w:val="28"/>
              </w:rPr>
              <w:t>130 µm</w:t>
            </w:r>
          </w:p>
        </w:tc>
        <w:tc>
          <w:tcPr>
            <w:tcW w:w="1417" w:type="dxa"/>
            <w:shd w:val="clear" w:color="auto" w:fill="auto"/>
          </w:tcPr>
          <w:p w14:paraId="4C8682EF"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5F59F200" w14:textId="77777777" w:rsidR="00722A90" w:rsidRPr="00076A4B" w:rsidRDefault="00722A90" w:rsidP="00EB2421">
            <w:pPr>
              <w:jc w:val="center"/>
              <w:rPr>
                <w:bCs/>
                <w:sz w:val="28"/>
                <w:szCs w:val="28"/>
              </w:rPr>
            </w:pPr>
            <w:r w:rsidRPr="00076A4B">
              <w:rPr>
                <w:bCs/>
                <w:sz w:val="28"/>
                <w:szCs w:val="28"/>
              </w:rPr>
              <w:t>0</w:t>
            </w:r>
          </w:p>
        </w:tc>
        <w:tc>
          <w:tcPr>
            <w:tcW w:w="1276" w:type="dxa"/>
            <w:vMerge w:val="restart"/>
          </w:tcPr>
          <w:p w14:paraId="18A5C86A" w14:textId="77777777" w:rsidR="00722A90" w:rsidRPr="00076A4B" w:rsidRDefault="00722A90" w:rsidP="00EB2421">
            <w:pPr>
              <w:jc w:val="center"/>
              <w:rPr>
                <w:sz w:val="28"/>
                <w:szCs w:val="28"/>
              </w:rPr>
            </w:pPr>
            <w:r w:rsidRPr="00076A4B">
              <w:rPr>
                <w:sz w:val="28"/>
                <w:szCs w:val="28"/>
              </w:rPr>
              <w:t>Xuất sắc</w:t>
            </w:r>
          </w:p>
        </w:tc>
      </w:tr>
      <w:tr w:rsidR="00722A90" w:rsidRPr="00076A4B" w14:paraId="593355A8" w14:textId="77777777" w:rsidTr="00000126">
        <w:trPr>
          <w:trHeight w:val="20"/>
          <w:jc w:val="center"/>
        </w:trPr>
        <w:tc>
          <w:tcPr>
            <w:tcW w:w="540" w:type="dxa"/>
            <w:vMerge/>
          </w:tcPr>
          <w:p w14:paraId="28C14704" w14:textId="77777777" w:rsidR="00722A90" w:rsidRPr="00076A4B" w:rsidRDefault="00722A90" w:rsidP="00EB2421">
            <w:pPr>
              <w:tabs>
                <w:tab w:val="center" w:pos="4320"/>
                <w:tab w:val="right" w:pos="8640"/>
              </w:tabs>
              <w:jc w:val="center"/>
              <w:rPr>
                <w:bCs/>
                <w:sz w:val="28"/>
                <w:szCs w:val="28"/>
              </w:rPr>
            </w:pPr>
          </w:p>
        </w:tc>
        <w:tc>
          <w:tcPr>
            <w:tcW w:w="2160" w:type="dxa"/>
            <w:vMerge/>
          </w:tcPr>
          <w:p w14:paraId="19CE232C" w14:textId="77777777" w:rsidR="00722A90" w:rsidRPr="00076A4B" w:rsidRDefault="00722A90" w:rsidP="00EB2421">
            <w:pPr>
              <w:tabs>
                <w:tab w:val="center" w:pos="4320"/>
                <w:tab w:val="right" w:pos="8640"/>
              </w:tabs>
              <w:rPr>
                <w:bCs/>
                <w:sz w:val="28"/>
                <w:szCs w:val="28"/>
              </w:rPr>
            </w:pPr>
          </w:p>
        </w:tc>
        <w:tc>
          <w:tcPr>
            <w:tcW w:w="1690" w:type="dxa"/>
          </w:tcPr>
          <w:p w14:paraId="142803BD" w14:textId="77777777" w:rsidR="00722A90" w:rsidRPr="00076A4B" w:rsidRDefault="00722A90" w:rsidP="00EB2421">
            <w:pPr>
              <w:jc w:val="center"/>
              <w:rPr>
                <w:bCs/>
                <w:sz w:val="28"/>
                <w:szCs w:val="28"/>
              </w:rPr>
            </w:pPr>
            <w:r w:rsidRPr="00076A4B">
              <w:rPr>
                <w:bCs/>
                <w:sz w:val="28"/>
                <w:szCs w:val="28"/>
              </w:rPr>
              <w:t>40 -45 µm</w:t>
            </w:r>
          </w:p>
        </w:tc>
        <w:tc>
          <w:tcPr>
            <w:tcW w:w="1559" w:type="dxa"/>
          </w:tcPr>
          <w:p w14:paraId="5E241857"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29C6A1AA"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4434CB5A"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386A184F" w14:textId="77777777" w:rsidR="00722A90" w:rsidRPr="00076A4B" w:rsidRDefault="00722A90" w:rsidP="00EB2421">
            <w:pPr>
              <w:tabs>
                <w:tab w:val="center" w:pos="4320"/>
                <w:tab w:val="right" w:pos="8640"/>
              </w:tabs>
              <w:jc w:val="center"/>
              <w:rPr>
                <w:bCs/>
                <w:sz w:val="28"/>
                <w:szCs w:val="28"/>
              </w:rPr>
            </w:pPr>
          </w:p>
        </w:tc>
      </w:tr>
      <w:tr w:rsidR="00722A90" w:rsidRPr="00076A4B" w14:paraId="7A1BBE28" w14:textId="77777777" w:rsidTr="00000126">
        <w:trPr>
          <w:trHeight w:val="20"/>
          <w:jc w:val="center"/>
        </w:trPr>
        <w:tc>
          <w:tcPr>
            <w:tcW w:w="540" w:type="dxa"/>
            <w:vMerge/>
          </w:tcPr>
          <w:p w14:paraId="2169E866" w14:textId="77777777" w:rsidR="00722A90" w:rsidRPr="00076A4B" w:rsidRDefault="00722A90" w:rsidP="00EB2421">
            <w:pPr>
              <w:tabs>
                <w:tab w:val="center" w:pos="4320"/>
                <w:tab w:val="right" w:pos="8640"/>
              </w:tabs>
              <w:jc w:val="center"/>
              <w:rPr>
                <w:bCs/>
                <w:sz w:val="28"/>
                <w:szCs w:val="28"/>
              </w:rPr>
            </w:pPr>
          </w:p>
        </w:tc>
        <w:tc>
          <w:tcPr>
            <w:tcW w:w="2160" w:type="dxa"/>
            <w:vMerge/>
          </w:tcPr>
          <w:p w14:paraId="770546C6" w14:textId="77777777" w:rsidR="00722A90" w:rsidRPr="00076A4B" w:rsidRDefault="00722A90" w:rsidP="00EB2421">
            <w:pPr>
              <w:tabs>
                <w:tab w:val="center" w:pos="4320"/>
                <w:tab w:val="right" w:pos="8640"/>
              </w:tabs>
              <w:rPr>
                <w:bCs/>
                <w:sz w:val="28"/>
                <w:szCs w:val="28"/>
              </w:rPr>
            </w:pPr>
          </w:p>
        </w:tc>
        <w:tc>
          <w:tcPr>
            <w:tcW w:w="1690" w:type="dxa"/>
          </w:tcPr>
          <w:p w14:paraId="20792333" w14:textId="77777777" w:rsidR="00722A90" w:rsidRPr="00076A4B" w:rsidRDefault="00722A90" w:rsidP="00EB2421">
            <w:pPr>
              <w:jc w:val="center"/>
              <w:rPr>
                <w:bCs/>
                <w:sz w:val="28"/>
                <w:szCs w:val="28"/>
              </w:rPr>
            </w:pPr>
            <w:r w:rsidRPr="00076A4B">
              <w:rPr>
                <w:bCs/>
                <w:sz w:val="28"/>
                <w:szCs w:val="28"/>
              </w:rPr>
              <w:t>60 µm</w:t>
            </w:r>
          </w:p>
        </w:tc>
        <w:tc>
          <w:tcPr>
            <w:tcW w:w="1559" w:type="dxa"/>
          </w:tcPr>
          <w:p w14:paraId="62482C60"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05DB3858"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460D36CD"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03FC1E1C" w14:textId="77777777" w:rsidR="00722A90" w:rsidRPr="00076A4B" w:rsidRDefault="00722A90" w:rsidP="00EB2421">
            <w:pPr>
              <w:tabs>
                <w:tab w:val="center" w:pos="4320"/>
                <w:tab w:val="right" w:pos="8640"/>
              </w:tabs>
              <w:jc w:val="center"/>
              <w:rPr>
                <w:bCs/>
                <w:sz w:val="28"/>
                <w:szCs w:val="28"/>
              </w:rPr>
            </w:pPr>
          </w:p>
        </w:tc>
      </w:tr>
      <w:tr w:rsidR="00722A90" w:rsidRPr="00076A4B" w14:paraId="68E7EB86" w14:textId="77777777" w:rsidTr="00000126">
        <w:trPr>
          <w:trHeight w:val="20"/>
          <w:jc w:val="center"/>
        </w:trPr>
        <w:tc>
          <w:tcPr>
            <w:tcW w:w="540" w:type="dxa"/>
            <w:vMerge/>
          </w:tcPr>
          <w:p w14:paraId="155B0842" w14:textId="77777777" w:rsidR="00722A90" w:rsidRPr="00076A4B" w:rsidRDefault="00722A90" w:rsidP="00EB2421">
            <w:pPr>
              <w:tabs>
                <w:tab w:val="center" w:pos="4320"/>
                <w:tab w:val="right" w:pos="8640"/>
              </w:tabs>
              <w:jc w:val="center"/>
              <w:rPr>
                <w:bCs/>
                <w:sz w:val="28"/>
                <w:szCs w:val="28"/>
              </w:rPr>
            </w:pPr>
          </w:p>
        </w:tc>
        <w:tc>
          <w:tcPr>
            <w:tcW w:w="2160" w:type="dxa"/>
            <w:vMerge/>
          </w:tcPr>
          <w:p w14:paraId="60588C0A" w14:textId="77777777" w:rsidR="00722A90" w:rsidRPr="00076A4B" w:rsidRDefault="00722A90" w:rsidP="00EB2421">
            <w:pPr>
              <w:tabs>
                <w:tab w:val="center" w:pos="4320"/>
                <w:tab w:val="right" w:pos="8640"/>
              </w:tabs>
              <w:rPr>
                <w:bCs/>
                <w:sz w:val="28"/>
                <w:szCs w:val="28"/>
              </w:rPr>
            </w:pPr>
          </w:p>
        </w:tc>
        <w:tc>
          <w:tcPr>
            <w:tcW w:w="1690" w:type="dxa"/>
            <w:tcBorders>
              <w:bottom w:val="single" w:sz="4" w:space="0" w:color="auto"/>
            </w:tcBorders>
          </w:tcPr>
          <w:p w14:paraId="40014116" w14:textId="77777777" w:rsidR="00722A90" w:rsidRPr="00076A4B" w:rsidRDefault="00722A90" w:rsidP="00EB2421">
            <w:pPr>
              <w:jc w:val="center"/>
              <w:rPr>
                <w:bCs/>
                <w:sz w:val="28"/>
                <w:szCs w:val="28"/>
              </w:rPr>
            </w:pPr>
            <w:r w:rsidRPr="00076A4B">
              <w:rPr>
                <w:bCs/>
                <w:sz w:val="28"/>
                <w:szCs w:val="28"/>
              </w:rPr>
              <w:t>25 µm</w:t>
            </w:r>
          </w:p>
        </w:tc>
        <w:tc>
          <w:tcPr>
            <w:tcW w:w="1559" w:type="dxa"/>
          </w:tcPr>
          <w:p w14:paraId="0B2AC096"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022AFAEF"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45E95E64"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24D70BAE" w14:textId="77777777" w:rsidR="00722A90" w:rsidRPr="00076A4B" w:rsidRDefault="00722A90" w:rsidP="00EB2421">
            <w:pPr>
              <w:tabs>
                <w:tab w:val="center" w:pos="4320"/>
                <w:tab w:val="right" w:pos="8640"/>
              </w:tabs>
              <w:jc w:val="center"/>
              <w:rPr>
                <w:bCs/>
                <w:sz w:val="28"/>
                <w:szCs w:val="28"/>
              </w:rPr>
            </w:pPr>
          </w:p>
        </w:tc>
      </w:tr>
      <w:tr w:rsidR="00722A90" w:rsidRPr="00076A4B" w14:paraId="5F06A215" w14:textId="77777777" w:rsidTr="00000126">
        <w:trPr>
          <w:trHeight w:val="20"/>
          <w:jc w:val="center"/>
        </w:trPr>
        <w:tc>
          <w:tcPr>
            <w:tcW w:w="540" w:type="dxa"/>
            <w:vMerge w:val="restart"/>
          </w:tcPr>
          <w:p w14:paraId="2443614D" w14:textId="77777777" w:rsidR="00722A90" w:rsidRPr="00076A4B" w:rsidRDefault="00722A90" w:rsidP="00EB2421">
            <w:pPr>
              <w:jc w:val="center"/>
              <w:rPr>
                <w:bCs/>
                <w:sz w:val="28"/>
                <w:szCs w:val="28"/>
              </w:rPr>
            </w:pPr>
            <w:r w:rsidRPr="00076A4B">
              <w:rPr>
                <w:bCs/>
                <w:sz w:val="28"/>
                <w:szCs w:val="28"/>
              </w:rPr>
              <w:t>8</w:t>
            </w:r>
          </w:p>
        </w:tc>
        <w:tc>
          <w:tcPr>
            <w:tcW w:w="2160" w:type="dxa"/>
            <w:vMerge w:val="restart"/>
            <w:tcBorders>
              <w:right w:val="nil"/>
            </w:tcBorders>
          </w:tcPr>
          <w:p w14:paraId="47F896D9" w14:textId="77777777" w:rsidR="000B6E49" w:rsidRPr="00076A4B" w:rsidRDefault="009F3583" w:rsidP="00EB2421">
            <w:pPr>
              <w:rPr>
                <w:b/>
                <w:sz w:val="28"/>
                <w:szCs w:val="28"/>
              </w:rPr>
            </w:pPr>
            <w:r w:rsidRPr="00076A4B">
              <w:rPr>
                <w:b/>
                <w:bCs/>
                <w:sz w:val="28"/>
                <w:szCs w:val="28"/>
              </w:rPr>
              <w:t>Màng nhôm luy</w:t>
            </w:r>
            <w:r w:rsidRPr="00076A4B">
              <w:rPr>
                <w:b/>
                <w:sz w:val="28"/>
                <w:szCs w:val="28"/>
              </w:rPr>
              <w:t xml:space="preserve">ện cứng </w:t>
            </w:r>
            <w:r w:rsidR="00D34025" w:rsidRPr="00076A4B">
              <w:rPr>
                <w:b/>
                <w:sz w:val="28"/>
                <w:szCs w:val="28"/>
              </w:rPr>
              <w:t xml:space="preserve">   </w:t>
            </w:r>
            <w:r w:rsidRPr="00076A4B">
              <w:rPr>
                <w:b/>
                <w:sz w:val="28"/>
                <w:szCs w:val="28"/>
              </w:rPr>
              <w:t>(màng</w:t>
            </w:r>
            <w:r w:rsidR="000B6E49" w:rsidRPr="00076A4B">
              <w:rPr>
                <w:b/>
                <w:sz w:val="28"/>
                <w:szCs w:val="28"/>
              </w:rPr>
              <w:t xml:space="preserve"> che phủ</w:t>
            </w:r>
          </w:p>
          <w:p w14:paraId="26BFCE70" w14:textId="77777777" w:rsidR="009F3583" w:rsidRPr="00076A4B" w:rsidRDefault="009F3583" w:rsidP="00EB2421">
            <w:pPr>
              <w:rPr>
                <w:b/>
                <w:sz w:val="28"/>
                <w:szCs w:val="28"/>
                <w:lang w:val="pt-BR"/>
              </w:rPr>
            </w:pPr>
            <w:r w:rsidRPr="00076A4B">
              <w:rPr>
                <w:b/>
                <w:sz w:val="28"/>
                <w:szCs w:val="28"/>
                <w:lang w:val="pt-BR"/>
              </w:rPr>
              <w:t>Vỉ nhôm cho màng PVC</w:t>
            </w:r>
          </w:p>
          <w:p w14:paraId="275F5CBB" w14:textId="77777777" w:rsidR="009F3583" w:rsidRPr="00076A4B" w:rsidRDefault="009F3583" w:rsidP="00EB2421">
            <w:pPr>
              <w:rPr>
                <w:sz w:val="28"/>
                <w:szCs w:val="28"/>
              </w:rPr>
            </w:pPr>
            <w:r w:rsidRPr="00076A4B">
              <w:rPr>
                <w:sz w:val="28"/>
                <w:szCs w:val="28"/>
              </w:rPr>
              <w:t>- Nhôm</w:t>
            </w:r>
          </w:p>
          <w:p w14:paraId="107534B3" w14:textId="77777777" w:rsidR="009F3583" w:rsidRPr="00076A4B" w:rsidRDefault="009F3583" w:rsidP="00EB2421">
            <w:pPr>
              <w:rPr>
                <w:sz w:val="28"/>
                <w:szCs w:val="28"/>
              </w:rPr>
            </w:pPr>
            <w:r w:rsidRPr="00076A4B">
              <w:rPr>
                <w:sz w:val="28"/>
                <w:szCs w:val="28"/>
              </w:rPr>
              <w:t>- PVC</w:t>
            </w:r>
          </w:p>
          <w:p w14:paraId="7B73646E" w14:textId="77777777" w:rsidR="009F3583" w:rsidRPr="00076A4B" w:rsidRDefault="009F3583" w:rsidP="00EB2421">
            <w:pPr>
              <w:rPr>
                <w:b/>
                <w:sz w:val="28"/>
                <w:szCs w:val="28"/>
              </w:rPr>
            </w:pPr>
            <w:r w:rsidRPr="00076A4B">
              <w:rPr>
                <w:b/>
                <w:sz w:val="28"/>
                <w:szCs w:val="28"/>
              </w:rPr>
              <w:t>Vỉ nhôm cho màng PVC-PVDC</w:t>
            </w:r>
          </w:p>
          <w:p w14:paraId="14E0D303" w14:textId="77777777" w:rsidR="009F3583" w:rsidRPr="00076A4B" w:rsidRDefault="009F3583" w:rsidP="00EB2421">
            <w:pPr>
              <w:rPr>
                <w:sz w:val="28"/>
                <w:szCs w:val="28"/>
              </w:rPr>
            </w:pPr>
            <w:r w:rsidRPr="00076A4B">
              <w:rPr>
                <w:sz w:val="28"/>
                <w:szCs w:val="28"/>
              </w:rPr>
              <w:t>- Nhôm</w:t>
            </w:r>
          </w:p>
          <w:p w14:paraId="100BE818" w14:textId="77777777" w:rsidR="009F3583" w:rsidRPr="00076A4B" w:rsidRDefault="009F3583" w:rsidP="00EB2421">
            <w:pPr>
              <w:rPr>
                <w:sz w:val="28"/>
                <w:szCs w:val="28"/>
              </w:rPr>
            </w:pPr>
            <w:r w:rsidRPr="00076A4B">
              <w:rPr>
                <w:sz w:val="28"/>
                <w:szCs w:val="28"/>
              </w:rPr>
              <w:t>- PVDC</w:t>
            </w:r>
          </w:p>
        </w:tc>
        <w:tc>
          <w:tcPr>
            <w:tcW w:w="1690" w:type="dxa"/>
            <w:tcBorders>
              <w:left w:val="nil"/>
            </w:tcBorders>
          </w:tcPr>
          <w:p w14:paraId="33D39791" w14:textId="77777777" w:rsidR="00722A90" w:rsidRPr="00076A4B" w:rsidRDefault="00722A90" w:rsidP="00EB2421">
            <w:pPr>
              <w:jc w:val="center"/>
              <w:rPr>
                <w:bCs/>
                <w:sz w:val="28"/>
                <w:szCs w:val="28"/>
              </w:rPr>
            </w:pPr>
          </w:p>
        </w:tc>
        <w:tc>
          <w:tcPr>
            <w:tcW w:w="1559" w:type="dxa"/>
          </w:tcPr>
          <w:p w14:paraId="576A6E04" w14:textId="77777777" w:rsidR="00722A90" w:rsidRPr="00076A4B" w:rsidRDefault="00722A90" w:rsidP="00EB2421">
            <w:pPr>
              <w:jc w:val="center"/>
              <w:rPr>
                <w:bCs/>
                <w:sz w:val="28"/>
                <w:szCs w:val="28"/>
              </w:rPr>
            </w:pPr>
            <w:r w:rsidRPr="00076A4B">
              <w:rPr>
                <w:bCs/>
                <w:sz w:val="28"/>
                <w:szCs w:val="28"/>
              </w:rPr>
              <w:t>20 µm</w:t>
            </w:r>
          </w:p>
        </w:tc>
        <w:tc>
          <w:tcPr>
            <w:tcW w:w="1417" w:type="dxa"/>
            <w:shd w:val="clear" w:color="auto" w:fill="auto"/>
          </w:tcPr>
          <w:p w14:paraId="290B6F37"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36B649B4" w14:textId="77777777" w:rsidR="00722A90" w:rsidRPr="00076A4B" w:rsidRDefault="00722A90" w:rsidP="00EB2421">
            <w:pPr>
              <w:jc w:val="center"/>
              <w:rPr>
                <w:bCs/>
                <w:sz w:val="28"/>
                <w:szCs w:val="28"/>
              </w:rPr>
            </w:pPr>
            <w:r w:rsidRPr="00076A4B">
              <w:rPr>
                <w:bCs/>
                <w:sz w:val="28"/>
                <w:szCs w:val="28"/>
              </w:rPr>
              <w:t>-</w:t>
            </w:r>
          </w:p>
        </w:tc>
        <w:tc>
          <w:tcPr>
            <w:tcW w:w="1276" w:type="dxa"/>
            <w:vMerge w:val="restart"/>
          </w:tcPr>
          <w:p w14:paraId="0A364520" w14:textId="77777777" w:rsidR="00722A90" w:rsidRPr="00076A4B" w:rsidRDefault="00722A90" w:rsidP="00EB2421">
            <w:pPr>
              <w:tabs>
                <w:tab w:val="center" w:pos="4320"/>
                <w:tab w:val="right" w:pos="8640"/>
              </w:tabs>
              <w:jc w:val="center"/>
              <w:rPr>
                <w:sz w:val="28"/>
                <w:szCs w:val="28"/>
              </w:rPr>
            </w:pPr>
          </w:p>
        </w:tc>
      </w:tr>
      <w:tr w:rsidR="00722A90" w:rsidRPr="00076A4B" w14:paraId="50E2C441" w14:textId="77777777" w:rsidTr="00000126">
        <w:trPr>
          <w:trHeight w:val="20"/>
          <w:jc w:val="center"/>
        </w:trPr>
        <w:tc>
          <w:tcPr>
            <w:tcW w:w="540" w:type="dxa"/>
            <w:vMerge/>
          </w:tcPr>
          <w:p w14:paraId="1C84E815" w14:textId="77777777" w:rsidR="00722A90" w:rsidRPr="00076A4B" w:rsidRDefault="00722A90" w:rsidP="00EB2421">
            <w:pPr>
              <w:tabs>
                <w:tab w:val="center" w:pos="4320"/>
                <w:tab w:val="right" w:pos="8640"/>
              </w:tabs>
              <w:jc w:val="center"/>
              <w:rPr>
                <w:bCs/>
                <w:sz w:val="28"/>
                <w:szCs w:val="28"/>
              </w:rPr>
            </w:pPr>
          </w:p>
        </w:tc>
        <w:tc>
          <w:tcPr>
            <w:tcW w:w="2160" w:type="dxa"/>
            <w:vMerge/>
          </w:tcPr>
          <w:p w14:paraId="31C8290C" w14:textId="77777777" w:rsidR="00722A90" w:rsidRPr="00076A4B" w:rsidRDefault="00722A90" w:rsidP="00EB2421">
            <w:pPr>
              <w:tabs>
                <w:tab w:val="center" w:pos="4320"/>
                <w:tab w:val="right" w:pos="8640"/>
              </w:tabs>
              <w:rPr>
                <w:bCs/>
                <w:sz w:val="28"/>
                <w:szCs w:val="28"/>
              </w:rPr>
            </w:pPr>
          </w:p>
        </w:tc>
        <w:tc>
          <w:tcPr>
            <w:tcW w:w="1690" w:type="dxa"/>
          </w:tcPr>
          <w:p w14:paraId="66DB8CC5" w14:textId="77777777" w:rsidR="00722A90" w:rsidRPr="00076A4B" w:rsidRDefault="00722A90" w:rsidP="00EB2421">
            <w:pPr>
              <w:tabs>
                <w:tab w:val="center" w:pos="4320"/>
                <w:tab w:val="right" w:pos="8640"/>
              </w:tabs>
              <w:jc w:val="center"/>
              <w:rPr>
                <w:bCs/>
                <w:sz w:val="28"/>
                <w:szCs w:val="28"/>
              </w:rPr>
            </w:pPr>
          </w:p>
        </w:tc>
        <w:tc>
          <w:tcPr>
            <w:tcW w:w="1559" w:type="dxa"/>
          </w:tcPr>
          <w:p w14:paraId="0FB4527D"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13CD2EA0"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41825FDB"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41A42315" w14:textId="77777777" w:rsidR="00722A90" w:rsidRPr="00076A4B" w:rsidRDefault="00722A90" w:rsidP="00EB2421">
            <w:pPr>
              <w:tabs>
                <w:tab w:val="center" w:pos="4320"/>
                <w:tab w:val="right" w:pos="8640"/>
              </w:tabs>
              <w:jc w:val="center"/>
              <w:rPr>
                <w:bCs/>
                <w:sz w:val="28"/>
                <w:szCs w:val="28"/>
              </w:rPr>
            </w:pPr>
          </w:p>
        </w:tc>
      </w:tr>
      <w:tr w:rsidR="00722A90" w:rsidRPr="00076A4B" w14:paraId="02A4AACA" w14:textId="77777777" w:rsidTr="00000126">
        <w:trPr>
          <w:trHeight w:val="20"/>
          <w:jc w:val="center"/>
        </w:trPr>
        <w:tc>
          <w:tcPr>
            <w:tcW w:w="540" w:type="dxa"/>
            <w:vMerge/>
          </w:tcPr>
          <w:p w14:paraId="268FD379" w14:textId="77777777" w:rsidR="00722A90" w:rsidRPr="00076A4B" w:rsidRDefault="00722A90" w:rsidP="00EB2421">
            <w:pPr>
              <w:tabs>
                <w:tab w:val="center" w:pos="4320"/>
                <w:tab w:val="right" w:pos="8640"/>
              </w:tabs>
              <w:jc w:val="center"/>
              <w:rPr>
                <w:bCs/>
                <w:sz w:val="28"/>
                <w:szCs w:val="28"/>
              </w:rPr>
            </w:pPr>
          </w:p>
        </w:tc>
        <w:tc>
          <w:tcPr>
            <w:tcW w:w="2160" w:type="dxa"/>
            <w:vMerge/>
          </w:tcPr>
          <w:p w14:paraId="76B084F9" w14:textId="77777777" w:rsidR="00722A90" w:rsidRPr="00076A4B" w:rsidRDefault="00722A90" w:rsidP="00EB2421">
            <w:pPr>
              <w:tabs>
                <w:tab w:val="center" w:pos="4320"/>
                <w:tab w:val="right" w:pos="8640"/>
              </w:tabs>
              <w:rPr>
                <w:bCs/>
                <w:sz w:val="28"/>
                <w:szCs w:val="28"/>
              </w:rPr>
            </w:pPr>
          </w:p>
        </w:tc>
        <w:tc>
          <w:tcPr>
            <w:tcW w:w="1690" w:type="dxa"/>
          </w:tcPr>
          <w:p w14:paraId="6CEA3140" w14:textId="77777777" w:rsidR="00722A90" w:rsidRPr="00076A4B" w:rsidRDefault="00722A90" w:rsidP="00EB2421">
            <w:pPr>
              <w:jc w:val="center"/>
              <w:rPr>
                <w:bCs/>
                <w:sz w:val="28"/>
                <w:szCs w:val="28"/>
              </w:rPr>
            </w:pPr>
            <w:r w:rsidRPr="00076A4B">
              <w:rPr>
                <w:bCs/>
                <w:sz w:val="28"/>
                <w:szCs w:val="28"/>
              </w:rPr>
              <w:t>20 µm</w:t>
            </w:r>
          </w:p>
        </w:tc>
        <w:tc>
          <w:tcPr>
            <w:tcW w:w="1559" w:type="dxa"/>
          </w:tcPr>
          <w:p w14:paraId="6F705A8F"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444F18F5"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297D5655"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4865C0DD" w14:textId="77777777" w:rsidR="00722A90" w:rsidRPr="00076A4B" w:rsidRDefault="00722A90" w:rsidP="00EB2421">
            <w:pPr>
              <w:tabs>
                <w:tab w:val="center" w:pos="4320"/>
                <w:tab w:val="right" w:pos="8640"/>
              </w:tabs>
              <w:jc w:val="center"/>
              <w:rPr>
                <w:bCs/>
                <w:sz w:val="28"/>
                <w:szCs w:val="28"/>
              </w:rPr>
            </w:pPr>
          </w:p>
        </w:tc>
      </w:tr>
      <w:tr w:rsidR="00722A90" w:rsidRPr="00076A4B" w14:paraId="7263783F" w14:textId="77777777" w:rsidTr="00000126">
        <w:trPr>
          <w:trHeight w:val="20"/>
          <w:jc w:val="center"/>
        </w:trPr>
        <w:tc>
          <w:tcPr>
            <w:tcW w:w="540" w:type="dxa"/>
            <w:vMerge/>
          </w:tcPr>
          <w:p w14:paraId="0238CC52" w14:textId="77777777" w:rsidR="00722A90" w:rsidRPr="00076A4B" w:rsidRDefault="00722A90" w:rsidP="00EB2421">
            <w:pPr>
              <w:tabs>
                <w:tab w:val="center" w:pos="4320"/>
                <w:tab w:val="right" w:pos="8640"/>
              </w:tabs>
              <w:jc w:val="center"/>
              <w:rPr>
                <w:bCs/>
                <w:sz w:val="28"/>
                <w:szCs w:val="28"/>
              </w:rPr>
            </w:pPr>
          </w:p>
        </w:tc>
        <w:tc>
          <w:tcPr>
            <w:tcW w:w="2160" w:type="dxa"/>
            <w:vMerge/>
          </w:tcPr>
          <w:p w14:paraId="58031D76" w14:textId="77777777" w:rsidR="00722A90" w:rsidRPr="00076A4B" w:rsidRDefault="00722A90" w:rsidP="00EB2421">
            <w:pPr>
              <w:tabs>
                <w:tab w:val="center" w:pos="4320"/>
                <w:tab w:val="right" w:pos="8640"/>
              </w:tabs>
              <w:rPr>
                <w:bCs/>
                <w:sz w:val="28"/>
                <w:szCs w:val="28"/>
              </w:rPr>
            </w:pPr>
          </w:p>
        </w:tc>
        <w:tc>
          <w:tcPr>
            <w:tcW w:w="1690" w:type="dxa"/>
          </w:tcPr>
          <w:p w14:paraId="0A8E2722" w14:textId="77777777" w:rsidR="00722A90" w:rsidRPr="00076A4B" w:rsidRDefault="00722A90" w:rsidP="00EB2421">
            <w:pPr>
              <w:jc w:val="center"/>
              <w:rPr>
                <w:bCs/>
                <w:sz w:val="28"/>
                <w:szCs w:val="28"/>
                <w:vertAlign w:val="superscript"/>
              </w:rPr>
            </w:pPr>
            <w:r w:rsidRPr="00076A4B">
              <w:rPr>
                <w:bCs/>
                <w:sz w:val="28"/>
                <w:szCs w:val="28"/>
              </w:rPr>
              <w:t>tối thiểu 7g/m</w:t>
            </w:r>
            <w:r w:rsidRPr="00076A4B">
              <w:rPr>
                <w:bCs/>
                <w:sz w:val="28"/>
                <w:szCs w:val="28"/>
                <w:vertAlign w:val="superscript"/>
              </w:rPr>
              <w:t>2</w:t>
            </w:r>
          </w:p>
        </w:tc>
        <w:tc>
          <w:tcPr>
            <w:tcW w:w="1559" w:type="dxa"/>
          </w:tcPr>
          <w:p w14:paraId="0A800B70"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6D43711F"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4F579D42"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6F38D580" w14:textId="77777777" w:rsidR="00722A90" w:rsidRPr="00076A4B" w:rsidRDefault="00722A90" w:rsidP="00EB2421">
            <w:pPr>
              <w:tabs>
                <w:tab w:val="center" w:pos="4320"/>
                <w:tab w:val="right" w:pos="8640"/>
              </w:tabs>
              <w:jc w:val="center"/>
              <w:rPr>
                <w:bCs/>
                <w:sz w:val="28"/>
                <w:szCs w:val="28"/>
              </w:rPr>
            </w:pPr>
          </w:p>
        </w:tc>
      </w:tr>
      <w:tr w:rsidR="00722A90" w:rsidRPr="00076A4B" w14:paraId="31816AE4" w14:textId="77777777" w:rsidTr="00000126">
        <w:trPr>
          <w:trHeight w:val="20"/>
          <w:jc w:val="center"/>
        </w:trPr>
        <w:tc>
          <w:tcPr>
            <w:tcW w:w="540" w:type="dxa"/>
            <w:vMerge/>
          </w:tcPr>
          <w:p w14:paraId="6D0906B0" w14:textId="77777777" w:rsidR="00722A90" w:rsidRPr="00076A4B" w:rsidRDefault="00722A90" w:rsidP="00EB2421">
            <w:pPr>
              <w:tabs>
                <w:tab w:val="center" w:pos="4320"/>
                <w:tab w:val="right" w:pos="8640"/>
              </w:tabs>
              <w:jc w:val="center"/>
              <w:rPr>
                <w:bCs/>
                <w:sz w:val="28"/>
                <w:szCs w:val="28"/>
              </w:rPr>
            </w:pPr>
          </w:p>
        </w:tc>
        <w:tc>
          <w:tcPr>
            <w:tcW w:w="2160" w:type="dxa"/>
            <w:vMerge/>
          </w:tcPr>
          <w:p w14:paraId="0E528D3E" w14:textId="77777777" w:rsidR="00722A90" w:rsidRPr="00076A4B" w:rsidRDefault="00722A90" w:rsidP="00EB2421">
            <w:pPr>
              <w:tabs>
                <w:tab w:val="center" w:pos="4320"/>
                <w:tab w:val="right" w:pos="8640"/>
              </w:tabs>
              <w:rPr>
                <w:bCs/>
                <w:sz w:val="28"/>
                <w:szCs w:val="28"/>
              </w:rPr>
            </w:pPr>
          </w:p>
        </w:tc>
        <w:tc>
          <w:tcPr>
            <w:tcW w:w="1690" w:type="dxa"/>
          </w:tcPr>
          <w:p w14:paraId="10014E61" w14:textId="77777777" w:rsidR="00722A90" w:rsidRPr="00076A4B" w:rsidRDefault="00722A90" w:rsidP="00EB2421">
            <w:pPr>
              <w:tabs>
                <w:tab w:val="center" w:pos="4320"/>
                <w:tab w:val="right" w:pos="8640"/>
              </w:tabs>
              <w:jc w:val="center"/>
              <w:rPr>
                <w:bCs/>
                <w:sz w:val="28"/>
                <w:szCs w:val="28"/>
              </w:rPr>
            </w:pPr>
          </w:p>
        </w:tc>
        <w:tc>
          <w:tcPr>
            <w:tcW w:w="1559" w:type="dxa"/>
          </w:tcPr>
          <w:p w14:paraId="1D28A453" w14:textId="77777777" w:rsidR="00722A90" w:rsidRPr="00076A4B" w:rsidRDefault="00722A90" w:rsidP="00EB2421">
            <w:pPr>
              <w:jc w:val="center"/>
              <w:rPr>
                <w:bCs/>
                <w:sz w:val="28"/>
                <w:szCs w:val="28"/>
              </w:rPr>
            </w:pPr>
            <w:r w:rsidRPr="00076A4B">
              <w:rPr>
                <w:bCs/>
                <w:sz w:val="28"/>
                <w:szCs w:val="28"/>
              </w:rPr>
              <w:t>30 µm</w:t>
            </w:r>
          </w:p>
        </w:tc>
        <w:tc>
          <w:tcPr>
            <w:tcW w:w="1417" w:type="dxa"/>
            <w:shd w:val="clear" w:color="auto" w:fill="auto"/>
          </w:tcPr>
          <w:p w14:paraId="3B34C9C3"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732D0DDC"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2279B0D4" w14:textId="77777777" w:rsidR="00722A90" w:rsidRPr="00076A4B" w:rsidRDefault="00722A90" w:rsidP="00EB2421">
            <w:pPr>
              <w:tabs>
                <w:tab w:val="center" w:pos="4320"/>
                <w:tab w:val="right" w:pos="8640"/>
              </w:tabs>
              <w:jc w:val="center"/>
              <w:rPr>
                <w:bCs/>
                <w:sz w:val="28"/>
                <w:szCs w:val="28"/>
              </w:rPr>
            </w:pPr>
          </w:p>
        </w:tc>
      </w:tr>
      <w:tr w:rsidR="00722A90" w:rsidRPr="00076A4B" w14:paraId="62028532" w14:textId="77777777" w:rsidTr="00000126">
        <w:trPr>
          <w:trHeight w:val="20"/>
          <w:jc w:val="center"/>
        </w:trPr>
        <w:tc>
          <w:tcPr>
            <w:tcW w:w="540" w:type="dxa"/>
            <w:vMerge/>
          </w:tcPr>
          <w:p w14:paraId="4CEE774E" w14:textId="77777777" w:rsidR="00722A90" w:rsidRPr="00076A4B" w:rsidRDefault="00722A90" w:rsidP="00EB2421">
            <w:pPr>
              <w:tabs>
                <w:tab w:val="center" w:pos="4320"/>
                <w:tab w:val="right" w:pos="8640"/>
              </w:tabs>
              <w:jc w:val="center"/>
              <w:rPr>
                <w:bCs/>
                <w:sz w:val="28"/>
                <w:szCs w:val="28"/>
              </w:rPr>
            </w:pPr>
          </w:p>
        </w:tc>
        <w:tc>
          <w:tcPr>
            <w:tcW w:w="2160" w:type="dxa"/>
            <w:vMerge/>
          </w:tcPr>
          <w:p w14:paraId="7363DA4D" w14:textId="77777777" w:rsidR="00722A90" w:rsidRPr="00076A4B" w:rsidRDefault="00722A90" w:rsidP="00EB2421">
            <w:pPr>
              <w:tabs>
                <w:tab w:val="center" w:pos="4320"/>
                <w:tab w:val="right" w:pos="8640"/>
              </w:tabs>
              <w:rPr>
                <w:bCs/>
                <w:sz w:val="28"/>
                <w:szCs w:val="28"/>
              </w:rPr>
            </w:pPr>
          </w:p>
        </w:tc>
        <w:tc>
          <w:tcPr>
            <w:tcW w:w="1690" w:type="dxa"/>
          </w:tcPr>
          <w:p w14:paraId="58BABC8C" w14:textId="77777777" w:rsidR="00722A90" w:rsidRPr="00076A4B" w:rsidRDefault="00722A90" w:rsidP="00EB2421">
            <w:pPr>
              <w:jc w:val="center"/>
              <w:rPr>
                <w:bCs/>
                <w:sz w:val="28"/>
                <w:szCs w:val="28"/>
              </w:rPr>
            </w:pPr>
            <w:r w:rsidRPr="00076A4B">
              <w:rPr>
                <w:bCs/>
                <w:sz w:val="28"/>
                <w:szCs w:val="28"/>
              </w:rPr>
              <w:t>20 µm</w:t>
            </w:r>
          </w:p>
        </w:tc>
        <w:tc>
          <w:tcPr>
            <w:tcW w:w="1559" w:type="dxa"/>
          </w:tcPr>
          <w:p w14:paraId="0EE03B60"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4B5296A9"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3A6AA17E"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27C23F48" w14:textId="77777777" w:rsidR="00722A90" w:rsidRPr="00076A4B" w:rsidRDefault="00722A90" w:rsidP="00EB2421">
            <w:pPr>
              <w:tabs>
                <w:tab w:val="center" w:pos="4320"/>
                <w:tab w:val="right" w:pos="8640"/>
              </w:tabs>
              <w:jc w:val="center"/>
              <w:rPr>
                <w:bCs/>
                <w:sz w:val="28"/>
                <w:szCs w:val="28"/>
              </w:rPr>
            </w:pPr>
          </w:p>
        </w:tc>
      </w:tr>
      <w:tr w:rsidR="00722A90" w:rsidRPr="00076A4B" w14:paraId="3A7A47A6" w14:textId="77777777" w:rsidTr="00000126">
        <w:trPr>
          <w:trHeight w:val="20"/>
          <w:jc w:val="center"/>
        </w:trPr>
        <w:tc>
          <w:tcPr>
            <w:tcW w:w="540" w:type="dxa"/>
            <w:vMerge/>
          </w:tcPr>
          <w:p w14:paraId="15BCB96A" w14:textId="77777777" w:rsidR="00722A90" w:rsidRPr="00076A4B" w:rsidRDefault="00722A90" w:rsidP="00EB2421">
            <w:pPr>
              <w:tabs>
                <w:tab w:val="center" w:pos="4320"/>
                <w:tab w:val="right" w:pos="8640"/>
              </w:tabs>
              <w:jc w:val="center"/>
              <w:rPr>
                <w:bCs/>
                <w:sz w:val="28"/>
                <w:szCs w:val="28"/>
              </w:rPr>
            </w:pPr>
          </w:p>
        </w:tc>
        <w:tc>
          <w:tcPr>
            <w:tcW w:w="2160" w:type="dxa"/>
            <w:vMerge/>
          </w:tcPr>
          <w:p w14:paraId="0421E0B7" w14:textId="77777777" w:rsidR="00722A90" w:rsidRPr="00076A4B" w:rsidRDefault="00722A90" w:rsidP="00EB2421">
            <w:pPr>
              <w:tabs>
                <w:tab w:val="center" w:pos="4320"/>
                <w:tab w:val="right" w:pos="8640"/>
              </w:tabs>
              <w:rPr>
                <w:bCs/>
                <w:sz w:val="28"/>
                <w:szCs w:val="28"/>
              </w:rPr>
            </w:pPr>
          </w:p>
        </w:tc>
        <w:tc>
          <w:tcPr>
            <w:tcW w:w="1690" w:type="dxa"/>
          </w:tcPr>
          <w:p w14:paraId="22B691B7" w14:textId="77777777" w:rsidR="00722A90" w:rsidRPr="00076A4B" w:rsidRDefault="00722A90" w:rsidP="00EB2421">
            <w:pPr>
              <w:jc w:val="center"/>
              <w:rPr>
                <w:bCs/>
                <w:sz w:val="28"/>
                <w:szCs w:val="28"/>
                <w:vertAlign w:val="superscript"/>
              </w:rPr>
            </w:pPr>
            <w:r w:rsidRPr="00076A4B">
              <w:rPr>
                <w:bCs/>
                <w:sz w:val="28"/>
                <w:szCs w:val="28"/>
              </w:rPr>
              <w:t>15 g/m</w:t>
            </w:r>
            <w:r w:rsidRPr="00076A4B">
              <w:rPr>
                <w:bCs/>
                <w:sz w:val="28"/>
                <w:szCs w:val="28"/>
                <w:vertAlign w:val="superscript"/>
              </w:rPr>
              <w:t>2</w:t>
            </w:r>
          </w:p>
        </w:tc>
        <w:tc>
          <w:tcPr>
            <w:tcW w:w="1559" w:type="dxa"/>
          </w:tcPr>
          <w:p w14:paraId="5100ED06"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2B91ED53"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184A6372" w14:textId="77777777" w:rsidR="00722A90" w:rsidRPr="00076A4B" w:rsidRDefault="00722A90" w:rsidP="00EB2421">
            <w:pPr>
              <w:jc w:val="center"/>
              <w:rPr>
                <w:bCs/>
                <w:sz w:val="28"/>
                <w:szCs w:val="28"/>
              </w:rPr>
            </w:pPr>
            <w:r w:rsidRPr="00076A4B">
              <w:rPr>
                <w:bCs/>
                <w:sz w:val="28"/>
                <w:szCs w:val="28"/>
              </w:rPr>
              <w:t>-</w:t>
            </w:r>
          </w:p>
        </w:tc>
        <w:tc>
          <w:tcPr>
            <w:tcW w:w="1276" w:type="dxa"/>
            <w:vMerge/>
          </w:tcPr>
          <w:p w14:paraId="78D5BB2B" w14:textId="77777777" w:rsidR="00722A90" w:rsidRPr="00076A4B" w:rsidRDefault="00722A90" w:rsidP="00EB2421">
            <w:pPr>
              <w:tabs>
                <w:tab w:val="center" w:pos="4320"/>
                <w:tab w:val="right" w:pos="8640"/>
              </w:tabs>
              <w:jc w:val="center"/>
              <w:rPr>
                <w:bCs/>
                <w:sz w:val="28"/>
                <w:szCs w:val="28"/>
              </w:rPr>
            </w:pPr>
          </w:p>
        </w:tc>
      </w:tr>
      <w:tr w:rsidR="00722A90" w:rsidRPr="00076A4B" w14:paraId="550C6285" w14:textId="77777777" w:rsidTr="00000126">
        <w:trPr>
          <w:jc w:val="center"/>
        </w:trPr>
        <w:tc>
          <w:tcPr>
            <w:tcW w:w="540" w:type="dxa"/>
            <w:vMerge w:val="restart"/>
          </w:tcPr>
          <w:p w14:paraId="001B7BDB" w14:textId="77777777" w:rsidR="00722A90" w:rsidRPr="00076A4B" w:rsidRDefault="00722A90" w:rsidP="00EB2421">
            <w:pPr>
              <w:jc w:val="center"/>
              <w:rPr>
                <w:bCs/>
                <w:sz w:val="28"/>
                <w:szCs w:val="28"/>
              </w:rPr>
            </w:pPr>
            <w:r w:rsidRPr="00076A4B">
              <w:rPr>
                <w:bCs/>
                <w:sz w:val="28"/>
                <w:szCs w:val="28"/>
              </w:rPr>
              <w:t>9</w:t>
            </w:r>
          </w:p>
        </w:tc>
        <w:tc>
          <w:tcPr>
            <w:tcW w:w="2160" w:type="dxa"/>
            <w:vMerge w:val="restart"/>
          </w:tcPr>
          <w:p w14:paraId="396B3E26" w14:textId="77777777" w:rsidR="009F3583" w:rsidRPr="00076A4B" w:rsidRDefault="009F3583" w:rsidP="00EB2421">
            <w:pPr>
              <w:rPr>
                <w:sz w:val="28"/>
                <w:szCs w:val="28"/>
              </w:rPr>
            </w:pPr>
            <w:r w:rsidRPr="00076A4B">
              <w:rPr>
                <w:b/>
                <w:bCs/>
                <w:sz w:val="28"/>
                <w:szCs w:val="28"/>
              </w:rPr>
              <w:t>Màng nhôm luy</w:t>
            </w:r>
            <w:r w:rsidRPr="00076A4B">
              <w:rPr>
                <w:b/>
                <w:sz w:val="28"/>
                <w:szCs w:val="28"/>
              </w:rPr>
              <w:t>ện mềm</w:t>
            </w:r>
          </w:p>
          <w:p w14:paraId="623C1D7B" w14:textId="77777777" w:rsidR="00D34025" w:rsidRPr="00076A4B" w:rsidRDefault="00D34025" w:rsidP="00EB2421">
            <w:pPr>
              <w:rPr>
                <w:sz w:val="28"/>
                <w:szCs w:val="28"/>
              </w:rPr>
            </w:pPr>
            <w:r w:rsidRPr="00076A4B">
              <w:rPr>
                <w:sz w:val="28"/>
                <w:szCs w:val="28"/>
              </w:rPr>
              <w:t>- Nhôm</w:t>
            </w:r>
          </w:p>
          <w:p w14:paraId="3743F291" w14:textId="77777777" w:rsidR="00722A90" w:rsidRPr="00076A4B" w:rsidRDefault="00D34025" w:rsidP="00EB2421">
            <w:pPr>
              <w:rPr>
                <w:bCs/>
                <w:sz w:val="28"/>
                <w:szCs w:val="28"/>
              </w:rPr>
            </w:pPr>
            <w:r w:rsidRPr="00076A4B">
              <w:rPr>
                <w:sz w:val="28"/>
                <w:szCs w:val="28"/>
              </w:rPr>
              <w:t>- PVDC</w:t>
            </w:r>
          </w:p>
        </w:tc>
        <w:tc>
          <w:tcPr>
            <w:tcW w:w="1690" w:type="dxa"/>
          </w:tcPr>
          <w:p w14:paraId="44BD7A52" w14:textId="77777777" w:rsidR="00722A90" w:rsidRPr="00076A4B" w:rsidRDefault="00722A90" w:rsidP="00EB2421">
            <w:pPr>
              <w:tabs>
                <w:tab w:val="center" w:pos="4320"/>
                <w:tab w:val="right" w:pos="8640"/>
              </w:tabs>
              <w:jc w:val="center"/>
              <w:rPr>
                <w:bCs/>
                <w:sz w:val="28"/>
                <w:szCs w:val="28"/>
              </w:rPr>
            </w:pPr>
          </w:p>
        </w:tc>
        <w:tc>
          <w:tcPr>
            <w:tcW w:w="1559" w:type="dxa"/>
          </w:tcPr>
          <w:p w14:paraId="340A66DE" w14:textId="77777777" w:rsidR="00722A90" w:rsidRPr="00076A4B" w:rsidRDefault="00722A90" w:rsidP="00EB2421">
            <w:pPr>
              <w:jc w:val="center"/>
              <w:rPr>
                <w:bCs/>
                <w:sz w:val="28"/>
                <w:szCs w:val="28"/>
              </w:rPr>
            </w:pPr>
            <w:r w:rsidRPr="00076A4B">
              <w:rPr>
                <w:bCs/>
                <w:sz w:val="28"/>
                <w:szCs w:val="28"/>
              </w:rPr>
              <w:t>40 µm</w:t>
            </w:r>
          </w:p>
        </w:tc>
        <w:tc>
          <w:tcPr>
            <w:tcW w:w="1417" w:type="dxa"/>
            <w:shd w:val="clear" w:color="auto" w:fill="auto"/>
          </w:tcPr>
          <w:p w14:paraId="0E192CA4" w14:textId="77777777" w:rsidR="00722A90" w:rsidRPr="00076A4B" w:rsidRDefault="00722A90" w:rsidP="00EB2421">
            <w:pPr>
              <w:jc w:val="center"/>
              <w:rPr>
                <w:bCs/>
                <w:sz w:val="28"/>
                <w:szCs w:val="28"/>
              </w:rPr>
            </w:pPr>
            <w:r w:rsidRPr="00076A4B">
              <w:rPr>
                <w:bCs/>
                <w:sz w:val="28"/>
                <w:szCs w:val="28"/>
              </w:rPr>
              <w:t>-</w:t>
            </w:r>
          </w:p>
        </w:tc>
        <w:tc>
          <w:tcPr>
            <w:tcW w:w="1418" w:type="dxa"/>
            <w:shd w:val="clear" w:color="auto" w:fill="auto"/>
          </w:tcPr>
          <w:p w14:paraId="76D248D2" w14:textId="77777777" w:rsidR="00722A90" w:rsidRPr="00076A4B" w:rsidRDefault="00722A90" w:rsidP="00EB2421">
            <w:pPr>
              <w:jc w:val="center"/>
              <w:rPr>
                <w:bCs/>
                <w:sz w:val="28"/>
                <w:szCs w:val="28"/>
              </w:rPr>
            </w:pPr>
            <w:r w:rsidRPr="00076A4B">
              <w:rPr>
                <w:bCs/>
                <w:sz w:val="28"/>
                <w:szCs w:val="28"/>
              </w:rPr>
              <w:t>-</w:t>
            </w:r>
          </w:p>
        </w:tc>
        <w:tc>
          <w:tcPr>
            <w:tcW w:w="1276" w:type="dxa"/>
            <w:vMerge w:val="restart"/>
          </w:tcPr>
          <w:p w14:paraId="7C4097CC" w14:textId="77777777" w:rsidR="00722A90" w:rsidRPr="00076A4B" w:rsidRDefault="00722A90" w:rsidP="00EB2421">
            <w:pPr>
              <w:tabs>
                <w:tab w:val="center" w:pos="4320"/>
                <w:tab w:val="right" w:pos="8640"/>
              </w:tabs>
              <w:jc w:val="center"/>
              <w:rPr>
                <w:sz w:val="28"/>
                <w:szCs w:val="28"/>
              </w:rPr>
            </w:pPr>
          </w:p>
        </w:tc>
      </w:tr>
      <w:tr w:rsidR="00722A90" w:rsidRPr="00076A4B" w14:paraId="2EB56DC6" w14:textId="77777777" w:rsidTr="00000126">
        <w:trPr>
          <w:jc w:val="center"/>
        </w:trPr>
        <w:tc>
          <w:tcPr>
            <w:tcW w:w="540" w:type="dxa"/>
            <w:vMerge/>
          </w:tcPr>
          <w:p w14:paraId="572C7A6E" w14:textId="77777777" w:rsidR="00722A90" w:rsidRPr="00076A4B" w:rsidRDefault="00722A90" w:rsidP="00EB2421">
            <w:pPr>
              <w:tabs>
                <w:tab w:val="center" w:pos="4320"/>
                <w:tab w:val="right" w:pos="8640"/>
              </w:tabs>
              <w:jc w:val="center"/>
              <w:rPr>
                <w:bCs/>
                <w:sz w:val="28"/>
                <w:szCs w:val="28"/>
              </w:rPr>
            </w:pPr>
          </w:p>
        </w:tc>
        <w:tc>
          <w:tcPr>
            <w:tcW w:w="2160" w:type="dxa"/>
            <w:vMerge/>
          </w:tcPr>
          <w:p w14:paraId="6061C04D" w14:textId="77777777" w:rsidR="00722A90" w:rsidRPr="00076A4B" w:rsidRDefault="00722A90" w:rsidP="00EB2421">
            <w:pPr>
              <w:tabs>
                <w:tab w:val="center" w:pos="4320"/>
                <w:tab w:val="right" w:pos="8640"/>
              </w:tabs>
              <w:rPr>
                <w:bCs/>
                <w:sz w:val="28"/>
                <w:szCs w:val="28"/>
              </w:rPr>
            </w:pPr>
          </w:p>
        </w:tc>
        <w:tc>
          <w:tcPr>
            <w:tcW w:w="1690" w:type="dxa"/>
          </w:tcPr>
          <w:p w14:paraId="211B2ADB" w14:textId="77777777" w:rsidR="00722A90" w:rsidRPr="00076A4B" w:rsidRDefault="00722A90" w:rsidP="00EB2421">
            <w:pPr>
              <w:jc w:val="center"/>
              <w:rPr>
                <w:bCs/>
                <w:sz w:val="28"/>
                <w:szCs w:val="28"/>
              </w:rPr>
            </w:pPr>
            <w:r w:rsidRPr="00076A4B">
              <w:rPr>
                <w:bCs/>
                <w:sz w:val="28"/>
                <w:szCs w:val="28"/>
              </w:rPr>
              <w:t>30 µm</w:t>
            </w:r>
          </w:p>
        </w:tc>
        <w:tc>
          <w:tcPr>
            <w:tcW w:w="1559" w:type="dxa"/>
          </w:tcPr>
          <w:p w14:paraId="2A47E814"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239F1CE9" w14:textId="77777777" w:rsidR="00722A90" w:rsidRPr="00076A4B" w:rsidRDefault="00722A90" w:rsidP="00EB2421">
            <w:pPr>
              <w:tabs>
                <w:tab w:val="center" w:pos="4320"/>
                <w:tab w:val="right" w:pos="8640"/>
              </w:tabs>
              <w:jc w:val="center"/>
              <w:rPr>
                <w:bCs/>
                <w:sz w:val="28"/>
                <w:szCs w:val="28"/>
              </w:rPr>
            </w:pPr>
          </w:p>
        </w:tc>
        <w:tc>
          <w:tcPr>
            <w:tcW w:w="1418" w:type="dxa"/>
            <w:shd w:val="clear" w:color="auto" w:fill="auto"/>
          </w:tcPr>
          <w:p w14:paraId="2A24E1B9" w14:textId="77777777" w:rsidR="00722A90" w:rsidRPr="00076A4B" w:rsidRDefault="00722A90" w:rsidP="00EB2421">
            <w:pPr>
              <w:tabs>
                <w:tab w:val="center" w:pos="4320"/>
                <w:tab w:val="right" w:pos="8640"/>
              </w:tabs>
              <w:jc w:val="center"/>
              <w:rPr>
                <w:bCs/>
                <w:sz w:val="28"/>
                <w:szCs w:val="28"/>
              </w:rPr>
            </w:pPr>
          </w:p>
        </w:tc>
        <w:tc>
          <w:tcPr>
            <w:tcW w:w="1276" w:type="dxa"/>
            <w:vMerge/>
          </w:tcPr>
          <w:p w14:paraId="63F45032" w14:textId="77777777" w:rsidR="00722A90" w:rsidRPr="00076A4B" w:rsidRDefault="00722A90" w:rsidP="00EB2421">
            <w:pPr>
              <w:tabs>
                <w:tab w:val="center" w:pos="4320"/>
                <w:tab w:val="right" w:pos="8640"/>
              </w:tabs>
              <w:jc w:val="center"/>
              <w:rPr>
                <w:bCs/>
                <w:sz w:val="28"/>
                <w:szCs w:val="28"/>
              </w:rPr>
            </w:pPr>
          </w:p>
        </w:tc>
      </w:tr>
      <w:tr w:rsidR="00722A90" w:rsidRPr="00076A4B" w14:paraId="6F4CDAF1" w14:textId="77777777" w:rsidTr="00000126">
        <w:trPr>
          <w:jc w:val="center"/>
        </w:trPr>
        <w:tc>
          <w:tcPr>
            <w:tcW w:w="540" w:type="dxa"/>
            <w:vMerge/>
          </w:tcPr>
          <w:p w14:paraId="01411615" w14:textId="77777777" w:rsidR="00722A90" w:rsidRPr="00076A4B" w:rsidRDefault="00722A90" w:rsidP="00EB2421">
            <w:pPr>
              <w:tabs>
                <w:tab w:val="center" w:pos="4320"/>
                <w:tab w:val="right" w:pos="8640"/>
              </w:tabs>
              <w:jc w:val="center"/>
              <w:rPr>
                <w:bCs/>
                <w:sz w:val="28"/>
                <w:szCs w:val="28"/>
              </w:rPr>
            </w:pPr>
          </w:p>
        </w:tc>
        <w:tc>
          <w:tcPr>
            <w:tcW w:w="2160" w:type="dxa"/>
            <w:vMerge/>
          </w:tcPr>
          <w:p w14:paraId="38F8CC3E" w14:textId="77777777" w:rsidR="00722A90" w:rsidRPr="00076A4B" w:rsidRDefault="00722A90" w:rsidP="00EB2421">
            <w:pPr>
              <w:tabs>
                <w:tab w:val="center" w:pos="4320"/>
                <w:tab w:val="right" w:pos="8640"/>
              </w:tabs>
              <w:rPr>
                <w:bCs/>
                <w:sz w:val="28"/>
                <w:szCs w:val="28"/>
              </w:rPr>
            </w:pPr>
          </w:p>
        </w:tc>
        <w:tc>
          <w:tcPr>
            <w:tcW w:w="1690" w:type="dxa"/>
          </w:tcPr>
          <w:p w14:paraId="3BC02B3C" w14:textId="77777777" w:rsidR="00722A90" w:rsidRPr="00076A4B" w:rsidRDefault="00722A90" w:rsidP="00EB2421">
            <w:pPr>
              <w:jc w:val="center"/>
              <w:rPr>
                <w:bCs/>
                <w:sz w:val="28"/>
                <w:szCs w:val="28"/>
                <w:vertAlign w:val="superscript"/>
              </w:rPr>
            </w:pPr>
            <w:r w:rsidRPr="00076A4B">
              <w:rPr>
                <w:bCs/>
                <w:sz w:val="28"/>
                <w:szCs w:val="28"/>
              </w:rPr>
              <w:t>15 g/m</w:t>
            </w:r>
            <w:r w:rsidRPr="00076A4B">
              <w:rPr>
                <w:bCs/>
                <w:sz w:val="28"/>
                <w:szCs w:val="28"/>
                <w:vertAlign w:val="superscript"/>
              </w:rPr>
              <w:t>2</w:t>
            </w:r>
          </w:p>
        </w:tc>
        <w:tc>
          <w:tcPr>
            <w:tcW w:w="1559" w:type="dxa"/>
          </w:tcPr>
          <w:p w14:paraId="56477164" w14:textId="77777777" w:rsidR="00722A90" w:rsidRPr="00076A4B" w:rsidRDefault="00722A90" w:rsidP="00EB2421">
            <w:pPr>
              <w:tabs>
                <w:tab w:val="center" w:pos="4320"/>
                <w:tab w:val="right" w:pos="8640"/>
              </w:tabs>
              <w:jc w:val="center"/>
              <w:rPr>
                <w:bCs/>
                <w:sz w:val="28"/>
                <w:szCs w:val="28"/>
              </w:rPr>
            </w:pPr>
          </w:p>
        </w:tc>
        <w:tc>
          <w:tcPr>
            <w:tcW w:w="1417" w:type="dxa"/>
            <w:shd w:val="clear" w:color="auto" w:fill="auto"/>
          </w:tcPr>
          <w:p w14:paraId="0DD5E5F1" w14:textId="77777777" w:rsidR="00722A90" w:rsidRPr="00076A4B" w:rsidRDefault="00722A90" w:rsidP="00EB2421">
            <w:pPr>
              <w:tabs>
                <w:tab w:val="center" w:pos="4320"/>
                <w:tab w:val="right" w:pos="8640"/>
              </w:tabs>
              <w:jc w:val="center"/>
              <w:rPr>
                <w:bCs/>
                <w:sz w:val="28"/>
                <w:szCs w:val="28"/>
              </w:rPr>
            </w:pPr>
          </w:p>
        </w:tc>
        <w:tc>
          <w:tcPr>
            <w:tcW w:w="1418" w:type="dxa"/>
            <w:shd w:val="clear" w:color="auto" w:fill="auto"/>
          </w:tcPr>
          <w:p w14:paraId="61E31582" w14:textId="77777777" w:rsidR="00722A90" w:rsidRPr="00076A4B" w:rsidRDefault="00722A90" w:rsidP="00EB2421">
            <w:pPr>
              <w:tabs>
                <w:tab w:val="center" w:pos="4320"/>
                <w:tab w:val="right" w:pos="8640"/>
              </w:tabs>
              <w:jc w:val="center"/>
              <w:rPr>
                <w:bCs/>
                <w:sz w:val="28"/>
                <w:szCs w:val="28"/>
              </w:rPr>
            </w:pPr>
          </w:p>
        </w:tc>
        <w:tc>
          <w:tcPr>
            <w:tcW w:w="1276" w:type="dxa"/>
            <w:vMerge/>
          </w:tcPr>
          <w:p w14:paraId="5FBCF697" w14:textId="77777777" w:rsidR="00722A90" w:rsidRPr="00076A4B" w:rsidRDefault="00722A90" w:rsidP="00EB2421">
            <w:pPr>
              <w:tabs>
                <w:tab w:val="center" w:pos="4320"/>
                <w:tab w:val="right" w:pos="8640"/>
              </w:tabs>
              <w:jc w:val="center"/>
              <w:rPr>
                <w:bCs/>
                <w:sz w:val="28"/>
                <w:szCs w:val="28"/>
              </w:rPr>
            </w:pPr>
          </w:p>
        </w:tc>
      </w:tr>
    </w:tbl>
    <w:p w14:paraId="72783274" w14:textId="77777777" w:rsidR="009A5763" w:rsidRPr="009C3BF7" w:rsidRDefault="009A5763" w:rsidP="00EC0747">
      <w:pPr>
        <w:rPr>
          <w:bCs/>
          <w:sz w:val="28"/>
          <w:szCs w:val="28"/>
        </w:rPr>
      </w:pPr>
    </w:p>
    <w:p w14:paraId="0834835B" w14:textId="77777777" w:rsidR="008B68DA" w:rsidRPr="009C3BF7" w:rsidRDefault="008B68DA" w:rsidP="00EC0747">
      <w:pPr>
        <w:rPr>
          <w:bCs/>
          <w:sz w:val="28"/>
          <w:szCs w:val="28"/>
        </w:rPr>
      </w:pPr>
    </w:p>
    <w:p w14:paraId="619FED3C" w14:textId="77777777" w:rsidR="008B68DA" w:rsidRPr="009C3BF7" w:rsidRDefault="008B68DA" w:rsidP="00EC0747">
      <w:pPr>
        <w:rPr>
          <w:bCs/>
          <w:sz w:val="28"/>
          <w:szCs w:val="28"/>
        </w:rPr>
        <w:sectPr w:rsidR="008B68DA" w:rsidRPr="009C3BF7" w:rsidSect="009C3BF7">
          <w:pgSz w:w="11907" w:h="16840" w:code="9"/>
          <w:pgMar w:top="1134" w:right="1134" w:bottom="1985" w:left="1134" w:header="720" w:footer="567" w:gutter="0"/>
          <w:cols w:space="720"/>
          <w:docGrid w:linePitch="360"/>
        </w:sectPr>
      </w:pPr>
    </w:p>
    <w:p w14:paraId="4F5CF2F5" w14:textId="77777777" w:rsidR="00E77DA1" w:rsidRPr="009C3BF7" w:rsidRDefault="008B68DA" w:rsidP="00076A4B">
      <w:pPr>
        <w:jc w:val="center"/>
        <w:rPr>
          <w:b/>
          <w:sz w:val="28"/>
          <w:szCs w:val="28"/>
        </w:rPr>
      </w:pPr>
      <w:r w:rsidRPr="009C3BF7">
        <w:rPr>
          <w:b/>
          <w:sz w:val="28"/>
          <w:szCs w:val="28"/>
        </w:rPr>
        <w:t xml:space="preserve">Hình 1 </w:t>
      </w:r>
      <w:r w:rsidR="00A63AD6" w:rsidRPr="009C3BF7">
        <w:rPr>
          <w:b/>
          <w:sz w:val="28"/>
          <w:szCs w:val="28"/>
        </w:rPr>
        <w:t>Độ</w:t>
      </w:r>
      <w:r w:rsidRPr="009C3BF7">
        <w:rPr>
          <w:b/>
          <w:sz w:val="28"/>
          <w:szCs w:val="28"/>
        </w:rPr>
        <w:t xml:space="preserve"> thấm hơi nước của một số loại </w:t>
      </w:r>
      <w:r w:rsidR="00DE52FC" w:rsidRPr="009C3BF7">
        <w:rPr>
          <w:b/>
          <w:sz w:val="28"/>
          <w:szCs w:val="28"/>
        </w:rPr>
        <w:t>v</w:t>
      </w:r>
      <w:r w:rsidR="00860706" w:rsidRPr="009C3BF7">
        <w:rPr>
          <w:b/>
          <w:sz w:val="28"/>
          <w:szCs w:val="28"/>
        </w:rPr>
        <w:t>ật</w:t>
      </w:r>
      <w:r w:rsidRPr="009C3BF7">
        <w:rPr>
          <w:b/>
          <w:sz w:val="28"/>
          <w:szCs w:val="28"/>
        </w:rPr>
        <w:t xml:space="preserve"> liệu </w:t>
      </w:r>
      <w:r w:rsidR="00847833" w:rsidRPr="009C3BF7">
        <w:rPr>
          <w:b/>
          <w:sz w:val="28"/>
          <w:szCs w:val="28"/>
        </w:rPr>
        <w:t>làm bao bì</w:t>
      </w:r>
    </w:p>
    <w:p w14:paraId="3BE18AE1" w14:textId="26DAF882" w:rsidR="008B68DA" w:rsidRPr="009C3BF7" w:rsidRDefault="008B68DA" w:rsidP="00076A4B">
      <w:pPr>
        <w:jc w:val="center"/>
        <w:rPr>
          <w:b/>
          <w:sz w:val="28"/>
          <w:szCs w:val="28"/>
        </w:rPr>
      </w:pPr>
      <w:r w:rsidRPr="009C3BF7">
        <w:rPr>
          <w:b/>
          <w:sz w:val="28"/>
          <w:szCs w:val="28"/>
        </w:rPr>
        <w:t>(Phương pháp ASTM F1249, 38</w:t>
      </w:r>
      <w:ins w:id="194" w:author="Nguyen Tran. Linh" w:date="2022-06-21T14:42:00Z">
        <w:r w:rsidR="00A21AD4">
          <w:rPr>
            <w:b/>
            <w:sz w:val="28"/>
            <w:szCs w:val="28"/>
          </w:rPr>
          <w:t xml:space="preserve"> </w:t>
        </w:r>
      </w:ins>
      <w:r w:rsidR="00E1797E">
        <w:rPr>
          <w:b/>
          <w:sz w:val="28"/>
          <w:szCs w:val="28"/>
          <w:vertAlign w:val="superscript"/>
        </w:rPr>
        <w:t>o</w:t>
      </w:r>
      <w:r w:rsidRPr="009C3BF7">
        <w:rPr>
          <w:b/>
          <w:sz w:val="28"/>
          <w:szCs w:val="28"/>
        </w:rPr>
        <w:t>C/độ ẩm tương đối 90%)</w:t>
      </w:r>
    </w:p>
    <w:p w14:paraId="5699A677" w14:textId="77777777" w:rsidR="008B68DA" w:rsidRPr="009C3BF7" w:rsidRDefault="008B68DA" w:rsidP="00076A4B">
      <w:pPr>
        <w:jc w:val="center"/>
        <w:rPr>
          <w:sz w:val="28"/>
          <w:szCs w:val="28"/>
        </w:rPr>
      </w:pPr>
    </w:p>
    <w:p w14:paraId="5F93FD11" w14:textId="77777777" w:rsidR="008B68DA" w:rsidRPr="009C3BF7" w:rsidRDefault="008B68DA" w:rsidP="00EC0747">
      <w:pPr>
        <w:rPr>
          <w:sz w:val="28"/>
          <w:szCs w:val="28"/>
        </w:rPr>
      </w:pPr>
    </w:p>
    <w:p w14:paraId="4B606D36" w14:textId="77777777" w:rsidR="00354B7E" w:rsidRPr="009C3BF7" w:rsidRDefault="006E17BD" w:rsidP="00EC0747">
      <w:pPr>
        <w:rPr>
          <w:bCs/>
          <w:sz w:val="28"/>
          <w:szCs w:val="28"/>
        </w:rPr>
      </w:pPr>
      <w:r>
        <w:rPr>
          <w:noProof/>
          <w:sz w:val="28"/>
          <w:szCs w:val="28"/>
          <w:lang w:eastAsia="zh-CN"/>
        </w:rPr>
        <mc:AlternateContent>
          <mc:Choice Requires="wps">
            <w:drawing>
              <wp:anchor distT="0" distB="0" distL="114300" distR="114300" simplePos="0" relativeHeight="251659776" behindDoc="0" locked="0" layoutInCell="1" allowOverlap="1" wp14:anchorId="102835C5" wp14:editId="71A385E1">
                <wp:simplePos x="0" y="0"/>
                <wp:positionH relativeFrom="column">
                  <wp:posOffset>75556</wp:posOffset>
                </wp:positionH>
                <wp:positionV relativeFrom="paragraph">
                  <wp:posOffset>520189</wp:posOffset>
                </wp:positionV>
                <wp:extent cx="581891" cy="1943100"/>
                <wp:effectExtent l="0" t="0" r="8890" b="0"/>
                <wp:wrapNone/>
                <wp:docPr id="4" name="Rectangle 7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891" cy="1943100"/>
                        </a:xfrm>
                        <a:prstGeom prst="rect">
                          <a:avLst/>
                        </a:prstGeom>
                        <a:solidFill>
                          <a:srgbClr val="FFFFFF"/>
                        </a:solidFill>
                        <a:ln w="9525">
                          <a:noFill/>
                          <a:miter lim="800000"/>
                          <a:headEnd/>
                          <a:tailEnd/>
                        </a:ln>
                      </wps:spPr>
                      <wps:txbx>
                        <w:txbxContent>
                          <w:p w14:paraId="18061680" w14:textId="77777777" w:rsidR="000118A3" w:rsidRPr="00076A4B" w:rsidRDefault="000118A3" w:rsidP="00076A4B">
                            <w:pPr>
                              <w:jc w:val="center"/>
                              <w:rPr>
                                <w:b/>
                              </w:rPr>
                            </w:pPr>
                            <w:r w:rsidRPr="00076A4B">
                              <w:rPr>
                                <w:b/>
                              </w:rPr>
                              <w:t>Độ thấm hơi nước</w:t>
                            </w:r>
                            <w:r>
                              <w:rPr>
                                <w:b/>
                              </w:rPr>
                              <w:br/>
                            </w:r>
                            <w:r w:rsidRPr="00076A4B">
                              <w:rPr>
                                <w:b/>
                              </w:rPr>
                              <w:t xml:space="preserve"> g/m</w:t>
                            </w:r>
                            <w:r w:rsidRPr="00076A4B">
                              <w:rPr>
                                <w:b/>
                                <w:vertAlign w:val="superscript"/>
                              </w:rPr>
                              <w:t>2</w:t>
                            </w:r>
                            <w:r w:rsidRPr="00076A4B">
                              <w:rPr>
                                <w:b/>
                              </w:rPr>
                              <w:t>. ngày</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835C5" id="Rectangle 730" o:spid="_x0000_s1026" style="position:absolute;margin-left:5.95pt;margin-top:40.95pt;width:45.8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" stroked="f">
                <v:textbox style="layout-flow:vertical;mso-layout-flow-alt:bottom-to-top">
                  <w:txbxContent>
                    <w:p w14:paraId="18061680" w14:textId="77777777" w:rsidR="000118A3" w:rsidRPr="00076A4B" w:rsidRDefault="000118A3" w:rsidP="00076A4B">
                      <w:pPr>
                        <w:jc w:val="center"/>
                        <w:rPr>
                          <w:b/>
                        </w:rPr>
                      </w:pPr>
                      <w:r w:rsidRPr="00076A4B">
                        <w:rPr>
                          <w:b/>
                        </w:rPr>
                        <w:t>Độ thấm hơi nước</w:t>
                      </w:r>
                      <w:r>
                        <w:rPr>
                          <w:b/>
                        </w:rPr>
                        <w:br/>
                      </w:r>
                      <w:r w:rsidRPr="00076A4B">
                        <w:rPr>
                          <w:b/>
                        </w:rPr>
                        <w:t xml:space="preserve"> g/m</w:t>
                      </w:r>
                      <w:r w:rsidRPr="00076A4B">
                        <w:rPr>
                          <w:b/>
                          <w:vertAlign w:val="superscript"/>
                        </w:rPr>
                        <w:t>2</w:t>
                      </w:r>
                      <w:r w:rsidRPr="00076A4B">
                        <w:rPr>
                          <w:b/>
                        </w:rPr>
                        <w:t>. ngày</w:t>
                      </w:r>
                    </w:p>
                  </w:txbxContent>
                </v:textbox>
              </v:rect>
            </w:pict>
          </mc:Fallback>
        </mc:AlternateContent>
      </w:r>
      <w:r>
        <w:rPr>
          <w:noProof/>
          <w:sz w:val="28"/>
          <w:szCs w:val="28"/>
          <w:lang w:eastAsia="zh-CN"/>
        </w:rPr>
        <mc:AlternateContent>
          <mc:Choice Requires="wps">
            <w:drawing>
              <wp:anchor distT="0" distB="0" distL="114300" distR="114300" simplePos="0" relativeHeight="251656704" behindDoc="0" locked="0" layoutInCell="1" allowOverlap="1" wp14:anchorId="295400BD" wp14:editId="16AD156D">
                <wp:simplePos x="0" y="0"/>
                <wp:positionH relativeFrom="column">
                  <wp:posOffset>2286000</wp:posOffset>
                </wp:positionH>
                <wp:positionV relativeFrom="paragraph">
                  <wp:posOffset>3950970</wp:posOffset>
                </wp:positionV>
                <wp:extent cx="4800600" cy="571500"/>
                <wp:effectExtent l="0" t="1270" r="12700" b="114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571500"/>
                        </a:xfrm>
                        <a:prstGeom prst="rect">
                          <a:avLst/>
                        </a:prstGeom>
                        <a:solidFill>
                          <a:srgbClr val="FFFFFF"/>
                        </a:solidFill>
                        <a:ln w="9525">
                          <a:solidFill>
                            <a:srgbClr val="FFFFFF"/>
                          </a:solidFill>
                          <a:miter lim="800000"/>
                          <a:headEnd/>
                          <a:tailEnd/>
                        </a:ln>
                      </wps:spPr>
                      <wps:txbx>
                        <w:txbxContent>
                          <w:p w14:paraId="75E1CF1C" w14:textId="77777777" w:rsidR="000118A3" w:rsidRPr="00847833" w:rsidRDefault="000118A3" w:rsidP="00847833">
                            <w:pPr>
                              <w:jc w:val="center"/>
                              <w:rPr>
                                <w:b/>
                              </w:rPr>
                            </w:pPr>
                            <w:r w:rsidRPr="00847833">
                              <w:rPr>
                                <w:b/>
                              </w:rPr>
                              <w:t xml:space="preserve">Loại </w:t>
                            </w:r>
                            <w:r>
                              <w:rPr>
                                <w:b/>
                              </w:rPr>
                              <w:t>v</w:t>
                            </w:r>
                            <w:r w:rsidRPr="00E77DA1">
                              <w:rPr>
                                <w:b/>
                              </w:rPr>
                              <w:t>ật</w:t>
                            </w:r>
                            <w:r w:rsidRPr="00847833">
                              <w:rPr>
                                <w:b/>
                              </w:rPr>
                              <w:t xml:space="preserve"> liệu làm bao bì</w:t>
                            </w:r>
                          </w:p>
                          <w:p w14:paraId="72D36539" w14:textId="77777777" w:rsidR="000118A3" w:rsidRPr="00847833" w:rsidRDefault="000118A3" w:rsidP="00847833">
                            <w:pPr>
                              <w:jc w:val="center"/>
                              <w:rPr>
                                <w:b/>
                              </w:rPr>
                            </w:pPr>
                            <w:r w:rsidRPr="00847833">
                              <w:rPr>
                                <w:b/>
                              </w:rPr>
                              <w:t>Có khả năng thấm</w:t>
                            </w:r>
                            <w:r>
                              <w:rPr>
                                <w:b/>
                              </w:rPr>
                              <w:t xml:space="preserve">   </w:t>
                            </w:r>
                            <w:r w:rsidRPr="00847833">
                              <w:rPr>
                                <w:b/>
                              </w:rPr>
                              <w:t xml:space="preserve">                                         Không có khả năng thấm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400BD" id="Rectangle 22" o:spid="_x0000_s1027" style="position:absolute;margin-left:180pt;margin-top:311.1pt;width:378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" strokecolor="white">
                <v:textbox>
                  <w:txbxContent>
                    <w:p w14:paraId="75E1CF1C" w14:textId="77777777" w:rsidR="000118A3" w:rsidRPr="00847833" w:rsidRDefault="000118A3" w:rsidP="00847833">
                      <w:pPr>
                        <w:jc w:val="center"/>
                        <w:rPr>
                          <w:b/>
                        </w:rPr>
                      </w:pPr>
                      <w:r w:rsidRPr="00847833">
                        <w:rPr>
                          <w:b/>
                        </w:rPr>
                        <w:t xml:space="preserve">Loại </w:t>
                      </w:r>
                      <w:r>
                        <w:rPr>
                          <w:b/>
                        </w:rPr>
                        <w:t>v</w:t>
                      </w:r>
                      <w:r w:rsidRPr="00E77DA1">
                        <w:rPr>
                          <w:b/>
                        </w:rPr>
                        <w:t>ật</w:t>
                      </w:r>
                      <w:r w:rsidRPr="00847833">
                        <w:rPr>
                          <w:b/>
                        </w:rPr>
                        <w:t xml:space="preserve"> liệu làm bao bì</w:t>
                      </w:r>
                    </w:p>
                    <w:p w14:paraId="72D36539" w14:textId="77777777" w:rsidR="000118A3" w:rsidRPr="00847833" w:rsidRDefault="000118A3" w:rsidP="00847833">
                      <w:pPr>
                        <w:jc w:val="center"/>
                        <w:rPr>
                          <w:b/>
                        </w:rPr>
                      </w:pPr>
                      <w:r w:rsidRPr="00847833">
                        <w:rPr>
                          <w:b/>
                        </w:rPr>
                        <w:t>Có khả năng thấm</w:t>
                      </w:r>
                      <w:r>
                        <w:rPr>
                          <w:b/>
                        </w:rPr>
                        <w:t xml:space="preserve">   </w:t>
                      </w:r>
                      <w:r w:rsidRPr="00847833">
                        <w:rPr>
                          <w:b/>
                        </w:rPr>
                        <w:t xml:space="preserve">                                         Không có khả năng thấm</w:t>
                      </w:r>
                    </w:p>
                  </w:txbxContent>
                </v:textbox>
              </v:rect>
            </w:pict>
          </mc:Fallback>
        </mc:AlternateContent>
      </w:r>
      <w:r>
        <w:rPr>
          <w:noProof/>
          <w:sz w:val="28"/>
          <w:szCs w:val="28"/>
          <w:lang w:eastAsia="zh-CN"/>
        </w:rPr>
        <w:drawing>
          <wp:inline distT="0" distB="0" distL="0" distR="0" wp14:anchorId="091BA402" wp14:editId="046F970E">
            <wp:extent cx="8572500" cy="40894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72500" cy="4089400"/>
                    </a:xfrm>
                    <a:prstGeom prst="rect">
                      <a:avLst/>
                    </a:prstGeom>
                    <a:noFill/>
                    <a:ln>
                      <a:noFill/>
                    </a:ln>
                  </pic:spPr>
                </pic:pic>
              </a:graphicData>
            </a:graphic>
          </wp:inline>
        </w:drawing>
      </w:r>
    </w:p>
    <w:p w14:paraId="4D4A8A02" w14:textId="77777777" w:rsidR="00432813" w:rsidRPr="009C3BF7" w:rsidRDefault="00432813" w:rsidP="00EC0747">
      <w:pPr>
        <w:rPr>
          <w:b/>
          <w:bCs/>
          <w:sz w:val="28"/>
          <w:szCs w:val="28"/>
        </w:rPr>
      </w:pPr>
    </w:p>
    <w:p w14:paraId="3F9D3CF4" w14:textId="77777777" w:rsidR="00432813" w:rsidRPr="009C3BF7" w:rsidRDefault="006E17BD" w:rsidP="00EC0747">
      <w:pPr>
        <w:rPr>
          <w:b/>
          <w:bCs/>
          <w:sz w:val="28"/>
          <w:szCs w:val="28"/>
        </w:rPr>
      </w:pPr>
      <w:r>
        <w:rPr>
          <w:b/>
          <w:bCs/>
          <w:noProof/>
          <w:sz w:val="28"/>
          <w:szCs w:val="28"/>
          <w:lang w:eastAsia="zh-CN"/>
        </w:rPr>
        <mc:AlternateContent>
          <mc:Choice Requires="wps">
            <w:drawing>
              <wp:anchor distT="0" distB="0" distL="114300" distR="114300" simplePos="0" relativeHeight="251657728" behindDoc="0" locked="0" layoutInCell="1" allowOverlap="1" wp14:anchorId="48029BA6" wp14:editId="271A058D">
                <wp:simplePos x="0" y="0"/>
                <wp:positionH relativeFrom="column">
                  <wp:posOffset>3771900</wp:posOffset>
                </wp:positionH>
                <wp:positionV relativeFrom="paragraph">
                  <wp:posOffset>31115</wp:posOffset>
                </wp:positionV>
                <wp:extent cx="1485900" cy="0"/>
                <wp:effectExtent l="12700" t="56515" r="25400" b="70485"/>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DCB7F" id="Line 2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2.45pt" to="41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">
                <v:stroke startarrow="block" endarrow="block"/>
              </v:line>
            </w:pict>
          </mc:Fallback>
        </mc:AlternateContent>
      </w:r>
    </w:p>
    <w:p w14:paraId="0E382866" w14:textId="77777777" w:rsidR="00432813" w:rsidRPr="009C3BF7" w:rsidRDefault="00847833" w:rsidP="00EC0747">
      <w:pPr>
        <w:rPr>
          <w:b/>
          <w:bCs/>
          <w:sz w:val="28"/>
          <w:szCs w:val="28"/>
        </w:rPr>
        <w:sectPr w:rsidR="00432813" w:rsidRPr="009C3BF7" w:rsidSect="009C3BF7">
          <w:pgSz w:w="16840" w:h="11907" w:orient="landscape" w:code="9"/>
          <w:pgMar w:top="1418" w:right="1134" w:bottom="1418" w:left="1134" w:header="720" w:footer="567" w:gutter="0"/>
          <w:cols w:space="720"/>
          <w:docGrid w:linePitch="360"/>
        </w:sectPr>
      </w:pPr>
      <w:r w:rsidRPr="009C3BF7">
        <w:rPr>
          <w:b/>
          <w:bCs/>
          <w:sz w:val="28"/>
          <w:szCs w:val="28"/>
        </w:rPr>
        <w:tab/>
      </w:r>
      <w:r w:rsidRPr="009C3BF7">
        <w:rPr>
          <w:b/>
          <w:bCs/>
          <w:sz w:val="28"/>
          <w:szCs w:val="28"/>
        </w:rPr>
        <w:tab/>
      </w:r>
      <w:r w:rsidRPr="009C3BF7">
        <w:rPr>
          <w:b/>
          <w:bCs/>
          <w:sz w:val="28"/>
          <w:szCs w:val="28"/>
        </w:rPr>
        <w:tab/>
      </w:r>
      <w:r w:rsidRPr="009C3BF7">
        <w:rPr>
          <w:b/>
          <w:bCs/>
          <w:sz w:val="28"/>
          <w:szCs w:val="28"/>
        </w:rPr>
        <w:tab/>
      </w:r>
      <w:r w:rsidRPr="009C3BF7">
        <w:rPr>
          <w:b/>
          <w:bCs/>
          <w:sz w:val="28"/>
          <w:szCs w:val="28"/>
        </w:rPr>
        <w:tab/>
      </w:r>
      <w:r w:rsidRPr="009C3BF7">
        <w:rPr>
          <w:b/>
          <w:bCs/>
          <w:sz w:val="28"/>
          <w:szCs w:val="28"/>
        </w:rPr>
        <w:tab/>
      </w:r>
      <w:r w:rsidRPr="009C3BF7">
        <w:rPr>
          <w:b/>
          <w:bCs/>
          <w:sz w:val="28"/>
          <w:szCs w:val="28"/>
        </w:rPr>
        <w:tab/>
      </w:r>
    </w:p>
    <w:p w14:paraId="1B7276AC" w14:textId="77777777" w:rsidR="008342C1" w:rsidRDefault="008342C1" w:rsidP="008342C1">
      <w:pPr>
        <w:pStyle w:val="BodyTextIndent"/>
        <w:ind w:left="720" w:hanging="720"/>
        <w:rPr>
          <w:rFonts w:ascii="Times New Roman" w:hAnsi="Times New Roman"/>
          <w:b/>
          <w:bCs/>
        </w:rPr>
      </w:pPr>
      <w:r>
        <w:rPr>
          <w:rFonts w:ascii="Times New Roman" w:hAnsi="Times New Roman"/>
          <w:b/>
          <w:bCs/>
        </w:rPr>
        <w:t xml:space="preserve">5.5. Cây quyết định để đánh giá dữ liệu </w:t>
      </w:r>
      <w:r w:rsidR="00EC5E35">
        <w:rPr>
          <w:rFonts w:ascii="Times New Roman" w:hAnsi="Times New Roman"/>
          <w:b/>
          <w:bCs/>
        </w:rPr>
        <w:t>nhằm ước lượng tuổi thọ của thành phẩm thuốc (trừ thành phẩm bảo quản đông lạnh)</w:t>
      </w:r>
    </w:p>
    <w:p w14:paraId="113F5F02" w14:textId="77777777" w:rsidR="00EC5E35" w:rsidRDefault="00EC5E35" w:rsidP="008342C1">
      <w:pPr>
        <w:pStyle w:val="BodyTextIndent"/>
        <w:ind w:left="720" w:hanging="720"/>
        <w:rPr>
          <w:rFonts w:ascii="Times New Roman" w:hAnsi="Times New Roman"/>
          <w:bCs/>
        </w:rPr>
      </w:pPr>
      <w:r>
        <w:rPr>
          <w:rFonts w:ascii="Times New Roman" w:hAnsi="Times New Roman"/>
          <w:bCs/>
          <w:noProof/>
          <w:lang w:eastAsia="zh-CN"/>
        </w:rPr>
        <mc:AlternateContent>
          <mc:Choice Requires="wpg">
            <w:drawing>
              <wp:anchor distT="0" distB="0" distL="114300" distR="114300" simplePos="0" relativeHeight="251660800" behindDoc="0" locked="0" layoutInCell="1" allowOverlap="1" wp14:anchorId="2C53A853" wp14:editId="206D312D">
                <wp:simplePos x="0" y="0"/>
                <wp:positionH relativeFrom="page">
                  <wp:posOffset>456289</wp:posOffset>
                </wp:positionH>
                <wp:positionV relativeFrom="paragraph">
                  <wp:posOffset>328764</wp:posOffset>
                </wp:positionV>
                <wp:extent cx="6743700" cy="8021955"/>
                <wp:effectExtent l="19050" t="0" r="19050" b="17145"/>
                <wp:wrapSquare wrapText="bothSides"/>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8021955"/>
                          <a:chOff x="720" y="1087"/>
                          <a:chExt cx="10620" cy="12633"/>
                        </a:xfrm>
                      </wpg:grpSpPr>
                      <wps:wsp>
                        <wps:cNvPr id="9" name="Line 3"/>
                        <wps:cNvCnPr>
                          <a:cxnSpLocks noChangeShapeType="1"/>
                        </wps:cNvCnPr>
                        <wps:spPr bwMode="auto">
                          <a:xfrm flipV="1">
                            <a:off x="5040" y="1447"/>
                            <a:ext cx="0" cy="18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10" name="Line 4"/>
                        <wps:cNvCnPr>
                          <a:cxnSpLocks noChangeShapeType="1"/>
                        </wps:cNvCnPr>
                        <wps:spPr bwMode="auto">
                          <a:xfrm>
                            <a:off x="5040" y="1447"/>
                            <a:ext cx="3960" cy="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11" name="Line 5"/>
                        <wps:cNvCnPr>
                          <a:cxnSpLocks noChangeShapeType="1"/>
                        </wps:cNvCnPr>
                        <wps:spPr bwMode="auto">
                          <a:xfrm>
                            <a:off x="1980" y="7862"/>
                            <a:ext cx="0" cy="605"/>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12" name="Line 6"/>
                        <wps:cNvCnPr>
                          <a:cxnSpLocks noChangeShapeType="1"/>
                        </wps:cNvCnPr>
                        <wps:spPr bwMode="auto">
                          <a:xfrm>
                            <a:off x="3240" y="9382"/>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14" name="Line 8"/>
                        <wps:cNvCnPr>
                          <a:cxnSpLocks noChangeShapeType="1"/>
                        </wps:cNvCnPr>
                        <wps:spPr bwMode="auto">
                          <a:xfrm>
                            <a:off x="5220" y="7027"/>
                            <a:ext cx="0" cy="144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15" name="Line 9"/>
                        <wps:cNvCnPr>
                          <a:cxnSpLocks noChangeShapeType="1"/>
                        </wps:cNvCnPr>
                        <wps:spPr bwMode="auto">
                          <a:xfrm>
                            <a:off x="7740" y="9367"/>
                            <a:ext cx="0" cy="306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16" name="Rectangle 10"/>
                        <wps:cNvSpPr>
                          <a:spLocks noChangeArrowheads="1"/>
                        </wps:cNvSpPr>
                        <wps:spPr bwMode="auto">
                          <a:xfrm>
                            <a:off x="5580" y="1627"/>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35BD116A" w14:textId="77777777" w:rsidR="000118A3" w:rsidRPr="009B3D83" w:rsidRDefault="000118A3" w:rsidP="00E964FD">
                              <w:pPr>
                                <w:rPr>
                                  <w:sz w:val="14"/>
                                  <w:szCs w:val="14"/>
                                </w:rPr>
                              </w:pPr>
                            </w:p>
                          </w:txbxContent>
                        </wps:txbx>
                        <wps:bodyPr rot="0" vert="horz" wrap="square" lIns="91440" tIns="45720" rIns="91440" bIns="45720" anchor="t" anchorCtr="0" upright="1">
                          <a:noAutofit/>
                        </wps:bodyPr>
                      </wps:wsp>
                      <wps:wsp>
                        <wps:cNvPr id="17" name="Rectangle 11"/>
                        <wps:cNvSpPr>
                          <a:spLocks noChangeArrowheads="1"/>
                        </wps:cNvSpPr>
                        <wps:spPr bwMode="auto">
                          <a:xfrm>
                            <a:off x="3240" y="3967"/>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2D04BD6E" w14:textId="77777777" w:rsidR="000118A3" w:rsidRPr="009B3D83" w:rsidRDefault="000118A3" w:rsidP="00E964FD">
                              <w:pPr>
                                <w:rPr>
                                  <w:sz w:val="14"/>
                                  <w:szCs w:val="14"/>
                                </w:rPr>
                              </w:pPr>
                              <w:r w:rsidRPr="00E768BF">
                                <w:rPr>
                                  <w:sz w:val="14"/>
                                  <w:szCs w:val="14"/>
                                </w:rPr>
                                <w:t>Yes</w:t>
                              </w:r>
                            </w:p>
                          </w:txbxContent>
                        </wps:txbx>
                        <wps:bodyPr rot="0" vert="horz" wrap="square" lIns="91440" tIns="45720" rIns="91440" bIns="45720" anchor="t" anchorCtr="0" upright="1">
                          <a:noAutofit/>
                        </wps:bodyPr>
                      </wps:wsp>
                      <wps:wsp>
                        <wps:cNvPr id="18" name="Rectangle 12"/>
                        <wps:cNvSpPr>
                          <a:spLocks noChangeArrowheads="1"/>
                        </wps:cNvSpPr>
                        <wps:spPr bwMode="auto">
                          <a:xfrm>
                            <a:off x="5220" y="3607"/>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28938897" w14:textId="77777777" w:rsidR="000118A3" w:rsidRPr="009B3D83" w:rsidRDefault="000118A3" w:rsidP="00E964FD">
                              <w:pPr>
                                <w:rPr>
                                  <w:sz w:val="14"/>
                                  <w:szCs w:val="14"/>
                                </w:rPr>
                              </w:pPr>
                              <w:r w:rsidRPr="00E768BF">
                                <w:rPr>
                                  <w:sz w:val="14"/>
                                  <w:szCs w:val="14"/>
                                </w:rPr>
                                <w:t>Yes</w:t>
                              </w:r>
                            </w:p>
                          </w:txbxContent>
                        </wps:txbx>
                        <wps:bodyPr rot="0" vert="horz" wrap="square" lIns="91440" tIns="45720" rIns="91440" bIns="45720" anchor="t" anchorCtr="0" upright="1">
                          <a:noAutofit/>
                        </wps:bodyPr>
                      </wps:wsp>
                      <wps:wsp>
                        <wps:cNvPr id="19" name="Rectangle 13"/>
                        <wps:cNvSpPr>
                          <a:spLocks noChangeArrowheads="1"/>
                        </wps:cNvSpPr>
                        <wps:spPr bwMode="auto">
                          <a:xfrm>
                            <a:off x="2160" y="5587"/>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76512747" w14:textId="77777777" w:rsidR="000118A3" w:rsidRPr="009B3D83" w:rsidRDefault="000118A3" w:rsidP="00E964FD">
                              <w:pPr>
                                <w:rPr>
                                  <w:sz w:val="14"/>
                                  <w:szCs w:val="14"/>
                                </w:rPr>
                              </w:pPr>
                              <w:r>
                                <w:rPr>
                                  <w:sz w:val="14"/>
                                  <w:szCs w:val="14"/>
                                </w:rPr>
                                <w:t>No</w:t>
                              </w:r>
                            </w:p>
                          </w:txbxContent>
                        </wps:txbx>
                        <wps:bodyPr rot="0" vert="horz" wrap="square" lIns="91440" tIns="45720" rIns="91440" bIns="45720" anchor="t" anchorCtr="0" upright="1">
                          <a:noAutofit/>
                        </wps:bodyPr>
                      </wps:wsp>
                      <wps:wsp>
                        <wps:cNvPr id="20" name="Rectangle 14"/>
                        <wps:cNvSpPr>
                          <a:spLocks noChangeArrowheads="1"/>
                        </wps:cNvSpPr>
                        <wps:spPr bwMode="auto">
                          <a:xfrm>
                            <a:off x="6480" y="8647"/>
                            <a:ext cx="900" cy="5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5D63FF9F" w14:textId="77777777" w:rsidR="000118A3" w:rsidRDefault="000118A3" w:rsidP="00E964FD">
                              <w:pPr>
                                <w:rPr>
                                  <w:sz w:val="14"/>
                                  <w:szCs w:val="14"/>
                                </w:rPr>
                              </w:pPr>
                              <w:r w:rsidRPr="00822864">
                                <w:rPr>
                                  <w:sz w:val="14"/>
                                  <w:szCs w:val="14"/>
                                </w:rPr>
                                <w:t>No to (1)</w:t>
                              </w:r>
                            </w:p>
                            <w:p w14:paraId="60525CD0" w14:textId="77777777" w:rsidR="000118A3" w:rsidRPr="009B3D83" w:rsidRDefault="000118A3" w:rsidP="00E964FD">
                              <w:pPr>
                                <w:rPr>
                                  <w:sz w:val="14"/>
                                  <w:szCs w:val="14"/>
                                </w:rPr>
                              </w:pPr>
                              <w:r w:rsidRPr="00822864">
                                <w:rPr>
                                  <w:sz w:val="14"/>
                                  <w:szCs w:val="14"/>
                                </w:rPr>
                                <w:t xml:space="preserve"> Or</w:t>
                              </w:r>
                              <w:r>
                                <w:rPr>
                                  <w:sz w:val="14"/>
                                  <w:szCs w:val="14"/>
                                </w:rPr>
                                <w:t xml:space="preserve"> </w:t>
                              </w:r>
                              <w:r w:rsidRPr="00822864">
                                <w:rPr>
                                  <w:sz w:val="14"/>
                                  <w:szCs w:val="14"/>
                                </w:rPr>
                                <w:t>(2)</w:t>
                              </w:r>
                              <w:r>
                                <w:rPr>
                                  <w:sz w:val="14"/>
                                  <w:szCs w:val="14"/>
                                </w:rPr>
                                <w:t xml:space="preserve"> </w:t>
                              </w:r>
                            </w:p>
                          </w:txbxContent>
                        </wps:txbx>
                        <wps:bodyPr rot="0" vert="horz" wrap="square" lIns="91440" tIns="45720" rIns="91440" bIns="45720" anchor="t" anchorCtr="0" upright="1">
                          <a:noAutofit/>
                        </wps:bodyPr>
                      </wps:wsp>
                      <wps:wsp>
                        <wps:cNvPr id="21" name="Rectangle 15"/>
                        <wps:cNvSpPr>
                          <a:spLocks noChangeArrowheads="1"/>
                        </wps:cNvSpPr>
                        <wps:spPr bwMode="auto">
                          <a:xfrm>
                            <a:off x="3060" y="8647"/>
                            <a:ext cx="1080" cy="5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17B2F3F8" w14:textId="77777777" w:rsidR="000118A3" w:rsidRDefault="000118A3" w:rsidP="00E964FD">
                              <w:pPr>
                                <w:rPr>
                                  <w:sz w:val="14"/>
                                  <w:szCs w:val="14"/>
                                </w:rPr>
                              </w:pPr>
                              <w:r w:rsidRPr="00822864">
                                <w:rPr>
                                  <w:sz w:val="14"/>
                                  <w:szCs w:val="14"/>
                                </w:rPr>
                                <w:t>No to (1) or</w:t>
                              </w:r>
                            </w:p>
                            <w:p w14:paraId="47462FA9" w14:textId="77777777" w:rsidR="000118A3" w:rsidRPr="009B3D83" w:rsidRDefault="000118A3" w:rsidP="00E964FD">
                              <w:pPr>
                                <w:rPr>
                                  <w:sz w:val="14"/>
                                  <w:szCs w:val="14"/>
                                </w:rPr>
                              </w:pPr>
                              <w:r w:rsidRPr="00822864">
                                <w:rPr>
                                  <w:sz w:val="14"/>
                                  <w:szCs w:val="14"/>
                                </w:rPr>
                                <w:t>(2) or both</w:t>
                              </w:r>
                            </w:p>
                          </w:txbxContent>
                        </wps:txbx>
                        <wps:bodyPr rot="0" vert="horz" wrap="square" lIns="91440" tIns="45720" rIns="91440" bIns="45720" anchor="t" anchorCtr="0" upright="1">
                          <a:noAutofit/>
                        </wps:bodyPr>
                      </wps:wsp>
                      <wps:wsp>
                        <wps:cNvPr id="22" name="Rectangle 16"/>
                        <wps:cNvSpPr>
                          <a:spLocks noChangeArrowheads="1"/>
                        </wps:cNvSpPr>
                        <wps:spPr bwMode="auto">
                          <a:xfrm>
                            <a:off x="2160" y="7927"/>
                            <a:ext cx="108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788A4552" w14:textId="77777777" w:rsidR="000118A3" w:rsidRPr="009B3D83" w:rsidRDefault="000118A3" w:rsidP="00E964FD">
                              <w:r w:rsidRPr="00136AD4">
                                <w:rPr>
                                  <w:sz w:val="14"/>
                                  <w:szCs w:val="14"/>
                                </w:rPr>
                                <w:t>Yes to both</w:t>
                              </w:r>
                            </w:p>
                          </w:txbxContent>
                        </wps:txbx>
                        <wps:bodyPr rot="0" vert="horz" wrap="square" lIns="91440" tIns="45720" rIns="91440" bIns="45720" anchor="t" anchorCtr="0" upright="1">
                          <a:noAutofit/>
                        </wps:bodyPr>
                      </wps:wsp>
                      <wps:wsp>
                        <wps:cNvPr id="23" name="Rectangle 17"/>
                        <wps:cNvSpPr>
                          <a:spLocks noChangeArrowheads="1"/>
                        </wps:cNvSpPr>
                        <wps:spPr bwMode="auto">
                          <a:xfrm>
                            <a:off x="8460" y="5227"/>
                            <a:ext cx="900" cy="5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698B6A81" w14:textId="77777777" w:rsidR="000118A3" w:rsidRDefault="000118A3" w:rsidP="00E964FD">
                              <w:pPr>
                                <w:rPr>
                                  <w:sz w:val="14"/>
                                  <w:szCs w:val="14"/>
                                </w:rPr>
                              </w:pPr>
                              <w:r w:rsidRPr="00822864">
                                <w:rPr>
                                  <w:sz w:val="14"/>
                                  <w:szCs w:val="14"/>
                                </w:rPr>
                                <w:t>No to (1)</w:t>
                              </w:r>
                            </w:p>
                            <w:p w14:paraId="2481B666" w14:textId="77777777" w:rsidR="000118A3" w:rsidRPr="009B3D83" w:rsidRDefault="000118A3" w:rsidP="00E964FD">
                              <w:pPr>
                                <w:rPr>
                                  <w:sz w:val="14"/>
                                  <w:szCs w:val="14"/>
                                </w:rPr>
                              </w:pPr>
                              <w:r w:rsidRPr="00822864">
                                <w:rPr>
                                  <w:sz w:val="14"/>
                                  <w:szCs w:val="14"/>
                                </w:rPr>
                                <w:t xml:space="preserve"> Or</w:t>
                              </w:r>
                              <w:r>
                                <w:rPr>
                                  <w:sz w:val="14"/>
                                  <w:szCs w:val="14"/>
                                </w:rPr>
                                <w:t xml:space="preserve"> </w:t>
                              </w:r>
                              <w:r w:rsidRPr="00822864">
                                <w:rPr>
                                  <w:sz w:val="14"/>
                                  <w:szCs w:val="14"/>
                                </w:rPr>
                                <w:t>(2)</w:t>
                              </w:r>
                              <w:r>
                                <w:rPr>
                                  <w:sz w:val="14"/>
                                  <w:szCs w:val="14"/>
                                </w:rPr>
                                <w:t xml:space="preserve"> </w:t>
                              </w:r>
                            </w:p>
                          </w:txbxContent>
                        </wps:txbx>
                        <wps:bodyPr rot="0" vert="horz" wrap="square" lIns="91440" tIns="45720" rIns="91440" bIns="45720" anchor="t" anchorCtr="0" upright="1">
                          <a:noAutofit/>
                        </wps:bodyPr>
                      </wps:wsp>
                      <wps:wsp>
                        <wps:cNvPr id="24" name="Rectangle 18"/>
                        <wps:cNvSpPr>
                          <a:spLocks noChangeArrowheads="1"/>
                        </wps:cNvSpPr>
                        <wps:spPr bwMode="auto">
                          <a:xfrm>
                            <a:off x="7200" y="6847"/>
                            <a:ext cx="108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56509DE4" w14:textId="77777777" w:rsidR="000118A3" w:rsidRPr="009B3D83" w:rsidRDefault="000118A3" w:rsidP="00E964FD">
                              <w:r w:rsidRPr="00136AD4">
                                <w:rPr>
                                  <w:sz w:val="14"/>
                                  <w:szCs w:val="14"/>
                                </w:rPr>
                                <w:t>Yes to both</w:t>
                              </w:r>
                            </w:p>
                          </w:txbxContent>
                        </wps:txbx>
                        <wps:bodyPr rot="0" vert="horz" wrap="square" lIns="91440" tIns="45720" rIns="91440" bIns="45720" anchor="t" anchorCtr="0" upright="1">
                          <a:noAutofit/>
                        </wps:bodyPr>
                      </wps:wsp>
                      <wps:wsp>
                        <wps:cNvPr id="25" name="Rectangle 19"/>
                        <wps:cNvSpPr>
                          <a:spLocks noChangeArrowheads="1"/>
                        </wps:cNvSpPr>
                        <wps:spPr bwMode="auto">
                          <a:xfrm>
                            <a:off x="3240" y="3921"/>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648DEDB1" w14:textId="77777777" w:rsidR="000118A3" w:rsidRPr="009B3D83" w:rsidRDefault="000118A3" w:rsidP="00E964FD">
                              <w:pPr>
                                <w:rPr>
                                  <w:sz w:val="14"/>
                                  <w:szCs w:val="14"/>
                                </w:rPr>
                              </w:pPr>
                              <w:r w:rsidRPr="00E768BF">
                                <w:rPr>
                                  <w:sz w:val="14"/>
                                  <w:szCs w:val="14"/>
                                </w:rPr>
                                <w:t>Yes</w:t>
                              </w:r>
                            </w:p>
                          </w:txbxContent>
                        </wps:txbx>
                        <wps:bodyPr rot="0" vert="horz" wrap="square" lIns="91440" tIns="45720" rIns="91440" bIns="45720" anchor="t" anchorCtr="0" upright="1">
                          <a:noAutofit/>
                        </wps:bodyPr>
                      </wps:wsp>
                      <wps:wsp>
                        <wps:cNvPr id="27" name="Rectangle 21"/>
                        <wps:cNvSpPr>
                          <a:spLocks noChangeArrowheads="1"/>
                        </wps:cNvSpPr>
                        <wps:spPr bwMode="auto">
                          <a:xfrm>
                            <a:off x="5220" y="3607"/>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63BF756E" w14:textId="77777777" w:rsidR="000118A3" w:rsidRPr="009B3D83" w:rsidRDefault="000118A3" w:rsidP="00E964FD">
                              <w:pPr>
                                <w:rPr>
                                  <w:sz w:val="14"/>
                                  <w:szCs w:val="14"/>
                                </w:rPr>
                              </w:pPr>
                              <w:r w:rsidRPr="00E768BF">
                                <w:rPr>
                                  <w:sz w:val="14"/>
                                  <w:szCs w:val="14"/>
                                </w:rPr>
                                <w:t>Yes</w:t>
                              </w:r>
                            </w:p>
                          </w:txbxContent>
                        </wps:txbx>
                        <wps:bodyPr rot="0" vert="horz" wrap="square" lIns="91440" tIns="45720" rIns="91440" bIns="45720" anchor="t" anchorCtr="0" upright="1">
                          <a:noAutofit/>
                        </wps:bodyPr>
                      </wps:wsp>
                      <wps:wsp>
                        <wps:cNvPr id="28" name="Rectangle 22"/>
                        <wps:cNvSpPr>
                          <a:spLocks noChangeArrowheads="1"/>
                        </wps:cNvSpPr>
                        <wps:spPr bwMode="auto">
                          <a:xfrm>
                            <a:off x="3240" y="3921"/>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4A274E77" w14:textId="77777777" w:rsidR="000118A3" w:rsidRPr="009B3D83" w:rsidRDefault="000118A3" w:rsidP="00E964FD">
                              <w:pPr>
                                <w:rPr>
                                  <w:sz w:val="14"/>
                                  <w:szCs w:val="14"/>
                                </w:rPr>
                              </w:pPr>
                              <w:r w:rsidRPr="00E768BF">
                                <w:rPr>
                                  <w:sz w:val="14"/>
                                  <w:szCs w:val="14"/>
                                </w:rPr>
                                <w:t>Yes</w:t>
                              </w:r>
                            </w:p>
                          </w:txbxContent>
                        </wps:txbx>
                        <wps:bodyPr rot="0" vert="horz" wrap="square" lIns="91440" tIns="45720" rIns="91440" bIns="45720" anchor="t" anchorCtr="0" upright="1">
                          <a:noAutofit/>
                        </wps:bodyPr>
                      </wps:wsp>
                      <wps:wsp>
                        <wps:cNvPr id="29" name="Line 23"/>
                        <wps:cNvCnPr>
                          <a:cxnSpLocks noChangeShapeType="1"/>
                        </wps:cNvCnPr>
                        <wps:spPr bwMode="auto">
                          <a:xfrm>
                            <a:off x="1980" y="7862"/>
                            <a:ext cx="0" cy="605"/>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31" name="Line 25"/>
                        <wps:cNvCnPr>
                          <a:cxnSpLocks noChangeShapeType="1"/>
                        </wps:cNvCnPr>
                        <wps:spPr bwMode="auto">
                          <a:xfrm>
                            <a:off x="5220" y="6972"/>
                            <a:ext cx="0" cy="1516"/>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32" name="Rectangle 26"/>
                        <wps:cNvSpPr>
                          <a:spLocks noChangeArrowheads="1"/>
                        </wps:cNvSpPr>
                        <wps:spPr bwMode="auto">
                          <a:xfrm>
                            <a:off x="2160" y="5587"/>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73145009" w14:textId="77777777" w:rsidR="000118A3" w:rsidRPr="009B3D83" w:rsidRDefault="000118A3" w:rsidP="00E964FD">
                              <w:pPr>
                                <w:rPr>
                                  <w:sz w:val="14"/>
                                  <w:szCs w:val="14"/>
                                </w:rPr>
                              </w:pPr>
                              <w:r>
                                <w:rPr>
                                  <w:sz w:val="14"/>
                                  <w:szCs w:val="14"/>
                                </w:rPr>
                                <w:t>No</w:t>
                              </w:r>
                            </w:p>
                          </w:txbxContent>
                        </wps:txbx>
                        <wps:bodyPr rot="0" vert="horz" wrap="square" lIns="91440" tIns="45720" rIns="91440" bIns="45720" anchor="t" anchorCtr="0" upright="1">
                          <a:noAutofit/>
                        </wps:bodyPr>
                      </wps:wsp>
                      <wps:wsp>
                        <wps:cNvPr id="33" name="Rectangle 27"/>
                        <wps:cNvSpPr>
                          <a:spLocks noChangeArrowheads="1"/>
                        </wps:cNvSpPr>
                        <wps:spPr bwMode="auto">
                          <a:xfrm>
                            <a:off x="6480" y="8647"/>
                            <a:ext cx="900" cy="5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18C7ED24" w14:textId="77777777" w:rsidR="000118A3" w:rsidRDefault="000118A3" w:rsidP="00E964FD">
                              <w:pPr>
                                <w:rPr>
                                  <w:sz w:val="14"/>
                                  <w:szCs w:val="14"/>
                                </w:rPr>
                              </w:pPr>
                              <w:r w:rsidRPr="00822864">
                                <w:rPr>
                                  <w:sz w:val="14"/>
                                  <w:szCs w:val="14"/>
                                </w:rPr>
                                <w:t>No to (1)</w:t>
                              </w:r>
                            </w:p>
                            <w:p w14:paraId="48E13719" w14:textId="77777777" w:rsidR="000118A3" w:rsidRPr="009B3D83" w:rsidRDefault="000118A3" w:rsidP="00E964FD">
                              <w:pPr>
                                <w:rPr>
                                  <w:sz w:val="14"/>
                                  <w:szCs w:val="14"/>
                                </w:rPr>
                              </w:pPr>
                              <w:r w:rsidRPr="00822864">
                                <w:rPr>
                                  <w:sz w:val="14"/>
                                  <w:szCs w:val="14"/>
                                </w:rPr>
                                <w:t xml:space="preserve"> Or</w:t>
                              </w:r>
                              <w:r>
                                <w:rPr>
                                  <w:sz w:val="14"/>
                                  <w:szCs w:val="14"/>
                                </w:rPr>
                                <w:t xml:space="preserve"> </w:t>
                              </w:r>
                              <w:r w:rsidRPr="00822864">
                                <w:rPr>
                                  <w:sz w:val="14"/>
                                  <w:szCs w:val="14"/>
                                </w:rPr>
                                <w:t>(2)</w:t>
                              </w:r>
                              <w:r>
                                <w:rPr>
                                  <w:sz w:val="14"/>
                                  <w:szCs w:val="14"/>
                                </w:rPr>
                                <w:t xml:space="preserve"> </w:t>
                              </w:r>
                            </w:p>
                          </w:txbxContent>
                        </wps:txbx>
                        <wps:bodyPr rot="0" vert="horz" wrap="square" lIns="91440" tIns="45720" rIns="91440" bIns="45720" anchor="t" anchorCtr="0" upright="1">
                          <a:noAutofit/>
                        </wps:bodyPr>
                      </wps:wsp>
                      <wps:wsp>
                        <wps:cNvPr id="34" name="Rectangle 28"/>
                        <wps:cNvSpPr>
                          <a:spLocks noChangeArrowheads="1"/>
                        </wps:cNvSpPr>
                        <wps:spPr bwMode="auto">
                          <a:xfrm>
                            <a:off x="3060" y="8647"/>
                            <a:ext cx="1080" cy="5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6F86E746" w14:textId="77777777" w:rsidR="000118A3" w:rsidRDefault="000118A3" w:rsidP="00E964FD">
                              <w:pPr>
                                <w:rPr>
                                  <w:sz w:val="14"/>
                                  <w:szCs w:val="14"/>
                                </w:rPr>
                              </w:pPr>
                              <w:r w:rsidRPr="00822864">
                                <w:rPr>
                                  <w:sz w:val="14"/>
                                  <w:szCs w:val="14"/>
                                </w:rPr>
                                <w:t>No to (1) or</w:t>
                              </w:r>
                            </w:p>
                            <w:p w14:paraId="25635262" w14:textId="77777777" w:rsidR="000118A3" w:rsidRPr="009B3D83" w:rsidRDefault="000118A3" w:rsidP="00E964FD">
                              <w:pPr>
                                <w:rPr>
                                  <w:sz w:val="14"/>
                                  <w:szCs w:val="14"/>
                                </w:rPr>
                              </w:pPr>
                              <w:r w:rsidRPr="00822864">
                                <w:rPr>
                                  <w:sz w:val="14"/>
                                  <w:szCs w:val="14"/>
                                </w:rPr>
                                <w:t>(2) or both</w:t>
                              </w:r>
                            </w:p>
                          </w:txbxContent>
                        </wps:txbx>
                        <wps:bodyPr rot="0" vert="horz" wrap="square" lIns="91440" tIns="45720" rIns="91440" bIns="45720" anchor="t" anchorCtr="0" upright="1">
                          <a:noAutofit/>
                        </wps:bodyPr>
                      </wps:wsp>
                      <wps:wsp>
                        <wps:cNvPr id="35" name="Rectangle 29"/>
                        <wps:cNvSpPr>
                          <a:spLocks noChangeArrowheads="1"/>
                        </wps:cNvSpPr>
                        <wps:spPr bwMode="auto">
                          <a:xfrm>
                            <a:off x="2160" y="7927"/>
                            <a:ext cx="108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63C3CCB5" w14:textId="77777777" w:rsidR="000118A3" w:rsidRPr="009B3D83" w:rsidRDefault="000118A3" w:rsidP="00E964FD">
                              <w:r w:rsidRPr="00136AD4">
                                <w:rPr>
                                  <w:sz w:val="14"/>
                                  <w:szCs w:val="14"/>
                                </w:rPr>
                                <w:t>Yes to both</w:t>
                              </w:r>
                            </w:p>
                          </w:txbxContent>
                        </wps:txbx>
                        <wps:bodyPr rot="0" vert="horz" wrap="square" lIns="91440" tIns="45720" rIns="91440" bIns="45720" anchor="t" anchorCtr="0" upright="1">
                          <a:noAutofit/>
                        </wps:bodyPr>
                      </wps:wsp>
                      <wps:wsp>
                        <wps:cNvPr id="36" name="Rectangle 30"/>
                        <wps:cNvSpPr>
                          <a:spLocks noChangeArrowheads="1"/>
                        </wps:cNvSpPr>
                        <wps:spPr bwMode="auto">
                          <a:xfrm>
                            <a:off x="8460" y="5227"/>
                            <a:ext cx="900" cy="5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020C8AD2" w14:textId="77777777" w:rsidR="000118A3" w:rsidRDefault="000118A3" w:rsidP="00E964FD">
                              <w:pPr>
                                <w:rPr>
                                  <w:sz w:val="14"/>
                                  <w:szCs w:val="14"/>
                                </w:rPr>
                              </w:pPr>
                              <w:r w:rsidRPr="00822864">
                                <w:rPr>
                                  <w:sz w:val="14"/>
                                  <w:szCs w:val="14"/>
                                </w:rPr>
                                <w:t>No to (1)</w:t>
                              </w:r>
                            </w:p>
                            <w:p w14:paraId="3636496B" w14:textId="77777777" w:rsidR="000118A3" w:rsidRPr="009B3D83" w:rsidRDefault="000118A3" w:rsidP="00E964FD">
                              <w:pPr>
                                <w:rPr>
                                  <w:sz w:val="14"/>
                                  <w:szCs w:val="14"/>
                                </w:rPr>
                              </w:pPr>
                              <w:r w:rsidRPr="00822864">
                                <w:rPr>
                                  <w:sz w:val="14"/>
                                  <w:szCs w:val="14"/>
                                </w:rPr>
                                <w:t xml:space="preserve"> Or</w:t>
                              </w:r>
                              <w:r>
                                <w:rPr>
                                  <w:sz w:val="14"/>
                                  <w:szCs w:val="14"/>
                                </w:rPr>
                                <w:t xml:space="preserve"> </w:t>
                              </w:r>
                              <w:r w:rsidRPr="00822864">
                                <w:rPr>
                                  <w:sz w:val="14"/>
                                  <w:szCs w:val="14"/>
                                </w:rPr>
                                <w:t>(2)</w:t>
                              </w:r>
                              <w:r>
                                <w:rPr>
                                  <w:sz w:val="14"/>
                                  <w:szCs w:val="14"/>
                                </w:rPr>
                                <w:t xml:space="preserve"> </w:t>
                              </w:r>
                            </w:p>
                          </w:txbxContent>
                        </wps:txbx>
                        <wps:bodyPr rot="0" vert="horz" wrap="square" lIns="91440" tIns="45720" rIns="91440" bIns="45720" anchor="t" anchorCtr="0" upright="1">
                          <a:noAutofit/>
                        </wps:bodyPr>
                      </wps:wsp>
                      <wps:wsp>
                        <wps:cNvPr id="37" name="Rectangle 31"/>
                        <wps:cNvSpPr>
                          <a:spLocks noChangeArrowheads="1"/>
                        </wps:cNvSpPr>
                        <wps:spPr bwMode="auto">
                          <a:xfrm>
                            <a:off x="7200" y="6847"/>
                            <a:ext cx="108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5B29691C" w14:textId="77777777" w:rsidR="000118A3" w:rsidRPr="009B3D83" w:rsidRDefault="000118A3" w:rsidP="00E964FD">
                              <w:r w:rsidRPr="00136AD4">
                                <w:rPr>
                                  <w:sz w:val="14"/>
                                  <w:szCs w:val="14"/>
                                </w:rPr>
                                <w:t>Yes to both</w:t>
                              </w:r>
                            </w:p>
                          </w:txbxContent>
                        </wps:txbx>
                        <wps:bodyPr rot="0" vert="horz" wrap="square" lIns="91440" tIns="45720" rIns="91440" bIns="45720" anchor="t" anchorCtr="0" upright="1">
                          <a:noAutofit/>
                        </wps:bodyPr>
                      </wps:wsp>
                      <wps:wsp>
                        <wps:cNvPr id="38" name="Rectangle 32"/>
                        <wps:cNvSpPr>
                          <a:spLocks noChangeArrowheads="1"/>
                        </wps:cNvSpPr>
                        <wps:spPr bwMode="auto">
                          <a:xfrm>
                            <a:off x="5220" y="3607"/>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7473D8BE" w14:textId="77777777" w:rsidR="000118A3" w:rsidRPr="009B3D83" w:rsidRDefault="000118A3" w:rsidP="00E964FD">
                              <w:pPr>
                                <w:rPr>
                                  <w:sz w:val="14"/>
                                  <w:szCs w:val="14"/>
                                </w:rPr>
                              </w:pPr>
                              <w:r w:rsidRPr="00E768BF">
                                <w:rPr>
                                  <w:sz w:val="14"/>
                                  <w:szCs w:val="14"/>
                                </w:rPr>
                                <w:t>Yes</w:t>
                              </w:r>
                            </w:p>
                          </w:txbxContent>
                        </wps:txbx>
                        <wps:bodyPr rot="0" vert="horz" wrap="square" lIns="91440" tIns="45720" rIns="91440" bIns="45720" anchor="t" anchorCtr="0" upright="1">
                          <a:noAutofit/>
                        </wps:bodyPr>
                      </wps:wsp>
                      <wps:wsp>
                        <wps:cNvPr id="39" name="Rectangle 33"/>
                        <wps:cNvSpPr>
                          <a:spLocks noChangeArrowheads="1"/>
                        </wps:cNvSpPr>
                        <wps:spPr bwMode="auto">
                          <a:xfrm>
                            <a:off x="3240" y="3921"/>
                            <a:ext cx="54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3D529DC9" w14:textId="77777777" w:rsidR="000118A3" w:rsidRPr="009B3D83" w:rsidRDefault="000118A3" w:rsidP="00E964FD">
                              <w:pPr>
                                <w:rPr>
                                  <w:sz w:val="14"/>
                                  <w:szCs w:val="14"/>
                                </w:rPr>
                              </w:pPr>
                              <w:r w:rsidRPr="00E768BF">
                                <w:rPr>
                                  <w:sz w:val="14"/>
                                  <w:szCs w:val="14"/>
                                </w:rPr>
                                <w:t>Yes</w:t>
                              </w:r>
                            </w:p>
                          </w:txbxContent>
                        </wps:txbx>
                        <wps:bodyPr rot="0" vert="horz" wrap="square" lIns="91440" tIns="45720" rIns="91440" bIns="45720" anchor="t" anchorCtr="0" upright="1">
                          <a:noAutofit/>
                        </wps:bodyPr>
                      </wps:wsp>
                      <wpg:grpSp>
                        <wpg:cNvPr id="40" name="Group 34"/>
                        <wpg:cNvGrpSpPr>
                          <a:grpSpLocks/>
                        </wpg:cNvGrpSpPr>
                        <wpg:grpSpPr bwMode="auto">
                          <a:xfrm>
                            <a:off x="720" y="1087"/>
                            <a:ext cx="10620" cy="12633"/>
                            <a:chOff x="720" y="1087"/>
                            <a:chExt cx="10620" cy="12633"/>
                          </a:xfrm>
                        </wpg:grpSpPr>
                        <wps:wsp>
                          <wps:cNvPr id="88" name="Rectangle 82"/>
                          <wps:cNvSpPr>
                            <a:spLocks noChangeArrowheads="1"/>
                          </wps:cNvSpPr>
                          <wps:spPr bwMode="auto">
                            <a:xfrm>
                              <a:off x="8460" y="5213"/>
                              <a:ext cx="1125" cy="679"/>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200FD5BA" w14:textId="77777777" w:rsidR="000118A3" w:rsidRDefault="000118A3" w:rsidP="00E964FD">
                                <w:r>
                                  <w:rPr>
                                    <w:sz w:val="14"/>
                                    <w:szCs w:val="14"/>
                                  </w:rPr>
                                  <w:t>Không cho (1) hoặc (2)</w:t>
                                </w:r>
                              </w:p>
                            </w:txbxContent>
                          </wps:txbx>
                          <wps:bodyPr rot="0" vert="horz" wrap="square" lIns="91440" tIns="45720" rIns="91440" bIns="45720" anchor="b" anchorCtr="0" upright="1">
                            <a:noAutofit/>
                          </wps:bodyPr>
                        </wps:wsp>
                        <wps:wsp>
                          <wps:cNvPr id="86" name="Rectangle 80"/>
                          <wps:cNvSpPr>
                            <a:spLocks noChangeArrowheads="1"/>
                          </wps:cNvSpPr>
                          <wps:spPr bwMode="auto">
                            <a:xfrm>
                              <a:off x="3060" y="8647"/>
                              <a:ext cx="1387" cy="60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49807D2C" w14:textId="77777777" w:rsidR="000118A3" w:rsidRPr="009B3D83" w:rsidRDefault="000118A3" w:rsidP="006E5407">
                                <w:pPr>
                                  <w:rPr>
                                    <w:sz w:val="14"/>
                                    <w:szCs w:val="14"/>
                                  </w:rPr>
                                </w:pPr>
                                <w:r>
                                  <w:rPr>
                                    <w:sz w:val="14"/>
                                    <w:szCs w:val="14"/>
                                  </w:rPr>
                                  <w:t xml:space="preserve">Không cho (1) hoặc (2) hoặc </w:t>
                                </w:r>
                                <w:r>
                                  <w:rPr>
                                    <w:sz w:val="14"/>
                                    <w:szCs w:val="14"/>
                                  </w:rPr>
                                  <w:br/>
                                  <w:t>cho cả hai</w:t>
                                </w:r>
                              </w:p>
                              <w:p w14:paraId="614EE922" w14:textId="77777777" w:rsidR="000118A3" w:rsidRPr="009B3D83" w:rsidRDefault="000118A3" w:rsidP="00E964FD">
                                <w:pPr>
                                  <w:rPr>
                                    <w:sz w:val="14"/>
                                    <w:szCs w:val="14"/>
                                  </w:rPr>
                                </w:pPr>
                              </w:p>
                            </w:txbxContent>
                          </wps:txbx>
                          <wps:bodyPr rot="0" vert="horz" wrap="square" lIns="91440" tIns="45720" rIns="91440" bIns="45720" anchor="t" anchorCtr="0" upright="1">
                            <a:noAutofit/>
                          </wps:bodyPr>
                        </wps:wsp>
                        <wps:wsp>
                          <wps:cNvPr id="41" name="AutoShape 35"/>
                          <wps:cNvSpPr>
                            <a:spLocks noChangeArrowheads="1"/>
                          </wps:cNvSpPr>
                          <wps:spPr bwMode="auto">
                            <a:xfrm>
                              <a:off x="900" y="1087"/>
                              <a:ext cx="2340" cy="1080"/>
                            </a:xfrm>
                            <a:prstGeom prst="roundRect">
                              <a:avLst>
                                <a:gd name="adj" fmla="val 16667"/>
                              </a:avLst>
                            </a:prstGeom>
                            <a:solidFill>
                              <a:srgbClr val="FFFFFF"/>
                            </a:solidFill>
                            <a:ln w="9525">
                              <a:solidFill>
                                <a:srgbClr val="000000"/>
                              </a:solidFill>
                              <a:round/>
                              <a:headEnd/>
                              <a:tailEnd/>
                            </a:ln>
                          </wps:spPr>
                          <wps:txbx>
                            <w:txbxContent>
                              <w:p w14:paraId="1D4224A9" w14:textId="77777777" w:rsidR="000118A3" w:rsidRPr="00193D68" w:rsidRDefault="000118A3" w:rsidP="00E964FD">
                                <w:pPr>
                                  <w:jc w:val="center"/>
                                  <w:rPr>
                                    <w:sz w:val="14"/>
                                    <w:szCs w:val="14"/>
                                  </w:rPr>
                                </w:pPr>
                                <w:r>
                                  <w:rPr>
                                    <w:sz w:val="14"/>
                                    <w:szCs w:val="14"/>
                                  </w:rPr>
                                  <w:t>Lập bảng hoặc vẽ biểu đồ dữ liệu độ ổn định cho tất cả chỉ tiêu chất lượng tại tất cả điều kiện bảo quản và đánh giá mỗi chỉ tiêu một cách độc lập</w:t>
                                </w:r>
                              </w:p>
                              <w:p w14:paraId="0D853074" w14:textId="77777777" w:rsidR="000118A3" w:rsidRPr="00E15A41" w:rsidRDefault="000118A3" w:rsidP="00E964FD">
                                <w:pPr>
                                  <w:jc w:val="center"/>
                                  <w:rPr>
                                    <w:sz w:val="16"/>
                                    <w:szCs w:val="16"/>
                                  </w:rPr>
                                </w:pPr>
                              </w:p>
                              <w:p w14:paraId="49A08970" w14:textId="77777777" w:rsidR="000118A3" w:rsidRPr="00E15A41" w:rsidRDefault="000118A3" w:rsidP="00E964FD">
                                <w:pPr>
                                  <w:jc w:val="center"/>
                                  <w:rPr>
                                    <w:sz w:val="16"/>
                                    <w:szCs w:val="16"/>
                                  </w:rPr>
                                </w:pPr>
                              </w:p>
                            </w:txbxContent>
                          </wps:txbx>
                          <wps:bodyPr rot="0" vert="horz" wrap="square" lIns="91440" tIns="45720" rIns="91440" bIns="45720" anchor="t" anchorCtr="0" upright="1">
                            <a:noAutofit/>
                          </wps:bodyPr>
                        </wps:wsp>
                        <wps:wsp>
                          <wps:cNvPr id="42" name="AutoShape 36"/>
                          <wps:cNvSpPr>
                            <a:spLocks noChangeArrowheads="1"/>
                          </wps:cNvSpPr>
                          <wps:spPr bwMode="auto">
                            <a:xfrm>
                              <a:off x="720" y="3653"/>
                              <a:ext cx="2520" cy="1800"/>
                            </a:xfrm>
                            <a:prstGeom prst="diamond">
                              <a:avLst/>
                            </a:prstGeom>
                            <a:solidFill>
                              <a:srgbClr val="FFFFFF"/>
                            </a:solidFill>
                            <a:ln w="9525">
                              <a:solidFill>
                                <a:srgbClr val="000000"/>
                              </a:solidFill>
                              <a:miter lim="800000"/>
                              <a:headEnd/>
                              <a:tailEnd/>
                            </a:ln>
                          </wps:spPr>
                          <wps:txbx>
                            <w:txbxContent>
                              <w:p w14:paraId="666C345A" w14:textId="77777777" w:rsidR="000118A3" w:rsidRPr="00193D68" w:rsidRDefault="000118A3" w:rsidP="00E964FD">
                                <w:pPr>
                                  <w:jc w:val="center"/>
                                  <w:rPr>
                                    <w:sz w:val="14"/>
                                    <w:szCs w:val="14"/>
                                  </w:rPr>
                                </w:pPr>
                                <w:r>
                                  <w:rPr>
                                    <w:sz w:val="14"/>
                                    <w:szCs w:val="14"/>
                                  </w:rPr>
                                  <w:t>Có sự biến đổi có ý nghĩa sau 6 tháng bảo quản ở điều kiện cấp tốc?</w:t>
                                </w:r>
                              </w:p>
                            </w:txbxContent>
                          </wps:txbx>
                          <wps:bodyPr rot="0" vert="horz" wrap="square" lIns="0" tIns="0" rIns="0" bIns="0" anchor="ctr" anchorCtr="0" upright="1">
                            <a:noAutofit/>
                          </wps:bodyPr>
                        </wps:wsp>
                        <wps:wsp>
                          <wps:cNvPr id="43" name="AutoShape 37"/>
                          <wps:cNvSpPr>
                            <a:spLocks noChangeArrowheads="1"/>
                          </wps:cNvSpPr>
                          <wps:spPr bwMode="auto">
                            <a:xfrm>
                              <a:off x="3596" y="1615"/>
                              <a:ext cx="2884" cy="1802"/>
                            </a:xfrm>
                            <a:prstGeom prst="diamond">
                              <a:avLst/>
                            </a:prstGeom>
                            <a:solidFill>
                              <a:srgbClr val="FFFFFF"/>
                            </a:solidFill>
                            <a:ln w="9525">
                              <a:solidFill>
                                <a:srgbClr val="000000"/>
                              </a:solidFill>
                              <a:miter lim="800000"/>
                              <a:headEnd/>
                              <a:tailEnd/>
                            </a:ln>
                          </wps:spPr>
                          <wps:txbx>
                            <w:txbxContent>
                              <w:p w14:paraId="76EEDE81" w14:textId="77777777" w:rsidR="000118A3" w:rsidRPr="00193D68" w:rsidRDefault="000118A3" w:rsidP="00E964FD">
                                <w:pPr>
                                  <w:jc w:val="center"/>
                                  <w:rPr>
                                    <w:sz w:val="16"/>
                                    <w:szCs w:val="16"/>
                                  </w:rPr>
                                </w:pPr>
                                <w:r>
                                  <w:rPr>
                                    <w:sz w:val="14"/>
                                    <w:szCs w:val="14"/>
                                  </w:rPr>
                                  <w:t>Có sự biến đổi có ý nghĩa sau 3 tháng bảo quản ở điều kiện cấp tốc?</w:t>
                                </w:r>
                              </w:p>
                            </w:txbxContent>
                          </wps:txbx>
                          <wps:bodyPr rot="0" vert="horz" wrap="square" lIns="91440" tIns="45720" rIns="91440" bIns="45720" anchor="t" anchorCtr="0" upright="1">
                            <a:noAutofit/>
                          </wps:bodyPr>
                        </wps:wsp>
                        <wps:wsp>
                          <wps:cNvPr id="44" name="Line 38"/>
                          <wps:cNvCnPr>
                            <a:cxnSpLocks noChangeShapeType="1"/>
                            <a:endCxn id="42" idx="0"/>
                          </wps:cNvCnPr>
                          <wps:spPr bwMode="auto">
                            <a:xfrm>
                              <a:off x="1980" y="2167"/>
                              <a:ext cx="0" cy="1486"/>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45" name="AutoShape 39"/>
                          <wps:cNvSpPr>
                            <a:spLocks noChangeArrowheads="1"/>
                          </wps:cNvSpPr>
                          <wps:spPr bwMode="auto">
                            <a:xfrm>
                              <a:off x="720" y="6077"/>
                              <a:ext cx="2520" cy="1800"/>
                            </a:xfrm>
                            <a:prstGeom prst="diamond">
                              <a:avLst/>
                            </a:prstGeom>
                            <a:solidFill>
                              <a:srgbClr val="FFFFFF"/>
                            </a:solidFill>
                            <a:ln w="9525">
                              <a:solidFill>
                                <a:srgbClr val="000000"/>
                              </a:solidFill>
                              <a:miter lim="800000"/>
                              <a:headEnd/>
                              <a:tailEnd/>
                            </a:ln>
                          </wps:spPr>
                          <wps:txbx>
                            <w:txbxContent>
                              <w:p w14:paraId="2148BCA1" w14:textId="77777777" w:rsidR="000118A3" w:rsidRPr="00454A51" w:rsidRDefault="000118A3" w:rsidP="002B7671">
                                <w:pPr>
                                  <w:spacing w:line="221" w:lineRule="auto"/>
                                  <w:jc w:val="center"/>
                                  <w:rPr>
                                    <w:sz w:val="14"/>
                                    <w:szCs w:val="14"/>
                                  </w:rPr>
                                </w:pPr>
                                <w:r w:rsidRPr="00454A51">
                                  <w:rPr>
                                    <w:sz w:val="14"/>
                                    <w:szCs w:val="14"/>
                                  </w:rPr>
                                  <w:t>Dữ liệu dài hạn cho thấy: (1) ít biến đổi hoặc không biến đổi theo thời gian và (2) ít dao động hoặc không dao động?</w:t>
                                </w:r>
                              </w:p>
                            </w:txbxContent>
                          </wps:txbx>
                          <wps:bodyPr rot="0" vert="horz" wrap="square" lIns="0" tIns="0" rIns="0" bIns="0" anchor="ctr" anchorCtr="0" upright="1">
                            <a:noAutofit/>
                          </wps:bodyPr>
                        </wps:wsp>
                        <wps:wsp>
                          <wps:cNvPr id="46" name="AutoShape 40"/>
                          <wps:cNvSpPr>
                            <a:spLocks noChangeArrowheads="1"/>
                          </wps:cNvSpPr>
                          <wps:spPr bwMode="auto">
                            <a:xfrm>
                              <a:off x="720" y="8482"/>
                              <a:ext cx="2520" cy="1800"/>
                            </a:xfrm>
                            <a:prstGeom prst="diamond">
                              <a:avLst/>
                            </a:prstGeom>
                            <a:solidFill>
                              <a:srgbClr val="FFFFFF"/>
                            </a:solidFill>
                            <a:ln w="9525">
                              <a:solidFill>
                                <a:srgbClr val="000000"/>
                              </a:solidFill>
                              <a:miter lim="800000"/>
                              <a:headEnd/>
                              <a:tailEnd/>
                            </a:ln>
                          </wps:spPr>
                          <wps:txbx>
                            <w:txbxContent>
                              <w:p w14:paraId="0B724E60" w14:textId="77777777" w:rsidR="000118A3" w:rsidRPr="002B7671" w:rsidRDefault="000118A3" w:rsidP="002B7671">
                                <w:pPr>
                                  <w:spacing w:line="221" w:lineRule="auto"/>
                                  <w:jc w:val="center"/>
                                  <w:rPr>
                                    <w:sz w:val="14"/>
                                    <w:szCs w:val="14"/>
                                  </w:rPr>
                                </w:pPr>
                                <w:r w:rsidRPr="002B7671">
                                  <w:rPr>
                                    <w:sz w:val="14"/>
                                    <w:szCs w:val="14"/>
                                  </w:rPr>
                                  <w:t>Dữ liệu cấp tốc cho thấy: (1) ít biến đổi hoặc không biến đổi theo thời gian và (2) ít dao động hoặc không dao động?</w:t>
                                </w:r>
                              </w:p>
                              <w:p w14:paraId="3B356F59" w14:textId="77777777" w:rsidR="000118A3" w:rsidRPr="002B7671" w:rsidRDefault="000118A3" w:rsidP="002B7671">
                                <w:pPr>
                                  <w:spacing w:line="221" w:lineRule="auto"/>
                                  <w:jc w:val="center"/>
                                  <w:rPr>
                                    <w:sz w:val="14"/>
                                    <w:szCs w:val="14"/>
                                  </w:rPr>
                                </w:pPr>
                              </w:p>
                            </w:txbxContent>
                          </wps:txbx>
                          <wps:bodyPr rot="0" vert="horz" wrap="square" lIns="0" tIns="0" rIns="0" bIns="0" anchor="t" anchorCtr="0" upright="1">
                            <a:noAutofit/>
                          </wps:bodyPr>
                        </wps:wsp>
                        <wps:wsp>
                          <wps:cNvPr id="47" name="Rectangle 41"/>
                          <wps:cNvSpPr>
                            <a:spLocks noChangeArrowheads="1"/>
                          </wps:cNvSpPr>
                          <wps:spPr bwMode="auto">
                            <a:xfrm>
                              <a:off x="9000" y="1087"/>
                              <a:ext cx="2340" cy="1158"/>
                            </a:xfrm>
                            <a:prstGeom prst="rect">
                              <a:avLst/>
                            </a:prstGeom>
                            <a:solidFill>
                              <a:srgbClr val="FFFFFF"/>
                            </a:solidFill>
                            <a:ln w="22225">
                              <a:solidFill>
                                <a:srgbClr val="000000"/>
                              </a:solidFill>
                              <a:miter lim="800000"/>
                              <a:headEnd/>
                              <a:tailEnd/>
                            </a:ln>
                          </wps:spPr>
                          <wps:txbx>
                            <w:txbxContent>
                              <w:p w14:paraId="17EB9D2B" w14:textId="77777777" w:rsidR="000118A3" w:rsidRPr="00193D68" w:rsidRDefault="000118A3" w:rsidP="00E964FD">
                                <w:pPr>
                                  <w:jc w:val="center"/>
                                  <w:rPr>
                                    <w:sz w:val="14"/>
                                    <w:szCs w:val="14"/>
                                  </w:rPr>
                                </w:pPr>
                                <w:r>
                                  <w:rPr>
                                    <w:sz w:val="14"/>
                                    <w:szCs w:val="14"/>
                                  </w:rPr>
                                  <w:t>Không ngoại suy</w:t>
                                </w:r>
                                <w:r w:rsidRPr="00193D68">
                                  <w:rPr>
                                    <w:sz w:val="14"/>
                                    <w:szCs w:val="14"/>
                                  </w:rPr>
                                  <w:t xml:space="preserve">; </w:t>
                                </w:r>
                                <w:r>
                                  <w:rPr>
                                    <w:sz w:val="14"/>
                                    <w:szCs w:val="14"/>
                                  </w:rPr>
                                  <w:t>tuổi thọ ngắn hơn và có thể yêu cầu thêm dữ liệu độ ổn định khi vận chuyển</w:t>
                                </w:r>
                                <w:r w:rsidRPr="00193D68">
                                  <w:rPr>
                                    <w:sz w:val="14"/>
                                    <w:szCs w:val="14"/>
                                  </w:rPr>
                                  <w:t>;</w:t>
                                </w:r>
                              </w:p>
                              <w:p w14:paraId="44F93178" w14:textId="77777777" w:rsidR="000118A3" w:rsidRPr="00193D68" w:rsidRDefault="000118A3" w:rsidP="00E964FD">
                                <w:pPr>
                                  <w:jc w:val="center"/>
                                  <w:rPr>
                                    <w:sz w:val="14"/>
                                    <w:szCs w:val="14"/>
                                  </w:rPr>
                                </w:pPr>
                                <w:r>
                                  <w:rPr>
                                    <w:sz w:val="14"/>
                                    <w:szCs w:val="14"/>
                                  </w:rPr>
                                  <w:t>thực hiện phân tích thống kê nếu dữ liệu dài hạn cho thấy sự dao động</w:t>
                                </w:r>
                              </w:p>
                            </w:txbxContent>
                          </wps:txbx>
                          <wps:bodyPr rot="0" vert="horz" wrap="square" lIns="91440" tIns="45720" rIns="91440" bIns="45720" anchor="t" anchorCtr="0" upright="1">
                            <a:noAutofit/>
                          </wps:bodyPr>
                        </wps:wsp>
                        <wps:wsp>
                          <wps:cNvPr id="48" name="Line 42"/>
                          <wps:cNvCnPr>
                            <a:cxnSpLocks noChangeShapeType="1"/>
                            <a:endCxn id="43" idx="2"/>
                          </wps:cNvCnPr>
                          <wps:spPr bwMode="auto">
                            <a:xfrm flipH="1" flipV="1">
                              <a:off x="5038" y="3417"/>
                              <a:ext cx="2" cy="596"/>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49" name="Rectangle 43"/>
                          <wps:cNvSpPr>
                            <a:spLocks noChangeArrowheads="1"/>
                          </wps:cNvSpPr>
                          <wps:spPr bwMode="auto">
                            <a:xfrm>
                              <a:off x="8991" y="3228"/>
                              <a:ext cx="2349" cy="900"/>
                            </a:xfrm>
                            <a:prstGeom prst="rect">
                              <a:avLst/>
                            </a:prstGeom>
                            <a:solidFill>
                              <a:srgbClr val="FFFFFF"/>
                            </a:solidFill>
                            <a:ln w="22225">
                              <a:solidFill>
                                <a:srgbClr val="000000"/>
                              </a:solidFill>
                              <a:miter lim="800000"/>
                              <a:headEnd/>
                              <a:tailEnd/>
                            </a:ln>
                          </wps:spPr>
                          <wps:txbx>
                            <w:txbxContent>
                              <w:p w14:paraId="3889D095" w14:textId="77777777" w:rsidR="000118A3" w:rsidRPr="00193D68" w:rsidRDefault="000118A3" w:rsidP="0043351A">
                                <w:pPr>
                                  <w:jc w:val="center"/>
                                  <w:rPr>
                                    <w:sz w:val="14"/>
                                    <w:szCs w:val="14"/>
                                  </w:rPr>
                                </w:pPr>
                                <w:r>
                                  <w:rPr>
                                    <w:sz w:val="14"/>
                                    <w:szCs w:val="14"/>
                                  </w:rPr>
                                  <w:t>Không ngoại suy</w:t>
                                </w:r>
                                <w:r w:rsidRPr="00193D68">
                                  <w:rPr>
                                    <w:sz w:val="14"/>
                                    <w:szCs w:val="14"/>
                                  </w:rPr>
                                  <w:t xml:space="preserve">; </w:t>
                                </w:r>
                                <w:r>
                                  <w:rPr>
                                    <w:sz w:val="14"/>
                                    <w:szCs w:val="14"/>
                                  </w:rPr>
                                  <w:t>tuổi thọ ngắn hơn; thực hiện phân tích thống kê nếu dữ liệu dài hạn cho thấy sự dao động</w:t>
                                </w:r>
                              </w:p>
                              <w:p w14:paraId="1A13C337" w14:textId="77777777" w:rsidR="000118A3" w:rsidRPr="00193D68" w:rsidRDefault="000118A3" w:rsidP="00E964FD">
                                <w:pPr>
                                  <w:jc w:val="center"/>
                                  <w:rPr>
                                    <w:sz w:val="14"/>
                                    <w:szCs w:val="14"/>
                                  </w:rPr>
                                </w:pPr>
                              </w:p>
                            </w:txbxContent>
                          </wps:txbx>
                          <wps:bodyPr rot="0" vert="horz" wrap="square" lIns="91440" tIns="45720" rIns="91440" bIns="45720" anchor="t" anchorCtr="0" upright="1">
                            <a:noAutofit/>
                          </wps:bodyPr>
                        </wps:wsp>
                        <wps:wsp>
                          <wps:cNvPr id="50" name="Line 44"/>
                          <wps:cNvCnPr>
                            <a:cxnSpLocks noChangeShapeType="1"/>
                            <a:stCxn id="43" idx="3"/>
                          </wps:cNvCnPr>
                          <wps:spPr bwMode="auto">
                            <a:xfrm>
                              <a:off x="6480" y="2516"/>
                              <a:ext cx="3686"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51" name="Line 45"/>
                          <wps:cNvCnPr>
                            <a:cxnSpLocks noChangeShapeType="1"/>
                            <a:endCxn id="49" idx="0"/>
                          </wps:cNvCnPr>
                          <wps:spPr bwMode="auto">
                            <a:xfrm flipH="1">
                              <a:off x="10166" y="2534"/>
                              <a:ext cx="0" cy="694"/>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52" name="AutoShape 46"/>
                          <wps:cNvSpPr>
                            <a:spLocks noChangeArrowheads="1"/>
                          </wps:cNvSpPr>
                          <wps:spPr bwMode="auto">
                            <a:xfrm>
                              <a:off x="3780" y="4013"/>
                              <a:ext cx="2520" cy="1080"/>
                            </a:xfrm>
                            <a:prstGeom prst="diamond">
                              <a:avLst/>
                            </a:prstGeom>
                            <a:solidFill>
                              <a:srgbClr val="FFFFFF"/>
                            </a:solidFill>
                            <a:ln w="9525">
                              <a:solidFill>
                                <a:srgbClr val="000000"/>
                              </a:solidFill>
                              <a:miter lim="800000"/>
                              <a:headEnd/>
                              <a:tailEnd/>
                            </a:ln>
                          </wps:spPr>
                          <wps:txbx>
                            <w:txbxContent>
                              <w:p w14:paraId="1DDDC0F1" w14:textId="77777777" w:rsidR="000118A3" w:rsidRPr="00A27D06" w:rsidRDefault="000118A3" w:rsidP="00E964FD">
                                <w:pPr>
                                  <w:jc w:val="center"/>
                                  <w:rPr>
                                    <w:sz w:val="14"/>
                                    <w:szCs w:val="14"/>
                                  </w:rPr>
                                </w:pPr>
                                <w:r>
                                  <w:rPr>
                                    <w:sz w:val="14"/>
                                    <w:szCs w:val="14"/>
                                  </w:rPr>
                                  <w:t>Dự kiến bảo quản trong tủ lạnh?</w:t>
                                </w:r>
                              </w:p>
                            </w:txbxContent>
                          </wps:txbx>
                          <wps:bodyPr rot="0" vert="horz" wrap="square" lIns="0" tIns="0" rIns="0" bIns="0" anchor="ctr" anchorCtr="0" upright="1">
                            <a:noAutofit/>
                          </wps:bodyPr>
                        </wps:wsp>
                        <wps:wsp>
                          <wps:cNvPr id="53" name="Line 47"/>
                          <wps:cNvCnPr>
                            <a:cxnSpLocks noChangeShapeType="1"/>
                          </wps:cNvCnPr>
                          <wps:spPr bwMode="auto">
                            <a:xfrm>
                              <a:off x="3240" y="4553"/>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54" name="Line 48"/>
                          <wps:cNvCnPr>
                            <a:cxnSpLocks noChangeShapeType="1"/>
                            <a:stCxn id="42" idx="2"/>
                          </wps:cNvCnPr>
                          <wps:spPr bwMode="auto">
                            <a:xfrm>
                              <a:off x="1980" y="5453"/>
                              <a:ext cx="0" cy="624"/>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55" name="AutoShape 49"/>
                          <wps:cNvSpPr>
                            <a:spLocks noChangeArrowheads="1"/>
                          </wps:cNvSpPr>
                          <wps:spPr bwMode="auto">
                            <a:xfrm>
                              <a:off x="3960" y="8482"/>
                              <a:ext cx="2520" cy="1800"/>
                            </a:xfrm>
                            <a:prstGeom prst="diamond">
                              <a:avLst/>
                            </a:prstGeom>
                            <a:solidFill>
                              <a:srgbClr val="FFFFFF"/>
                            </a:solidFill>
                            <a:ln w="9525">
                              <a:solidFill>
                                <a:srgbClr val="000000"/>
                              </a:solidFill>
                              <a:miter lim="800000"/>
                              <a:headEnd/>
                              <a:tailEnd/>
                            </a:ln>
                          </wps:spPr>
                          <wps:txbx>
                            <w:txbxContent>
                              <w:p w14:paraId="26DC2900" w14:textId="77777777" w:rsidR="000118A3" w:rsidRPr="002B7671" w:rsidRDefault="000118A3" w:rsidP="002B7671">
                                <w:pPr>
                                  <w:spacing w:line="221" w:lineRule="auto"/>
                                  <w:jc w:val="center"/>
                                  <w:rPr>
                                    <w:sz w:val="14"/>
                                    <w:szCs w:val="14"/>
                                  </w:rPr>
                                </w:pPr>
                                <w:r w:rsidRPr="002B7671">
                                  <w:rPr>
                                    <w:sz w:val="14"/>
                                    <w:szCs w:val="14"/>
                                  </w:rPr>
                                  <w:t>(1) Dữ liệu dài hạn có thể đem phân tích thống kê và (2) phân tích thống kê đã được thực hiện?</w:t>
                                </w:r>
                              </w:p>
                            </w:txbxContent>
                          </wps:txbx>
                          <wps:bodyPr rot="0" vert="horz" wrap="square" lIns="0" tIns="0" rIns="0" bIns="0" anchor="ctr" anchorCtr="0" upright="1">
                            <a:noAutofit/>
                          </wps:bodyPr>
                        </wps:wsp>
                        <wps:wsp>
                          <wps:cNvPr id="56" name="Rectangle 50"/>
                          <wps:cNvSpPr>
                            <a:spLocks noChangeArrowheads="1"/>
                          </wps:cNvSpPr>
                          <wps:spPr bwMode="auto">
                            <a:xfrm>
                              <a:off x="6438" y="2580"/>
                              <a:ext cx="981"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7A0F9CB5" w14:textId="77777777" w:rsidR="000118A3" w:rsidRPr="009B3D83" w:rsidRDefault="000118A3" w:rsidP="00E964FD">
                                <w:pPr>
                                  <w:rPr>
                                    <w:sz w:val="14"/>
                                    <w:szCs w:val="14"/>
                                  </w:rPr>
                                </w:pPr>
                                <w:r>
                                  <w:rPr>
                                    <w:sz w:val="14"/>
                                    <w:szCs w:val="14"/>
                                  </w:rPr>
                                  <w:t>Không</w:t>
                                </w:r>
                              </w:p>
                            </w:txbxContent>
                          </wps:txbx>
                          <wps:bodyPr rot="0" vert="horz" wrap="square" lIns="91440" tIns="45720" rIns="91440" bIns="45720" anchor="t" anchorCtr="0" upright="1">
                            <a:noAutofit/>
                          </wps:bodyPr>
                        </wps:wsp>
                        <wps:wsp>
                          <wps:cNvPr id="57" name="Rectangle 51"/>
                          <wps:cNvSpPr>
                            <a:spLocks noChangeArrowheads="1"/>
                          </wps:cNvSpPr>
                          <wps:spPr bwMode="auto">
                            <a:xfrm>
                              <a:off x="3249" y="6320"/>
                              <a:ext cx="1221" cy="707"/>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2C3F9999" w14:textId="77777777" w:rsidR="000118A3" w:rsidRPr="009B3D83" w:rsidRDefault="000118A3" w:rsidP="00E964FD">
                                <w:pPr>
                                  <w:rPr>
                                    <w:sz w:val="14"/>
                                    <w:szCs w:val="14"/>
                                  </w:rPr>
                                </w:pPr>
                                <w:r>
                                  <w:rPr>
                                    <w:sz w:val="14"/>
                                    <w:szCs w:val="14"/>
                                  </w:rPr>
                                  <w:t>Không cho (1) hoặc (2) hoặc cho cả hai</w:t>
                                </w:r>
                              </w:p>
                            </w:txbxContent>
                          </wps:txbx>
                          <wps:bodyPr rot="0" vert="horz" wrap="square" lIns="91440" tIns="45720" rIns="91440" bIns="45720" anchor="t" anchorCtr="0" upright="1">
                            <a:noAutofit/>
                          </wps:bodyPr>
                        </wps:wsp>
                        <wps:wsp>
                          <wps:cNvPr id="58" name="Line 52"/>
                          <wps:cNvCnPr>
                            <a:cxnSpLocks noChangeShapeType="1"/>
                          </wps:cNvCnPr>
                          <wps:spPr bwMode="auto">
                            <a:xfrm>
                              <a:off x="6293" y="4553"/>
                              <a:ext cx="72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59" name="Line 53"/>
                          <wps:cNvCnPr>
                            <a:cxnSpLocks noChangeShapeType="1"/>
                          </wps:cNvCnPr>
                          <wps:spPr bwMode="auto">
                            <a:xfrm>
                              <a:off x="7020" y="4547"/>
                              <a:ext cx="0" cy="514"/>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60" name="Rectangle 54"/>
                          <wps:cNvSpPr>
                            <a:spLocks noChangeArrowheads="1"/>
                          </wps:cNvSpPr>
                          <wps:spPr bwMode="auto">
                            <a:xfrm>
                              <a:off x="6251" y="4128"/>
                              <a:ext cx="847"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1F81CD4C" w14:textId="77777777" w:rsidR="000118A3" w:rsidRPr="009B3D83" w:rsidRDefault="000118A3" w:rsidP="00E964FD">
                                <w:pPr>
                                  <w:rPr>
                                    <w:sz w:val="14"/>
                                    <w:szCs w:val="14"/>
                                  </w:rPr>
                                </w:pPr>
                                <w:r>
                                  <w:rPr>
                                    <w:sz w:val="14"/>
                                    <w:szCs w:val="14"/>
                                  </w:rPr>
                                  <w:t>Không</w:t>
                                </w:r>
                              </w:p>
                            </w:txbxContent>
                          </wps:txbx>
                          <wps:bodyPr rot="0" vert="horz" wrap="square" lIns="91440" tIns="45720" rIns="91440" bIns="45720" anchor="b" anchorCtr="0" upright="1">
                            <a:noAutofit/>
                          </wps:bodyPr>
                        </wps:wsp>
                        <wps:wsp>
                          <wps:cNvPr id="61" name="AutoShape 55"/>
                          <wps:cNvSpPr>
                            <a:spLocks noChangeArrowheads="1"/>
                          </wps:cNvSpPr>
                          <wps:spPr bwMode="auto">
                            <a:xfrm>
                              <a:off x="5580" y="5047"/>
                              <a:ext cx="2880" cy="1800"/>
                            </a:xfrm>
                            <a:prstGeom prst="diamond">
                              <a:avLst/>
                            </a:prstGeom>
                            <a:solidFill>
                              <a:srgbClr val="FFFFFF"/>
                            </a:solidFill>
                            <a:ln w="9525">
                              <a:solidFill>
                                <a:srgbClr val="000000"/>
                              </a:solidFill>
                              <a:miter lim="800000"/>
                              <a:headEnd/>
                              <a:tailEnd/>
                            </a:ln>
                          </wps:spPr>
                          <wps:txbx>
                            <w:txbxContent>
                              <w:p w14:paraId="0C46791B" w14:textId="77777777" w:rsidR="000118A3" w:rsidRPr="002224E2" w:rsidRDefault="000118A3" w:rsidP="00E964FD">
                                <w:pPr>
                                  <w:jc w:val="center"/>
                                  <w:rPr>
                                    <w:sz w:val="14"/>
                                    <w:szCs w:val="14"/>
                                  </w:rPr>
                                </w:pPr>
                                <w:r w:rsidRPr="00454A51">
                                  <w:rPr>
                                    <w:sz w:val="14"/>
                                    <w:szCs w:val="14"/>
                                  </w:rPr>
                                  <w:t>1) Dữ liệu dài hạn có thể đem phân tích thống kê và (2) phân tích thống kê đã được thực hiện?</w:t>
                                </w:r>
                              </w:p>
                            </w:txbxContent>
                          </wps:txbx>
                          <wps:bodyPr rot="0" vert="horz" wrap="square" lIns="0" tIns="0" rIns="0" bIns="0" anchor="ctr" anchorCtr="0" upright="1">
                            <a:noAutofit/>
                          </wps:bodyPr>
                        </wps:wsp>
                        <wps:wsp>
                          <wps:cNvPr id="62" name="Line 56"/>
                          <wps:cNvCnPr>
                            <a:cxnSpLocks noChangeShapeType="1"/>
                          </wps:cNvCnPr>
                          <wps:spPr bwMode="auto">
                            <a:xfrm>
                              <a:off x="8460" y="5947"/>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63" name="Rectangle 57"/>
                          <wps:cNvSpPr>
                            <a:spLocks noChangeArrowheads="1"/>
                          </wps:cNvSpPr>
                          <wps:spPr bwMode="auto">
                            <a:xfrm>
                              <a:off x="9540" y="5587"/>
                              <a:ext cx="1800" cy="720"/>
                            </a:xfrm>
                            <a:prstGeom prst="rect">
                              <a:avLst/>
                            </a:prstGeom>
                            <a:solidFill>
                              <a:srgbClr val="FFFFFF"/>
                            </a:solidFill>
                            <a:ln w="22225">
                              <a:solidFill>
                                <a:srgbClr val="000000"/>
                              </a:solidFill>
                              <a:miter lim="800000"/>
                              <a:headEnd/>
                              <a:tailEnd/>
                            </a:ln>
                          </wps:spPr>
                          <wps:txbx>
                            <w:txbxContent>
                              <w:p w14:paraId="5DAA0C45" w14:textId="77777777" w:rsidR="000118A3" w:rsidRDefault="000118A3" w:rsidP="00E964FD">
                                <w:pPr>
                                  <w:jc w:val="center"/>
                                  <w:rPr>
                                    <w:sz w:val="14"/>
                                    <w:szCs w:val="14"/>
                                  </w:rPr>
                                </w:pPr>
                                <w:r>
                                  <w:rPr>
                                    <w:sz w:val="14"/>
                                    <w:szCs w:val="14"/>
                                  </w:rPr>
                                  <w:t>Nếu được củng cố bởi dữ liệu hỗ trợ có liên quan:</w:t>
                                </w:r>
                              </w:p>
                              <w:p w14:paraId="5FA58E54" w14:textId="77777777" w:rsidR="000118A3" w:rsidRPr="0024548D" w:rsidRDefault="000118A3" w:rsidP="00E964FD">
                                <w:pPr>
                                  <w:jc w:val="center"/>
                                  <w:rPr>
                                    <w:sz w:val="14"/>
                                    <w:szCs w:val="14"/>
                                  </w:rPr>
                                </w:pPr>
                                <w:r>
                                  <w:rPr>
                                    <w:sz w:val="14"/>
                                    <w:szCs w:val="14"/>
                                  </w:rPr>
                                  <w:t>Y = tới</w:t>
                                </w:r>
                                <w:r w:rsidRPr="0024548D">
                                  <w:rPr>
                                    <w:sz w:val="14"/>
                                    <w:szCs w:val="14"/>
                                  </w:rPr>
                                  <w:t xml:space="preserve"> X + 3 </w:t>
                                </w:r>
                                <w:r>
                                  <w:rPr>
                                    <w:sz w:val="14"/>
                                    <w:szCs w:val="14"/>
                                  </w:rPr>
                                  <w:t>tháng</w:t>
                                </w:r>
                              </w:p>
                              <w:p w14:paraId="6D520F7E" w14:textId="77777777" w:rsidR="000118A3" w:rsidRPr="0024548D" w:rsidRDefault="000118A3" w:rsidP="00E964FD">
                                <w:pPr>
                                  <w:jc w:val="center"/>
                                  <w:rPr>
                                    <w:sz w:val="14"/>
                                    <w:szCs w:val="14"/>
                                  </w:rPr>
                                </w:pPr>
                              </w:p>
                              <w:p w14:paraId="002952F5" w14:textId="77777777" w:rsidR="000118A3" w:rsidRPr="0065656A" w:rsidRDefault="000118A3" w:rsidP="00E964FD">
                                <w:pPr>
                                  <w:jc w:val="center"/>
                                  <w:rPr>
                                    <w:sz w:val="14"/>
                                    <w:szCs w:val="14"/>
                                  </w:rPr>
                                </w:pPr>
                              </w:p>
                            </w:txbxContent>
                          </wps:txbx>
                          <wps:bodyPr rot="0" vert="horz" wrap="square" lIns="91440" tIns="45720" rIns="91440" bIns="45720" anchor="t" anchorCtr="0" upright="1">
                            <a:noAutofit/>
                          </wps:bodyPr>
                        </wps:wsp>
                        <wps:wsp>
                          <wps:cNvPr id="64" name="Line 58"/>
                          <wps:cNvCnPr>
                            <a:cxnSpLocks noChangeShapeType="1"/>
                          </wps:cNvCnPr>
                          <wps:spPr bwMode="auto">
                            <a:xfrm flipH="1">
                              <a:off x="7020" y="6847"/>
                              <a:ext cx="0" cy="669"/>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65" name="Line 59"/>
                          <wps:cNvCnPr>
                            <a:cxnSpLocks noChangeShapeType="1"/>
                          </wps:cNvCnPr>
                          <wps:spPr bwMode="auto">
                            <a:xfrm>
                              <a:off x="7020" y="7529"/>
                              <a:ext cx="2490" cy="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66" name="Rectangle 60"/>
                          <wps:cNvSpPr>
                            <a:spLocks noChangeArrowheads="1"/>
                          </wps:cNvSpPr>
                          <wps:spPr bwMode="auto">
                            <a:xfrm>
                              <a:off x="9524" y="7027"/>
                              <a:ext cx="1816" cy="1014"/>
                            </a:xfrm>
                            <a:prstGeom prst="rect">
                              <a:avLst/>
                            </a:prstGeom>
                            <a:solidFill>
                              <a:srgbClr val="FFFFFF"/>
                            </a:solidFill>
                            <a:ln w="22225">
                              <a:solidFill>
                                <a:srgbClr val="000000"/>
                              </a:solidFill>
                              <a:miter lim="800000"/>
                              <a:headEnd/>
                              <a:tailEnd/>
                            </a:ln>
                          </wps:spPr>
                          <wps:txbx>
                            <w:txbxContent>
                              <w:p w14:paraId="211DAC1E" w14:textId="77777777" w:rsidR="000118A3" w:rsidRPr="0065656A" w:rsidRDefault="000118A3" w:rsidP="0043351A">
                                <w:pPr>
                                  <w:jc w:val="center"/>
                                  <w:rPr>
                                    <w:sz w:val="14"/>
                                    <w:szCs w:val="14"/>
                                  </w:rPr>
                                </w:pPr>
                                <w:r>
                                  <w:rPr>
                                    <w:sz w:val="14"/>
                                    <w:szCs w:val="14"/>
                                  </w:rPr>
                                  <w:t>Nếu được củng cố bởi phân tích thống kê và dữ liệu hỗ trợ có liên quan</w:t>
                                </w:r>
                                <w:r w:rsidRPr="0024548D">
                                  <w:rPr>
                                    <w:sz w:val="14"/>
                                    <w:szCs w:val="14"/>
                                  </w:rPr>
                                  <w:t xml:space="preserve">: </w:t>
                                </w:r>
                                <w:r>
                                  <w:rPr>
                                    <w:sz w:val="14"/>
                                    <w:szCs w:val="14"/>
                                  </w:rPr>
                                  <w:br/>
                                </w:r>
                                <w:r w:rsidRPr="0024548D">
                                  <w:rPr>
                                    <w:sz w:val="14"/>
                                    <w:szCs w:val="14"/>
                                  </w:rPr>
                                  <w:t xml:space="preserve">Y = </w:t>
                                </w:r>
                                <w:r>
                                  <w:rPr>
                                    <w:sz w:val="14"/>
                                    <w:szCs w:val="14"/>
                                  </w:rPr>
                                  <w:t>tới 1,</w:t>
                                </w:r>
                                <w:r w:rsidRPr="0024548D">
                                  <w:rPr>
                                    <w:sz w:val="14"/>
                                    <w:szCs w:val="14"/>
                                  </w:rPr>
                                  <w:t xml:space="preserve">5X, </w:t>
                                </w:r>
                                <w:r>
                                  <w:rPr>
                                    <w:sz w:val="14"/>
                                    <w:szCs w:val="14"/>
                                  </w:rPr>
                                  <w:t>nhưng không quá X + 6 tháng</w:t>
                                </w:r>
                              </w:p>
                            </w:txbxContent>
                          </wps:txbx>
                          <wps:bodyPr rot="0" vert="horz" wrap="square" lIns="91440" tIns="45720" rIns="91440" bIns="45720" anchor="t" anchorCtr="0" upright="1">
                            <a:noAutofit/>
                          </wps:bodyPr>
                        </wps:wsp>
                        <wps:wsp>
                          <wps:cNvPr id="67" name="Rectangle 61"/>
                          <wps:cNvSpPr>
                            <a:spLocks noChangeArrowheads="1"/>
                          </wps:cNvSpPr>
                          <wps:spPr bwMode="auto">
                            <a:xfrm>
                              <a:off x="4462" y="1316"/>
                              <a:ext cx="540" cy="27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3EB47502" w14:textId="77777777" w:rsidR="000118A3" w:rsidRPr="009B3D83" w:rsidRDefault="000118A3" w:rsidP="00454A51">
                                <w:pPr>
                                  <w:jc w:val="right"/>
                                  <w:rPr>
                                    <w:sz w:val="14"/>
                                    <w:szCs w:val="14"/>
                                  </w:rPr>
                                </w:pPr>
                                <w:r>
                                  <w:rPr>
                                    <w:sz w:val="14"/>
                                    <w:szCs w:val="14"/>
                                  </w:rPr>
                                  <w:t>Có</w:t>
                                </w:r>
                              </w:p>
                            </w:txbxContent>
                          </wps:txbx>
                          <wps:bodyPr rot="0" vert="horz" wrap="square" lIns="91440" tIns="45720" rIns="91440" bIns="45720" anchor="t" anchorCtr="0" upright="1">
                            <a:noAutofit/>
                          </wps:bodyPr>
                        </wps:wsp>
                        <wps:wsp>
                          <wps:cNvPr id="68" name="Line 62"/>
                          <wps:cNvCnPr>
                            <a:cxnSpLocks noChangeShapeType="1"/>
                          </wps:cNvCnPr>
                          <wps:spPr bwMode="auto">
                            <a:xfrm>
                              <a:off x="1980" y="10267"/>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69" name="Line 63"/>
                          <wps:cNvCnPr>
                            <a:cxnSpLocks noChangeShapeType="1"/>
                          </wps:cNvCnPr>
                          <wps:spPr bwMode="auto">
                            <a:xfrm>
                              <a:off x="5220" y="10267"/>
                              <a:ext cx="0" cy="216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70" name="AutoShape 64"/>
                          <wps:cNvSpPr>
                            <a:spLocks noChangeArrowheads="1"/>
                          </wps:cNvSpPr>
                          <wps:spPr bwMode="auto">
                            <a:xfrm>
                              <a:off x="1080" y="11167"/>
                              <a:ext cx="1800" cy="720"/>
                            </a:xfrm>
                            <a:prstGeom prst="roundRect">
                              <a:avLst>
                                <a:gd name="adj" fmla="val 16667"/>
                              </a:avLst>
                            </a:prstGeom>
                            <a:solidFill>
                              <a:srgbClr val="FFFFFF"/>
                            </a:solidFill>
                            <a:ln w="19050">
                              <a:solidFill>
                                <a:srgbClr val="000000"/>
                              </a:solidFill>
                              <a:round/>
                              <a:headEnd/>
                              <a:tailEnd/>
                            </a:ln>
                          </wps:spPr>
                          <wps:txbx>
                            <w:txbxContent>
                              <w:p w14:paraId="20D5576C" w14:textId="77777777" w:rsidR="000118A3" w:rsidRPr="0024548D" w:rsidRDefault="000118A3" w:rsidP="00E964FD">
                                <w:pPr>
                                  <w:jc w:val="center"/>
                                  <w:rPr>
                                    <w:sz w:val="14"/>
                                    <w:szCs w:val="14"/>
                                  </w:rPr>
                                </w:pPr>
                                <w:r>
                                  <w:rPr>
                                    <w:sz w:val="14"/>
                                    <w:szCs w:val="14"/>
                                  </w:rPr>
                                  <w:t>Phân tích thống kê thông thường là không cần thiết</w:t>
                                </w:r>
                              </w:p>
                              <w:p w14:paraId="338795D7" w14:textId="77777777" w:rsidR="000118A3" w:rsidRPr="0024521F" w:rsidRDefault="000118A3" w:rsidP="00E964FD">
                                <w:pPr>
                                  <w:jc w:val="center"/>
                                  <w:rPr>
                                    <w:sz w:val="14"/>
                                    <w:szCs w:val="14"/>
                                  </w:rPr>
                                </w:pPr>
                              </w:p>
                            </w:txbxContent>
                          </wps:txbx>
                          <wps:bodyPr rot="0" vert="horz" wrap="square" lIns="91440" tIns="45720" rIns="91440" bIns="45720" anchor="t" anchorCtr="0" upright="1">
                            <a:noAutofit/>
                          </wps:bodyPr>
                        </wps:wsp>
                        <wps:wsp>
                          <wps:cNvPr id="71" name="Line 65"/>
                          <wps:cNvCnPr>
                            <a:cxnSpLocks noChangeShapeType="1"/>
                          </wps:cNvCnPr>
                          <wps:spPr bwMode="auto">
                            <a:xfrm>
                              <a:off x="1980" y="11887"/>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72" name="Rectangle 66"/>
                          <wps:cNvSpPr>
                            <a:spLocks noChangeArrowheads="1"/>
                          </wps:cNvSpPr>
                          <wps:spPr bwMode="auto">
                            <a:xfrm>
                              <a:off x="900" y="12427"/>
                              <a:ext cx="2160" cy="1293"/>
                            </a:xfrm>
                            <a:prstGeom prst="rect">
                              <a:avLst/>
                            </a:prstGeom>
                            <a:solidFill>
                              <a:srgbClr val="FFFFFF"/>
                            </a:solidFill>
                            <a:ln w="22225">
                              <a:solidFill>
                                <a:srgbClr val="000000"/>
                              </a:solidFill>
                              <a:miter lim="800000"/>
                              <a:headEnd/>
                              <a:tailEnd/>
                            </a:ln>
                          </wps:spPr>
                          <wps:txbx>
                            <w:txbxContent>
                              <w:p w14:paraId="6060CF90" w14:textId="77777777" w:rsidR="000118A3" w:rsidRPr="0024548D" w:rsidRDefault="000118A3" w:rsidP="0043351A">
                                <w:pPr>
                                  <w:jc w:val="center"/>
                                  <w:rPr>
                                    <w:sz w:val="14"/>
                                    <w:szCs w:val="14"/>
                                  </w:rPr>
                                </w:pPr>
                                <w:r w:rsidRPr="0024548D">
                                  <w:rPr>
                                    <w:sz w:val="14"/>
                                    <w:szCs w:val="14"/>
                                  </w:rPr>
                                  <w:t>Y</w:t>
                                </w:r>
                                <w:r>
                                  <w:rPr>
                                    <w:sz w:val="14"/>
                                    <w:szCs w:val="14"/>
                                  </w:rPr>
                                  <w:t xml:space="preserve"> </w:t>
                                </w:r>
                                <w:r w:rsidRPr="0024548D">
                                  <w:rPr>
                                    <w:sz w:val="14"/>
                                    <w:szCs w:val="14"/>
                                  </w:rPr>
                                  <w:t xml:space="preserve">= </w:t>
                                </w:r>
                                <w:r>
                                  <w:rPr>
                                    <w:sz w:val="14"/>
                                    <w:szCs w:val="14"/>
                                  </w:rPr>
                                  <w:t>tới</w:t>
                                </w:r>
                                <w:r w:rsidRPr="0024548D">
                                  <w:rPr>
                                    <w:sz w:val="14"/>
                                    <w:szCs w:val="14"/>
                                  </w:rPr>
                                  <w:t xml:space="preserve"> 2X</w:t>
                                </w:r>
                                <w:r>
                                  <w:rPr>
                                    <w:sz w:val="14"/>
                                    <w:szCs w:val="14"/>
                                  </w:rPr>
                                  <w:t>, nhưng không quá</w:t>
                                </w:r>
                                <w:r w:rsidRPr="0024548D">
                                  <w:rPr>
                                    <w:sz w:val="14"/>
                                    <w:szCs w:val="14"/>
                                  </w:rPr>
                                  <w:t xml:space="preserve"> </w:t>
                                </w:r>
                                <w:r>
                                  <w:rPr>
                                    <w:sz w:val="14"/>
                                    <w:szCs w:val="14"/>
                                  </w:rPr>
                                  <w:br/>
                                </w:r>
                                <w:r w:rsidRPr="0024548D">
                                  <w:rPr>
                                    <w:sz w:val="14"/>
                                    <w:szCs w:val="14"/>
                                  </w:rPr>
                                  <w:t xml:space="preserve">X + 12 </w:t>
                                </w:r>
                                <w:r>
                                  <w:rPr>
                                    <w:sz w:val="14"/>
                                    <w:szCs w:val="14"/>
                                  </w:rPr>
                                  <w:t>tháng</w:t>
                                </w:r>
                                <w:r w:rsidRPr="0024548D">
                                  <w:rPr>
                                    <w:sz w:val="14"/>
                                    <w:szCs w:val="14"/>
                                  </w:rPr>
                                  <w:t>;</w:t>
                                </w:r>
                              </w:p>
                              <w:p w14:paraId="7D07C184" w14:textId="77777777" w:rsidR="000118A3" w:rsidRPr="0024548D" w:rsidRDefault="000118A3" w:rsidP="00E964FD">
                                <w:pPr>
                                  <w:jc w:val="center"/>
                                  <w:rPr>
                                    <w:sz w:val="14"/>
                                    <w:szCs w:val="14"/>
                                  </w:rPr>
                                </w:pPr>
                                <w:r>
                                  <w:rPr>
                                    <w:sz w:val="14"/>
                                    <w:szCs w:val="14"/>
                                  </w:rPr>
                                  <w:t>hoặc nếu bảo quản trong tủ lạnh</w:t>
                                </w:r>
                                <w:r w:rsidRPr="0024548D">
                                  <w:rPr>
                                    <w:sz w:val="14"/>
                                    <w:szCs w:val="14"/>
                                  </w:rPr>
                                  <w:t>,</w:t>
                                </w:r>
                              </w:p>
                              <w:p w14:paraId="2D97EEF9" w14:textId="77777777" w:rsidR="000118A3" w:rsidRPr="0024521F" w:rsidRDefault="000118A3" w:rsidP="0043351A">
                                <w:pPr>
                                  <w:jc w:val="center"/>
                                  <w:rPr>
                                    <w:sz w:val="14"/>
                                    <w:szCs w:val="14"/>
                                  </w:rPr>
                                </w:pPr>
                                <w:r w:rsidRPr="0024548D">
                                  <w:rPr>
                                    <w:sz w:val="14"/>
                                    <w:szCs w:val="14"/>
                                  </w:rPr>
                                  <w:t>Y</w:t>
                                </w:r>
                                <w:r>
                                  <w:rPr>
                                    <w:sz w:val="14"/>
                                    <w:szCs w:val="14"/>
                                  </w:rPr>
                                  <w:t xml:space="preserve"> </w:t>
                                </w:r>
                                <w:r w:rsidRPr="0024548D">
                                  <w:rPr>
                                    <w:sz w:val="14"/>
                                    <w:szCs w:val="14"/>
                                  </w:rPr>
                                  <w:t xml:space="preserve">= </w:t>
                                </w:r>
                                <w:r>
                                  <w:rPr>
                                    <w:sz w:val="14"/>
                                    <w:szCs w:val="14"/>
                                  </w:rPr>
                                  <w:t>tới 1,</w:t>
                                </w:r>
                                <w:r w:rsidRPr="0024548D">
                                  <w:rPr>
                                    <w:sz w:val="14"/>
                                    <w:szCs w:val="14"/>
                                  </w:rPr>
                                  <w:t xml:space="preserve">5X, </w:t>
                                </w:r>
                                <w:r>
                                  <w:rPr>
                                    <w:sz w:val="14"/>
                                    <w:szCs w:val="14"/>
                                  </w:rPr>
                                  <w:t>nhưng không quá X + 6 tháng</w:t>
                                </w:r>
                              </w:p>
                            </w:txbxContent>
                          </wps:txbx>
                          <wps:bodyPr rot="0" vert="horz" wrap="square" lIns="91440" tIns="45720" rIns="91440" bIns="45720" anchor="ctr" anchorCtr="0" upright="1">
                            <a:noAutofit/>
                          </wps:bodyPr>
                        </wps:wsp>
                        <wps:wsp>
                          <wps:cNvPr id="73" name="Rectangle 67"/>
                          <wps:cNvSpPr>
                            <a:spLocks noChangeArrowheads="1"/>
                          </wps:cNvSpPr>
                          <wps:spPr bwMode="auto">
                            <a:xfrm>
                              <a:off x="4140" y="12427"/>
                              <a:ext cx="2160" cy="1292"/>
                            </a:xfrm>
                            <a:prstGeom prst="rect">
                              <a:avLst/>
                            </a:prstGeom>
                            <a:solidFill>
                              <a:srgbClr val="FFFFFF"/>
                            </a:solidFill>
                            <a:ln w="22225">
                              <a:solidFill>
                                <a:srgbClr val="000000"/>
                              </a:solidFill>
                              <a:miter lim="800000"/>
                              <a:headEnd/>
                              <a:tailEnd/>
                            </a:ln>
                          </wps:spPr>
                          <wps:txbx>
                            <w:txbxContent>
                              <w:p w14:paraId="752BF0B2" w14:textId="77777777" w:rsidR="000118A3" w:rsidRPr="0024548D" w:rsidRDefault="000118A3" w:rsidP="0043351A">
                                <w:pPr>
                                  <w:jc w:val="center"/>
                                  <w:rPr>
                                    <w:sz w:val="14"/>
                                    <w:szCs w:val="14"/>
                                  </w:rPr>
                                </w:pPr>
                                <w:r>
                                  <w:rPr>
                                    <w:sz w:val="14"/>
                                    <w:szCs w:val="14"/>
                                  </w:rPr>
                                  <w:t>Nếu được củng cố bởi phân tích thống kê và dữ liệu hỗ trợ có liên quan</w:t>
                                </w:r>
                                <w:r w:rsidRPr="0024548D">
                                  <w:rPr>
                                    <w:sz w:val="14"/>
                                    <w:szCs w:val="14"/>
                                  </w:rPr>
                                  <w:t>: Y</w:t>
                                </w:r>
                                <w:r>
                                  <w:rPr>
                                    <w:sz w:val="14"/>
                                    <w:szCs w:val="14"/>
                                  </w:rPr>
                                  <w:t xml:space="preserve"> </w:t>
                                </w:r>
                                <w:r w:rsidRPr="0024548D">
                                  <w:rPr>
                                    <w:sz w:val="14"/>
                                    <w:szCs w:val="14"/>
                                  </w:rPr>
                                  <w:t xml:space="preserve">= </w:t>
                                </w:r>
                                <w:r>
                                  <w:rPr>
                                    <w:sz w:val="14"/>
                                    <w:szCs w:val="14"/>
                                  </w:rPr>
                                  <w:t>tới</w:t>
                                </w:r>
                                <w:r w:rsidRPr="0024548D">
                                  <w:rPr>
                                    <w:sz w:val="14"/>
                                    <w:szCs w:val="14"/>
                                  </w:rPr>
                                  <w:t xml:space="preserve"> 2X</w:t>
                                </w:r>
                                <w:r>
                                  <w:rPr>
                                    <w:sz w:val="14"/>
                                    <w:szCs w:val="14"/>
                                  </w:rPr>
                                  <w:t>, nhưng không quá</w:t>
                                </w:r>
                                <w:r w:rsidRPr="0024548D">
                                  <w:rPr>
                                    <w:sz w:val="14"/>
                                    <w:szCs w:val="14"/>
                                  </w:rPr>
                                  <w:t xml:space="preserve"> X + 12 </w:t>
                                </w:r>
                                <w:r>
                                  <w:rPr>
                                    <w:sz w:val="14"/>
                                    <w:szCs w:val="14"/>
                                  </w:rPr>
                                  <w:t>tháng</w:t>
                                </w:r>
                                <w:r w:rsidRPr="0024548D">
                                  <w:rPr>
                                    <w:sz w:val="14"/>
                                    <w:szCs w:val="14"/>
                                  </w:rPr>
                                  <w:t>;</w:t>
                                </w:r>
                              </w:p>
                              <w:p w14:paraId="31BDD3BA" w14:textId="77777777" w:rsidR="000118A3" w:rsidRPr="0024548D" w:rsidRDefault="000118A3" w:rsidP="0043351A">
                                <w:pPr>
                                  <w:jc w:val="center"/>
                                  <w:rPr>
                                    <w:sz w:val="14"/>
                                    <w:szCs w:val="14"/>
                                  </w:rPr>
                                </w:pPr>
                                <w:r>
                                  <w:rPr>
                                    <w:sz w:val="14"/>
                                    <w:szCs w:val="14"/>
                                  </w:rPr>
                                  <w:t>hoặc nếu bảo quản trong tủ lạnh</w:t>
                                </w:r>
                                <w:r w:rsidRPr="0024548D">
                                  <w:rPr>
                                    <w:sz w:val="14"/>
                                    <w:szCs w:val="14"/>
                                  </w:rPr>
                                  <w:t>,</w:t>
                                </w:r>
                              </w:p>
                              <w:p w14:paraId="5A70522C" w14:textId="77777777" w:rsidR="000118A3" w:rsidRPr="0065656A" w:rsidRDefault="000118A3" w:rsidP="0043351A">
                                <w:pPr>
                                  <w:jc w:val="center"/>
                                  <w:rPr>
                                    <w:sz w:val="14"/>
                                    <w:szCs w:val="14"/>
                                  </w:rPr>
                                </w:pPr>
                                <w:r w:rsidRPr="0024548D">
                                  <w:rPr>
                                    <w:sz w:val="14"/>
                                    <w:szCs w:val="14"/>
                                  </w:rPr>
                                  <w:t>Y</w:t>
                                </w:r>
                                <w:r>
                                  <w:rPr>
                                    <w:sz w:val="14"/>
                                    <w:szCs w:val="14"/>
                                  </w:rPr>
                                  <w:t xml:space="preserve"> </w:t>
                                </w:r>
                                <w:r w:rsidRPr="0024548D">
                                  <w:rPr>
                                    <w:sz w:val="14"/>
                                    <w:szCs w:val="14"/>
                                  </w:rPr>
                                  <w:t xml:space="preserve">= </w:t>
                                </w:r>
                                <w:r>
                                  <w:rPr>
                                    <w:sz w:val="14"/>
                                    <w:szCs w:val="14"/>
                                  </w:rPr>
                                  <w:t>tới 1,</w:t>
                                </w:r>
                                <w:r w:rsidRPr="0024548D">
                                  <w:rPr>
                                    <w:sz w:val="14"/>
                                    <w:szCs w:val="14"/>
                                  </w:rPr>
                                  <w:t xml:space="preserve">5X, </w:t>
                                </w:r>
                                <w:r>
                                  <w:rPr>
                                    <w:sz w:val="14"/>
                                    <w:szCs w:val="14"/>
                                  </w:rPr>
                                  <w:t>nhưng không quá X + 6 tháng</w:t>
                                </w:r>
                              </w:p>
                              <w:p w14:paraId="220D4664" w14:textId="77777777" w:rsidR="000118A3" w:rsidRPr="0024521F" w:rsidRDefault="000118A3" w:rsidP="0043351A">
                                <w:pPr>
                                  <w:jc w:val="center"/>
                                  <w:rPr>
                                    <w:sz w:val="14"/>
                                    <w:szCs w:val="14"/>
                                  </w:rPr>
                                </w:pPr>
                              </w:p>
                              <w:p w14:paraId="72522D16" w14:textId="77777777" w:rsidR="000118A3" w:rsidRPr="0048511B" w:rsidRDefault="000118A3" w:rsidP="0043351A">
                                <w:pPr>
                                  <w:jc w:val="center"/>
                                  <w:rPr>
                                    <w:sz w:val="14"/>
                                    <w:szCs w:val="14"/>
                                  </w:rPr>
                                </w:pPr>
                              </w:p>
                            </w:txbxContent>
                          </wps:txbx>
                          <wps:bodyPr rot="0" vert="horz" wrap="square" lIns="91440" tIns="45720" rIns="91440" bIns="45720" anchor="t" anchorCtr="0" upright="1">
                            <a:noAutofit/>
                          </wps:bodyPr>
                        </wps:wsp>
                        <wps:wsp>
                          <wps:cNvPr id="74" name="Line 68"/>
                          <wps:cNvCnPr>
                            <a:cxnSpLocks noChangeShapeType="1"/>
                          </wps:cNvCnPr>
                          <wps:spPr bwMode="auto">
                            <a:xfrm>
                              <a:off x="6493" y="9382"/>
                              <a:ext cx="12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75" name="Rectangle 69"/>
                          <wps:cNvSpPr>
                            <a:spLocks noChangeArrowheads="1"/>
                          </wps:cNvSpPr>
                          <wps:spPr bwMode="auto">
                            <a:xfrm>
                              <a:off x="6660" y="12427"/>
                              <a:ext cx="2160" cy="1293"/>
                            </a:xfrm>
                            <a:prstGeom prst="rect">
                              <a:avLst/>
                            </a:prstGeom>
                            <a:solidFill>
                              <a:srgbClr val="FFFFFF"/>
                            </a:solidFill>
                            <a:ln w="22225">
                              <a:solidFill>
                                <a:srgbClr val="000000"/>
                              </a:solidFill>
                              <a:miter lim="800000"/>
                              <a:headEnd/>
                              <a:tailEnd/>
                            </a:ln>
                          </wps:spPr>
                          <wps:txbx>
                            <w:txbxContent>
                              <w:p w14:paraId="5B1D6B76" w14:textId="77777777" w:rsidR="000118A3" w:rsidRPr="0024548D" w:rsidRDefault="000118A3" w:rsidP="0043351A">
                                <w:pPr>
                                  <w:jc w:val="center"/>
                                  <w:rPr>
                                    <w:sz w:val="14"/>
                                    <w:szCs w:val="14"/>
                                  </w:rPr>
                                </w:pPr>
                                <w:r>
                                  <w:rPr>
                                    <w:sz w:val="14"/>
                                    <w:szCs w:val="14"/>
                                  </w:rPr>
                                  <w:t>Nếu được củng cố bởi dữ liệu hỗ trợ có liên quan</w:t>
                                </w:r>
                                <w:r w:rsidRPr="0024548D">
                                  <w:rPr>
                                    <w:sz w:val="14"/>
                                    <w:szCs w:val="14"/>
                                  </w:rPr>
                                  <w:t xml:space="preserve">: </w:t>
                                </w:r>
                                <w:r>
                                  <w:rPr>
                                    <w:sz w:val="14"/>
                                    <w:szCs w:val="14"/>
                                  </w:rPr>
                                  <w:br/>
                                </w:r>
                                <w:r w:rsidRPr="0024548D">
                                  <w:rPr>
                                    <w:sz w:val="14"/>
                                    <w:szCs w:val="14"/>
                                  </w:rPr>
                                  <w:t>Y</w:t>
                                </w:r>
                                <w:r>
                                  <w:rPr>
                                    <w:sz w:val="14"/>
                                    <w:szCs w:val="14"/>
                                  </w:rPr>
                                  <w:t xml:space="preserve"> </w:t>
                                </w:r>
                                <w:r w:rsidRPr="0024548D">
                                  <w:rPr>
                                    <w:sz w:val="14"/>
                                    <w:szCs w:val="14"/>
                                  </w:rPr>
                                  <w:t xml:space="preserve">= </w:t>
                                </w:r>
                                <w:r>
                                  <w:rPr>
                                    <w:sz w:val="14"/>
                                    <w:szCs w:val="14"/>
                                  </w:rPr>
                                  <w:t>tới</w:t>
                                </w:r>
                                <w:r w:rsidRPr="0024548D">
                                  <w:rPr>
                                    <w:sz w:val="14"/>
                                    <w:szCs w:val="14"/>
                                  </w:rPr>
                                  <w:t xml:space="preserve"> </w:t>
                                </w:r>
                                <w:r>
                                  <w:rPr>
                                    <w:sz w:val="14"/>
                                    <w:szCs w:val="14"/>
                                  </w:rPr>
                                  <w:t>1,5</w:t>
                                </w:r>
                                <w:r w:rsidRPr="0024548D">
                                  <w:rPr>
                                    <w:sz w:val="14"/>
                                    <w:szCs w:val="14"/>
                                  </w:rPr>
                                  <w:t>X</w:t>
                                </w:r>
                                <w:r>
                                  <w:rPr>
                                    <w:sz w:val="14"/>
                                    <w:szCs w:val="14"/>
                                  </w:rPr>
                                  <w:t>, nhưng không quá X + 6</w:t>
                                </w:r>
                                <w:r w:rsidRPr="0024548D">
                                  <w:rPr>
                                    <w:sz w:val="14"/>
                                    <w:szCs w:val="14"/>
                                  </w:rPr>
                                  <w:t xml:space="preserve"> </w:t>
                                </w:r>
                                <w:r>
                                  <w:rPr>
                                    <w:sz w:val="14"/>
                                    <w:szCs w:val="14"/>
                                  </w:rPr>
                                  <w:t>tháng</w:t>
                                </w:r>
                                <w:r w:rsidRPr="0024548D">
                                  <w:rPr>
                                    <w:sz w:val="14"/>
                                    <w:szCs w:val="14"/>
                                  </w:rPr>
                                  <w:t>;</w:t>
                                </w:r>
                              </w:p>
                              <w:p w14:paraId="12B069BB" w14:textId="77777777" w:rsidR="000118A3" w:rsidRPr="0024548D" w:rsidRDefault="000118A3" w:rsidP="0043351A">
                                <w:pPr>
                                  <w:jc w:val="center"/>
                                  <w:rPr>
                                    <w:sz w:val="14"/>
                                    <w:szCs w:val="14"/>
                                  </w:rPr>
                                </w:pPr>
                                <w:r>
                                  <w:rPr>
                                    <w:sz w:val="14"/>
                                    <w:szCs w:val="14"/>
                                  </w:rPr>
                                  <w:t>hoặc nếu bảo quản trong tủ lạnh</w:t>
                                </w:r>
                                <w:r w:rsidRPr="0024548D">
                                  <w:rPr>
                                    <w:sz w:val="14"/>
                                    <w:szCs w:val="14"/>
                                  </w:rPr>
                                  <w:t>,</w:t>
                                </w:r>
                              </w:p>
                              <w:p w14:paraId="14D4F8F0" w14:textId="77777777" w:rsidR="000118A3" w:rsidRPr="00E80209" w:rsidRDefault="000118A3" w:rsidP="00E964FD">
                                <w:pPr>
                                  <w:jc w:val="center"/>
                                  <w:rPr>
                                    <w:sz w:val="14"/>
                                    <w:szCs w:val="14"/>
                                  </w:rPr>
                                </w:pPr>
                                <w:r w:rsidRPr="0024548D">
                                  <w:rPr>
                                    <w:sz w:val="14"/>
                                    <w:szCs w:val="14"/>
                                  </w:rPr>
                                  <w:t>Y</w:t>
                                </w:r>
                                <w:r>
                                  <w:rPr>
                                    <w:sz w:val="14"/>
                                    <w:szCs w:val="14"/>
                                  </w:rPr>
                                  <w:t xml:space="preserve"> </w:t>
                                </w:r>
                                <w:r w:rsidRPr="0024548D">
                                  <w:rPr>
                                    <w:sz w:val="14"/>
                                    <w:szCs w:val="14"/>
                                  </w:rPr>
                                  <w:t xml:space="preserve">= </w:t>
                                </w:r>
                                <w:r>
                                  <w:rPr>
                                    <w:sz w:val="14"/>
                                    <w:szCs w:val="14"/>
                                  </w:rPr>
                                  <w:t>tới X + 3 tháng</w:t>
                                </w:r>
                              </w:p>
                            </w:txbxContent>
                          </wps:txbx>
                          <wps:bodyPr rot="0" vert="horz" wrap="square" lIns="91440" tIns="45720" rIns="91440" bIns="45720" anchor="ctr" anchorCtr="0" upright="1">
                            <a:noAutofit/>
                          </wps:bodyPr>
                        </wps:wsp>
                        <wps:wsp>
                          <wps:cNvPr id="76" name="Rectangle 70"/>
                          <wps:cNvSpPr>
                            <a:spLocks noChangeArrowheads="1"/>
                          </wps:cNvSpPr>
                          <wps:spPr bwMode="auto">
                            <a:xfrm>
                              <a:off x="8460" y="10627"/>
                              <a:ext cx="2700" cy="92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53E01F9C" w14:textId="77777777" w:rsidR="000118A3" w:rsidRDefault="000118A3" w:rsidP="00E964FD">
                                <w:pPr>
                                  <w:rPr>
                                    <w:sz w:val="14"/>
                                    <w:szCs w:val="14"/>
                                  </w:rPr>
                                </w:pPr>
                                <w:r>
                                  <w:rPr>
                                    <w:sz w:val="14"/>
                                    <w:szCs w:val="14"/>
                                  </w:rPr>
                                  <w:t>Y  = Tuổi thọ đề xuất</w:t>
                                </w:r>
                              </w:p>
                              <w:p w14:paraId="5829836E" w14:textId="77777777" w:rsidR="000118A3" w:rsidRPr="009B3D83" w:rsidRDefault="000118A3" w:rsidP="00E964FD">
                                <w:pPr>
                                  <w:rPr>
                                    <w:sz w:val="14"/>
                                    <w:szCs w:val="14"/>
                                  </w:rPr>
                                </w:pPr>
                                <w:r w:rsidRPr="009B3D83">
                                  <w:rPr>
                                    <w:sz w:val="14"/>
                                    <w:szCs w:val="14"/>
                                  </w:rPr>
                                  <w:t xml:space="preserve"> </w:t>
                                </w:r>
                                <w:r>
                                  <w:rPr>
                                    <w:sz w:val="14"/>
                                    <w:szCs w:val="14"/>
                                  </w:rPr>
                                  <w:t>X = Khoảng thời gian của dữ liệu thực</w:t>
                                </w:r>
                              </w:p>
                            </w:txbxContent>
                          </wps:txbx>
                          <wps:bodyPr rot="0" vert="horz" wrap="square" lIns="91440" tIns="45720" rIns="91440" bIns="45720" anchor="t" anchorCtr="0" upright="1">
                            <a:noAutofit/>
                          </wps:bodyPr>
                        </wps:wsp>
                        <wps:wsp>
                          <wps:cNvPr id="77" name="Rectangle 71"/>
                          <wps:cNvSpPr>
                            <a:spLocks noChangeArrowheads="1"/>
                          </wps:cNvSpPr>
                          <wps:spPr bwMode="auto">
                            <a:xfrm>
                              <a:off x="5275" y="10301"/>
                              <a:ext cx="108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6B897D17" w14:textId="77777777" w:rsidR="000118A3" w:rsidRPr="009B3D83" w:rsidRDefault="000118A3" w:rsidP="006E5407">
                                <w:r>
                                  <w:rPr>
                                    <w:sz w:val="14"/>
                                    <w:szCs w:val="14"/>
                                  </w:rPr>
                                  <w:t>Có cho cả hai</w:t>
                                </w:r>
                              </w:p>
                              <w:p w14:paraId="1490C72E" w14:textId="77777777" w:rsidR="000118A3" w:rsidRPr="009B3D83" w:rsidRDefault="000118A3" w:rsidP="00E964FD"/>
                            </w:txbxContent>
                          </wps:txbx>
                          <wps:bodyPr rot="0" vert="horz" wrap="square" lIns="91440" tIns="45720" rIns="91440" bIns="45720" anchor="t" anchorCtr="0" upright="1">
                            <a:noAutofit/>
                          </wps:bodyPr>
                        </wps:wsp>
                        <wps:wsp>
                          <wps:cNvPr id="78" name="Rectangle 72"/>
                          <wps:cNvSpPr>
                            <a:spLocks noChangeArrowheads="1"/>
                          </wps:cNvSpPr>
                          <wps:spPr bwMode="auto">
                            <a:xfrm>
                              <a:off x="2060" y="10301"/>
                              <a:ext cx="108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5D8CE0C3" w14:textId="77777777" w:rsidR="000118A3" w:rsidRPr="009B3D83" w:rsidRDefault="000118A3" w:rsidP="006E5407">
                                <w:r>
                                  <w:rPr>
                                    <w:sz w:val="14"/>
                                    <w:szCs w:val="14"/>
                                  </w:rPr>
                                  <w:t>Có cho cả hai</w:t>
                                </w:r>
                              </w:p>
                              <w:p w14:paraId="00977023" w14:textId="77777777" w:rsidR="000118A3" w:rsidRPr="009B3D83" w:rsidRDefault="000118A3" w:rsidP="00E964FD"/>
                            </w:txbxContent>
                          </wps:txbx>
                          <wps:bodyPr rot="0" vert="horz" wrap="square" lIns="91440" tIns="45720" rIns="91440" bIns="45720" anchor="t" anchorCtr="0" upright="1">
                            <a:noAutofit/>
                          </wps:bodyPr>
                        </wps:wsp>
                        <wps:wsp>
                          <wps:cNvPr id="79" name="Line 73"/>
                          <wps:cNvCnPr>
                            <a:cxnSpLocks noChangeShapeType="1"/>
                          </wps:cNvCnPr>
                          <wps:spPr bwMode="auto">
                            <a:xfrm>
                              <a:off x="3240" y="9382"/>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80" name="Line 74"/>
                          <wps:cNvCnPr>
                            <a:cxnSpLocks noChangeShapeType="1"/>
                          </wps:cNvCnPr>
                          <wps:spPr bwMode="auto">
                            <a:xfrm>
                              <a:off x="7740" y="9367"/>
                              <a:ext cx="0" cy="306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81" name="Line 75"/>
                          <wps:cNvCnPr>
                            <a:cxnSpLocks noChangeShapeType="1"/>
                          </wps:cNvCnPr>
                          <wps:spPr bwMode="auto">
                            <a:xfrm>
                              <a:off x="1980" y="7862"/>
                              <a:ext cx="0" cy="605"/>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82" name="Line 76"/>
                          <wps:cNvCnPr>
                            <a:cxnSpLocks noChangeShapeType="1"/>
                          </wps:cNvCnPr>
                          <wps:spPr bwMode="auto">
                            <a:xfrm>
                              <a:off x="3221" y="6979"/>
                              <a:ext cx="2007"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wps:wsp>
                          <wps:cNvPr id="84" name="Rectangle 78"/>
                          <wps:cNvSpPr>
                            <a:spLocks noChangeArrowheads="1"/>
                          </wps:cNvSpPr>
                          <wps:spPr bwMode="auto">
                            <a:xfrm>
                              <a:off x="2085" y="5587"/>
                              <a:ext cx="1066"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6CDFFD35" w14:textId="77777777" w:rsidR="000118A3" w:rsidRPr="009B3D83" w:rsidRDefault="000118A3" w:rsidP="00E964FD">
                                <w:pPr>
                                  <w:rPr>
                                    <w:sz w:val="14"/>
                                    <w:szCs w:val="14"/>
                                  </w:rPr>
                                </w:pPr>
                                <w:r>
                                  <w:rPr>
                                    <w:sz w:val="14"/>
                                    <w:szCs w:val="14"/>
                                  </w:rPr>
                                  <w:t>Không</w:t>
                                </w:r>
                              </w:p>
                            </w:txbxContent>
                          </wps:txbx>
                          <wps:bodyPr rot="0" vert="horz" wrap="square" lIns="91440" tIns="45720" rIns="91440" bIns="45720" anchor="t" anchorCtr="0" upright="1">
                            <a:noAutofit/>
                          </wps:bodyPr>
                        </wps:wsp>
                        <wps:wsp>
                          <wps:cNvPr id="85" name="Rectangle 79"/>
                          <wps:cNvSpPr>
                            <a:spLocks noChangeArrowheads="1"/>
                          </wps:cNvSpPr>
                          <wps:spPr bwMode="auto">
                            <a:xfrm>
                              <a:off x="6411" y="8735"/>
                              <a:ext cx="1642" cy="5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2838227F" w14:textId="77777777" w:rsidR="000118A3" w:rsidRPr="009B3D83" w:rsidRDefault="000118A3" w:rsidP="00E964FD">
                                <w:pPr>
                                  <w:rPr>
                                    <w:sz w:val="14"/>
                                    <w:szCs w:val="14"/>
                                  </w:rPr>
                                </w:pPr>
                                <w:r>
                                  <w:rPr>
                                    <w:sz w:val="14"/>
                                    <w:szCs w:val="14"/>
                                  </w:rPr>
                                  <w:t>Không cho (1) hoặc (2)</w:t>
                                </w:r>
                              </w:p>
                            </w:txbxContent>
                          </wps:txbx>
                          <wps:bodyPr rot="0" vert="horz" wrap="square" lIns="91440" tIns="45720" rIns="91440" bIns="45720" anchor="b" anchorCtr="0" upright="1">
                            <a:noAutofit/>
                          </wps:bodyPr>
                        </wps:wsp>
                        <wps:wsp>
                          <wps:cNvPr id="87" name="Rectangle 81"/>
                          <wps:cNvSpPr>
                            <a:spLocks noChangeArrowheads="1"/>
                          </wps:cNvSpPr>
                          <wps:spPr bwMode="auto">
                            <a:xfrm>
                              <a:off x="2041" y="7940"/>
                              <a:ext cx="108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12516EE7" w14:textId="77777777" w:rsidR="000118A3" w:rsidRPr="009B3D83" w:rsidRDefault="000118A3" w:rsidP="00E964FD">
                                <w:r>
                                  <w:rPr>
                                    <w:sz w:val="14"/>
                                    <w:szCs w:val="14"/>
                                  </w:rPr>
                                  <w:t>Có cho cả hai</w:t>
                                </w:r>
                              </w:p>
                            </w:txbxContent>
                          </wps:txbx>
                          <wps:bodyPr rot="0" vert="horz" wrap="square" lIns="91440" tIns="45720" rIns="91440" bIns="45720" anchor="t" anchorCtr="0" upright="1">
                            <a:noAutofit/>
                          </wps:bodyPr>
                        </wps:wsp>
                        <wps:wsp>
                          <wps:cNvPr id="89" name="Rectangle 83"/>
                          <wps:cNvSpPr>
                            <a:spLocks noChangeArrowheads="1"/>
                          </wps:cNvSpPr>
                          <wps:spPr bwMode="auto">
                            <a:xfrm>
                              <a:off x="7042" y="6874"/>
                              <a:ext cx="1080"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15F302C9" w14:textId="77777777" w:rsidR="000118A3" w:rsidRPr="009B3D83" w:rsidRDefault="000118A3" w:rsidP="00E964FD">
                                <w:r>
                                  <w:rPr>
                                    <w:sz w:val="14"/>
                                    <w:szCs w:val="14"/>
                                  </w:rPr>
                                  <w:t>Có cho cả hai</w:t>
                                </w:r>
                              </w:p>
                            </w:txbxContent>
                          </wps:txbx>
                          <wps:bodyPr rot="0" vert="horz" wrap="square" lIns="91440" tIns="45720" rIns="91440" bIns="45720" anchor="t" anchorCtr="0" upright="1">
                            <a:noAutofit/>
                          </wps:bodyPr>
                        </wps:wsp>
                        <wps:wsp>
                          <wps:cNvPr id="90" name="Rectangle 84"/>
                          <wps:cNvSpPr>
                            <a:spLocks noChangeArrowheads="1"/>
                          </wps:cNvSpPr>
                          <wps:spPr bwMode="auto">
                            <a:xfrm>
                              <a:off x="5108" y="3607"/>
                              <a:ext cx="652" cy="3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788DC562" w14:textId="77777777" w:rsidR="000118A3" w:rsidRPr="009B3D83" w:rsidRDefault="000118A3" w:rsidP="00E964FD">
                                <w:pPr>
                                  <w:rPr>
                                    <w:sz w:val="14"/>
                                    <w:szCs w:val="14"/>
                                  </w:rPr>
                                </w:pPr>
                                <w:r>
                                  <w:rPr>
                                    <w:sz w:val="14"/>
                                    <w:szCs w:val="14"/>
                                  </w:rPr>
                                  <w:t>Có</w:t>
                                </w:r>
                              </w:p>
                            </w:txbxContent>
                          </wps:txbx>
                          <wps:bodyPr rot="0" vert="horz" wrap="square" lIns="91440" tIns="45720" rIns="91440" bIns="45720" anchor="b" anchorCtr="0" upright="1">
                            <a:noAutofit/>
                          </wps:bodyPr>
                        </wps:wsp>
                        <wps:wsp>
                          <wps:cNvPr id="91" name="Rectangle 85"/>
                          <wps:cNvSpPr>
                            <a:spLocks noChangeArrowheads="1"/>
                          </wps:cNvSpPr>
                          <wps:spPr bwMode="auto">
                            <a:xfrm>
                              <a:off x="3240" y="3921"/>
                              <a:ext cx="540" cy="51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5931FBD5" w14:textId="77777777" w:rsidR="000118A3" w:rsidRPr="009B3D83" w:rsidRDefault="000118A3" w:rsidP="00E964FD">
                                <w:pPr>
                                  <w:rPr>
                                    <w:sz w:val="14"/>
                                    <w:szCs w:val="14"/>
                                  </w:rPr>
                                </w:pPr>
                                <w:r>
                                  <w:rPr>
                                    <w:sz w:val="14"/>
                                    <w:szCs w:val="14"/>
                                  </w:rPr>
                                  <w:t>Có</w:t>
                                </w: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53A853" id="Group 8" o:spid="_x0000_s1028" style="position:absolute;left:0;text-align:left;margin-left:35.95pt;margin-top:25.9pt;width:531pt;height:631.65pt;z-index:251660800;mso-position-horizontal-relative:page" coordorigin="720,1087" coordsize="10620,12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">
                <v:line id="Line 3" o:spid="_x0000_s1029" style="position:absolute;flip:y;visibility:visible;mso-wrap-style:square" from="5040,1447" to="5040,1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4" o:spid="_x0000_s1030" style="position:absolute;visibility:visible;mso-wrap-style:square" from="5040,1447" to="9000,1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line id="Line 5" o:spid="_x0000_s1031" style="position:absolute;visibility:visible;mso-wrap-style:square" from="1980,7862" to="1980,8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6" o:spid="_x0000_s1032" style="position:absolute;visibility:visible;mso-wrap-style:square" from="3240,9382" to="3960,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line id="Line 8" o:spid="_x0000_s1033" style="position:absolute;visibility:visible;mso-wrap-style:square" from="5220,7027" to="5220,8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9" o:spid="_x0000_s1034" style="position:absolute;visibility:visible;mso-wrap-style:square" from="7740,9367" to="7740,12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rect id="Rectangle 10" o:spid="_x0000_s1035" style="position:absolute;left:5580;top:1627;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" stroked="f">
                  <v:textbox>
                    <w:txbxContent>
                      <w:p w14:paraId="35BD116A" w14:textId="77777777" w:rsidR="000118A3" w:rsidRPr="009B3D83" w:rsidRDefault="000118A3" w:rsidP="00E964FD">
                        <w:pPr>
                          <w:rPr>
                            <w:sz w:val="14"/>
                            <w:szCs w:val="14"/>
                          </w:rPr>
                        </w:pPr>
                      </w:p>
                    </w:txbxContent>
                  </v:textbox>
                </v:rect>
                <v:rect id="Rectangle 11" o:spid="_x0000_s1036" style="position:absolute;left:3240;top:3967;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textbox>
                    <w:txbxContent>
                      <w:p w14:paraId="2D04BD6E" w14:textId="77777777" w:rsidR="000118A3" w:rsidRPr="009B3D83" w:rsidRDefault="000118A3" w:rsidP="00E964FD">
                        <w:pPr>
                          <w:rPr>
                            <w:sz w:val="14"/>
                            <w:szCs w:val="14"/>
                          </w:rPr>
                        </w:pPr>
                        <w:r w:rsidRPr="00E768BF">
                          <w:rPr>
                            <w:sz w:val="14"/>
                            <w:szCs w:val="14"/>
                          </w:rPr>
                          <w:t>Yes</w:t>
                        </w:r>
                      </w:p>
                    </w:txbxContent>
                  </v:textbox>
                </v:rect>
                <v:rect id="Rectangle 12" o:spid="_x0000_s1037" style="position:absolute;left:5220;top:3607;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textbox>
                    <w:txbxContent>
                      <w:p w14:paraId="28938897" w14:textId="77777777" w:rsidR="000118A3" w:rsidRPr="009B3D83" w:rsidRDefault="000118A3" w:rsidP="00E964FD">
                        <w:pPr>
                          <w:rPr>
                            <w:sz w:val="14"/>
                            <w:szCs w:val="14"/>
                          </w:rPr>
                        </w:pPr>
                        <w:r w:rsidRPr="00E768BF">
                          <w:rPr>
                            <w:sz w:val="14"/>
                            <w:szCs w:val="14"/>
                          </w:rPr>
                          <w:t>Yes</w:t>
                        </w:r>
                      </w:p>
                    </w:txbxContent>
                  </v:textbox>
                </v:rect>
                <v:rect id="Rectangle 13" o:spid="_x0000_s1038" style="position:absolute;left:2160;top:5587;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" stroked="f">
                  <v:textbox>
                    <w:txbxContent>
                      <w:p w14:paraId="76512747" w14:textId="77777777" w:rsidR="000118A3" w:rsidRPr="009B3D83" w:rsidRDefault="000118A3" w:rsidP="00E964FD">
                        <w:pPr>
                          <w:rPr>
                            <w:sz w:val="14"/>
                            <w:szCs w:val="14"/>
                          </w:rPr>
                        </w:pPr>
                        <w:r>
                          <w:rPr>
                            <w:sz w:val="14"/>
                            <w:szCs w:val="14"/>
                          </w:rPr>
                          <w:t>No</w:t>
                        </w:r>
                      </w:p>
                    </w:txbxContent>
                  </v:textbox>
                </v:rect>
                <v:rect id="Rectangle 14" o:spid="_x0000_s1039" style="position:absolute;left:6480;top:8647;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" stroked="f">
                  <v:textbox>
                    <w:txbxContent>
                      <w:p w14:paraId="5D63FF9F" w14:textId="77777777" w:rsidR="000118A3" w:rsidRDefault="000118A3" w:rsidP="00E964FD">
                        <w:pPr>
                          <w:rPr>
                            <w:sz w:val="14"/>
                            <w:szCs w:val="14"/>
                          </w:rPr>
                        </w:pPr>
                        <w:r w:rsidRPr="00822864">
                          <w:rPr>
                            <w:sz w:val="14"/>
                            <w:szCs w:val="14"/>
                          </w:rPr>
                          <w:t>No to (1)</w:t>
                        </w:r>
                      </w:p>
                      <w:p w14:paraId="60525CD0" w14:textId="77777777" w:rsidR="000118A3" w:rsidRPr="009B3D83" w:rsidRDefault="000118A3" w:rsidP="00E964FD">
                        <w:pPr>
                          <w:rPr>
                            <w:sz w:val="14"/>
                            <w:szCs w:val="14"/>
                          </w:rPr>
                        </w:pPr>
                        <w:r w:rsidRPr="00822864">
                          <w:rPr>
                            <w:sz w:val="14"/>
                            <w:szCs w:val="14"/>
                          </w:rPr>
                          <w:t xml:space="preserve"> Or</w:t>
                        </w:r>
                        <w:r>
                          <w:rPr>
                            <w:sz w:val="14"/>
                            <w:szCs w:val="14"/>
                          </w:rPr>
                          <w:t xml:space="preserve"> </w:t>
                        </w:r>
                        <w:r w:rsidRPr="00822864">
                          <w:rPr>
                            <w:sz w:val="14"/>
                            <w:szCs w:val="14"/>
                          </w:rPr>
                          <w:t>(2)</w:t>
                        </w:r>
                        <w:r>
                          <w:rPr>
                            <w:sz w:val="14"/>
                            <w:szCs w:val="14"/>
                          </w:rPr>
                          <w:t xml:space="preserve"> </w:t>
                        </w:r>
                      </w:p>
                    </w:txbxContent>
                  </v:textbox>
                </v:rect>
                <v:rect id="Rectangle 15" o:spid="_x0000_s1040" style="position:absolute;left:3060;top:8647;width:10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" stroked="f">
                  <v:textbox>
                    <w:txbxContent>
                      <w:p w14:paraId="17B2F3F8" w14:textId="77777777" w:rsidR="000118A3" w:rsidRDefault="000118A3" w:rsidP="00E964FD">
                        <w:pPr>
                          <w:rPr>
                            <w:sz w:val="14"/>
                            <w:szCs w:val="14"/>
                          </w:rPr>
                        </w:pPr>
                        <w:r w:rsidRPr="00822864">
                          <w:rPr>
                            <w:sz w:val="14"/>
                            <w:szCs w:val="14"/>
                          </w:rPr>
                          <w:t>No to (1) or</w:t>
                        </w:r>
                      </w:p>
                      <w:p w14:paraId="47462FA9" w14:textId="77777777" w:rsidR="000118A3" w:rsidRPr="009B3D83" w:rsidRDefault="000118A3" w:rsidP="00E964FD">
                        <w:pPr>
                          <w:rPr>
                            <w:sz w:val="14"/>
                            <w:szCs w:val="14"/>
                          </w:rPr>
                        </w:pPr>
                        <w:r w:rsidRPr="00822864">
                          <w:rPr>
                            <w:sz w:val="14"/>
                            <w:szCs w:val="14"/>
                          </w:rPr>
                          <w:t>(2) or both</w:t>
                        </w:r>
                      </w:p>
                    </w:txbxContent>
                  </v:textbox>
                </v:rect>
                <v:rect id="Rectangle 16" o:spid="_x0000_s1041" style="position:absolute;left:2160;top:792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" stroked="f">
                  <v:textbox>
                    <w:txbxContent>
                      <w:p w14:paraId="788A4552" w14:textId="77777777" w:rsidR="000118A3" w:rsidRPr="009B3D83" w:rsidRDefault="000118A3" w:rsidP="00E964FD">
                        <w:r w:rsidRPr="00136AD4">
                          <w:rPr>
                            <w:sz w:val="14"/>
                            <w:szCs w:val="14"/>
                          </w:rPr>
                          <w:t>Yes to both</w:t>
                        </w:r>
                      </w:p>
                    </w:txbxContent>
                  </v:textbox>
                </v:rect>
                <v:rect id="Rectangle 17" o:spid="_x0000_s1042" style="position:absolute;left:8460;top:5227;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" stroked="f">
                  <v:textbox>
                    <w:txbxContent>
                      <w:p w14:paraId="698B6A81" w14:textId="77777777" w:rsidR="000118A3" w:rsidRDefault="000118A3" w:rsidP="00E964FD">
                        <w:pPr>
                          <w:rPr>
                            <w:sz w:val="14"/>
                            <w:szCs w:val="14"/>
                          </w:rPr>
                        </w:pPr>
                        <w:r w:rsidRPr="00822864">
                          <w:rPr>
                            <w:sz w:val="14"/>
                            <w:szCs w:val="14"/>
                          </w:rPr>
                          <w:t>No to (1)</w:t>
                        </w:r>
                      </w:p>
                      <w:p w14:paraId="2481B666" w14:textId="77777777" w:rsidR="000118A3" w:rsidRPr="009B3D83" w:rsidRDefault="000118A3" w:rsidP="00E964FD">
                        <w:pPr>
                          <w:rPr>
                            <w:sz w:val="14"/>
                            <w:szCs w:val="14"/>
                          </w:rPr>
                        </w:pPr>
                        <w:r w:rsidRPr="00822864">
                          <w:rPr>
                            <w:sz w:val="14"/>
                            <w:szCs w:val="14"/>
                          </w:rPr>
                          <w:t xml:space="preserve"> Or</w:t>
                        </w:r>
                        <w:r>
                          <w:rPr>
                            <w:sz w:val="14"/>
                            <w:szCs w:val="14"/>
                          </w:rPr>
                          <w:t xml:space="preserve"> </w:t>
                        </w:r>
                        <w:r w:rsidRPr="00822864">
                          <w:rPr>
                            <w:sz w:val="14"/>
                            <w:szCs w:val="14"/>
                          </w:rPr>
                          <w:t>(2)</w:t>
                        </w:r>
                        <w:r>
                          <w:rPr>
                            <w:sz w:val="14"/>
                            <w:szCs w:val="14"/>
                          </w:rPr>
                          <w:t xml:space="preserve"> </w:t>
                        </w:r>
                      </w:p>
                    </w:txbxContent>
                  </v:textbox>
                </v:rect>
                <v:rect id="Rectangle 18" o:spid="_x0000_s1043" style="position:absolute;left:7200;top:684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" stroked="f">
                  <v:textbox>
                    <w:txbxContent>
                      <w:p w14:paraId="56509DE4" w14:textId="77777777" w:rsidR="000118A3" w:rsidRPr="009B3D83" w:rsidRDefault="000118A3" w:rsidP="00E964FD">
                        <w:r w:rsidRPr="00136AD4">
                          <w:rPr>
                            <w:sz w:val="14"/>
                            <w:szCs w:val="14"/>
                          </w:rPr>
                          <w:t>Yes to both</w:t>
                        </w:r>
                      </w:p>
                    </w:txbxContent>
                  </v:textbox>
                </v:rect>
                <v:rect id="Rectangle 19" o:spid="_x0000_s1044" style="position:absolute;left:3240;top:39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" stroked="f">
                  <v:textbox>
                    <w:txbxContent>
                      <w:p w14:paraId="648DEDB1" w14:textId="77777777" w:rsidR="000118A3" w:rsidRPr="009B3D83" w:rsidRDefault="000118A3" w:rsidP="00E964FD">
                        <w:pPr>
                          <w:rPr>
                            <w:sz w:val="14"/>
                            <w:szCs w:val="14"/>
                          </w:rPr>
                        </w:pPr>
                        <w:r w:rsidRPr="00E768BF">
                          <w:rPr>
                            <w:sz w:val="14"/>
                            <w:szCs w:val="14"/>
                          </w:rPr>
                          <w:t>Yes</w:t>
                        </w:r>
                      </w:p>
                    </w:txbxContent>
                  </v:textbox>
                </v:rect>
                <v:rect id="Rectangle 21" o:spid="_x0000_s1045" style="position:absolute;left:5220;top:3607;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" stroked="f">
                  <v:textbox>
                    <w:txbxContent>
                      <w:p w14:paraId="63BF756E" w14:textId="77777777" w:rsidR="000118A3" w:rsidRPr="009B3D83" w:rsidRDefault="000118A3" w:rsidP="00E964FD">
                        <w:pPr>
                          <w:rPr>
                            <w:sz w:val="14"/>
                            <w:szCs w:val="14"/>
                          </w:rPr>
                        </w:pPr>
                        <w:r w:rsidRPr="00E768BF">
                          <w:rPr>
                            <w:sz w:val="14"/>
                            <w:szCs w:val="14"/>
                          </w:rPr>
                          <w:t>Yes</w:t>
                        </w:r>
                      </w:p>
                    </w:txbxContent>
                  </v:textbox>
                </v:rect>
                <v:rect id="_x0000_s1046" style="position:absolute;left:3240;top:39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" stroked="f">
                  <v:textbox>
                    <w:txbxContent>
                      <w:p w14:paraId="4A274E77" w14:textId="77777777" w:rsidR="000118A3" w:rsidRPr="009B3D83" w:rsidRDefault="000118A3" w:rsidP="00E964FD">
                        <w:pPr>
                          <w:rPr>
                            <w:sz w:val="14"/>
                            <w:szCs w:val="14"/>
                          </w:rPr>
                        </w:pPr>
                        <w:r w:rsidRPr="00E768BF">
                          <w:rPr>
                            <w:sz w:val="14"/>
                            <w:szCs w:val="14"/>
                          </w:rPr>
                          <w:t>Yes</w:t>
                        </w:r>
                      </w:p>
                    </w:txbxContent>
                  </v:textbox>
                </v:rect>
                <v:line id="Line 23" o:spid="_x0000_s1047" style="position:absolute;visibility:visible;mso-wrap-style:square" from="1980,7862" to="1980,8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line id="Line 25" o:spid="_x0000_s1048" style="position:absolute;visibility:visible;mso-wrap-style:square" from="5220,6972" to="5220,8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rect id="Rectangle 26" o:spid="_x0000_s1049" style="position:absolute;left:2160;top:5587;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" stroked="f">
                  <v:textbox>
                    <w:txbxContent>
                      <w:p w14:paraId="73145009" w14:textId="77777777" w:rsidR="000118A3" w:rsidRPr="009B3D83" w:rsidRDefault="000118A3" w:rsidP="00E964FD">
                        <w:pPr>
                          <w:rPr>
                            <w:sz w:val="14"/>
                            <w:szCs w:val="14"/>
                          </w:rPr>
                        </w:pPr>
                        <w:r>
                          <w:rPr>
                            <w:sz w:val="14"/>
                            <w:szCs w:val="14"/>
                          </w:rPr>
                          <w:t>No</w:t>
                        </w:r>
                      </w:p>
                    </w:txbxContent>
                  </v:textbox>
                </v:rect>
                <v:rect id="Rectangle 27" o:spid="_x0000_s1050" style="position:absolute;left:6480;top:8647;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" stroked="f">
                  <v:textbox>
                    <w:txbxContent>
                      <w:p w14:paraId="18C7ED24" w14:textId="77777777" w:rsidR="000118A3" w:rsidRDefault="000118A3" w:rsidP="00E964FD">
                        <w:pPr>
                          <w:rPr>
                            <w:sz w:val="14"/>
                            <w:szCs w:val="14"/>
                          </w:rPr>
                        </w:pPr>
                        <w:r w:rsidRPr="00822864">
                          <w:rPr>
                            <w:sz w:val="14"/>
                            <w:szCs w:val="14"/>
                          </w:rPr>
                          <w:t>No to (1)</w:t>
                        </w:r>
                      </w:p>
                      <w:p w14:paraId="48E13719" w14:textId="77777777" w:rsidR="000118A3" w:rsidRPr="009B3D83" w:rsidRDefault="000118A3" w:rsidP="00E964FD">
                        <w:pPr>
                          <w:rPr>
                            <w:sz w:val="14"/>
                            <w:szCs w:val="14"/>
                          </w:rPr>
                        </w:pPr>
                        <w:r w:rsidRPr="00822864">
                          <w:rPr>
                            <w:sz w:val="14"/>
                            <w:szCs w:val="14"/>
                          </w:rPr>
                          <w:t xml:space="preserve"> Or</w:t>
                        </w:r>
                        <w:r>
                          <w:rPr>
                            <w:sz w:val="14"/>
                            <w:szCs w:val="14"/>
                          </w:rPr>
                          <w:t xml:space="preserve"> </w:t>
                        </w:r>
                        <w:r w:rsidRPr="00822864">
                          <w:rPr>
                            <w:sz w:val="14"/>
                            <w:szCs w:val="14"/>
                          </w:rPr>
                          <w:t>(2)</w:t>
                        </w:r>
                        <w:r>
                          <w:rPr>
                            <w:sz w:val="14"/>
                            <w:szCs w:val="14"/>
                          </w:rPr>
                          <w:t xml:space="preserve"> </w:t>
                        </w:r>
                      </w:p>
                    </w:txbxContent>
                  </v:textbox>
                </v:rect>
                <v:rect id="Rectangle 28" o:spid="_x0000_s1051" style="position:absolute;left:3060;top:8647;width:10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" stroked="f">
                  <v:textbox>
                    <w:txbxContent>
                      <w:p w14:paraId="6F86E746" w14:textId="77777777" w:rsidR="000118A3" w:rsidRDefault="000118A3" w:rsidP="00E964FD">
                        <w:pPr>
                          <w:rPr>
                            <w:sz w:val="14"/>
                            <w:szCs w:val="14"/>
                          </w:rPr>
                        </w:pPr>
                        <w:r w:rsidRPr="00822864">
                          <w:rPr>
                            <w:sz w:val="14"/>
                            <w:szCs w:val="14"/>
                          </w:rPr>
                          <w:t>No to (1) or</w:t>
                        </w:r>
                      </w:p>
                      <w:p w14:paraId="25635262" w14:textId="77777777" w:rsidR="000118A3" w:rsidRPr="009B3D83" w:rsidRDefault="000118A3" w:rsidP="00E964FD">
                        <w:pPr>
                          <w:rPr>
                            <w:sz w:val="14"/>
                            <w:szCs w:val="14"/>
                          </w:rPr>
                        </w:pPr>
                        <w:r w:rsidRPr="00822864">
                          <w:rPr>
                            <w:sz w:val="14"/>
                            <w:szCs w:val="14"/>
                          </w:rPr>
                          <w:t>(2) or both</w:t>
                        </w:r>
                      </w:p>
                    </w:txbxContent>
                  </v:textbox>
                </v:rect>
                <v:rect id="Rectangle 29" o:spid="_x0000_s1052" style="position:absolute;left:2160;top:792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" stroked="f">
                  <v:textbox>
                    <w:txbxContent>
                      <w:p w14:paraId="63C3CCB5" w14:textId="77777777" w:rsidR="000118A3" w:rsidRPr="009B3D83" w:rsidRDefault="000118A3" w:rsidP="00E964FD">
                        <w:r w:rsidRPr="00136AD4">
                          <w:rPr>
                            <w:sz w:val="14"/>
                            <w:szCs w:val="14"/>
                          </w:rPr>
                          <w:t>Yes to both</w:t>
                        </w:r>
                      </w:p>
                    </w:txbxContent>
                  </v:textbox>
                </v:rect>
                <v:rect id="Rectangle 30" o:spid="_x0000_s1053" style="position:absolute;left:8460;top:5227;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" stroked="f">
                  <v:textbox>
                    <w:txbxContent>
                      <w:p w14:paraId="020C8AD2" w14:textId="77777777" w:rsidR="000118A3" w:rsidRDefault="000118A3" w:rsidP="00E964FD">
                        <w:pPr>
                          <w:rPr>
                            <w:sz w:val="14"/>
                            <w:szCs w:val="14"/>
                          </w:rPr>
                        </w:pPr>
                        <w:r w:rsidRPr="00822864">
                          <w:rPr>
                            <w:sz w:val="14"/>
                            <w:szCs w:val="14"/>
                          </w:rPr>
                          <w:t>No to (1)</w:t>
                        </w:r>
                      </w:p>
                      <w:p w14:paraId="3636496B" w14:textId="77777777" w:rsidR="000118A3" w:rsidRPr="009B3D83" w:rsidRDefault="000118A3" w:rsidP="00E964FD">
                        <w:pPr>
                          <w:rPr>
                            <w:sz w:val="14"/>
                            <w:szCs w:val="14"/>
                          </w:rPr>
                        </w:pPr>
                        <w:r w:rsidRPr="00822864">
                          <w:rPr>
                            <w:sz w:val="14"/>
                            <w:szCs w:val="14"/>
                          </w:rPr>
                          <w:t xml:space="preserve"> Or</w:t>
                        </w:r>
                        <w:r>
                          <w:rPr>
                            <w:sz w:val="14"/>
                            <w:szCs w:val="14"/>
                          </w:rPr>
                          <w:t xml:space="preserve"> </w:t>
                        </w:r>
                        <w:r w:rsidRPr="00822864">
                          <w:rPr>
                            <w:sz w:val="14"/>
                            <w:szCs w:val="14"/>
                          </w:rPr>
                          <w:t>(2)</w:t>
                        </w:r>
                        <w:r>
                          <w:rPr>
                            <w:sz w:val="14"/>
                            <w:szCs w:val="14"/>
                          </w:rPr>
                          <w:t xml:space="preserve"> </w:t>
                        </w:r>
                      </w:p>
                    </w:txbxContent>
                  </v:textbox>
                </v:rect>
                <v:rect id="Rectangle 31" o:spid="_x0000_s1054" style="position:absolute;left:7200;top:684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" stroked="f">
                  <v:textbox>
                    <w:txbxContent>
                      <w:p w14:paraId="5B29691C" w14:textId="77777777" w:rsidR="000118A3" w:rsidRPr="009B3D83" w:rsidRDefault="000118A3" w:rsidP="00E964FD">
                        <w:r w:rsidRPr="00136AD4">
                          <w:rPr>
                            <w:sz w:val="14"/>
                            <w:szCs w:val="14"/>
                          </w:rPr>
                          <w:t>Yes to both</w:t>
                        </w:r>
                      </w:p>
                    </w:txbxContent>
                  </v:textbox>
                </v:rect>
                <v:rect id="Rectangle 32" o:spid="_x0000_s1055" style="position:absolute;left:5220;top:3607;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" stroked="f">
                  <v:textbox>
                    <w:txbxContent>
                      <w:p w14:paraId="7473D8BE" w14:textId="77777777" w:rsidR="000118A3" w:rsidRPr="009B3D83" w:rsidRDefault="000118A3" w:rsidP="00E964FD">
                        <w:pPr>
                          <w:rPr>
                            <w:sz w:val="14"/>
                            <w:szCs w:val="14"/>
                          </w:rPr>
                        </w:pPr>
                        <w:r w:rsidRPr="00E768BF">
                          <w:rPr>
                            <w:sz w:val="14"/>
                            <w:szCs w:val="14"/>
                          </w:rPr>
                          <w:t>Yes</w:t>
                        </w:r>
                      </w:p>
                    </w:txbxContent>
                  </v:textbox>
                </v:rect>
                <v:rect id="Rectangle 33" o:spid="_x0000_s1056" style="position:absolute;left:3240;top:392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" stroked="f">
                  <v:textbox>
                    <w:txbxContent>
                      <w:p w14:paraId="3D529DC9" w14:textId="77777777" w:rsidR="000118A3" w:rsidRPr="009B3D83" w:rsidRDefault="000118A3" w:rsidP="00E964FD">
                        <w:pPr>
                          <w:rPr>
                            <w:sz w:val="14"/>
                            <w:szCs w:val="14"/>
                          </w:rPr>
                        </w:pPr>
                        <w:r w:rsidRPr="00E768BF">
                          <w:rPr>
                            <w:sz w:val="14"/>
                            <w:szCs w:val="14"/>
                          </w:rPr>
                          <w:t>Yes</w:t>
                        </w:r>
                      </w:p>
                    </w:txbxContent>
                  </v:textbox>
                </v:rect>
                <v:group id="Group 34" o:spid="_x0000_s1057" style="position:absolute;left:720;top:1087;width:10620;height:12633" coordorigin="720,1087" coordsize="10620,12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82" o:spid="_x0000_s1058" style="position:absolute;left:8460;top:5213;width:1125;height:67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" stroked="f">
                    <v:textbox>
                      <w:txbxContent>
                        <w:p w14:paraId="200FD5BA" w14:textId="77777777" w:rsidR="000118A3" w:rsidRDefault="000118A3" w:rsidP="00E964FD">
                          <w:r>
                            <w:rPr>
                              <w:sz w:val="14"/>
                              <w:szCs w:val="14"/>
                            </w:rPr>
                            <w:t>Không cho (1) hoặc (2)</w:t>
                          </w:r>
                        </w:p>
                      </w:txbxContent>
                    </v:textbox>
                  </v:rect>
                  <v:rect id="Rectangle 80" o:spid="_x0000_s1059" style="position:absolute;left:3060;top:8647;width:1387;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" stroked="f">
                    <v:textbox>
                      <w:txbxContent>
                        <w:p w14:paraId="49807D2C" w14:textId="77777777" w:rsidR="000118A3" w:rsidRPr="009B3D83" w:rsidRDefault="000118A3" w:rsidP="006E5407">
                          <w:pPr>
                            <w:rPr>
                              <w:sz w:val="14"/>
                              <w:szCs w:val="14"/>
                            </w:rPr>
                          </w:pPr>
                          <w:r>
                            <w:rPr>
                              <w:sz w:val="14"/>
                              <w:szCs w:val="14"/>
                            </w:rPr>
                            <w:t xml:space="preserve">Không cho (1) hoặc (2) hoặc </w:t>
                          </w:r>
                          <w:r>
                            <w:rPr>
                              <w:sz w:val="14"/>
                              <w:szCs w:val="14"/>
                            </w:rPr>
                            <w:br/>
                            <w:t>cho cả hai</w:t>
                          </w:r>
                        </w:p>
                        <w:p w14:paraId="614EE922" w14:textId="77777777" w:rsidR="000118A3" w:rsidRPr="009B3D83" w:rsidRDefault="000118A3" w:rsidP="00E964FD">
                          <w:pPr>
                            <w:rPr>
                              <w:sz w:val="14"/>
                              <w:szCs w:val="14"/>
                            </w:rPr>
                          </w:pPr>
                        </w:p>
                      </w:txbxContent>
                    </v:textbox>
                  </v:rect>
                  <v:roundrect id="AutoShape 35" o:spid="_x0000_s1060" style="position:absolute;left:900;top:1087;width:2340;height:10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">
                    <v:textbox>
                      <w:txbxContent>
                        <w:p w14:paraId="1D4224A9" w14:textId="77777777" w:rsidR="000118A3" w:rsidRPr="00193D68" w:rsidRDefault="000118A3" w:rsidP="00E964FD">
                          <w:pPr>
                            <w:jc w:val="center"/>
                            <w:rPr>
                              <w:sz w:val="14"/>
                              <w:szCs w:val="14"/>
                            </w:rPr>
                          </w:pPr>
                          <w:r>
                            <w:rPr>
                              <w:sz w:val="14"/>
                              <w:szCs w:val="14"/>
                            </w:rPr>
                            <w:t>Lập bảng hoặc vẽ biểu đồ dữ liệu độ ổn định cho tất cả chỉ tiêu chất lượng tại tất cả điều kiện bảo quản và đánh giá mỗi chỉ tiêu một cách độc lập</w:t>
                          </w:r>
                        </w:p>
                        <w:p w14:paraId="0D853074" w14:textId="77777777" w:rsidR="000118A3" w:rsidRPr="00E15A41" w:rsidRDefault="000118A3" w:rsidP="00E964FD">
                          <w:pPr>
                            <w:jc w:val="center"/>
                            <w:rPr>
                              <w:sz w:val="16"/>
                              <w:szCs w:val="16"/>
                            </w:rPr>
                          </w:pPr>
                        </w:p>
                        <w:p w14:paraId="49A08970" w14:textId="77777777" w:rsidR="000118A3" w:rsidRPr="00E15A41" w:rsidRDefault="000118A3" w:rsidP="00E964FD">
                          <w:pPr>
                            <w:jc w:val="center"/>
                            <w:rPr>
                              <w:sz w:val="16"/>
                              <w:szCs w:val="16"/>
                            </w:rPr>
                          </w:pPr>
                        </w:p>
                      </w:txbxContent>
                    </v:textbox>
                  </v:roundrect>
                  <v:shapetype id="_x0000_t4" coordsize="21600,21600" o:spt="4" path="m10800,l,10800,10800,21600,21600,10800xe">
                    <v:stroke joinstyle="miter"/>
                    <v:path gradientshapeok="t" o:connecttype="rect" textboxrect="5400,5400,16200,16200"/>
                  </v:shapetype>
                  <v:shape id="AutoShape 36" o:spid="_x0000_s1061" type="#_x0000_t4" style="position:absolute;left:720;top:3653;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">
                    <v:textbox inset="0,0,0,0">
                      <w:txbxContent>
                        <w:p w14:paraId="666C345A" w14:textId="77777777" w:rsidR="000118A3" w:rsidRPr="00193D68" w:rsidRDefault="000118A3" w:rsidP="00E964FD">
                          <w:pPr>
                            <w:jc w:val="center"/>
                            <w:rPr>
                              <w:sz w:val="14"/>
                              <w:szCs w:val="14"/>
                            </w:rPr>
                          </w:pPr>
                          <w:r>
                            <w:rPr>
                              <w:sz w:val="14"/>
                              <w:szCs w:val="14"/>
                            </w:rPr>
                            <w:t>Có sự biến đổi có ý nghĩa sau 6 tháng bảo quản ở điều kiện cấp tốc?</w:t>
                          </w:r>
                        </w:p>
                      </w:txbxContent>
                    </v:textbox>
                  </v:shape>
                  <v:shape id="AutoShape 37" o:spid="_x0000_s1062" type="#_x0000_t4" style="position:absolute;left:3596;top:1615;width:2884;height:1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">
                    <v:textbox>
                      <w:txbxContent>
                        <w:p w14:paraId="76EEDE81" w14:textId="77777777" w:rsidR="000118A3" w:rsidRPr="00193D68" w:rsidRDefault="000118A3" w:rsidP="00E964FD">
                          <w:pPr>
                            <w:jc w:val="center"/>
                            <w:rPr>
                              <w:sz w:val="16"/>
                              <w:szCs w:val="16"/>
                            </w:rPr>
                          </w:pPr>
                          <w:r>
                            <w:rPr>
                              <w:sz w:val="14"/>
                              <w:szCs w:val="14"/>
                            </w:rPr>
                            <w:t>Có sự biến đổi có ý nghĩa sau 3 tháng bảo quản ở điều kiện cấp tốc?</w:t>
                          </w:r>
                        </w:p>
                      </w:txbxContent>
                    </v:textbox>
                  </v:shape>
                  <v:line id="Line 38" o:spid="_x0000_s1063" style="position:absolute;visibility:visible;mso-wrap-style:square" from="1980,2167" to="1980,3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shape id="AutoShape 39" o:spid="_x0000_s1064" type="#_x0000_t4" style="position:absolute;left:720;top:6077;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">
                    <v:textbox inset="0,0,0,0">
                      <w:txbxContent>
                        <w:p w14:paraId="2148BCA1" w14:textId="77777777" w:rsidR="000118A3" w:rsidRPr="00454A51" w:rsidRDefault="000118A3" w:rsidP="002B7671">
                          <w:pPr>
                            <w:spacing w:line="221" w:lineRule="auto"/>
                            <w:jc w:val="center"/>
                            <w:rPr>
                              <w:sz w:val="14"/>
                              <w:szCs w:val="14"/>
                            </w:rPr>
                          </w:pPr>
                          <w:r w:rsidRPr="00454A51">
                            <w:rPr>
                              <w:sz w:val="14"/>
                              <w:szCs w:val="14"/>
                            </w:rPr>
                            <w:t>Dữ liệu dài hạn cho thấy: (1) ít biến đổi hoặc không biến đổi theo thời gian và (2) ít dao động hoặc không dao động?</w:t>
                          </w:r>
                        </w:p>
                      </w:txbxContent>
                    </v:textbox>
                  </v:shape>
                  <v:shape id="AutoShape 40" o:spid="_x0000_s1065" type="#_x0000_t4" style="position:absolute;left:720;top:8482;width:252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">
                    <v:textbox inset="0,0,0,0">
                      <w:txbxContent>
                        <w:p w14:paraId="0B724E60" w14:textId="77777777" w:rsidR="000118A3" w:rsidRPr="002B7671" w:rsidRDefault="000118A3" w:rsidP="002B7671">
                          <w:pPr>
                            <w:spacing w:line="221" w:lineRule="auto"/>
                            <w:jc w:val="center"/>
                            <w:rPr>
                              <w:sz w:val="14"/>
                              <w:szCs w:val="14"/>
                            </w:rPr>
                          </w:pPr>
                          <w:r w:rsidRPr="002B7671">
                            <w:rPr>
                              <w:sz w:val="14"/>
                              <w:szCs w:val="14"/>
                            </w:rPr>
                            <w:t>Dữ liệu cấp tốc cho thấy: (1) ít biến đổi hoặc không biến đổi theo thời gian và (2) ít dao động hoặc không dao động?</w:t>
                          </w:r>
                        </w:p>
                        <w:p w14:paraId="3B356F59" w14:textId="77777777" w:rsidR="000118A3" w:rsidRPr="002B7671" w:rsidRDefault="000118A3" w:rsidP="002B7671">
                          <w:pPr>
                            <w:spacing w:line="221" w:lineRule="auto"/>
                            <w:jc w:val="center"/>
                            <w:rPr>
                              <w:sz w:val="14"/>
                              <w:szCs w:val="14"/>
                            </w:rPr>
                          </w:pPr>
                        </w:p>
                      </w:txbxContent>
                    </v:textbox>
                  </v:shape>
                  <v:rect id="Rectangle 41" o:spid="_x0000_s1066" style="position:absolute;left:9000;top:1087;width:2340;height:1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" strokeweight="1.75pt">
                    <v:textbox>
                      <w:txbxContent>
                        <w:p w14:paraId="17EB9D2B" w14:textId="77777777" w:rsidR="000118A3" w:rsidRPr="00193D68" w:rsidRDefault="000118A3" w:rsidP="00E964FD">
                          <w:pPr>
                            <w:jc w:val="center"/>
                            <w:rPr>
                              <w:sz w:val="14"/>
                              <w:szCs w:val="14"/>
                            </w:rPr>
                          </w:pPr>
                          <w:r>
                            <w:rPr>
                              <w:sz w:val="14"/>
                              <w:szCs w:val="14"/>
                            </w:rPr>
                            <w:t>Không ngoại suy</w:t>
                          </w:r>
                          <w:r w:rsidRPr="00193D68">
                            <w:rPr>
                              <w:sz w:val="14"/>
                              <w:szCs w:val="14"/>
                            </w:rPr>
                            <w:t xml:space="preserve">; </w:t>
                          </w:r>
                          <w:r>
                            <w:rPr>
                              <w:sz w:val="14"/>
                              <w:szCs w:val="14"/>
                            </w:rPr>
                            <w:t>tuổi thọ ngắn hơn và có thể yêu cầu thêm dữ liệu độ ổn định khi vận chuyển</w:t>
                          </w:r>
                          <w:r w:rsidRPr="00193D68">
                            <w:rPr>
                              <w:sz w:val="14"/>
                              <w:szCs w:val="14"/>
                            </w:rPr>
                            <w:t>;</w:t>
                          </w:r>
                        </w:p>
                        <w:p w14:paraId="44F93178" w14:textId="77777777" w:rsidR="000118A3" w:rsidRPr="00193D68" w:rsidRDefault="000118A3" w:rsidP="00E964FD">
                          <w:pPr>
                            <w:jc w:val="center"/>
                            <w:rPr>
                              <w:sz w:val="14"/>
                              <w:szCs w:val="14"/>
                            </w:rPr>
                          </w:pPr>
                          <w:r>
                            <w:rPr>
                              <w:sz w:val="14"/>
                              <w:szCs w:val="14"/>
                            </w:rPr>
                            <w:t>thực hiện phân tích thống kê nếu dữ liệu dài hạn cho thấy sự dao động</w:t>
                          </w:r>
                        </w:p>
                      </w:txbxContent>
                    </v:textbox>
                  </v:rect>
                  <v:line id="Line 42" o:spid="_x0000_s1067" style="position:absolute;flip:x y;visibility:visible;mso-wrap-style:square" from="5038,3417" to="5040,4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">
                    <v:stroke endarrow="block"/>
                  </v:line>
                  <v:rect id="Rectangle 43" o:spid="_x0000_s1068" style="position:absolute;left:8991;top:3228;width:234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" strokeweight="1.75pt">
                    <v:textbox>
                      <w:txbxContent>
                        <w:p w14:paraId="3889D095" w14:textId="77777777" w:rsidR="000118A3" w:rsidRPr="00193D68" w:rsidRDefault="000118A3" w:rsidP="0043351A">
                          <w:pPr>
                            <w:jc w:val="center"/>
                            <w:rPr>
                              <w:sz w:val="14"/>
                              <w:szCs w:val="14"/>
                            </w:rPr>
                          </w:pPr>
                          <w:r>
                            <w:rPr>
                              <w:sz w:val="14"/>
                              <w:szCs w:val="14"/>
                            </w:rPr>
                            <w:t>Không ngoại suy</w:t>
                          </w:r>
                          <w:r w:rsidRPr="00193D68">
                            <w:rPr>
                              <w:sz w:val="14"/>
                              <w:szCs w:val="14"/>
                            </w:rPr>
                            <w:t xml:space="preserve">; </w:t>
                          </w:r>
                          <w:r>
                            <w:rPr>
                              <w:sz w:val="14"/>
                              <w:szCs w:val="14"/>
                            </w:rPr>
                            <w:t>tuổi thọ ngắn hơn; thực hiện phân tích thống kê nếu dữ liệu dài hạn cho thấy sự dao động</w:t>
                          </w:r>
                        </w:p>
                        <w:p w14:paraId="1A13C337" w14:textId="77777777" w:rsidR="000118A3" w:rsidRPr="00193D68" w:rsidRDefault="000118A3" w:rsidP="00E964FD">
                          <w:pPr>
                            <w:jc w:val="center"/>
                            <w:rPr>
                              <w:sz w:val="14"/>
                              <w:szCs w:val="14"/>
                            </w:rPr>
                          </w:pPr>
                        </w:p>
                      </w:txbxContent>
                    </v:textbox>
                  </v:rect>
                  <v:line id="Line 44" o:spid="_x0000_s1069" style="position:absolute;visibility:visible;mso-wrap-style:square" from="6480,2516" to="10166,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45" o:spid="_x0000_s1070" style="position:absolute;flip:x;visibility:visible;mso-wrap-style:square" from="10166,2534" to="10166,3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">
                    <v:stroke endarrow="block"/>
                  </v:line>
                  <v:shape id="AutoShape 46" o:spid="_x0000_s1071" type="#_x0000_t4" style="position:absolute;left:3780;top:4013;width:252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">
                    <v:textbox inset="0,0,0,0">
                      <w:txbxContent>
                        <w:p w14:paraId="1DDDC0F1" w14:textId="77777777" w:rsidR="000118A3" w:rsidRPr="00A27D06" w:rsidRDefault="000118A3" w:rsidP="00E964FD">
                          <w:pPr>
                            <w:jc w:val="center"/>
                            <w:rPr>
                              <w:sz w:val="14"/>
                              <w:szCs w:val="14"/>
                            </w:rPr>
                          </w:pPr>
                          <w:r>
                            <w:rPr>
                              <w:sz w:val="14"/>
                              <w:szCs w:val="14"/>
                            </w:rPr>
                            <w:t>Dự kiến bảo quản trong tủ lạnh?</w:t>
                          </w:r>
                        </w:p>
                      </w:txbxContent>
                    </v:textbox>
                  </v:shape>
                  <v:line id="Line 47" o:spid="_x0000_s1072" style="position:absolute;visibility:visible;mso-wrap-style:square" from="3240,4553" to="3780,4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LxAAAANsAAAAPAAAAZHJzL2Rvd25yZXYueG1sRI9BawIx&#10;FITvQv9DeIXeNKvF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FQBL4vEAAAA2wAAAA8A&#10;AAAAAAAAAAAAAAAABwIAAGRycy9kb3ducmV2LnhtbFBLBQYAAAAAAwADALcAAAD4AgAAAAA=&#10;">
                    <v:stroke endarrow="block"/>
                  </v:line>
                  <v:line id="Line 48" o:spid="_x0000_s1073" style="position:absolute;visibility:visible;mso-wrap-style:square" from="1980,5453" to="1980,6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f/xAAAANsAAAAPAAAAZHJzL2Rvd25yZXYueG1sRI9BawIx&#10;FITvQv9DeIXeNKvU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vot//EAAAA2wAAAA8A&#10;AAAAAAAAAAAAAAAABwIAAGRycy9kb3ducmV2LnhtbFBLBQYAAAAAAwADALcAAAD4AgAAAAA=&#10;">
                    <v:stroke endarrow="block"/>
                  </v:line>
                  <v:shape id="AutoShape 49" o:spid="_x0000_s1074" type="#_x0000_t4" style="position:absolute;left:3960;top:8482;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">
                    <v:textbox inset="0,0,0,0">
                      <w:txbxContent>
                        <w:p w14:paraId="26DC2900" w14:textId="77777777" w:rsidR="000118A3" w:rsidRPr="002B7671" w:rsidRDefault="000118A3" w:rsidP="002B7671">
                          <w:pPr>
                            <w:spacing w:line="221" w:lineRule="auto"/>
                            <w:jc w:val="center"/>
                            <w:rPr>
                              <w:sz w:val="14"/>
                              <w:szCs w:val="14"/>
                            </w:rPr>
                          </w:pPr>
                          <w:r w:rsidRPr="002B7671">
                            <w:rPr>
                              <w:sz w:val="14"/>
                              <w:szCs w:val="14"/>
                            </w:rPr>
                            <w:t>(1) Dữ liệu dài hạn có thể đem phân tích thống kê và (2) phân tích thống kê đã được thực hiện?</w:t>
                          </w:r>
                        </w:p>
                      </w:txbxContent>
                    </v:textbox>
                  </v:shape>
                  <v:rect id="Rectangle 50" o:spid="_x0000_s1075" style="position:absolute;left:6438;top:2580;width:98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textbox>
                      <w:txbxContent>
                        <w:p w14:paraId="7A0F9CB5" w14:textId="77777777" w:rsidR="000118A3" w:rsidRPr="009B3D83" w:rsidRDefault="000118A3" w:rsidP="00E964FD">
                          <w:pPr>
                            <w:rPr>
                              <w:sz w:val="14"/>
                              <w:szCs w:val="14"/>
                            </w:rPr>
                          </w:pPr>
                          <w:r>
                            <w:rPr>
                              <w:sz w:val="14"/>
                              <w:szCs w:val="14"/>
                            </w:rPr>
                            <w:t>Không</w:t>
                          </w:r>
                        </w:p>
                      </w:txbxContent>
                    </v:textbox>
                  </v:rect>
                  <v:rect id="Rectangle 51" o:spid="_x0000_s1076" style="position:absolute;left:3249;top:6320;width:1221;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" stroked="f">
                    <v:textbox>
                      <w:txbxContent>
                        <w:p w14:paraId="2C3F9999" w14:textId="77777777" w:rsidR="000118A3" w:rsidRPr="009B3D83" w:rsidRDefault="000118A3" w:rsidP="00E964FD">
                          <w:pPr>
                            <w:rPr>
                              <w:sz w:val="14"/>
                              <w:szCs w:val="14"/>
                            </w:rPr>
                          </w:pPr>
                          <w:r>
                            <w:rPr>
                              <w:sz w:val="14"/>
                              <w:szCs w:val="14"/>
                            </w:rPr>
                            <w:t>Không cho (1) hoặc (2) hoặc cho cả hai</w:t>
                          </w:r>
                        </w:p>
                      </w:txbxContent>
                    </v:textbox>
                  </v:rect>
                  <v:line id="Line 52" o:spid="_x0000_s1077" style="position:absolute;visibility:visible;mso-wrap-style:square" from="6293,4553" to="7013,4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53" o:spid="_x0000_s1078" style="position:absolute;visibility:visible;mso-wrap-style:square" from="7020,4547" to="7020,5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hhxAAAANsAAAAPAAAAZHJzL2Rvd25yZXYueG1sRI/NasMw&#10;EITvhbyD2EBvjZxC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DXpGGHEAAAA2wAAAA8A&#10;AAAAAAAAAAAAAAAABwIAAGRycy9kb3ducmV2LnhtbFBLBQYAAAAAAwADALcAAAD4AgAAAAA=&#10;">
                    <v:stroke endarrow="block"/>
                  </v:line>
                  <v:rect id="Rectangle 54" o:spid="_x0000_s1079" style="position:absolute;left:6251;top:4128;width:847;height:36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" stroked="f">
                    <v:textbox>
                      <w:txbxContent>
                        <w:p w14:paraId="1F81CD4C" w14:textId="77777777" w:rsidR="000118A3" w:rsidRPr="009B3D83" w:rsidRDefault="000118A3" w:rsidP="00E964FD">
                          <w:pPr>
                            <w:rPr>
                              <w:sz w:val="14"/>
                              <w:szCs w:val="14"/>
                            </w:rPr>
                          </w:pPr>
                          <w:r>
                            <w:rPr>
                              <w:sz w:val="14"/>
                              <w:szCs w:val="14"/>
                            </w:rPr>
                            <w:t>Không</w:t>
                          </w:r>
                        </w:p>
                      </w:txbxContent>
                    </v:textbox>
                  </v:rect>
                  <v:shape id="AutoShape 55" o:spid="_x0000_s1080" type="#_x0000_t4" style="position:absolute;left:5580;top:5047;width:288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">
                    <v:textbox inset="0,0,0,0">
                      <w:txbxContent>
                        <w:p w14:paraId="0C46791B" w14:textId="77777777" w:rsidR="000118A3" w:rsidRPr="002224E2" w:rsidRDefault="000118A3" w:rsidP="00E964FD">
                          <w:pPr>
                            <w:jc w:val="center"/>
                            <w:rPr>
                              <w:sz w:val="14"/>
                              <w:szCs w:val="14"/>
                            </w:rPr>
                          </w:pPr>
                          <w:r w:rsidRPr="00454A51">
                            <w:rPr>
                              <w:sz w:val="14"/>
                              <w:szCs w:val="14"/>
                            </w:rPr>
                            <w:t>1) Dữ liệu dài hạn có thể đem phân tích thống kê và (2) phân tích thống kê đã được thực hiện?</w:t>
                          </w:r>
                        </w:p>
                      </w:txbxContent>
                    </v:textbox>
                  </v:shape>
                  <v:line id="Line 56" o:spid="_x0000_s1081" style="position:absolute;visibility:visible;mso-wrap-style:square" from="8460,5947" to="9540,5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">
                    <v:stroke endarrow="block"/>
                  </v:line>
                  <v:rect id="Rectangle 57" o:spid="_x0000_s1082" style="position:absolute;left:9540;top:5587;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" strokeweight="1.75pt">
                    <v:textbox>
                      <w:txbxContent>
                        <w:p w14:paraId="5DAA0C45" w14:textId="77777777" w:rsidR="000118A3" w:rsidRDefault="000118A3" w:rsidP="00E964FD">
                          <w:pPr>
                            <w:jc w:val="center"/>
                            <w:rPr>
                              <w:sz w:val="14"/>
                              <w:szCs w:val="14"/>
                            </w:rPr>
                          </w:pPr>
                          <w:r>
                            <w:rPr>
                              <w:sz w:val="14"/>
                              <w:szCs w:val="14"/>
                            </w:rPr>
                            <w:t>Nếu được củng cố bởi dữ liệu hỗ trợ có liên quan:</w:t>
                          </w:r>
                        </w:p>
                        <w:p w14:paraId="5FA58E54" w14:textId="77777777" w:rsidR="000118A3" w:rsidRPr="0024548D" w:rsidRDefault="000118A3" w:rsidP="00E964FD">
                          <w:pPr>
                            <w:jc w:val="center"/>
                            <w:rPr>
                              <w:sz w:val="14"/>
                              <w:szCs w:val="14"/>
                            </w:rPr>
                          </w:pPr>
                          <w:r>
                            <w:rPr>
                              <w:sz w:val="14"/>
                              <w:szCs w:val="14"/>
                            </w:rPr>
                            <w:t>Y = tới</w:t>
                          </w:r>
                          <w:r w:rsidRPr="0024548D">
                            <w:rPr>
                              <w:sz w:val="14"/>
                              <w:szCs w:val="14"/>
                            </w:rPr>
                            <w:t xml:space="preserve"> X + 3 </w:t>
                          </w:r>
                          <w:r>
                            <w:rPr>
                              <w:sz w:val="14"/>
                              <w:szCs w:val="14"/>
                            </w:rPr>
                            <w:t>tháng</w:t>
                          </w:r>
                        </w:p>
                        <w:p w14:paraId="6D520F7E" w14:textId="77777777" w:rsidR="000118A3" w:rsidRPr="0024548D" w:rsidRDefault="000118A3" w:rsidP="00E964FD">
                          <w:pPr>
                            <w:jc w:val="center"/>
                            <w:rPr>
                              <w:sz w:val="14"/>
                              <w:szCs w:val="14"/>
                            </w:rPr>
                          </w:pPr>
                        </w:p>
                        <w:p w14:paraId="002952F5" w14:textId="77777777" w:rsidR="000118A3" w:rsidRPr="0065656A" w:rsidRDefault="000118A3" w:rsidP="00E964FD">
                          <w:pPr>
                            <w:jc w:val="center"/>
                            <w:rPr>
                              <w:sz w:val="14"/>
                              <w:szCs w:val="14"/>
                            </w:rPr>
                          </w:pPr>
                        </w:p>
                      </w:txbxContent>
                    </v:textbox>
                  </v:rect>
                  <v:line id="Line 58" o:spid="_x0000_s1083" style="position:absolute;flip:x;visibility:visible;mso-wrap-style:square" from="7020,6847" to="7020,7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lcd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"/>
                  <v:line id="Line 59" o:spid="_x0000_s1084" style="position:absolute;visibility:visible;mso-wrap-style:square" from="7020,7529" to="9510,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">
                    <v:stroke endarrow="block"/>
                  </v:line>
                  <v:rect id="Rectangle 60" o:spid="_x0000_s1085" style="position:absolute;left:9524;top:7027;width:1816;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" strokeweight="1.75pt">
                    <v:textbox>
                      <w:txbxContent>
                        <w:p w14:paraId="211DAC1E" w14:textId="77777777" w:rsidR="000118A3" w:rsidRPr="0065656A" w:rsidRDefault="000118A3" w:rsidP="0043351A">
                          <w:pPr>
                            <w:jc w:val="center"/>
                            <w:rPr>
                              <w:sz w:val="14"/>
                              <w:szCs w:val="14"/>
                            </w:rPr>
                          </w:pPr>
                          <w:r>
                            <w:rPr>
                              <w:sz w:val="14"/>
                              <w:szCs w:val="14"/>
                            </w:rPr>
                            <w:t>Nếu được củng cố bởi phân tích thống kê và dữ liệu hỗ trợ có liên quan</w:t>
                          </w:r>
                          <w:r w:rsidRPr="0024548D">
                            <w:rPr>
                              <w:sz w:val="14"/>
                              <w:szCs w:val="14"/>
                            </w:rPr>
                            <w:t xml:space="preserve">: </w:t>
                          </w:r>
                          <w:r>
                            <w:rPr>
                              <w:sz w:val="14"/>
                              <w:szCs w:val="14"/>
                            </w:rPr>
                            <w:br/>
                          </w:r>
                          <w:r w:rsidRPr="0024548D">
                            <w:rPr>
                              <w:sz w:val="14"/>
                              <w:szCs w:val="14"/>
                            </w:rPr>
                            <w:t xml:space="preserve">Y = </w:t>
                          </w:r>
                          <w:r>
                            <w:rPr>
                              <w:sz w:val="14"/>
                              <w:szCs w:val="14"/>
                            </w:rPr>
                            <w:t>tới 1,</w:t>
                          </w:r>
                          <w:r w:rsidRPr="0024548D">
                            <w:rPr>
                              <w:sz w:val="14"/>
                              <w:szCs w:val="14"/>
                            </w:rPr>
                            <w:t xml:space="preserve">5X, </w:t>
                          </w:r>
                          <w:r>
                            <w:rPr>
                              <w:sz w:val="14"/>
                              <w:szCs w:val="14"/>
                            </w:rPr>
                            <w:t>nhưng không quá X + 6 tháng</w:t>
                          </w:r>
                        </w:p>
                      </w:txbxContent>
                    </v:textbox>
                  </v:rect>
                  <v:rect id="Rectangle 61" o:spid="_x0000_s1086" style="position:absolute;left:4462;top:1316;width:540;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" stroked="f">
                    <v:textbox>
                      <w:txbxContent>
                        <w:p w14:paraId="3EB47502" w14:textId="77777777" w:rsidR="000118A3" w:rsidRPr="009B3D83" w:rsidRDefault="000118A3" w:rsidP="00454A51">
                          <w:pPr>
                            <w:jc w:val="right"/>
                            <w:rPr>
                              <w:sz w:val="14"/>
                              <w:szCs w:val="14"/>
                            </w:rPr>
                          </w:pPr>
                          <w:r>
                            <w:rPr>
                              <w:sz w:val="14"/>
                              <w:szCs w:val="14"/>
                            </w:rPr>
                            <w:t>Có</w:t>
                          </w:r>
                        </w:p>
                      </w:txbxContent>
                    </v:textbox>
                  </v:rect>
                  <v:line id="Line 62" o:spid="_x0000_s1087" style="position:absolute;visibility:visible;mso-wrap-style:square" from="1980,10267" to="1980,11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">
                    <v:stroke endarrow="block"/>
                  </v:line>
                  <v:line id="Line 63" o:spid="_x0000_s1088" style="position:absolute;visibility:visible;mso-wrap-style:square" from="5220,10267" to="5220,12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">
                    <v:stroke endarrow="block"/>
                  </v:line>
                  <v:roundrect id="AutoShape 64" o:spid="_x0000_s1089" style="position:absolute;left:1080;top:11167;width:1800;height:7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" strokeweight="1.5pt">
                    <v:textbox>
                      <w:txbxContent>
                        <w:p w14:paraId="20D5576C" w14:textId="77777777" w:rsidR="000118A3" w:rsidRPr="0024548D" w:rsidRDefault="000118A3" w:rsidP="00E964FD">
                          <w:pPr>
                            <w:jc w:val="center"/>
                            <w:rPr>
                              <w:sz w:val="14"/>
                              <w:szCs w:val="14"/>
                            </w:rPr>
                          </w:pPr>
                          <w:r>
                            <w:rPr>
                              <w:sz w:val="14"/>
                              <w:szCs w:val="14"/>
                            </w:rPr>
                            <w:t>Phân tích thống kê thông thường là không cần thiết</w:t>
                          </w:r>
                        </w:p>
                        <w:p w14:paraId="338795D7" w14:textId="77777777" w:rsidR="000118A3" w:rsidRPr="0024521F" w:rsidRDefault="000118A3" w:rsidP="00E964FD">
                          <w:pPr>
                            <w:jc w:val="center"/>
                            <w:rPr>
                              <w:sz w:val="14"/>
                              <w:szCs w:val="14"/>
                            </w:rPr>
                          </w:pPr>
                        </w:p>
                      </w:txbxContent>
                    </v:textbox>
                  </v:roundrect>
                  <v:line id="Line 65" o:spid="_x0000_s1090" style="position:absolute;visibility:visible;mso-wrap-style:square" from="1980,11887" to="1980,12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rect id="Rectangle 66" o:spid="_x0000_s1091" style="position:absolute;left:900;top:12427;width:2160;height:1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" strokeweight="1.75pt">
                    <v:textbox>
                      <w:txbxContent>
                        <w:p w14:paraId="6060CF90" w14:textId="77777777" w:rsidR="000118A3" w:rsidRPr="0024548D" w:rsidRDefault="000118A3" w:rsidP="0043351A">
                          <w:pPr>
                            <w:jc w:val="center"/>
                            <w:rPr>
                              <w:sz w:val="14"/>
                              <w:szCs w:val="14"/>
                            </w:rPr>
                          </w:pPr>
                          <w:r w:rsidRPr="0024548D">
                            <w:rPr>
                              <w:sz w:val="14"/>
                              <w:szCs w:val="14"/>
                            </w:rPr>
                            <w:t>Y</w:t>
                          </w:r>
                          <w:r>
                            <w:rPr>
                              <w:sz w:val="14"/>
                              <w:szCs w:val="14"/>
                            </w:rPr>
                            <w:t xml:space="preserve"> </w:t>
                          </w:r>
                          <w:r w:rsidRPr="0024548D">
                            <w:rPr>
                              <w:sz w:val="14"/>
                              <w:szCs w:val="14"/>
                            </w:rPr>
                            <w:t xml:space="preserve">= </w:t>
                          </w:r>
                          <w:r>
                            <w:rPr>
                              <w:sz w:val="14"/>
                              <w:szCs w:val="14"/>
                            </w:rPr>
                            <w:t>tới</w:t>
                          </w:r>
                          <w:r w:rsidRPr="0024548D">
                            <w:rPr>
                              <w:sz w:val="14"/>
                              <w:szCs w:val="14"/>
                            </w:rPr>
                            <w:t xml:space="preserve"> 2X</w:t>
                          </w:r>
                          <w:r>
                            <w:rPr>
                              <w:sz w:val="14"/>
                              <w:szCs w:val="14"/>
                            </w:rPr>
                            <w:t>, nhưng không quá</w:t>
                          </w:r>
                          <w:r w:rsidRPr="0024548D">
                            <w:rPr>
                              <w:sz w:val="14"/>
                              <w:szCs w:val="14"/>
                            </w:rPr>
                            <w:t xml:space="preserve"> </w:t>
                          </w:r>
                          <w:r>
                            <w:rPr>
                              <w:sz w:val="14"/>
                              <w:szCs w:val="14"/>
                            </w:rPr>
                            <w:br/>
                          </w:r>
                          <w:r w:rsidRPr="0024548D">
                            <w:rPr>
                              <w:sz w:val="14"/>
                              <w:szCs w:val="14"/>
                            </w:rPr>
                            <w:t xml:space="preserve">X + 12 </w:t>
                          </w:r>
                          <w:r>
                            <w:rPr>
                              <w:sz w:val="14"/>
                              <w:szCs w:val="14"/>
                            </w:rPr>
                            <w:t>tháng</w:t>
                          </w:r>
                          <w:r w:rsidRPr="0024548D">
                            <w:rPr>
                              <w:sz w:val="14"/>
                              <w:szCs w:val="14"/>
                            </w:rPr>
                            <w:t>;</w:t>
                          </w:r>
                        </w:p>
                        <w:p w14:paraId="7D07C184" w14:textId="77777777" w:rsidR="000118A3" w:rsidRPr="0024548D" w:rsidRDefault="000118A3" w:rsidP="00E964FD">
                          <w:pPr>
                            <w:jc w:val="center"/>
                            <w:rPr>
                              <w:sz w:val="14"/>
                              <w:szCs w:val="14"/>
                            </w:rPr>
                          </w:pPr>
                          <w:r>
                            <w:rPr>
                              <w:sz w:val="14"/>
                              <w:szCs w:val="14"/>
                            </w:rPr>
                            <w:t>hoặc nếu bảo quản trong tủ lạnh</w:t>
                          </w:r>
                          <w:r w:rsidRPr="0024548D">
                            <w:rPr>
                              <w:sz w:val="14"/>
                              <w:szCs w:val="14"/>
                            </w:rPr>
                            <w:t>,</w:t>
                          </w:r>
                        </w:p>
                        <w:p w14:paraId="2D97EEF9" w14:textId="77777777" w:rsidR="000118A3" w:rsidRPr="0024521F" w:rsidRDefault="000118A3" w:rsidP="0043351A">
                          <w:pPr>
                            <w:jc w:val="center"/>
                            <w:rPr>
                              <w:sz w:val="14"/>
                              <w:szCs w:val="14"/>
                            </w:rPr>
                          </w:pPr>
                          <w:r w:rsidRPr="0024548D">
                            <w:rPr>
                              <w:sz w:val="14"/>
                              <w:szCs w:val="14"/>
                            </w:rPr>
                            <w:t>Y</w:t>
                          </w:r>
                          <w:r>
                            <w:rPr>
                              <w:sz w:val="14"/>
                              <w:szCs w:val="14"/>
                            </w:rPr>
                            <w:t xml:space="preserve"> </w:t>
                          </w:r>
                          <w:r w:rsidRPr="0024548D">
                            <w:rPr>
                              <w:sz w:val="14"/>
                              <w:szCs w:val="14"/>
                            </w:rPr>
                            <w:t xml:space="preserve">= </w:t>
                          </w:r>
                          <w:r>
                            <w:rPr>
                              <w:sz w:val="14"/>
                              <w:szCs w:val="14"/>
                            </w:rPr>
                            <w:t>tới 1,</w:t>
                          </w:r>
                          <w:r w:rsidRPr="0024548D">
                            <w:rPr>
                              <w:sz w:val="14"/>
                              <w:szCs w:val="14"/>
                            </w:rPr>
                            <w:t xml:space="preserve">5X, </w:t>
                          </w:r>
                          <w:r>
                            <w:rPr>
                              <w:sz w:val="14"/>
                              <w:szCs w:val="14"/>
                            </w:rPr>
                            <w:t>nhưng không quá X + 6 tháng</w:t>
                          </w:r>
                        </w:p>
                      </w:txbxContent>
                    </v:textbox>
                  </v:rect>
                  <v:rect id="Rectangle 67" o:spid="_x0000_s1092" style="position:absolute;left:4140;top:12427;width:2160;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" strokeweight="1.75pt">
                    <v:textbox>
                      <w:txbxContent>
                        <w:p w14:paraId="752BF0B2" w14:textId="77777777" w:rsidR="000118A3" w:rsidRPr="0024548D" w:rsidRDefault="000118A3" w:rsidP="0043351A">
                          <w:pPr>
                            <w:jc w:val="center"/>
                            <w:rPr>
                              <w:sz w:val="14"/>
                              <w:szCs w:val="14"/>
                            </w:rPr>
                          </w:pPr>
                          <w:r>
                            <w:rPr>
                              <w:sz w:val="14"/>
                              <w:szCs w:val="14"/>
                            </w:rPr>
                            <w:t>Nếu được củng cố bởi phân tích thống kê và dữ liệu hỗ trợ có liên quan</w:t>
                          </w:r>
                          <w:r w:rsidRPr="0024548D">
                            <w:rPr>
                              <w:sz w:val="14"/>
                              <w:szCs w:val="14"/>
                            </w:rPr>
                            <w:t>: Y</w:t>
                          </w:r>
                          <w:r>
                            <w:rPr>
                              <w:sz w:val="14"/>
                              <w:szCs w:val="14"/>
                            </w:rPr>
                            <w:t xml:space="preserve"> </w:t>
                          </w:r>
                          <w:r w:rsidRPr="0024548D">
                            <w:rPr>
                              <w:sz w:val="14"/>
                              <w:szCs w:val="14"/>
                            </w:rPr>
                            <w:t xml:space="preserve">= </w:t>
                          </w:r>
                          <w:r>
                            <w:rPr>
                              <w:sz w:val="14"/>
                              <w:szCs w:val="14"/>
                            </w:rPr>
                            <w:t>tới</w:t>
                          </w:r>
                          <w:r w:rsidRPr="0024548D">
                            <w:rPr>
                              <w:sz w:val="14"/>
                              <w:szCs w:val="14"/>
                            </w:rPr>
                            <w:t xml:space="preserve"> 2X</w:t>
                          </w:r>
                          <w:r>
                            <w:rPr>
                              <w:sz w:val="14"/>
                              <w:szCs w:val="14"/>
                            </w:rPr>
                            <w:t>, nhưng không quá</w:t>
                          </w:r>
                          <w:r w:rsidRPr="0024548D">
                            <w:rPr>
                              <w:sz w:val="14"/>
                              <w:szCs w:val="14"/>
                            </w:rPr>
                            <w:t xml:space="preserve"> X + 12 </w:t>
                          </w:r>
                          <w:r>
                            <w:rPr>
                              <w:sz w:val="14"/>
                              <w:szCs w:val="14"/>
                            </w:rPr>
                            <w:t>tháng</w:t>
                          </w:r>
                          <w:r w:rsidRPr="0024548D">
                            <w:rPr>
                              <w:sz w:val="14"/>
                              <w:szCs w:val="14"/>
                            </w:rPr>
                            <w:t>;</w:t>
                          </w:r>
                        </w:p>
                        <w:p w14:paraId="31BDD3BA" w14:textId="77777777" w:rsidR="000118A3" w:rsidRPr="0024548D" w:rsidRDefault="000118A3" w:rsidP="0043351A">
                          <w:pPr>
                            <w:jc w:val="center"/>
                            <w:rPr>
                              <w:sz w:val="14"/>
                              <w:szCs w:val="14"/>
                            </w:rPr>
                          </w:pPr>
                          <w:r>
                            <w:rPr>
                              <w:sz w:val="14"/>
                              <w:szCs w:val="14"/>
                            </w:rPr>
                            <w:t>hoặc nếu bảo quản trong tủ lạnh</w:t>
                          </w:r>
                          <w:r w:rsidRPr="0024548D">
                            <w:rPr>
                              <w:sz w:val="14"/>
                              <w:szCs w:val="14"/>
                            </w:rPr>
                            <w:t>,</w:t>
                          </w:r>
                        </w:p>
                        <w:p w14:paraId="5A70522C" w14:textId="77777777" w:rsidR="000118A3" w:rsidRPr="0065656A" w:rsidRDefault="000118A3" w:rsidP="0043351A">
                          <w:pPr>
                            <w:jc w:val="center"/>
                            <w:rPr>
                              <w:sz w:val="14"/>
                              <w:szCs w:val="14"/>
                            </w:rPr>
                          </w:pPr>
                          <w:r w:rsidRPr="0024548D">
                            <w:rPr>
                              <w:sz w:val="14"/>
                              <w:szCs w:val="14"/>
                            </w:rPr>
                            <w:t>Y</w:t>
                          </w:r>
                          <w:r>
                            <w:rPr>
                              <w:sz w:val="14"/>
                              <w:szCs w:val="14"/>
                            </w:rPr>
                            <w:t xml:space="preserve"> </w:t>
                          </w:r>
                          <w:r w:rsidRPr="0024548D">
                            <w:rPr>
                              <w:sz w:val="14"/>
                              <w:szCs w:val="14"/>
                            </w:rPr>
                            <w:t xml:space="preserve">= </w:t>
                          </w:r>
                          <w:r>
                            <w:rPr>
                              <w:sz w:val="14"/>
                              <w:szCs w:val="14"/>
                            </w:rPr>
                            <w:t>tới 1,</w:t>
                          </w:r>
                          <w:r w:rsidRPr="0024548D">
                            <w:rPr>
                              <w:sz w:val="14"/>
                              <w:szCs w:val="14"/>
                            </w:rPr>
                            <w:t xml:space="preserve">5X, </w:t>
                          </w:r>
                          <w:r>
                            <w:rPr>
                              <w:sz w:val="14"/>
                              <w:szCs w:val="14"/>
                            </w:rPr>
                            <w:t>nhưng không quá X + 6 tháng</w:t>
                          </w:r>
                        </w:p>
                        <w:p w14:paraId="220D4664" w14:textId="77777777" w:rsidR="000118A3" w:rsidRPr="0024521F" w:rsidRDefault="000118A3" w:rsidP="0043351A">
                          <w:pPr>
                            <w:jc w:val="center"/>
                            <w:rPr>
                              <w:sz w:val="14"/>
                              <w:szCs w:val="14"/>
                            </w:rPr>
                          </w:pPr>
                        </w:p>
                        <w:p w14:paraId="72522D16" w14:textId="77777777" w:rsidR="000118A3" w:rsidRPr="0048511B" w:rsidRDefault="000118A3" w:rsidP="0043351A">
                          <w:pPr>
                            <w:jc w:val="center"/>
                            <w:rPr>
                              <w:sz w:val="14"/>
                              <w:szCs w:val="14"/>
                            </w:rPr>
                          </w:pPr>
                        </w:p>
                      </w:txbxContent>
                    </v:textbox>
                  </v:rect>
                  <v:line id="Line 68" o:spid="_x0000_s1093" style="position:absolute;visibility:visible;mso-wrap-style:square" from="6493,9382" to="7753,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rect id="Rectangle 69" o:spid="_x0000_s1094" style="position:absolute;left:6660;top:12427;width:2160;height:1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" strokeweight="1.75pt">
                    <v:textbox>
                      <w:txbxContent>
                        <w:p w14:paraId="5B1D6B76" w14:textId="77777777" w:rsidR="000118A3" w:rsidRPr="0024548D" w:rsidRDefault="000118A3" w:rsidP="0043351A">
                          <w:pPr>
                            <w:jc w:val="center"/>
                            <w:rPr>
                              <w:sz w:val="14"/>
                              <w:szCs w:val="14"/>
                            </w:rPr>
                          </w:pPr>
                          <w:r>
                            <w:rPr>
                              <w:sz w:val="14"/>
                              <w:szCs w:val="14"/>
                            </w:rPr>
                            <w:t>Nếu được củng cố bởi dữ liệu hỗ trợ có liên quan</w:t>
                          </w:r>
                          <w:r w:rsidRPr="0024548D">
                            <w:rPr>
                              <w:sz w:val="14"/>
                              <w:szCs w:val="14"/>
                            </w:rPr>
                            <w:t xml:space="preserve">: </w:t>
                          </w:r>
                          <w:r>
                            <w:rPr>
                              <w:sz w:val="14"/>
                              <w:szCs w:val="14"/>
                            </w:rPr>
                            <w:br/>
                          </w:r>
                          <w:r w:rsidRPr="0024548D">
                            <w:rPr>
                              <w:sz w:val="14"/>
                              <w:szCs w:val="14"/>
                            </w:rPr>
                            <w:t>Y</w:t>
                          </w:r>
                          <w:r>
                            <w:rPr>
                              <w:sz w:val="14"/>
                              <w:szCs w:val="14"/>
                            </w:rPr>
                            <w:t xml:space="preserve"> </w:t>
                          </w:r>
                          <w:r w:rsidRPr="0024548D">
                            <w:rPr>
                              <w:sz w:val="14"/>
                              <w:szCs w:val="14"/>
                            </w:rPr>
                            <w:t xml:space="preserve">= </w:t>
                          </w:r>
                          <w:r>
                            <w:rPr>
                              <w:sz w:val="14"/>
                              <w:szCs w:val="14"/>
                            </w:rPr>
                            <w:t>tới</w:t>
                          </w:r>
                          <w:r w:rsidRPr="0024548D">
                            <w:rPr>
                              <w:sz w:val="14"/>
                              <w:szCs w:val="14"/>
                            </w:rPr>
                            <w:t xml:space="preserve"> </w:t>
                          </w:r>
                          <w:r>
                            <w:rPr>
                              <w:sz w:val="14"/>
                              <w:szCs w:val="14"/>
                            </w:rPr>
                            <w:t>1,5</w:t>
                          </w:r>
                          <w:r w:rsidRPr="0024548D">
                            <w:rPr>
                              <w:sz w:val="14"/>
                              <w:szCs w:val="14"/>
                            </w:rPr>
                            <w:t>X</w:t>
                          </w:r>
                          <w:r>
                            <w:rPr>
                              <w:sz w:val="14"/>
                              <w:szCs w:val="14"/>
                            </w:rPr>
                            <w:t>, nhưng không quá X + 6</w:t>
                          </w:r>
                          <w:r w:rsidRPr="0024548D">
                            <w:rPr>
                              <w:sz w:val="14"/>
                              <w:szCs w:val="14"/>
                            </w:rPr>
                            <w:t xml:space="preserve"> </w:t>
                          </w:r>
                          <w:r>
                            <w:rPr>
                              <w:sz w:val="14"/>
                              <w:szCs w:val="14"/>
                            </w:rPr>
                            <w:t>tháng</w:t>
                          </w:r>
                          <w:r w:rsidRPr="0024548D">
                            <w:rPr>
                              <w:sz w:val="14"/>
                              <w:szCs w:val="14"/>
                            </w:rPr>
                            <w:t>;</w:t>
                          </w:r>
                        </w:p>
                        <w:p w14:paraId="12B069BB" w14:textId="77777777" w:rsidR="000118A3" w:rsidRPr="0024548D" w:rsidRDefault="000118A3" w:rsidP="0043351A">
                          <w:pPr>
                            <w:jc w:val="center"/>
                            <w:rPr>
                              <w:sz w:val="14"/>
                              <w:szCs w:val="14"/>
                            </w:rPr>
                          </w:pPr>
                          <w:r>
                            <w:rPr>
                              <w:sz w:val="14"/>
                              <w:szCs w:val="14"/>
                            </w:rPr>
                            <w:t>hoặc nếu bảo quản trong tủ lạnh</w:t>
                          </w:r>
                          <w:r w:rsidRPr="0024548D">
                            <w:rPr>
                              <w:sz w:val="14"/>
                              <w:szCs w:val="14"/>
                            </w:rPr>
                            <w:t>,</w:t>
                          </w:r>
                        </w:p>
                        <w:p w14:paraId="14D4F8F0" w14:textId="77777777" w:rsidR="000118A3" w:rsidRPr="00E80209" w:rsidRDefault="000118A3" w:rsidP="00E964FD">
                          <w:pPr>
                            <w:jc w:val="center"/>
                            <w:rPr>
                              <w:sz w:val="14"/>
                              <w:szCs w:val="14"/>
                            </w:rPr>
                          </w:pPr>
                          <w:r w:rsidRPr="0024548D">
                            <w:rPr>
                              <w:sz w:val="14"/>
                              <w:szCs w:val="14"/>
                            </w:rPr>
                            <w:t>Y</w:t>
                          </w:r>
                          <w:r>
                            <w:rPr>
                              <w:sz w:val="14"/>
                              <w:szCs w:val="14"/>
                            </w:rPr>
                            <w:t xml:space="preserve"> </w:t>
                          </w:r>
                          <w:r w:rsidRPr="0024548D">
                            <w:rPr>
                              <w:sz w:val="14"/>
                              <w:szCs w:val="14"/>
                            </w:rPr>
                            <w:t xml:space="preserve">= </w:t>
                          </w:r>
                          <w:r>
                            <w:rPr>
                              <w:sz w:val="14"/>
                              <w:szCs w:val="14"/>
                            </w:rPr>
                            <w:t>tới X + 3 tháng</w:t>
                          </w:r>
                        </w:p>
                      </w:txbxContent>
                    </v:textbox>
                  </v:rect>
                  <v:rect id="Rectangle 70" o:spid="_x0000_s1095" style="position:absolute;left:8460;top:10627;width:2700;height: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" stroked="f">
                    <v:textbox>
                      <w:txbxContent>
                        <w:p w14:paraId="53E01F9C" w14:textId="77777777" w:rsidR="000118A3" w:rsidRDefault="000118A3" w:rsidP="00E964FD">
                          <w:pPr>
                            <w:rPr>
                              <w:sz w:val="14"/>
                              <w:szCs w:val="14"/>
                            </w:rPr>
                          </w:pPr>
                          <w:r>
                            <w:rPr>
                              <w:sz w:val="14"/>
                              <w:szCs w:val="14"/>
                            </w:rPr>
                            <w:t>Y  = Tuổi thọ đề xuất</w:t>
                          </w:r>
                        </w:p>
                        <w:p w14:paraId="5829836E" w14:textId="77777777" w:rsidR="000118A3" w:rsidRPr="009B3D83" w:rsidRDefault="000118A3" w:rsidP="00E964FD">
                          <w:pPr>
                            <w:rPr>
                              <w:sz w:val="14"/>
                              <w:szCs w:val="14"/>
                            </w:rPr>
                          </w:pPr>
                          <w:r w:rsidRPr="009B3D83">
                            <w:rPr>
                              <w:sz w:val="14"/>
                              <w:szCs w:val="14"/>
                            </w:rPr>
                            <w:t xml:space="preserve"> </w:t>
                          </w:r>
                          <w:r>
                            <w:rPr>
                              <w:sz w:val="14"/>
                              <w:szCs w:val="14"/>
                            </w:rPr>
                            <w:t>X = Khoảng thời gian của dữ liệu thực</w:t>
                          </w:r>
                        </w:p>
                      </w:txbxContent>
                    </v:textbox>
                  </v:rect>
                  <v:rect id="Rectangle 71" o:spid="_x0000_s1096" style="position:absolute;left:5275;top:10301;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" stroked="f">
                    <v:textbox>
                      <w:txbxContent>
                        <w:p w14:paraId="6B897D17" w14:textId="77777777" w:rsidR="000118A3" w:rsidRPr="009B3D83" w:rsidRDefault="000118A3" w:rsidP="006E5407">
                          <w:r>
                            <w:rPr>
                              <w:sz w:val="14"/>
                              <w:szCs w:val="14"/>
                            </w:rPr>
                            <w:t>Có cho cả hai</w:t>
                          </w:r>
                        </w:p>
                        <w:p w14:paraId="1490C72E" w14:textId="77777777" w:rsidR="000118A3" w:rsidRPr="009B3D83" w:rsidRDefault="000118A3" w:rsidP="00E964FD"/>
                      </w:txbxContent>
                    </v:textbox>
                  </v:rect>
                  <v:rect id="Rectangle 72" o:spid="_x0000_s1097" style="position:absolute;left:2060;top:10301;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" stroked="f">
                    <v:textbox>
                      <w:txbxContent>
                        <w:p w14:paraId="5D8CE0C3" w14:textId="77777777" w:rsidR="000118A3" w:rsidRPr="009B3D83" w:rsidRDefault="000118A3" w:rsidP="006E5407">
                          <w:r>
                            <w:rPr>
                              <w:sz w:val="14"/>
                              <w:szCs w:val="14"/>
                            </w:rPr>
                            <w:t>Có cho cả hai</w:t>
                          </w:r>
                        </w:p>
                        <w:p w14:paraId="00977023" w14:textId="77777777" w:rsidR="000118A3" w:rsidRPr="009B3D83" w:rsidRDefault="000118A3" w:rsidP="00E964FD"/>
                      </w:txbxContent>
                    </v:textbox>
                  </v:rect>
                  <v:line id="Line 73" o:spid="_x0000_s1098" style="position:absolute;visibility:visible;mso-wrap-style:square" from="3240,9382" to="3960,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74" o:spid="_x0000_s1099" style="position:absolute;visibility:visible;mso-wrap-style:square" from="7740,9367" to="7740,12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">
                    <v:stroke endarrow="block"/>
                  </v:line>
                  <v:line id="Line 75" o:spid="_x0000_s1100" style="position:absolute;visibility:visible;mso-wrap-style:square" from="1980,7862" to="1980,8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">
                    <v:stroke endarrow="block"/>
                  </v:line>
                  <v:line id="Line 76" o:spid="_x0000_s1101" style="position:absolute;visibility:visible;mso-wrap-style:square" from="3221,6979" to="5228,6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rect id="Rectangle 78" o:spid="_x0000_s1102" style="position:absolute;left:2085;top:5587;width:1066;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" stroked="f">
                    <v:textbox>
                      <w:txbxContent>
                        <w:p w14:paraId="6CDFFD35" w14:textId="77777777" w:rsidR="000118A3" w:rsidRPr="009B3D83" w:rsidRDefault="000118A3" w:rsidP="00E964FD">
                          <w:pPr>
                            <w:rPr>
                              <w:sz w:val="14"/>
                              <w:szCs w:val="14"/>
                            </w:rPr>
                          </w:pPr>
                          <w:r>
                            <w:rPr>
                              <w:sz w:val="14"/>
                              <w:szCs w:val="14"/>
                            </w:rPr>
                            <w:t>Không</w:t>
                          </w:r>
                        </w:p>
                      </w:txbxContent>
                    </v:textbox>
                  </v:rect>
                  <v:rect id="Rectangle 79" o:spid="_x0000_s1103" style="position:absolute;left:6411;top:8735;width:1642;height:5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" stroked="f">
                    <v:textbox>
                      <w:txbxContent>
                        <w:p w14:paraId="2838227F" w14:textId="77777777" w:rsidR="000118A3" w:rsidRPr="009B3D83" w:rsidRDefault="000118A3" w:rsidP="00E964FD">
                          <w:pPr>
                            <w:rPr>
                              <w:sz w:val="14"/>
                              <w:szCs w:val="14"/>
                            </w:rPr>
                          </w:pPr>
                          <w:r>
                            <w:rPr>
                              <w:sz w:val="14"/>
                              <w:szCs w:val="14"/>
                            </w:rPr>
                            <w:t>Không cho (1) hoặc (2)</w:t>
                          </w:r>
                        </w:p>
                      </w:txbxContent>
                    </v:textbox>
                  </v:rect>
                  <v:rect id="Rectangle 81" o:spid="_x0000_s1104" style="position:absolute;left:2041;top:7940;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" stroked="f">
                    <v:textbox>
                      <w:txbxContent>
                        <w:p w14:paraId="12516EE7" w14:textId="77777777" w:rsidR="000118A3" w:rsidRPr="009B3D83" w:rsidRDefault="000118A3" w:rsidP="00E964FD">
                          <w:r>
                            <w:rPr>
                              <w:sz w:val="14"/>
                              <w:szCs w:val="14"/>
                            </w:rPr>
                            <w:t>Có cho cả hai</w:t>
                          </w:r>
                        </w:p>
                      </w:txbxContent>
                    </v:textbox>
                  </v:rect>
                  <v:rect id="Rectangle 83" o:spid="_x0000_s1105" style="position:absolute;left:7042;top:687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" stroked="f">
                    <v:textbox>
                      <w:txbxContent>
                        <w:p w14:paraId="15F302C9" w14:textId="77777777" w:rsidR="000118A3" w:rsidRPr="009B3D83" w:rsidRDefault="000118A3" w:rsidP="00E964FD">
                          <w:r>
                            <w:rPr>
                              <w:sz w:val="14"/>
                              <w:szCs w:val="14"/>
                            </w:rPr>
                            <w:t>Có cho cả hai</w:t>
                          </w:r>
                        </w:p>
                      </w:txbxContent>
                    </v:textbox>
                  </v:rect>
                  <v:rect id="Rectangle 84" o:spid="_x0000_s1106" style="position:absolute;left:5108;top:3607;width:652;height:36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" stroked="f">
                    <v:textbox>
                      <w:txbxContent>
                        <w:p w14:paraId="788DC562" w14:textId="77777777" w:rsidR="000118A3" w:rsidRPr="009B3D83" w:rsidRDefault="000118A3" w:rsidP="00E964FD">
                          <w:pPr>
                            <w:rPr>
                              <w:sz w:val="14"/>
                              <w:szCs w:val="14"/>
                            </w:rPr>
                          </w:pPr>
                          <w:r>
                            <w:rPr>
                              <w:sz w:val="14"/>
                              <w:szCs w:val="14"/>
                            </w:rPr>
                            <w:t>Có</w:t>
                          </w:r>
                        </w:p>
                      </w:txbxContent>
                    </v:textbox>
                  </v:rect>
                  <v:rect id="Rectangle 85" o:spid="_x0000_s1107" style="position:absolute;left:3240;top:3921;width:540;height:51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" stroked="f">
                    <v:textbox>
                      <w:txbxContent>
                        <w:p w14:paraId="5931FBD5" w14:textId="77777777" w:rsidR="000118A3" w:rsidRPr="009B3D83" w:rsidRDefault="000118A3" w:rsidP="00E964FD">
                          <w:pPr>
                            <w:rPr>
                              <w:sz w:val="14"/>
                              <w:szCs w:val="14"/>
                            </w:rPr>
                          </w:pPr>
                          <w:r>
                            <w:rPr>
                              <w:sz w:val="14"/>
                              <w:szCs w:val="14"/>
                            </w:rPr>
                            <w:t>Có</w:t>
                          </w:r>
                        </w:p>
                      </w:txbxContent>
                    </v:textbox>
                  </v:rect>
                </v:group>
                <w10:wrap type="square" anchorx="page"/>
              </v:group>
            </w:pict>
          </mc:Fallback>
        </mc:AlternateContent>
      </w:r>
    </w:p>
    <w:p w14:paraId="472C7DE2" w14:textId="77777777" w:rsidR="00EC5E35" w:rsidRDefault="00EC5E35" w:rsidP="008342C1">
      <w:pPr>
        <w:pStyle w:val="BodyTextIndent"/>
        <w:ind w:left="720" w:hanging="720"/>
        <w:rPr>
          <w:rFonts w:ascii="Times New Roman" w:hAnsi="Times New Roman"/>
          <w:bCs/>
        </w:rPr>
      </w:pPr>
    </w:p>
    <w:p w14:paraId="10E61CBF" w14:textId="77777777" w:rsidR="00EC5E35" w:rsidRDefault="00EC5E35" w:rsidP="008342C1">
      <w:pPr>
        <w:pStyle w:val="BodyTextIndent"/>
        <w:ind w:left="720" w:hanging="720"/>
        <w:rPr>
          <w:rFonts w:ascii="Times New Roman" w:hAnsi="Times New Roman"/>
          <w:bCs/>
        </w:rPr>
      </w:pPr>
    </w:p>
    <w:p w14:paraId="66E99676" w14:textId="77777777" w:rsidR="00EC5E35" w:rsidRDefault="00EC5E35" w:rsidP="008342C1">
      <w:pPr>
        <w:pStyle w:val="BodyTextIndent"/>
        <w:ind w:left="720" w:hanging="720"/>
        <w:rPr>
          <w:rFonts w:ascii="Times New Roman" w:hAnsi="Times New Roman"/>
          <w:bCs/>
        </w:rPr>
      </w:pPr>
    </w:p>
    <w:p w14:paraId="2A3E2D39" w14:textId="77777777" w:rsidR="008342C1" w:rsidRPr="009C3BF7" w:rsidRDefault="001F5EAC" w:rsidP="004D3F62">
      <w:pPr>
        <w:pStyle w:val="BodyTextIndent"/>
        <w:spacing w:before="120" w:after="60"/>
        <w:ind w:left="720" w:hanging="720"/>
        <w:rPr>
          <w:rFonts w:ascii="Times New Roman" w:hAnsi="Times New Roman"/>
          <w:b/>
          <w:bCs/>
        </w:rPr>
      </w:pPr>
      <w:r>
        <w:rPr>
          <w:rFonts w:ascii="Times New Roman" w:hAnsi="Times New Roman"/>
          <w:b/>
          <w:bCs/>
        </w:rPr>
        <w:t>5.6</w:t>
      </w:r>
      <w:r w:rsidR="008342C1" w:rsidRPr="009C3BF7">
        <w:rPr>
          <w:rFonts w:ascii="Times New Roman" w:hAnsi="Times New Roman"/>
          <w:b/>
          <w:bCs/>
        </w:rPr>
        <w:t>.</w:t>
      </w:r>
      <w:r w:rsidR="008342C1" w:rsidRPr="009C3BF7">
        <w:rPr>
          <w:rFonts w:ascii="Times New Roman" w:hAnsi="Times New Roman"/>
          <w:b/>
          <w:bCs/>
        </w:rPr>
        <w:tab/>
      </w:r>
      <w:r>
        <w:rPr>
          <w:rFonts w:ascii="Times New Roman" w:hAnsi="Times New Roman"/>
          <w:b/>
          <w:bCs/>
        </w:rPr>
        <w:t>Ví dụ về các phương pháp thống kê để phân tích dữ liệu độ ổn định</w:t>
      </w:r>
    </w:p>
    <w:p w14:paraId="2E599CF4" w14:textId="77777777" w:rsidR="001F5EAC" w:rsidRDefault="001F5EAC" w:rsidP="004D3F62">
      <w:pPr>
        <w:pStyle w:val="BodyTextIndent"/>
        <w:spacing w:before="120" w:after="60"/>
        <w:ind w:left="720" w:firstLine="0"/>
        <w:rPr>
          <w:rFonts w:ascii="Times New Roman" w:hAnsi="Times New Roman"/>
        </w:rPr>
      </w:pPr>
      <w:r>
        <w:rPr>
          <w:rFonts w:ascii="Times New Roman" w:hAnsi="Times New Roman"/>
        </w:rPr>
        <w:t>Hồi quy tuyến tính, kiểm định tính hợp nhất và mô hình hóa thống kê được mô tả dưới dây là các ví dụ về các phương pháp và quy trình thống kê có thể được sử dụng trong phân tích dữ liệu độ ổn định với loại dữ liệu có thể đem phân tích như các chỉ tiêu định lượng với các mức chất lượng đề xuất.</w:t>
      </w:r>
    </w:p>
    <w:p w14:paraId="3EE70DCA" w14:textId="77777777" w:rsidR="001F5EAC" w:rsidRDefault="001F5EAC" w:rsidP="004D3F62">
      <w:pPr>
        <w:pStyle w:val="BodyTextIndent"/>
        <w:spacing w:before="120" w:after="60"/>
        <w:ind w:left="720" w:firstLine="0"/>
        <w:rPr>
          <w:rFonts w:ascii="Times New Roman" w:hAnsi="Times New Roman"/>
        </w:rPr>
      </w:pPr>
      <w:r>
        <w:rPr>
          <w:rFonts w:ascii="Times New Roman" w:hAnsi="Times New Roman"/>
        </w:rPr>
        <w:t>Phân tích dữ liệu cho một lô</w:t>
      </w:r>
    </w:p>
    <w:p w14:paraId="4108CD5C" w14:textId="36CCD792" w:rsidR="001F5EAC" w:rsidRDefault="001F5EAC" w:rsidP="004D3F62">
      <w:pPr>
        <w:pStyle w:val="BodyTextIndent"/>
        <w:spacing w:before="120" w:after="60"/>
        <w:ind w:left="720" w:firstLine="0"/>
        <w:rPr>
          <w:rFonts w:ascii="Times New Roman" w:hAnsi="Times New Roman"/>
        </w:rPr>
      </w:pPr>
      <w:r>
        <w:rPr>
          <w:rFonts w:ascii="Times New Roman" w:hAnsi="Times New Roman"/>
        </w:rPr>
        <w:t>Nói chung, mối liên hệ giữa một vài chỉ tiêu định lượng và thời gian được giả thiết là tuyến tính</w:t>
      </w:r>
      <w:r w:rsidRPr="001F5EAC">
        <w:rPr>
          <w:rFonts w:ascii="Times New Roman" w:hAnsi="Times New Roman"/>
          <w:vertAlign w:val="superscript"/>
        </w:rPr>
        <w:t>1</w:t>
      </w:r>
      <w:r>
        <w:rPr>
          <w:rFonts w:ascii="Times New Roman" w:hAnsi="Times New Roman"/>
        </w:rPr>
        <w:t xml:space="preserve">. Hình </w:t>
      </w:r>
      <w:r w:rsidR="00C9541F">
        <w:rPr>
          <w:rFonts w:ascii="Times New Roman" w:hAnsi="Times New Roman"/>
        </w:rPr>
        <w:t>1</w:t>
      </w:r>
      <w:r>
        <w:rPr>
          <w:rFonts w:ascii="Times New Roman" w:hAnsi="Times New Roman"/>
        </w:rPr>
        <w:t xml:space="preserve"> biểu diễn đường hồi quy của hàm lượng của một thành phẩm thuốc</w:t>
      </w:r>
      <w:r w:rsidR="007E7091">
        <w:rPr>
          <w:rFonts w:ascii="Times New Roman" w:hAnsi="Times New Roman"/>
        </w:rPr>
        <w:t xml:space="preserve"> có mức chất lượng trên và dưới lần lượt là 105% và 95% so với hàm lượng trên nhãn, với dữ liệu dài hạn 12 tháng và tuổi thọ đề xuất là 24 tháng. Trong ví dụ này, giới hạn tin cậy 95% về hai phía của giá trị trung bình được sử dụng vì chưa rõ hàm lượng sẽ giảm hay tăng theo thời gian (ví dụ như trong trường hợp thành phẩm có dung môi nước đóng trong bao bì bán thấm). Đường biểu diễn giới hạn tin cậy dưới cắt đường biểu diễn cận dưới của mức chất lượng ở thời điểm 30 tháng, trong khi đó đường biểu diễn giới hạn tin cậy trên không cắt đường biểu diễn cận trên của mức chất lượng tại các thời điểm trở về sau. Vì vậy, tuổi thọ đề xuất 24 tháng có thể được hỗ trợ bởi phân tích thống kê </w:t>
      </w:r>
      <w:r w:rsidR="004F3511">
        <w:rPr>
          <w:rFonts w:ascii="Times New Roman" w:hAnsi="Times New Roman"/>
        </w:rPr>
        <w:t>dữ liệu</w:t>
      </w:r>
      <w:r w:rsidR="007E7091">
        <w:rPr>
          <w:rFonts w:ascii="Times New Roman" w:hAnsi="Times New Roman"/>
        </w:rPr>
        <w:t xml:space="preserve"> hàm lượng theo các hướng dẫn được ghi ở mục 4.10.1 và 4.10.2.</w:t>
      </w:r>
    </w:p>
    <w:p w14:paraId="09BB0722" w14:textId="77777777" w:rsidR="001F5EAC" w:rsidRDefault="00EC5F80" w:rsidP="008342C1">
      <w:pPr>
        <w:pStyle w:val="BodyTextIndent"/>
        <w:ind w:left="720" w:firstLine="0"/>
        <w:rPr>
          <w:rFonts w:ascii="Times New Roman" w:hAnsi="Times New Roman"/>
        </w:rPr>
      </w:pPr>
      <w:r>
        <w:rPr>
          <w:rFonts w:ascii="Times New Roman" w:hAnsi="Times New Roman"/>
          <w:noProof/>
          <w:lang w:eastAsia="zh-CN"/>
        </w:rPr>
        <mc:AlternateContent>
          <mc:Choice Requires="wpg">
            <w:drawing>
              <wp:anchor distT="0" distB="0" distL="114300" distR="114300" simplePos="0" relativeHeight="251672064" behindDoc="0" locked="0" layoutInCell="1" allowOverlap="1" wp14:anchorId="18044798" wp14:editId="773B4731">
                <wp:simplePos x="0" y="0"/>
                <wp:positionH relativeFrom="column">
                  <wp:posOffset>393658</wp:posOffset>
                </wp:positionH>
                <wp:positionV relativeFrom="paragraph">
                  <wp:posOffset>161841</wp:posOffset>
                </wp:positionV>
                <wp:extent cx="4836353" cy="3123923"/>
                <wp:effectExtent l="0" t="0" r="21590" b="19685"/>
                <wp:wrapNone/>
                <wp:docPr id="193" name="Group 193"/>
                <wp:cNvGraphicFramePr/>
                <a:graphic xmlns:a="http://schemas.openxmlformats.org/drawingml/2006/main">
                  <a:graphicData uri="http://schemas.microsoft.com/office/word/2010/wordprocessingGroup">
                    <wpg:wgp>
                      <wpg:cNvGrpSpPr/>
                      <wpg:grpSpPr>
                        <a:xfrm>
                          <a:off x="0" y="0"/>
                          <a:ext cx="4836353" cy="3123923"/>
                          <a:chOff x="0" y="0"/>
                          <a:chExt cx="4836353" cy="3123923"/>
                        </a:xfrm>
                      </wpg:grpSpPr>
                      <wps:wsp>
                        <wps:cNvPr id="217" name="Text Box 2"/>
                        <wps:cNvSpPr txBox="1">
                          <a:spLocks noChangeArrowheads="1"/>
                        </wps:cNvSpPr>
                        <wps:spPr bwMode="auto">
                          <a:xfrm>
                            <a:off x="0" y="0"/>
                            <a:ext cx="744855" cy="275590"/>
                          </a:xfrm>
                          <a:prstGeom prst="rect">
                            <a:avLst/>
                          </a:prstGeom>
                          <a:solidFill>
                            <a:schemeClr val="bg1"/>
                          </a:solidFill>
                          <a:ln w="9525">
                            <a:solidFill>
                              <a:schemeClr val="bg1"/>
                            </a:solidFill>
                            <a:miter lim="800000"/>
                            <a:headEnd/>
                            <a:tailEnd/>
                          </a:ln>
                        </wps:spPr>
                        <wps:txbx>
                          <w:txbxContent>
                            <w:p w14:paraId="53015B91" w14:textId="77777777" w:rsidR="000118A3" w:rsidRDefault="000118A3" w:rsidP="00CF5CF8">
                              <w:pPr>
                                <w:jc w:val="center"/>
                              </w:pPr>
                              <w:r>
                                <w:t>Hình 1</w:t>
                              </w:r>
                            </w:p>
                          </w:txbxContent>
                        </wps:txbx>
                        <wps:bodyPr rot="0" vert="horz" wrap="square" lIns="91440" tIns="45720" rIns="91440" bIns="45720" anchor="t" anchorCtr="0">
                          <a:spAutoFit/>
                        </wps:bodyPr>
                      </wps:wsp>
                      <wps:wsp>
                        <wps:cNvPr id="26" name="Text Box 2"/>
                        <wps:cNvSpPr txBox="1">
                          <a:spLocks noChangeArrowheads="1"/>
                        </wps:cNvSpPr>
                        <wps:spPr bwMode="auto">
                          <a:xfrm>
                            <a:off x="650047" y="398695"/>
                            <a:ext cx="3683000" cy="392430"/>
                          </a:xfrm>
                          <a:prstGeom prst="rect">
                            <a:avLst/>
                          </a:prstGeom>
                          <a:solidFill>
                            <a:schemeClr val="bg1"/>
                          </a:solidFill>
                          <a:ln w="9525">
                            <a:solidFill>
                              <a:schemeClr val="bg1"/>
                            </a:solidFill>
                            <a:miter lim="800000"/>
                            <a:headEnd/>
                            <a:tailEnd/>
                          </a:ln>
                        </wps:spPr>
                        <wps:txbx>
                          <w:txbxContent>
                            <w:p w14:paraId="2B85BE01" w14:textId="77777777" w:rsidR="000118A3" w:rsidRPr="00CF5CF8" w:rsidRDefault="000118A3" w:rsidP="00CF5CF8">
                              <w:pPr>
                                <w:jc w:val="center"/>
                                <w:rPr>
                                  <w:sz w:val="20"/>
                                  <w:szCs w:val="20"/>
                                </w:rPr>
                              </w:pPr>
                              <w:r w:rsidRPr="00CF5CF8">
                                <w:rPr>
                                  <w:sz w:val="20"/>
                                  <w:szCs w:val="20"/>
                                </w:rPr>
                                <w:t xml:space="preserve">Ước lượng tuổi thọ với mức chất lượng trên và dưới dựa trên </w:t>
                              </w:r>
                              <w:r>
                                <w:rPr>
                                  <w:sz w:val="20"/>
                                  <w:szCs w:val="20"/>
                                </w:rPr>
                                <w:br/>
                              </w:r>
                              <w:r w:rsidRPr="00CF5CF8">
                                <w:rPr>
                                  <w:sz w:val="20"/>
                                  <w:szCs w:val="20"/>
                                </w:rPr>
                                <w:t>Hàm lượng ở điều kiện 25</w:t>
                              </w:r>
                              <w:r w:rsidRPr="00CF5CF8">
                                <w:rPr>
                                  <w:sz w:val="20"/>
                                  <w:szCs w:val="20"/>
                                  <w:vertAlign w:val="superscript"/>
                                </w:rPr>
                                <w:t>o</w:t>
                              </w:r>
                              <w:r w:rsidRPr="00CF5CF8">
                                <w:rPr>
                                  <w:sz w:val="20"/>
                                  <w:szCs w:val="20"/>
                                </w:rPr>
                                <w:t>C/60% RH</w:t>
                              </w:r>
                            </w:p>
                          </w:txbxContent>
                        </wps:txbx>
                        <wps:bodyPr rot="0" vert="horz" wrap="square" lIns="91440" tIns="45720" rIns="91440" bIns="45720" anchor="t" anchorCtr="0">
                          <a:spAutoFit/>
                        </wps:bodyPr>
                      </wps:wsp>
                      <wps:wsp>
                        <wps:cNvPr id="94" name="Text Box 2"/>
                        <wps:cNvSpPr txBox="1">
                          <a:spLocks noChangeArrowheads="1"/>
                        </wps:cNvSpPr>
                        <wps:spPr bwMode="auto">
                          <a:xfrm rot="16200000">
                            <a:off x="-944736" y="1724792"/>
                            <a:ext cx="2456815" cy="227330"/>
                          </a:xfrm>
                          <a:prstGeom prst="rect">
                            <a:avLst/>
                          </a:prstGeom>
                          <a:solidFill>
                            <a:schemeClr val="bg1"/>
                          </a:solidFill>
                          <a:ln w="9525">
                            <a:solidFill>
                              <a:schemeClr val="bg1"/>
                            </a:solidFill>
                            <a:miter lim="800000"/>
                            <a:headEnd/>
                            <a:tailEnd/>
                          </a:ln>
                        </wps:spPr>
                        <wps:txbx>
                          <w:txbxContent>
                            <w:p w14:paraId="05586A1F" w14:textId="77777777" w:rsidR="000118A3" w:rsidRPr="00CF5CF8" w:rsidRDefault="000118A3" w:rsidP="00CF5CF8">
                              <w:pPr>
                                <w:jc w:val="center"/>
                                <w:rPr>
                                  <w:sz w:val="20"/>
                                  <w:szCs w:val="20"/>
                                </w:rPr>
                              </w:pPr>
                              <w:r>
                                <w:rPr>
                                  <w:sz w:val="20"/>
                                  <w:szCs w:val="20"/>
                                </w:rPr>
                                <w:t>Hàm lượng (% so với nhãn)</w:t>
                              </w:r>
                            </w:p>
                          </w:txbxContent>
                        </wps:txbx>
                        <wps:bodyPr rot="0" vert="horz" wrap="square" lIns="91440" tIns="36000" rIns="91440" bIns="36000" anchor="t" anchorCtr="0">
                          <a:spAutoFit/>
                        </wps:bodyPr>
                      </wps:wsp>
                      <wps:wsp>
                        <wps:cNvPr id="95" name="Text Box 2"/>
                        <wps:cNvSpPr txBox="1">
                          <a:spLocks noChangeArrowheads="1"/>
                        </wps:cNvSpPr>
                        <wps:spPr bwMode="auto">
                          <a:xfrm>
                            <a:off x="3982624" y="1581782"/>
                            <a:ext cx="853729" cy="1248091"/>
                          </a:xfrm>
                          <a:prstGeom prst="rect">
                            <a:avLst/>
                          </a:prstGeom>
                          <a:solidFill>
                            <a:schemeClr val="bg1"/>
                          </a:solidFill>
                          <a:ln w="9525">
                            <a:solidFill>
                              <a:schemeClr val="bg1"/>
                            </a:solidFill>
                            <a:miter lim="800000"/>
                            <a:headEnd/>
                            <a:tailEnd/>
                          </a:ln>
                        </wps:spPr>
                        <wps:txbx>
                          <w:txbxContent>
                            <w:p w14:paraId="13588925" w14:textId="77777777" w:rsidR="000118A3" w:rsidRDefault="000118A3" w:rsidP="00EC5F80">
                              <w:pPr>
                                <w:spacing w:line="288" w:lineRule="auto"/>
                                <w:jc w:val="both"/>
                                <w:rPr>
                                  <w:sz w:val="18"/>
                                  <w:szCs w:val="18"/>
                                </w:rPr>
                              </w:pPr>
                              <w:r w:rsidRPr="00CF5CF8">
                                <w:rPr>
                                  <w:sz w:val="18"/>
                                  <w:szCs w:val="18"/>
                                </w:rPr>
                                <w:t>Dữ liệu thô</w:t>
                              </w:r>
                            </w:p>
                            <w:p w14:paraId="4692051E" w14:textId="77777777" w:rsidR="000118A3" w:rsidRDefault="000118A3" w:rsidP="00EC5F80">
                              <w:pPr>
                                <w:spacing w:line="288" w:lineRule="auto"/>
                                <w:jc w:val="both"/>
                                <w:rPr>
                                  <w:sz w:val="18"/>
                                  <w:szCs w:val="18"/>
                                </w:rPr>
                              </w:pPr>
                              <w:r>
                                <w:rPr>
                                  <w:sz w:val="18"/>
                                  <w:szCs w:val="18"/>
                                </w:rPr>
                                <w:t>GH tin cậy trên</w:t>
                              </w:r>
                            </w:p>
                            <w:p w14:paraId="6ADB1DF9" w14:textId="77777777" w:rsidR="000118A3" w:rsidRDefault="000118A3" w:rsidP="00EC5F80">
                              <w:pPr>
                                <w:spacing w:line="288" w:lineRule="auto"/>
                                <w:jc w:val="both"/>
                                <w:rPr>
                                  <w:sz w:val="18"/>
                                  <w:szCs w:val="18"/>
                                </w:rPr>
                              </w:pPr>
                              <w:r>
                                <w:rPr>
                                  <w:sz w:val="18"/>
                                  <w:szCs w:val="18"/>
                                </w:rPr>
                                <w:t>GH tin cậy dưới</w:t>
                              </w:r>
                            </w:p>
                            <w:p w14:paraId="7319BDA2" w14:textId="77777777" w:rsidR="000118A3" w:rsidRDefault="000118A3" w:rsidP="00EC5F80">
                              <w:pPr>
                                <w:spacing w:line="288" w:lineRule="auto"/>
                                <w:jc w:val="both"/>
                                <w:rPr>
                                  <w:sz w:val="18"/>
                                  <w:szCs w:val="18"/>
                                </w:rPr>
                              </w:pPr>
                              <w:r>
                                <w:rPr>
                                  <w:sz w:val="18"/>
                                  <w:szCs w:val="18"/>
                                </w:rPr>
                                <w:t>Đường hồi quy</w:t>
                              </w:r>
                            </w:p>
                            <w:p w14:paraId="3D8CEA82" w14:textId="77777777" w:rsidR="000118A3" w:rsidRDefault="000118A3" w:rsidP="00EC5F80">
                              <w:pPr>
                                <w:spacing w:line="288" w:lineRule="auto"/>
                                <w:jc w:val="both"/>
                                <w:rPr>
                                  <w:sz w:val="18"/>
                                  <w:szCs w:val="18"/>
                                </w:rPr>
                              </w:pPr>
                              <w:r>
                                <w:rPr>
                                  <w:sz w:val="18"/>
                                  <w:szCs w:val="18"/>
                                </w:rPr>
                                <w:t>Mức chất lượng trên: 105</w:t>
                              </w:r>
                            </w:p>
                            <w:p w14:paraId="620D6467" w14:textId="77777777" w:rsidR="000118A3" w:rsidRPr="00CF5CF8" w:rsidRDefault="000118A3" w:rsidP="00EC5F80">
                              <w:pPr>
                                <w:spacing w:line="288" w:lineRule="auto"/>
                                <w:jc w:val="both"/>
                                <w:rPr>
                                  <w:sz w:val="18"/>
                                  <w:szCs w:val="18"/>
                                </w:rPr>
                              </w:pPr>
                              <w:r>
                                <w:rPr>
                                  <w:sz w:val="18"/>
                                  <w:szCs w:val="18"/>
                                </w:rPr>
                                <w:t>Mức chất lượng dưới: 95</w:t>
                              </w:r>
                            </w:p>
                          </w:txbxContent>
                        </wps:txbx>
                        <wps:bodyPr rot="0" vert="horz" wrap="square" lIns="36000" tIns="0" rIns="36000" bIns="0" anchor="t" anchorCtr="0">
                          <a:noAutofit/>
                        </wps:bodyPr>
                      </wps:wsp>
                      <wps:wsp>
                        <wps:cNvPr id="192" name="Text Box 2"/>
                        <wps:cNvSpPr txBox="1">
                          <a:spLocks noChangeArrowheads="1"/>
                        </wps:cNvSpPr>
                        <wps:spPr bwMode="auto">
                          <a:xfrm>
                            <a:off x="1334764" y="2877543"/>
                            <a:ext cx="1511935" cy="246380"/>
                          </a:xfrm>
                          <a:prstGeom prst="rect">
                            <a:avLst/>
                          </a:prstGeom>
                          <a:solidFill>
                            <a:schemeClr val="bg1"/>
                          </a:solidFill>
                          <a:ln w="9525">
                            <a:solidFill>
                              <a:schemeClr val="bg1"/>
                            </a:solidFill>
                            <a:miter lim="800000"/>
                            <a:headEnd/>
                            <a:tailEnd/>
                          </a:ln>
                        </wps:spPr>
                        <wps:txbx>
                          <w:txbxContent>
                            <w:p w14:paraId="233A16C3" w14:textId="77777777" w:rsidR="000118A3" w:rsidRPr="00CF5CF8" w:rsidRDefault="000118A3" w:rsidP="00CF5CF8">
                              <w:pPr>
                                <w:jc w:val="center"/>
                                <w:rPr>
                                  <w:sz w:val="20"/>
                                  <w:szCs w:val="20"/>
                                </w:rPr>
                              </w:pPr>
                              <w:r>
                                <w:rPr>
                                  <w:sz w:val="20"/>
                                  <w:szCs w:val="20"/>
                                </w:rPr>
                                <w:t>Thời điểm (tháng)</w:t>
                              </w:r>
                            </w:p>
                          </w:txbxContent>
                        </wps:txbx>
                        <wps:bodyPr rot="0" vert="horz" wrap="square" lIns="91440" tIns="45720" rIns="91440" bIns="45720" anchor="t" anchorCtr="0">
                          <a:spAutoFit/>
                        </wps:bodyPr>
                      </wps:wsp>
                    </wpg:wgp>
                  </a:graphicData>
                </a:graphic>
              </wp:anchor>
            </w:drawing>
          </mc:Choice>
          <mc:Fallback>
            <w:pict>
              <v:group w14:anchorId="18044798" id="Group 193" o:spid="_x0000_s1108" style="position:absolute;left:0;text-align:left;margin-left:31pt;margin-top:12.75pt;width:380.8pt;height:246pt;z-index:251672064" coordsize="48363,3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">
                <v:shapetype id="_x0000_t202" coordsize="21600,21600" o:spt="202" path="m,l,21600r21600,l21600,xe">
                  <v:stroke joinstyle="miter"/>
                  <v:path gradientshapeok="t" o:connecttype="rect"/>
                </v:shapetype>
                <v:shape id="Text Box 2" o:spid="_x0000_s1109" type="#_x0000_t202" style="position:absolute;width:7448;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" fillcolor="white [3212]" strokecolor="white [3212]">
                  <v:textbox style="mso-fit-shape-to-text:t">
                    <w:txbxContent>
                      <w:p w14:paraId="53015B91" w14:textId="77777777" w:rsidR="000118A3" w:rsidRDefault="000118A3" w:rsidP="00CF5CF8">
                        <w:pPr>
                          <w:jc w:val="center"/>
                        </w:pPr>
                        <w:r>
                          <w:t>Hình 1</w:t>
                        </w:r>
                      </w:p>
                    </w:txbxContent>
                  </v:textbox>
                </v:shape>
                <v:shape id="Text Box 2" o:spid="_x0000_s1110" type="#_x0000_t202" style="position:absolute;left:6500;top:3986;width:36830;height:3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" fillcolor="white [3212]" strokecolor="white [3212]">
                  <v:textbox style="mso-fit-shape-to-text:t">
                    <w:txbxContent>
                      <w:p w14:paraId="2B85BE01" w14:textId="77777777" w:rsidR="000118A3" w:rsidRPr="00CF5CF8" w:rsidRDefault="000118A3" w:rsidP="00CF5CF8">
                        <w:pPr>
                          <w:jc w:val="center"/>
                          <w:rPr>
                            <w:sz w:val="20"/>
                            <w:szCs w:val="20"/>
                          </w:rPr>
                        </w:pPr>
                        <w:r w:rsidRPr="00CF5CF8">
                          <w:rPr>
                            <w:sz w:val="20"/>
                            <w:szCs w:val="20"/>
                          </w:rPr>
                          <w:t xml:space="preserve">Ước lượng tuổi thọ với mức chất lượng trên và dưới dựa trên </w:t>
                        </w:r>
                        <w:r>
                          <w:rPr>
                            <w:sz w:val="20"/>
                            <w:szCs w:val="20"/>
                          </w:rPr>
                          <w:br/>
                        </w:r>
                        <w:r w:rsidRPr="00CF5CF8">
                          <w:rPr>
                            <w:sz w:val="20"/>
                            <w:szCs w:val="20"/>
                          </w:rPr>
                          <w:t>Hàm lượng ở điều kiện 25</w:t>
                        </w:r>
                        <w:r w:rsidRPr="00CF5CF8">
                          <w:rPr>
                            <w:sz w:val="20"/>
                            <w:szCs w:val="20"/>
                            <w:vertAlign w:val="superscript"/>
                          </w:rPr>
                          <w:t>o</w:t>
                        </w:r>
                        <w:r w:rsidRPr="00CF5CF8">
                          <w:rPr>
                            <w:sz w:val="20"/>
                            <w:szCs w:val="20"/>
                          </w:rPr>
                          <w:t>C/60% RH</w:t>
                        </w:r>
                      </w:p>
                    </w:txbxContent>
                  </v:textbox>
                </v:shape>
                <v:shape id="Text Box 2" o:spid="_x0000_s1111" type="#_x0000_t202" style="position:absolute;left:-9447;top:17247;width:24568;height:227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" fillcolor="white [3212]" strokecolor="white [3212]">
                  <v:textbox style="mso-fit-shape-to-text:t" inset=",1mm,,1mm">
                    <w:txbxContent>
                      <w:p w14:paraId="05586A1F" w14:textId="77777777" w:rsidR="000118A3" w:rsidRPr="00CF5CF8" w:rsidRDefault="000118A3" w:rsidP="00CF5CF8">
                        <w:pPr>
                          <w:jc w:val="center"/>
                          <w:rPr>
                            <w:sz w:val="20"/>
                            <w:szCs w:val="20"/>
                          </w:rPr>
                        </w:pPr>
                        <w:r>
                          <w:rPr>
                            <w:sz w:val="20"/>
                            <w:szCs w:val="20"/>
                          </w:rPr>
                          <w:t>Hàm lượng (% so với nhãn)</w:t>
                        </w:r>
                      </w:p>
                    </w:txbxContent>
                  </v:textbox>
                </v:shape>
                <v:shape id="Text Box 2" o:spid="_x0000_s1112" type="#_x0000_t202" style="position:absolute;left:39826;top:15817;width:8537;height:12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" fillcolor="white [3212]" strokecolor="white [3212]">
                  <v:textbox inset="1mm,0,1mm,0">
                    <w:txbxContent>
                      <w:p w14:paraId="13588925" w14:textId="77777777" w:rsidR="000118A3" w:rsidRDefault="000118A3" w:rsidP="00EC5F80">
                        <w:pPr>
                          <w:spacing w:line="288" w:lineRule="auto"/>
                          <w:jc w:val="both"/>
                          <w:rPr>
                            <w:sz w:val="18"/>
                            <w:szCs w:val="18"/>
                          </w:rPr>
                        </w:pPr>
                        <w:r w:rsidRPr="00CF5CF8">
                          <w:rPr>
                            <w:sz w:val="18"/>
                            <w:szCs w:val="18"/>
                          </w:rPr>
                          <w:t>Dữ liệu thô</w:t>
                        </w:r>
                      </w:p>
                      <w:p w14:paraId="4692051E" w14:textId="77777777" w:rsidR="000118A3" w:rsidRDefault="000118A3" w:rsidP="00EC5F80">
                        <w:pPr>
                          <w:spacing w:line="288" w:lineRule="auto"/>
                          <w:jc w:val="both"/>
                          <w:rPr>
                            <w:sz w:val="18"/>
                            <w:szCs w:val="18"/>
                          </w:rPr>
                        </w:pPr>
                        <w:r>
                          <w:rPr>
                            <w:sz w:val="18"/>
                            <w:szCs w:val="18"/>
                          </w:rPr>
                          <w:t>GH tin cậy trên</w:t>
                        </w:r>
                      </w:p>
                      <w:p w14:paraId="6ADB1DF9" w14:textId="77777777" w:rsidR="000118A3" w:rsidRDefault="000118A3" w:rsidP="00EC5F80">
                        <w:pPr>
                          <w:spacing w:line="288" w:lineRule="auto"/>
                          <w:jc w:val="both"/>
                          <w:rPr>
                            <w:sz w:val="18"/>
                            <w:szCs w:val="18"/>
                          </w:rPr>
                        </w:pPr>
                        <w:r>
                          <w:rPr>
                            <w:sz w:val="18"/>
                            <w:szCs w:val="18"/>
                          </w:rPr>
                          <w:t>GH tin cậy dưới</w:t>
                        </w:r>
                      </w:p>
                      <w:p w14:paraId="7319BDA2" w14:textId="77777777" w:rsidR="000118A3" w:rsidRDefault="000118A3" w:rsidP="00EC5F80">
                        <w:pPr>
                          <w:spacing w:line="288" w:lineRule="auto"/>
                          <w:jc w:val="both"/>
                          <w:rPr>
                            <w:sz w:val="18"/>
                            <w:szCs w:val="18"/>
                          </w:rPr>
                        </w:pPr>
                        <w:r>
                          <w:rPr>
                            <w:sz w:val="18"/>
                            <w:szCs w:val="18"/>
                          </w:rPr>
                          <w:t>Đường hồi quy</w:t>
                        </w:r>
                      </w:p>
                      <w:p w14:paraId="3D8CEA82" w14:textId="77777777" w:rsidR="000118A3" w:rsidRDefault="000118A3" w:rsidP="00EC5F80">
                        <w:pPr>
                          <w:spacing w:line="288" w:lineRule="auto"/>
                          <w:jc w:val="both"/>
                          <w:rPr>
                            <w:sz w:val="18"/>
                            <w:szCs w:val="18"/>
                          </w:rPr>
                        </w:pPr>
                        <w:r>
                          <w:rPr>
                            <w:sz w:val="18"/>
                            <w:szCs w:val="18"/>
                          </w:rPr>
                          <w:t>Mức chất lượng trên: 105</w:t>
                        </w:r>
                      </w:p>
                      <w:p w14:paraId="620D6467" w14:textId="77777777" w:rsidR="000118A3" w:rsidRPr="00CF5CF8" w:rsidRDefault="000118A3" w:rsidP="00EC5F80">
                        <w:pPr>
                          <w:spacing w:line="288" w:lineRule="auto"/>
                          <w:jc w:val="both"/>
                          <w:rPr>
                            <w:sz w:val="18"/>
                            <w:szCs w:val="18"/>
                          </w:rPr>
                        </w:pPr>
                        <w:r>
                          <w:rPr>
                            <w:sz w:val="18"/>
                            <w:szCs w:val="18"/>
                          </w:rPr>
                          <w:t>Mức chất lượng dưới: 95</w:t>
                        </w:r>
                      </w:p>
                    </w:txbxContent>
                  </v:textbox>
                </v:shape>
                <v:shape id="Text Box 2" o:spid="_x0000_s1113" type="#_x0000_t202" style="position:absolute;left:13347;top:28775;width:15119;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" fillcolor="white [3212]" strokecolor="white [3212]">
                  <v:textbox style="mso-fit-shape-to-text:t">
                    <w:txbxContent>
                      <w:p w14:paraId="233A16C3" w14:textId="77777777" w:rsidR="000118A3" w:rsidRPr="00CF5CF8" w:rsidRDefault="000118A3" w:rsidP="00CF5CF8">
                        <w:pPr>
                          <w:jc w:val="center"/>
                          <w:rPr>
                            <w:sz w:val="20"/>
                            <w:szCs w:val="20"/>
                          </w:rPr>
                        </w:pPr>
                        <w:r>
                          <w:rPr>
                            <w:sz w:val="20"/>
                            <w:szCs w:val="20"/>
                          </w:rPr>
                          <w:t>Thời điểm (tháng)</w:t>
                        </w:r>
                      </w:p>
                    </w:txbxContent>
                  </v:textbox>
                </v:shape>
              </v:group>
            </w:pict>
          </mc:Fallback>
        </mc:AlternateContent>
      </w:r>
    </w:p>
    <w:p w14:paraId="670D6C7B" w14:textId="77777777" w:rsidR="00E71F41" w:rsidRDefault="00E71F41" w:rsidP="008342C1">
      <w:pPr>
        <w:pStyle w:val="BodyTextIndent"/>
        <w:ind w:left="720" w:firstLine="0"/>
        <w:rPr>
          <w:rFonts w:ascii="Times New Roman" w:hAnsi="Times New Roman"/>
        </w:rPr>
      </w:pPr>
      <w:r>
        <w:rPr>
          <w:rFonts w:ascii="Times New Roman" w:hAnsi="Times New Roman"/>
          <w:noProof/>
          <w:lang w:eastAsia="zh-CN"/>
        </w:rPr>
        <w:drawing>
          <wp:inline distT="0" distB="0" distL="0" distR="0" wp14:anchorId="38270CC0" wp14:editId="2B770EE8">
            <wp:extent cx="4972050" cy="3346450"/>
            <wp:effectExtent l="0" t="0" r="6350" b="635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2050" cy="334645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inline>
        </w:drawing>
      </w:r>
    </w:p>
    <w:p w14:paraId="09078F51" w14:textId="77777777" w:rsidR="00E71F41" w:rsidRDefault="00E71F41" w:rsidP="008342C1">
      <w:pPr>
        <w:pStyle w:val="BodyTextIndent"/>
        <w:ind w:left="720" w:firstLine="0"/>
        <w:rPr>
          <w:rFonts w:ascii="Times New Roman" w:hAnsi="Times New Roman"/>
        </w:rPr>
      </w:pPr>
    </w:p>
    <w:p w14:paraId="0211C7BC" w14:textId="40F2C609" w:rsidR="004F3511" w:rsidRDefault="00E71F41" w:rsidP="004D3F62">
      <w:pPr>
        <w:pStyle w:val="BodyTextIndent"/>
        <w:spacing w:before="120" w:after="60"/>
        <w:ind w:left="720" w:firstLine="0"/>
        <w:rPr>
          <w:rFonts w:ascii="Times New Roman" w:hAnsi="Times New Roman"/>
        </w:rPr>
      </w:pPr>
      <w:r>
        <w:rPr>
          <w:rFonts w:ascii="Times New Roman" w:hAnsi="Times New Roman"/>
        </w:rPr>
        <w:t xml:space="preserve">Khi dữ liệu cho một chỉ tiêu chỉ có một mức chất lượng trên hoặc dưới được phân tích, giới hạn tin cậy 95% về một phía tương ứng được sử dụng. Hình 2 biểu diễn đường hồi quy của một sản phẩm phân hủy trong một thành phẩm thuốc có dữ liệu dài hạn 12 tháng và hạn dùng đề xuất 24 tháng, trong khi mức chất lượng là không quá 1,4%. Đường biểu diễn giới hạn tin cậy </w:t>
      </w:r>
      <w:r w:rsidR="004F3511">
        <w:rPr>
          <w:rFonts w:ascii="Times New Roman" w:hAnsi="Times New Roman"/>
        </w:rPr>
        <w:t xml:space="preserve">95% về phía trên của </w:t>
      </w:r>
      <w:r w:rsidR="00E01FFF">
        <w:rPr>
          <w:rFonts w:ascii="Times New Roman" w:hAnsi="Times New Roman"/>
        </w:rPr>
        <w:t>giá</w:t>
      </w:r>
      <w:r w:rsidR="004F3511">
        <w:rPr>
          <w:rFonts w:ascii="Times New Roman" w:hAnsi="Times New Roman"/>
        </w:rPr>
        <w:t xml:space="preserve"> trị trung bình</w:t>
      </w:r>
      <w:r>
        <w:rPr>
          <w:rFonts w:ascii="Times New Roman" w:hAnsi="Times New Roman"/>
        </w:rPr>
        <w:t xml:space="preserve"> cắt đường biểu diễn </w:t>
      </w:r>
      <w:r w:rsidR="004F3511">
        <w:rPr>
          <w:rFonts w:ascii="Times New Roman" w:hAnsi="Times New Roman"/>
        </w:rPr>
        <w:t>mức chất lượng ở thời điểm 31 tháng. Vì vậy, tuổi thọ đề xuất 24 tháng có thể được hỗ trợ bởi phân tích thống kê dữ liệu sản phẩm phân hủy theo các hướng dẫn được ghi ở mục 4.10.1 và 4.10.2.</w:t>
      </w:r>
    </w:p>
    <w:p w14:paraId="7F281856" w14:textId="01911E3E" w:rsidR="004F3511" w:rsidRDefault="000F3945" w:rsidP="004D3F62">
      <w:pPr>
        <w:pStyle w:val="BodyTextIndent"/>
        <w:spacing w:before="120" w:after="60"/>
        <w:ind w:left="720" w:firstLine="0"/>
        <w:rPr>
          <w:rFonts w:ascii="Times New Roman" w:hAnsi="Times New Roman"/>
        </w:rPr>
      </w:pPr>
      <w:r>
        <w:rPr>
          <w:rFonts w:ascii="Times New Roman" w:hAnsi="Times New Roman"/>
        </w:rPr>
        <w:t>Nếu phương pháp trên được sử</w:t>
      </w:r>
      <w:r w:rsidR="004F3511">
        <w:rPr>
          <w:rFonts w:ascii="Times New Roman" w:hAnsi="Times New Roman"/>
        </w:rPr>
        <w:t xml:space="preserve"> dụng, giá trị trung bình của chỉ tiêu định lượng (ví dụ như hàm lượng, các sản phẩm phân hủy) có thể được mong đợi là sẽ nằm trong mức chất lượng cho đến hết tuổi thọ với độ tin cậy 95%.</w:t>
      </w:r>
    </w:p>
    <w:p w14:paraId="403A9F6B" w14:textId="77777777" w:rsidR="004F3511" w:rsidRDefault="00EC5F80" w:rsidP="004F3511">
      <w:pPr>
        <w:pStyle w:val="BodyTextIndent"/>
        <w:ind w:left="720" w:firstLine="0"/>
        <w:rPr>
          <w:rFonts w:ascii="Times New Roman" w:hAnsi="Times New Roman"/>
        </w:rPr>
      </w:pPr>
      <w:r>
        <w:rPr>
          <w:rFonts w:ascii="Times New Roman" w:hAnsi="Times New Roman"/>
          <w:noProof/>
          <w:lang w:eastAsia="zh-CN"/>
        </w:rPr>
        <mc:AlternateContent>
          <mc:Choice Requires="wpg">
            <w:drawing>
              <wp:anchor distT="0" distB="0" distL="114300" distR="114300" simplePos="0" relativeHeight="251674112" behindDoc="0" locked="0" layoutInCell="1" allowOverlap="1" wp14:anchorId="047AABE1" wp14:editId="623C36B5">
                <wp:simplePos x="0" y="0"/>
                <wp:positionH relativeFrom="column">
                  <wp:posOffset>445135</wp:posOffset>
                </wp:positionH>
                <wp:positionV relativeFrom="paragraph">
                  <wp:posOffset>99060</wp:posOffset>
                </wp:positionV>
                <wp:extent cx="4662270" cy="2850543"/>
                <wp:effectExtent l="0" t="0" r="36830" b="19685"/>
                <wp:wrapNone/>
                <wp:docPr id="201" name="Group 201"/>
                <wp:cNvGraphicFramePr/>
                <a:graphic xmlns:a="http://schemas.openxmlformats.org/drawingml/2006/main">
                  <a:graphicData uri="http://schemas.microsoft.com/office/word/2010/wordprocessingGroup">
                    <wpg:wgp>
                      <wpg:cNvGrpSpPr/>
                      <wpg:grpSpPr>
                        <a:xfrm>
                          <a:off x="0" y="0"/>
                          <a:ext cx="4662270" cy="2850543"/>
                          <a:chOff x="17336" y="-104019"/>
                          <a:chExt cx="4662459" cy="2850869"/>
                        </a:xfrm>
                      </wpg:grpSpPr>
                      <wps:wsp>
                        <wps:cNvPr id="202" name="Text Box 2"/>
                        <wps:cNvSpPr txBox="1">
                          <a:spLocks noChangeArrowheads="1"/>
                        </wps:cNvSpPr>
                        <wps:spPr bwMode="auto">
                          <a:xfrm>
                            <a:off x="17336" y="-104019"/>
                            <a:ext cx="744855" cy="275590"/>
                          </a:xfrm>
                          <a:prstGeom prst="rect">
                            <a:avLst/>
                          </a:prstGeom>
                          <a:solidFill>
                            <a:schemeClr val="bg1"/>
                          </a:solidFill>
                          <a:ln w="9525">
                            <a:solidFill>
                              <a:schemeClr val="bg1"/>
                            </a:solidFill>
                            <a:miter lim="800000"/>
                            <a:headEnd/>
                            <a:tailEnd/>
                          </a:ln>
                        </wps:spPr>
                        <wps:txbx>
                          <w:txbxContent>
                            <w:p w14:paraId="29B5FA42" w14:textId="77777777" w:rsidR="000118A3" w:rsidRDefault="000118A3" w:rsidP="00EC5F80">
                              <w:pPr>
                                <w:jc w:val="center"/>
                              </w:pPr>
                              <w:r>
                                <w:t>Hình 2</w:t>
                              </w:r>
                            </w:p>
                          </w:txbxContent>
                        </wps:txbx>
                        <wps:bodyPr rot="0" vert="horz" wrap="square" lIns="91440" tIns="45720" rIns="91440" bIns="45720" anchor="t" anchorCtr="0">
                          <a:spAutoFit/>
                        </wps:bodyPr>
                      </wps:wsp>
                      <wps:wsp>
                        <wps:cNvPr id="203" name="Text Box 2"/>
                        <wps:cNvSpPr txBox="1">
                          <a:spLocks noChangeArrowheads="1"/>
                        </wps:cNvSpPr>
                        <wps:spPr bwMode="auto">
                          <a:xfrm>
                            <a:off x="463611" y="212226"/>
                            <a:ext cx="3900548" cy="392430"/>
                          </a:xfrm>
                          <a:prstGeom prst="rect">
                            <a:avLst/>
                          </a:prstGeom>
                          <a:solidFill>
                            <a:schemeClr val="bg1"/>
                          </a:solidFill>
                          <a:ln w="9525">
                            <a:solidFill>
                              <a:schemeClr val="bg1"/>
                            </a:solidFill>
                            <a:miter lim="800000"/>
                            <a:headEnd/>
                            <a:tailEnd/>
                          </a:ln>
                        </wps:spPr>
                        <wps:txbx>
                          <w:txbxContent>
                            <w:p w14:paraId="7220F465" w14:textId="09F91FDF" w:rsidR="000118A3" w:rsidRPr="00CF5CF8" w:rsidRDefault="000118A3" w:rsidP="00EC5F80">
                              <w:pPr>
                                <w:jc w:val="center"/>
                                <w:rPr>
                                  <w:sz w:val="20"/>
                                  <w:szCs w:val="20"/>
                                </w:rPr>
                              </w:pPr>
                              <w:r w:rsidRPr="00CF5CF8">
                                <w:rPr>
                                  <w:sz w:val="20"/>
                                  <w:szCs w:val="20"/>
                                </w:rPr>
                                <w:t xml:space="preserve">Ước lượng tuổi thọ với mức chất lượng trên dựa trên </w:t>
                              </w:r>
                              <w:r>
                                <w:rPr>
                                  <w:sz w:val="20"/>
                                  <w:szCs w:val="20"/>
                                </w:rPr>
                                <w:br/>
                                <w:t>Sản phẩm phân hủy</w:t>
                              </w:r>
                              <w:r w:rsidRPr="00CF5CF8">
                                <w:rPr>
                                  <w:sz w:val="20"/>
                                  <w:szCs w:val="20"/>
                                </w:rPr>
                                <w:t xml:space="preserve"> ở điều kiện 25</w:t>
                              </w:r>
                              <w:ins w:id="195" w:author="Nguyen Tran. Linh" w:date="2022-06-21T14:42:00Z">
                                <w:r>
                                  <w:rPr>
                                    <w:sz w:val="20"/>
                                    <w:szCs w:val="20"/>
                                  </w:rPr>
                                  <w:t xml:space="preserve"> </w:t>
                                </w:r>
                              </w:ins>
                              <w:r w:rsidRPr="00CF5CF8">
                                <w:rPr>
                                  <w:sz w:val="20"/>
                                  <w:szCs w:val="20"/>
                                  <w:vertAlign w:val="superscript"/>
                                </w:rPr>
                                <w:t>o</w:t>
                              </w:r>
                              <w:r w:rsidRPr="00CF5CF8">
                                <w:rPr>
                                  <w:sz w:val="20"/>
                                  <w:szCs w:val="20"/>
                                </w:rPr>
                                <w:t>C/60% RH</w:t>
                              </w:r>
                            </w:p>
                          </w:txbxContent>
                        </wps:txbx>
                        <wps:bodyPr rot="0" vert="horz" wrap="square" lIns="91440" tIns="45720" rIns="91440" bIns="45720" anchor="t" anchorCtr="0">
                          <a:spAutoFit/>
                        </wps:bodyPr>
                      </wps:wsp>
                      <wps:wsp>
                        <wps:cNvPr id="204" name="Text Box 2"/>
                        <wps:cNvSpPr txBox="1">
                          <a:spLocks noChangeArrowheads="1"/>
                        </wps:cNvSpPr>
                        <wps:spPr bwMode="auto">
                          <a:xfrm rot="16200000">
                            <a:off x="-964812" y="1366490"/>
                            <a:ext cx="2387891" cy="224207"/>
                          </a:xfrm>
                          <a:prstGeom prst="rect">
                            <a:avLst/>
                          </a:prstGeom>
                          <a:solidFill>
                            <a:schemeClr val="bg1"/>
                          </a:solidFill>
                          <a:ln w="9525">
                            <a:solidFill>
                              <a:schemeClr val="bg1"/>
                            </a:solidFill>
                            <a:miter lim="800000"/>
                            <a:headEnd/>
                            <a:tailEnd/>
                          </a:ln>
                        </wps:spPr>
                        <wps:txbx>
                          <w:txbxContent>
                            <w:p w14:paraId="1E65A648" w14:textId="3741F010" w:rsidR="000118A3" w:rsidRPr="00CF5CF8" w:rsidRDefault="000118A3" w:rsidP="00EC5F80">
                              <w:pPr>
                                <w:jc w:val="center"/>
                                <w:rPr>
                                  <w:sz w:val="20"/>
                                  <w:szCs w:val="20"/>
                                </w:rPr>
                              </w:pPr>
                              <w:r>
                                <w:rPr>
                                  <w:sz w:val="20"/>
                                  <w:szCs w:val="20"/>
                                </w:rPr>
                                <w:t>Sản phẩm phân hủy (%)</w:t>
                              </w:r>
                            </w:p>
                          </w:txbxContent>
                        </wps:txbx>
                        <wps:bodyPr rot="0" vert="horz" wrap="square" lIns="91440" tIns="36000" rIns="91440" bIns="36000" anchor="t" anchorCtr="0">
                          <a:noAutofit/>
                        </wps:bodyPr>
                      </wps:wsp>
                      <wps:wsp>
                        <wps:cNvPr id="205" name="Text Box 2"/>
                        <wps:cNvSpPr txBox="1">
                          <a:spLocks noChangeArrowheads="1"/>
                        </wps:cNvSpPr>
                        <wps:spPr bwMode="auto">
                          <a:xfrm>
                            <a:off x="3826066" y="1438711"/>
                            <a:ext cx="853729" cy="693688"/>
                          </a:xfrm>
                          <a:prstGeom prst="rect">
                            <a:avLst/>
                          </a:prstGeom>
                          <a:solidFill>
                            <a:schemeClr val="bg1"/>
                          </a:solidFill>
                          <a:ln w="9525">
                            <a:solidFill>
                              <a:schemeClr val="bg1"/>
                            </a:solidFill>
                            <a:miter lim="800000"/>
                            <a:headEnd/>
                            <a:tailEnd/>
                          </a:ln>
                        </wps:spPr>
                        <wps:txbx>
                          <w:txbxContent>
                            <w:p w14:paraId="351CBA8E" w14:textId="77777777" w:rsidR="000118A3" w:rsidRDefault="000118A3" w:rsidP="00391D3B">
                              <w:pPr>
                                <w:spacing w:line="264" w:lineRule="auto"/>
                                <w:jc w:val="both"/>
                                <w:rPr>
                                  <w:sz w:val="18"/>
                                  <w:szCs w:val="18"/>
                                </w:rPr>
                              </w:pPr>
                              <w:r w:rsidRPr="00CF5CF8">
                                <w:rPr>
                                  <w:sz w:val="18"/>
                                  <w:szCs w:val="18"/>
                                </w:rPr>
                                <w:t>Dữ liệu thô</w:t>
                              </w:r>
                            </w:p>
                            <w:p w14:paraId="2A2DB094" w14:textId="77777777" w:rsidR="000118A3" w:rsidRDefault="000118A3" w:rsidP="00391D3B">
                              <w:pPr>
                                <w:spacing w:line="264" w:lineRule="auto"/>
                                <w:jc w:val="both"/>
                                <w:rPr>
                                  <w:sz w:val="18"/>
                                  <w:szCs w:val="18"/>
                                </w:rPr>
                              </w:pPr>
                              <w:r>
                                <w:rPr>
                                  <w:sz w:val="18"/>
                                  <w:szCs w:val="18"/>
                                </w:rPr>
                                <w:t>GH tin cậy trên</w:t>
                              </w:r>
                            </w:p>
                            <w:p w14:paraId="35DBF32F" w14:textId="77777777" w:rsidR="000118A3" w:rsidRDefault="000118A3" w:rsidP="00391D3B">
                              <w:pPr>
                                <w:spacing w:line="264" w:lineRule="auto"/>
                                <w:jc w:val="both"/>
                                <w:rPr>
                                  <w:sz w:val="18"/>
                                  <w:szCs w:val="18"/>
                                </w:rPr>
                              </w:pPr>
                              <w:r>
                                <w:rPr>
                                  <w:sz w:val="18"/>
                                  <w:szCs w:val="18"/>
                                </w:rPr>
                                <w:t>Đường hồi quy</w:t>
                              </w:r>
                            </w:p>
                            <w:p w14:paraId="520D2E9C" w14:textId="77777777" w:rsidR="000118A3" w:rsidRPr="00CF5CF8" w:rsidRDefault="000118A3" w:rsidP="00391D3B">
                              <w:pPr>
                                <w:spacing w:line="264" w:lineRule="auto"/>
                                <w:jc w:val="both"/>
                                <w:rPr>
                                  <w:sz w:val="18"/>
                                  <w:szCs w:val="18"/>
                                </w:rPr>
                              </w:pPr>
                              <w:r>
                                <w:rPr>
                                  <w:sz w:val="18"/>
                                  <w:szCs w:val="18"/>
                                </w:rPr>
                                <w:t>Mức chất lượng trên: 1,4</w:t>
                              </w:r>
                            </w:p>
                          </w:txbxContent>
                        </wps:txbx>
                        <wps:bodyPr rot="0" vert="horz" wrap="square" lIns="36000" tIns="0" rIns="36000" bIns="0" anchor="t" anchorCtr="0">
                          <a:noAutofit/>
                        </wps:bodyPr>
                      </wps:wsp>
                      <wps:wsp>
                        <wps:cNvPr id="206" name="Text Box 2"/>
                        <wps:cNvSpPr txBox="1">
                          <a:spLocks noChangeArrowheads="1"/>
                        </wps:cNvSpPr>
                        <wps:spPr bwMode="auto">
                          <a:xfrm>
                            <a:off x="1213418" y="2500470"/>
                            <a:ext cx="1511935" cy="246380"/>
                          </a:xfrm>
                          <a:prstGeom prst="rect">
                            <a:avLst/>
                          </a:prstGeom>
                          <a:solidFill>
                            <a:schemeClr val="bg1"/>
                          </a:solidFill>
                          <a:ln w="9525">
                            <a:solidFill>
                              <a:schemeClr val="bg1"/>
                            </a:solidFill>
                            <a:miter lim="800000"/>
                            <a:headEnd/>
                            <a:tailEnd/>
                          </a:ln>
                        </wps:spPr>
                        <wps:txbx>
                          <w:txbxContent>
                            <w:p w14:paraId="5314ADAA" w14:textId="77777777" w:rsidR="000118A3" w:rsidRPr="00CF5CF8" w:rsidRDefault="000118A3" w:rsidP="00EC5F80">
                              <w:pPr>
                                <w:jc w:val="center"/>
                                <w:rPr>
                                  <w:sz w:val="20"/>
                                  <w:szCs w:val="20"/>
                                </w:rPr>
                              </w:pPr>
                              <w:r>
                                <w:rPr>
                                  <w:sz w:val="20"/>
                                  <w:szCs w:val="20"/>
                                </w:rPr>
                                <w:t>Thời điểm (tháng)</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47AABE1" id="Group 201" o:spid="_x0000_s1114" style="position:absolute;left:0;text-align:left;margin-left:35.05pt;margin-top:7.8pt;width:367.1pt;height:224.45pt;z-index:251674112;mso-width-relative:margin;mso-height-relative:margin" coordorigin="173,-1040" coordsize="46624,28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">
                <v:shape id="Text Box 2" o:spid="_x0000_s1115" type="#_x0000_t202" style="position:absolute;left:173;top:-1040;width:7448;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" fillcolor="white [3212]" strokecolor="white [3212]">
                  <v:textbox style="mso-fit-shape-to-text:t">
                    <w:txbxContent>
                      <w:p w14:paraId="29B5FA42" w14:textId="77777777" w:rsidR="000118A3" w:rsidRDefault="000118A3" w:rsidP="00EC5F80">
                        <w:pPr>
                          <w:jc w:val="center"/>
                        </w:pPr>
                        <w:r>
                          <w:t>Hình 2</w:t>
                        </w:r>
                      </w:p>
                    </w:txbxContent>
                  </v:textbox>
                </v:shape>
                <v:shape id="Text Box 2" o:spid="_x0000_s1116" type="#_x0000_t202" style="position:absolute;left:4636;top:2122;width:39005;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" fillcolor="white [3212]" strokecolor="white [3212]">
                  <v:textbox style="mso-fit-shape-to-text:t">
                    <w:txbxContent>
                      <w:p w14:paraId="7220F465" w14:textId="09F91FDF" w:rsidR="000118A3" w:rsidRPr="00CF5CF8" w:rsidRDefault="000118A3" w:rsidP="00EC5F80">
                        <w:pPr>
                          <w:jc w:val="center"/>
                          <w:rPr>
                            <w:sz w:val="20"/>
                            <w:szCs w:val="20"/>
                          </w:rPr>
                        </w:pPr>
                        <w:r w:rsidRPr="00CF5CF8">
                          <w:rPr>
                            <w:sz w:val="20"/>
                            <w:szCs w:val="20"/>
                          </w:rPr>
                          <w:t xml:space="preserve">Ước lượng tuổi thọ với mức chất lượng trên dựa trên </w:t>
                        </w:r>
                        <w:r>
                          <w:rPr>
                            <w:sz w:val="20"/>
                            <w:szCs w:val="20"/>
                          </w:rPr>
                          <w:br/>
                          <w:t>Sản phẩm phân hủy</w:t>
                        </w:r>
                        <w:r w:rsidRPr="00CF5CF8">
                          <w:rPr>
                            <w:sz w:val="20"/>
                            <w:szCs w:val="20"/>
                          </w:rPr>
                          <w:t xml:space="preserve"> ở điều kiện 25</w:t>
                        </w:r>
                        <w:ins w:id="196" w:author="Nguyen Tran. Linh" w:date="2022-06-21T14:42:00Z">
                          <w:r>
                            <w:rPr>
                              <w:sz w:val="20"/>
                              <w:szCs w:val="20"/>
                            </w:rPr>
                            <w:t xml:space="preserve"> </w:t>
                          </w:r>
                        </w:ins>
                        <w:r w:rsidRPr="00CF5CF8">
                          <w:rPr>
                            <w:sz w:val="20"/>
                            <w:szCs w:val="20"/>
                            <w:vertAlign w:val="superscript"/>
                          </w:rPr>
                          <w:t>o</w:t>
                        </w:r>
                        <w:r w:rsidRPr="00CF5CF8">
                          <w:rPr>
                            <w:sz w:val="20"/>
                            <w:szCs w:val="20"/>
                          </w:rPr>
                          <w:t>C/60% RH</w:t>
                        </w:r>
                      </w:p>
                    </w:txbxContent>
                  </v:textbox>
                </v:shape>
                <v:shape id="Text Box 2" o:spid="_x0000_s1117" type="#_x0000_t202" style="position:absolute;left:-9649;top:13665;width:23879;height:22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" fillcolor="white [3212]" strokecolor="white [3212]">
                  <v:textbox inset=",1mm,,1mm">
                    <w:txbxContent>
                      <w:p w14:paraId="1E65A648" w14:textId="3741F010" w:rsidR="000118A3" w:rsidRPr="00CF5CF8" w:rsidRDefault="000118A3" w:rsidP="00EC5F80">
                        <w:pPr>
                          <w:jc w:val="center"/>
                          <w:rPr>
                            <w:sz w:val="20"/>
                            <w:szCs w:val="20"/>
                          </w:rPr>
                        </w:pPr>
                        <w:r>
                          <w:rPr>
                            <w:sz w:val="20"/>
                            <w:szCs w:val="20"/>
                          </w:rPr>
                          <w:t>Sản phẩm phân hủy (%)</w:t>
                        </w:r>
                      </w:p>
                    </w:txbxContent>
                  </v:textbox>
                </v:shape>
                <v:shape id="Text Box 2" o:spid="_x0000_s1118" type="#_x0000_t202" style="position:absolute;left:38260;top:14387;width:8537;height:6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" fillcolor="white [3212]" strokecolor="white [3212]">
                  <v:textbox inset="1mm,0,1mm,0">
                    <w:txbxContent>
                      <w:p w14:paraId="351CBA8E" w14:textId="77777777" w:rsidR="000118A3" w:rsidRDefault="000118A3" w:rsidP="00391D3B">
                        <w:pPr>
                          <w:spacing w:line="264" w:lineRule="auto"/>
                          <w:jc w:val="both"/>
                          <w:rPr>
                            <w:sz w:val="18"/>
                            <w:szCs w:val="18"/>
                          </w:rPr>
                        </w:pPr>
                        <w:r w:rsidRPr="00CF5CF8">
                          <w:rPr>
                            <w:sz w:val="18"/>
                            <w:szCs w:val="18"/>
                          </w:rPr>
                          <w:t>Dữ liệu thô</w:t>
                        </w:r>
                      </w:p>
                      <w:p w14:paraId="2A2DB094" w14:textId="77777777" w:rsidR="000118A3" w:rsidRDefault="000118A3" w:rsidP="00391D3B">
                        <w:pPr>
                          <w:spacing w:line="264" w:lineRule="auto"/>
                          <w:jc w:val="both"/>
                          <w:rPr>
                            <w:sz w:val="18"/>
                            <w:szCs w:val="18"/>
                          </w:rPr>
                        </w:pPr>
                        <w:r>
                          <w:rPr>
                            <w:sz w:val="18"/>
                            <w:szCs w:val="18"/>
                          </w:rPr>
                          <w:t>GH tin cậy trên</w:t>
                        </w:r>
                      </w:p>
                      <w:p w14:paraId="35DBF32F" w14:textId="77777777" w:rsidR="000118A3" w:rsidRDefault="000118A3" w:rsidP="00391D3B">
                        <w:pPr>
                          <w:spacing w:line="264" w:lineRule="auto"/>
                          <w:jc w:val="both"/>
                          <w:rPr>
                            <w:sz w:val="18"/>
                            <w:szCs w:val="18"/>
                          </w:rPr>
                        </w:pPr>
                        <w:r>
                          <w:rPr>
                            <w:sz w:val="18"/>
                            <w:szCs w:val="18"/>
                          </w:rPr>
                          <w:t>Đường hồi quy</w:t>
                        </w:r>
                      </w:p>
                      <w:p w14:paraId="520D2E9C" w14:textId="77777777" w:rsidR="000118A3" w:rsidRPr="00CF5CF8" w:rsidRDefault="000118A3" w:rsidP="00391D3B">
                        <w:pPr>
                          <w:spacing w:line="264" w:lineRule="auto"/>
                          <w:jc w:val="both"/>
                          <w:rPr>
                            <w:sz w:val="18"/>
                            <w:szCs w:val="18"/>
                          </w:rPr>
                        </w:pPr>
                        <w:r>
                          <w:rPr>
                            <w:sz w:val="18"/>
                            <w:szCs w:val="18"/>
                          </w:rPr>
                          <w:t>Mức chất lượng trên: 1,4</w:t>
                        </w:r>
                      </w:p>
                    </w:txbxContent>
                  </v:textbox>
                </v:shape>
                <v:shape id="Text Box 2" o:spid="_x0000_s1119" type="#_x0000_t202" style="position:absolute;left:12134;top:25004;width:15119;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" fillcolor="white [3212]" strokecolor="white [3212]">
                  <v:textbox style="mso-fit-shape-to-text:t">
                    <w:txbxContent>
                      <w:p w14:paraId="5314ADAA" w14:textId="77777777" w:rsidR="000118A3" w:rsidRPr="00CF5CF8" w:rsidRDefault="000118A3" w:rsidP="00EC5F80">
                        <w:pPr>
                          <w:jc w:val="center"/>
                          <w:rPr>
                            <w:sz w:val="20"/>
                            <w:szCs w:val="20"/>
                          </w:rPr>
                        </w:pPr>
                        <w:r>
                          <w:rPr>
                            <w:sz w:val="20"/>
                            <w:szCs w:val="20"/>
                          </w:rPr>
                          <w:t>Thời điểm (tháng)</w:t>
                        </w:r>
                      </w:p>
                    </w:txbxContent>
                  </v:textbox>
                </v:shape>
              </v:group>
            </w:pict>
          </mc:Fallback>
        </mc:AlternateContent>
      </w:r>
    </w:p>
    <w:p w14:paraId="2402A650" w14:textId="77777777" w:rsidR="004F3511" w:rsidRDefault="004F3511" w:rsidP="004F3511">
      <w:pPr>
        <w:pStyle w:val="BodyTextIndent"/>
        <w:ind w:left="720" w:firstLine="0"/>
        <w:rPr>
          <w:rFonts w:ascii="Times New Roman" w:hAnsi="Times New Roman"/>
        </w:rPr>
      </w:pPr>
      <w:r w:rsidRPr="00B02184">
        <w:rPr>
          <w:noProof/>
          <w:sz w:val="22"/>
          <w:szCs w:val="22"/>
          <w:lang w:eastAsia="zh-CN"/>
        </w:rPr>
        <w:drawing>
          <wp:inline distT="0" distB="0" distL="0" distR="0" wp14:anchorId="05FC0D55" wp14:editId="31982875">
            <wp:extent cx="4845050" cy="2986405"/>
            <wp:effectExtent l="0" t="0" r="0" b="444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45050" cy="2986405"/>
                    </a:xfrm>
                    <a:prstGeom prst="rect">
                      <a:avLst/>
                    </a:prstGeom>
                    <a:noFill/>
                    <a:ln>
                      <a:noFill/>
                    </a:ln>
                  </pic:spPr>
                </pic:pic>
              </a:graphicData>
            </a:graphic>
          </wp:inline>
        </w:drawing>
      </w:r>
    </w:p>
    <w:p w14:paraId="14B307C2" w14:textId="77777777" w:rsidR="00E71F41" w:rsidRDefault="00E71F41" w:rsidP="008342C1">
      <w:pPr>
        <w:pStyle w:val="BodyTextIndent"/>
        <w:ind w:left="720" w:firstLine="0"/>
        <w:rPr>
          <w:rFonts w:ascii="Times New Roman" w:hAnsi="Times New Roman"/>
        </w:rPr>
      </w:pPr>
    </w:p>
    <w:p w14:paraId="333D55E6" w14:textId="77777777" w:rsidR="00432813" w:rsidRPr="009C3BF7" w:rsidRDefault="00B4353C" w:rsidP="007A3B6F">
      <w:pPr>
        <w:spacing w:before="120" w:after="60"/>
        <w:rPr>
          <w:b/>
          <w:bCs/>
          <w:sz w:val="28"/>
          <w:szCs w:val="28"/>
        </w:rPr>
      </w:pPr>
      <w:r w:rsidRPr="009C3BF7">
        <w:rPr>
          <w:b/>
          <w:bCs/>
          <w:sz w:val="28"/>
          <w:szCs w:val="28"/>
        </w:rPr>
        <w:t xml:space="preserve">6. </w:t>
      </w:r>
      <w:r w:rsidR="00076A4B">
        <w:rPr>
          <w:b/>
          <w:bCs/>
          <w:sz w:val="28"/>
          <w:szCs w:val="28"/>
        </w:rPr>
        <w:tab/>
      </w:r>
      <w:r w:rsidRPr="009C3BF7">
        <w:rPr>
          <w:b/>
          <w:bCs/>
          <w:sz w:val="28"/>
          <w:szCs w:val="28"/>
        </w:rPr>
        <w:t>THUẬT NGỮ</w:t>
      </w:r>
    </w:p>
    <w:p w14:paraId="531529C7" w14:textId="77777777" w:rsidR="00432813" w:rsidRPr="009C3BF7" w:rsidRDefault="00432813" w:rsidP="007A3B6F">
      <w:pPr>
        <w:spacing w:before="120" w:after="60"/>
        <w:ind w:left="709"/>
        <w:rPr>
          <w:b/>
          <w:bCs/>
          <w:sz w:val="28"/>
          <w:szCs w:val="28"/>
        </w:rPr>
      </w:pPr>
      <w:r w:rsidRPr="009C3BF7">
        <w:rPr>
          <w:b/>
          <w:bCs/>
          <w:sz w:val="28"/>
          <w:szCs w:val="28"/>
        </w:rPr>
        <w:t>Thử nghiệm cấp tốc</w:t>
      </w:r>
      <w:r w:rsidR="00316788" w:rsidRPr="009C3BF7">
        <w:rPr>
          <w:b/>
          <w:bCs/>
          <w:sz w:val="28"/>
          <w:szCs w:val="28"/>
        </w:rPr>
        <w:t xml:space="preserve"> (Accelerated testing)</w:t>
      </w:r>
    </w:p>
    <w:p w14:paraId="6DF08D3C" w14:textId="629ACABA" w:rsidR="00432813" w:rsidRDefault="000835BB" w:rsidP="007A3B6F">
      <w:pPr>
        <w:spacing w:before="120" w:after="60"/>
        <w:ind w:left="709"/>
        <w:jc w:val="both"/>
        <w:rPr>
          <w:bCs/>
          <w:sz w:val="28"/>
          <w:szCs w:val="28"/>
        </w:rPr>
      </w:pPr>
      <w:r>
        <w:rPr>
          <w:bCs/>
          <w:sz w:val="28"/>
          <w:szCs w:val="28"/>
        </w:rPr>
        <w:t>Thử nghiệm</w:t>
      </w:r>
      <w:r w:rsidR="00432813" w:rsidRPr="009C3BF7">
        <w:rPr>
          <w:bCs/>
          <w:sz w:val="28"/>
          <w:szCs w:val="28"/>
        </w:rPr>
        <w:t xml:space="preserve"> được thiết kế để tăng tốc độ phân huỷ hoá học hoặc </w:t>
      </w:r>
      <w:r w:rsidR="00DE2B9B" w:rsidRPr="009C3BF7">
        <w:rPr>
          <w:bCs/>
          <w:sz w:val="28"/>
          <w:szCs w:val="28"/>
        </w:rPr>
        <w:t xml:space="preserve">biến đổi </w:t>
      </w:r>
      <w:r w:rsidR="00432813" w:rsidRPr="009C3BF7">
        <w:rPr>
          <w:bCs/>
          <w:sz w:val="28"/>
          <w:szCs w:val="28"/>
        </w:rPr>
        <w:t>vật lý</w:t>
      </w:r>
      <w:r w:rsidR="00DE2B9B" w:rsidRPr="009C3BF7">
        <w:rPr>
          <w:bCs/>
          <w:sz w:val="28"/>
          <w:szCs w:val="28"/>
        </w:rPr>
        <w:t xml:space="preserve"> </w:t>
      </w:r>
      <w:r w:rsidR="00432813" w:rsidRPr="009C3BF7">
        <w:rPr>
          <w:bCs/>
          <w:sz w:val="28"/>
          <w:szCs w:val="28"/>
        </w:rPr>
        <w:t>của một dược chất ho</w:t>
      </w:r>
      <w:r w:rsidR="00316788" w:rsidRPr="009C3BF7">
        <w:rPr>
          <w:bCs/>
          <w:sz w:val="28"/>
          <w:szCs w:val="28"/>
        </w:rPr>
        <w:t xml:space="preserve">ặc một </w:t>
      </w:r>
      <w:r>
        <w:rPr>
          <w:bCs/>
          <w:sz w:val="28"/>
          <w:szCs w:val="28"/>
        </w:rPr>
        <w:t>thành phẩm thuốc</w:t>
      </w:r>
      <w:r w:rsidR="00316788" w:rsidRPr="009C3BF7">
        <w:rPr>
          <w:bCs/>
          <w:sz w:val="28"/>
          <w:szCs w:val="28"/>
        </w:rPr>
        <w:t xml:space="preserve"> bằng cách </w:t>
      </w:r>
      <w:r w:rsidR="00C131F0">
        <w:rPr>
          <w:bCs/>
          <w:sz w:val="28"/>
          <w:szCs w:val="28"/>
        </w:rPr>
        <w:t>sử dụng</w:t>
      </w:r>
      <w:r w:rsidR="00316788" w:rsidRPr="009C3BF7">
        <w:rPr>
          <w:bCs/>
          <w:sz w:val="28"/>
          <w:szCs w:val="28"/>
        </w:rPr>
        <w:t xml:space="preserve"> điều kiện bảo quản </w:t>
      </w:r>
      <w:r w:rsidR="00DE2B9B" w:rsidRPr="009C3BF7">
        <w:rPr>
          <w:bCs/>
          <w:sz w:val="28"/>
          <w:szCs w:val="28"/>
        </w:rPr>
        <w:t>khắc nghiệt</w:t>
      </w:r>
      <w:r w:rsidR="00394FA8" w:rsidRPr="009C3BF7">
        <w:rPr>
          <w:bCs/>
          <w:sz w:val="28"/>
          <w:szCs w:val="28"/>
        </w:rPr>
        <w:t xml:space="preserve"> </w:t>
      </w:r>
      <w:r w:rsidR="00316788" w:rsidRPr="009C3BF7">
        <w:rPr>
          <w:bCs/>
          <w:sz w:val="28"/>
          <w:szCs w:val="28"/>
        </w:rPr>
        <w:t>như</w:t>
      </w:r>
      <w:r w:rsidR="00DE2B9B" w:rsidRPr="009C3BF7">
        <w:rPr>
          <w:bCs/>
          <w:sz w:val="28"/>
          <w:szCs w:val="28"/>
        </w:rPr>
        <w:t xml:space="preserve"> là</w:t>
      </w:r>
      <w:r w:rsidR="00C131F0">
        <w:rPr>
          <w:bCs/>
          <w:sz w:val="28"/>
          <w:szCs w:val="28"/>
        </w:rPr>
        <w:t xml:space="preserve"> một</w:t>
      </w:r>
      <w:r w:rsidR="00316788" w:rsidRPr="009C3BF7">
        <w:rPr>
          <w:bCs/>
          <w:sz w:val="28"/>
          <w:szCs w:val="28"/>
        </w:rPr>
        <w:t xml:space="preserve"> phần của </w:t>
      </w:r>
      <w:r w:rsidR="001E3951">
        <w:rPr>
          <w:bCs/>
          <w:sz w:val="28"/>
          <w:szCs w:val="28"/>
        </w:rPr>
        <w:t>các nghiên cứ</w:t>
      </w:r>
      <w:r w:rsidR="00DE2B9B" w:rsidRPr="009C3BF7">
        <w:rPr>
          <w:bCs/>
          <w:sz w:val="28"/>
          <w:szCs w:val="28"/>
        </w:rPr>
        <w:t xml:space="preserve">u </w:t>
      </w:r>
      <w:r w:rsidR="00316788" w:rsidRPr="009C3BF7">
        <w:rPr>
          <w:bCs/>
          <w:sz w:val="28"/>
          <w:szCs w:val="28"/>
        </w:rPr>
        <w:t xml:space="preserve">độ ổn định chính thức. </w:t>
      </w:r>
      <w:r w:rsidR="00C131F0">
        <w:rPr>
          <w:bCs/>
          <w:sz w:val="28"/>
          <w:szCs w:val="28"/>
        </w:rPr>
        <w:t>(</w:t>
      </w:r>
      <w:r w:rsidR="00DE2B9B" w:rsidRPr="009C3BF7">
        <w:rPr>
          <w:bCs/>
          <w:sz w:val="28"/>
          <w:szCs w:val="28"/>
        </w:rPr>
        <w:t>Dữ</w:t>
      </w:r>
      <w:r w:rsidR="00316788" w:rsidRPr="009C3BF7">
        <w:rPr>
          <w:bCs/>
          <w:sz w:val="28"/>
          <w:szCs w:val="28"/>
        </w:rPr>
        <w:t xml:space="preserve"> liệu thu được từ các </w:t>
      </w:r>
      <w:r w:rsidR="00C131F0">
        <w:rPr>
          <w:bCs/>
          <w:sz w:val="28"/>
          <w:szCs w:val="28"/>
        </w:rPr>
        <w:t>thử nghiệm</w:t>
      </w:r>
      <w:r w:rsidR="00316788" w:rsidRPr="009C3BF7">
        <w:rPr>
          <w:bCs/>
          <w:sz w:val="28"/>
          <w:szCs w:val="28"/>
        </w:rPr>
        <w:t xml:space="preserve"> này cùng v</w:t>
      </w:r>
      <w:r w:rsidR="002E1669" w:rsidRPr="009C3BF7">
        <w:rPr>
          <w:bCs/>
          <w:sz w:val="28"/>
          <w:szCs w:val="28"/>
        </w:rPr>
        <w:t xml:space="preserve">ới các </w:t>
      </w:r>
      <w:r w:rsidR="00C131F0">
        <w:rPr>
          <w:bCs/>
          <w:sz w:val="28"/>
          <w:szCs w:val="28"/>
        </w:rPr>
        <w:t>ử nghiệm</w:t>
      </w:r>
      <w:r w:rsidR="002E1669" w:rsidRPr="009C3BF7">
        <w:rPr>
          <w:bCs/>
          <w:sz w:val="28"/>
          <w:szCs w:val="28"/>
        </w:rPr>
        <w:t xml:space="preserve"> độ ổn định dài hạn có thể được </w:t>
      </w:r>
      <w:r w:rsidR="00DE2B9B" w:rsidRPr="009C3BF7">
        <w:rPr>
          <w:bCs/>
          <w:sz w:val="28"/>
          <w:szCs w:val="28"/>
        </w:rPr>
        <w:t xml:space="preserve">sử dụng </w:t>
      </w:r>
      <w:r w:rsidR="002E1669" w:rsidRPr="009C3BF7">
        <w:rPr>
          <w:bCs/>
          <w:sz w:val="28"/>
          <w:szCs w:val="28"/>
        </w:rPr>
        <w:t xml:space="preserve">để đánh giá các ảnh hưởng hoá học ở điều kiện không cấp tốc </w:t>
      </w:r>
      <w:r w:rsidR="001E3951">
        <w:rPr>
          <w:bCs/>
          <w:sz w:val="28"/>
          <w:szCs w:val="28"/>
        </w:rPr>
        <w:t>trong thời gian dài hơn và để đá</w:t>
      </w:r>
      <w:r w:rsidR="002E1669" w:rsidRPr="009C3BF7">
        <w:rPr>
          <w:bCs/>
          <w:sz w:val="28"/>
          <w:szCs w:val="28"/>
        </w:rPr>
        <w:t xml:space="preserve">nh giá tác động của việc </w:t>
      </w:r>
      <w:r w:rsidR="00FB3A6E">
        <w:rPr>
          <w:bCs/>
          <w:sz w:val="28"/>
          <w:szCs w:val="28"/>
        </w:rPr>
        <w:t>tiếp xúc ngắn hạn với</w:t>
      </w:r>
      <w:r w:rsidR="00B66FB4" w:rsidRPr="009C3BF7">
        <w:rPr>
          <w:bCs/>
          <w:sz w:val="28"/>
          <w:szCs w:val="28"/>
        </w:rPr>
        <w:t xml:space="preserve"> những điều kiện vượt ra ngoài </w:t>
      </w:r>
      <w:r w:rsidR="002E1669" w:rsidRPr="009C3BF7">
        <w:rPr>
          <w:bCs/>
          <w:sz w:val="28"/>
          <w:szCs w:val="28"/>
        </w:rPr>
        <w:t xml:space="preserve">điều kiện bảo quản ghi trên nhãn, chẳng hạn </w:t>
      </w:r>
      <w:r w:rsidR="00DE2B9B" w:rsidRPr="009C3BF7">
        <w:rPr>
          <w:bCs/>
          <w:sz w:val="28"/>
          <w:szCs w:val="28"/>
        </w:rPr>
        <w:t>điều kiện</w:t>
      </w:r>
      <w:r w:rsidR="002E1669" w:rsidRPr="009C3BF7">
        <w:rPr>
          <w:bCs/>
          <w:sz w:val="28"/>
          <w:szCs w:val="28"/>
        </w:rPr>
        <w:t xml:space="preserve"> </w:t>
      </w:r>
      <w:r w:rsidR="00644DE2" w:rsidRPr="009C3BF7">
        <w:rPr>
          <w:bCs/>
          <w:sz w:val="28"/>
          <w:szCs w:val="28"/>
        </w:rPr>
        <w:t xml:space="preserve">có thể xảy ra </w:t>
      </w:r>
      <w:r w:rsidR="002E1669" w:rsidRPr="009C3BF7">
        <w:rPr>
          <w:bCs/>
          <w:sz w:val="28"/>
          <w:szCs w:val="28"/>
        </w:rPr>
        <w:t xml:space="preserve">khi chuyên chở. Các kết quả thu được từ nghiên cứu thử nghiệm </w:t>
      </w:r>
      <w:r w:rsidR="001A40F8">
        <w:rPr>
          <w:bCs/>
          <w:sz w:val="28"/>
          <w:szCs w:val="28"/>
        </w:rPr>
        <w:t>cấp tốc</w:t>
      </w:r>
      <w:r w:rsidR="002E1669" w:rsidRPr="009C3BF7">
        <w:rPr>
          <w:bCs/>
          <w:sz w:val="28"/>
          <w:szCs w:val="28"/>
        </w:rPr>
        <w:t xml:space="preserve"> </w:t>
      </w:r>
      <w:r w:rsidR="00DE2B9B" w:rsidRPr="009C3BF7">
        <w:rPr>
          <w:bCs/>
          <w:sz w:val="28"/>
          <w:szCs w:val="28"/>
        </w:rPr>
        <w:t xml:space="preserve">không phải lúc nào cũng </w:t>
      </w:r>
      <w:r w:rsidR="002E1669" w:rsidRPr="009C3BF7">
        <w:rPr>
          <w:bCs/>
          <w:sz w:val="28"/>
          <w:szCs w:val="28"/>
        </w:rPr>
        <w:t xml:space="preserve">dự đoán </w:t>
      </w:r>
      <w:r w:rsidR="00DE2B9B" w:rsidRPr="009C3BF7">
        <w:rPr>
          <w:bCs/>
          <w:sz w:val="28"/>
          <w:szCs w:val="28"/>
        </w:rPr>
        <w:t xml:space="preserve">được </w:t>
      </w:r>
      <w:r w:rsidR="008E38E8" w:rsidRPr="009C3BF7">
        <w:rPr>
          <w:bCs/>
          <w:sz w:val="28"/>
          <w:szCs w:val="28"/>
        </w:rPr>
        <w:t xml:space="preserve">những biến </w:t>
      </w:r>
      <w:r w:rsidR="002E1669" w:rsidRPr="009C3BF7">
        <w:rPr>
          <w:bCs/>
          <w:sz w:val="28"/>
          <w:szCs w:val="28"/>
        </w:rPr>
        <w:t>đổi vật lý; xem thêm độ ổn định và các thuật ngữ có liên quan</w:t>
      </w:r>
      <w:r w:rsidR="00C131F0">
        <w:rPr>
          <w:bCs/>
          <w:sz w:val="28"/>
          <w:szCs w:val="28"/>
        </w:rPr>
        <w:t>.)</w:t>
      </w:r>
    </w:p>
    <w:p w14:paraId="40671DC0" w14:textId="77777777" w:rsidR="00B4353C" w:rsidRPr="005206ED" w:rsidRDefault="005206ED" w:rsidP="007A3B6F">
      <w:pPr>
        <w:spacing w:before="120" w:after="60"/>
        <w:ind w:left="709"/>
        <w:jc w:val="both"/>
        <w:rPr>
          <w:b/>
          <w:bCs/>
          <w:sz w:val="28"/>
          <w:szCs w:val="28"/>
        </w:rPr>
      </w:pPr>
      <w:r w:rsidRPr="005206ED">
        <w:rPr>
          <w:b/>
          <w:bCs/>
          <w:sz w:val="28"/>
          <w:szCs w:val="28"/>
        </w:rPr>
        <w:t>Lô (Batch)</w:t>
      </w:r>
    </w:p>
    <w:p w14:paraId="4EED1867" w14:textId="3B61DFA4" w:rsidR="005A2BCA" w:rsidRDefault="005206ED" w:rsidP="007A3B6F">
      <w:pPr>
        <w:spacing w:before="120" w:after="60"/>
        <w:ind w:left="709"/>
        <w:jc w:val="both"/>
        <w:rPr>
          <w:bCs/>
          <w:sz w:val="28"/>
          <w:szCs w:val="28"/>
        </w:rPr>
      </w:pPr>
      <w:r>
        <w:rPr>
          <w:bCs/>
          <w:sz w:val="28"/>
          <w:szCs w:val="28"/>
        </w:rPr>
        <w:t xml:space="preserve">Một lượng xác định nguyên liệu ban đầu, </w:t>
      </w:r>
      <w:r w:rsidR="00C131F0">
        <w:rPr>
          <w:bCs/>
          <w:sz w:val="28"/>
          <w:szCs w:val="28"/>
        </w:rPr>
        <w:t>vật liệu bao gói</w:t>
      </w:r>
      <w:r>
        <w:rPr>
          <w:bCs/>
          <w:sz w:val="28"/>
          <w:szCs w:val="28"/>
        </w:rPr>
        <w:t xml:space="preserve"> hay thành phẩm được xử lý trong một quy trình đơn lẻ hay một loạt các quy trình sao cho nó được mong đợi là đồng nhất. Đôi khi cần thiết để chia một lô thành một số mẻ nhỏ, mà những mẻ này cùng nhau tạo thành một lô đồng nhất cuối cùng. Trong trường hợp thành phẩm có tiệt khuẩn ở giai đoạn cuối, cỡ lô được xác định bởi dung lượng của nồi hấp. Trong sản xuất liên tục, lô phải tương ứng với một tỷ lệ xác định trước của quá trình sản xuất, được đặc trưng bởi </w:t>
      </w:r>
      <w:r w:rsidR="004E26F7">
        <w:rPr>
          <w:bCs/>
          <w:sz w:val="28"/>
          <w:szCs w:val="28"/>
        </w:rPr>
        <w:t>độ</w:t>
      </w:r>
      <w:r>
        <w:rPr>
          <w:bCs/>
          <w:sz w:val="28"/>
          <w:szCs w:val="28"/>
        </w:rPr>
        <w:t xml:space="preserve"> đồng nhất dự kiến của nó. Cỡ lô có thể được định nghĩa cả theo một lượng xác định lẫn một lượng được sản xuất trong một khoảng thời gian xác định</w:t>
      </w:r>
      <w:r w:rsidR="00C131F0">
        <w:rPr>
          <w:bCs/>
          <w:sz w:val="28"/>
          <w:szCs w:val="28"/>
        </w:rPr>
        <w:t>.</w:t>
      </w:r>
      <w:r>
        <w:rPr>
          <w:bCs/>
          <w:sz w:val="28"/>
          <w:szCs w:val="28"/>
        </w:rPr>
        <w:t xml:space="preserve"> </w:t>
      </w:r>
      <w:r w:rsidRPr="005206ED">
        <w:rPr>
          <w:bCs/>
          <w:sz w:val="28"/>
          <w:szCs w:val="28"/>
        </w:rPr>
        <w:t>(WHO, 2009, p.109)</w:t>
      </w:r>
    </w:p>
    <w:p w14:paraId="78CE1675" w14:textId="77777777" w:rsidR="002E1669" w:rsidRPr="009C3BF7" w:rsidRDefault="00B5677E" w:rsidP="007A3B6F">
      <w:pPr>
        <w:spacing w:before="120" w:after="60"/>
        <w:ind w:left="709"/>
        <w:jc w:val="both"/>
        <w:rPr>
          <w:b/>
          <w:bCs/>
          <w:sz w:val="28"/>
          <w:szCs w:val="28"/>
        </w:rPr>
      </w:pPr>
      <w:r w:rsidRPr="009C3BF7">
        <w:rPr>
          <w:b/>
          <w:bCs/>
          <w:sz w:val="28"/>
          <w:szCs w:val="28"/>
        </w:rPr>
        <w:t xml:space="preserve">Thiết kế </w:t>
      </w:r>
      <w:r w:rsidR="00A90ED9" w:rsidRPr="009C3BF7">
        <w:rPr>
          <w:b/>
          <w:bCs/>
          <w:sz w:val="28"/>
          <w:szCs w:val="28"/>
        </w:rPr>
        <w:t>phân cực</w:t>
      </w:r>
      <w:r w:rsidR="00105F90" w:rsidRPr="009C3BF7">
        <w:rPr>
          <w:b/>
          <w:bCs/>
          <w:sz w:val="28"/>
          <w:szCs w:val="28"/>
        </w:rPr>
        <w:t xml:space="preserve"> (Bracketing)</w:t>
      </w:r>
    </w:p>
    <w:p w14:paraId="15408E0D" w14:textId="33DF864C" w:rsidR="00F614B8" w:rsidRPr="009C3BF7" w:rsidRDefault="00EF3E2B" w:rsidP="007A3B6F">
      <w:pPr>
        <w:spacing w:before="120" w:after="60"/>
        <w:ind w:left="709"/>
        <w:jc w:val="both"/>
        <w:rPr>
          <w:bCs/>
          <w:sz w:val="28"/>
          <w:szCs w:val="28"/>
        </w:rPr>
      </w:pPr>
      <w:r w:rsidRPr="005206ED">
        <w:rPr>
          <w:bCs/>
          <w:sz w:val="28"/>
          <w:szCs w:val="28"/>
        </w:rPr>
        <w:t>T</w:t>
      </w:r>
      <w:r w:rsidR="00B4353C" w:rsidRPr="005206ED">
        <w:rPr>
          <w:bCs/>
          <w:sz w:val="28"/>
          <w:szCs w:val="28"/>
        </w:rPr>
        <w:t>hiế</w:t>
      </w:r>
      <w:r w:rsidR="00B4353C" w:rsidRPr="009C3BF7">
        <w:rPr>
          <w:bCs/>
          <w:sz w:val="28"/>
          <w:szCs w:val="28"/>
        </w:rPr>
        <w:t>t kế</w:t>
      </w:r>
      <w:r w:rsidR="002E1669" w:rsidRPr="009C3BF7">
        <w:rPr>
          <w:bCs/>
          <w:sz w:val="28"/>
          <w:szCs w:val="28"/>
        </w:rPr>
        <w:t xml:space="preserve"> cho một </w:t>
      </w:r>
      <w:r w:rsidR="007B057B" w:rsidRPr="009C3BF7">
        <w:rPr>
          <w:bCs/>
          <w:sz w:val="28"/>
          <w:szCs w:val="28"/>
        </w:rPr>
        <w:t>chương trình nghiên cứu</w:t>
      </w:r>
      <w:r w:rsidR="002E1669" w:rsidRPr="009C3BF7">
        <w:rPr>
          <w:bCs/>
          <w:sz w:val="28"/>
          <w:szCs w:val="28"/>
        </w:rPr>
        <w:t xml:space="preserve"> độ ổn định trong đó chỉ những mẫu thử ở về c</w:t>
      </w:r>
      <w:r w:rsidR="00B4353C" w:rsidRPr="009C3BF7">
        <w:rPr>
          <w:bCs/>
          <w:sz w:val="28"/>
          <w:szCs w:val="28"/>
        </w:rPr>
        <w:t>á</w:t>
      </w:r>
      <w:r w:rsidR="002E1669" w:rsidRPr="009C3BF7">
        <w:rPr>
          <w:bCs/>
          <w:sz w:val="28"/>
          <w:szCs w:val="28"/>
        </w:rPr>
        <w:t>c cực</w:t>
      </w:r>
      <w:r w:rsidR="00081CFD">
        <w:rPr>
          <w:bCs/>
          <w:sz w:val="28"/>
          <w:szCs w:val="28"/>
        </w:rPr>
        <w:t xml:space="preserve"> của các yếu tố thiết kế nào đó</w:t>
      </w:r>
      <w:r w:rsidR="002E1669" w:rsidRPr="009C3BF7">
        <w:rPr>
          <w:bCs/>
          <w:sz w:val="28"/>
          <w:szCs w:val="28"/>
        </w:rPr>
        <w:t xml:space="preserve"> </w:t>
      </w:r>
      <w:r w:rsidR="00081CFD">
        <w:rPr>
          <w:bCs/>
          <w:sz w:val="28"/>
          <w:szCs w:val="28"/>
        </w:rPr>
        <w:t>(</w:t>
      </w:r>
      <w:r w:rsidR="002E1669" w:rsidRPr="009C3BF7">
        <w:rPr>
          <w:bCs/>
          <w:sz w:val="28"/>
          <w:szCs w:val="28"/>
        </w:rPr>
        <w:t xml:space="preserve">ví dụ như hàm lượng, cỡ </w:t>
      </w:r>
      <w:r w:rsidR="00DF289E" w:rsidRPr="009C3BF7">
        <w:rPr>
          <w:bCs/>
          <w:sz w:val="28"/>
          <w:szCs w:val="28"/>
        </w:rPr>
        <w:t>đóng gói</w:t>
      </w:r>
      <w:r w:rsidR="00081CFD">
        <w:rPr>
          <w:bCs/>
          <w:sz w:val="28"/>
          <w:szCs w:val="28"/>
        </w:rPr>
        <w:t>)</w:t>
      </w:r>
      <w:r w:rsidR="002E1669" w:rsidRPr="009C3BF7">
        <w:rPr>
          <w:bCs/>
          <w:sz w:val="28"/>
          <w:szCs w:val="28"/>
        </w:rPr>
        <w:t xml:space="preserve"> </w:t>
      </w:r>
      <w:r w:rsidR="00292BEE" w:rsidRPr="009C3BF7">
        <w:rPr>
          <w:bCs/>
          <w:sz w:val="28"/>
          <w:szCs w:val="28"/>
        </w:rPr>
        <w:t xml:space="preserve">sẽ </w:t>
      </w:r>
      <w:r w:rsidR="002E1669" w:rsidRPr="009C3BF7">
        <w:rPr>
          <w:bCs/>
          <w:sz w:val="28"/>
          <w:szCs w:val="28"/>
        </w:rPr>
        <w:t>được thử nghiệm tại tất cả các thời điểm như trong th</w:t>
      </w:r>
      <w:r w:rsidR="00F614B8" w:rsidRPr="009C3BF7">
        <w:rPr>
          <w:bCs/>
          <w:sz w:val="28"/>
          <w:szCs w:val="28"/>
        </w:rPr>
        <w:t>iết kế đầy đủ.</w:t>
      </w:r>
      <w:r w:rsidR="00E964FD">
        <w:rPr>
          <w:bCs/>
          <w:sz w:val="28"/>
          <w:szCs w:val="28"/>
        </w:rPr>
        <w:t xml:space="preserve"> </w:t>
      </w:r>
      <w:r w:rsidR="00F614B8" w:rsidRPr="009C3BF7">
        <w:rPr>
          <w:bCs/>
          <w:sz w:val="28"/>
          <w:szCs w:val="28"/>
        </w:rPr>
        <w:t xml:space="preserve">(Thiết kế </w:t>
      </w:r>
      <w:r w:rsidR="00292BEE" w:rsidRPr="009C3BF7">
        <w:rPr>
          <w:bCs/>
          <w:sz w:val="28"/>
          <w:szCs w:val="28"/>
        </w:rPr>
        <w:t>giả định</w:t>
      </w:r>
      <w:r w:rsidR="00F614B8" w:rsidRPr="009C3BF7">
        <w:rPr>
          <w:bCs/>
          <w:sz w:val="28"/>
          <w:szCs w:val="28"/>
        </w:rPr>
        <w:t xml:space="preserve"> rằng độ ổn định của </w:t>
      </w:r>
      <w:r w:rsidR="00292BEE" w:rsidRPr="009C3BF7">
        <w:rPr>
          <w:bCs/>
          <w:sz w:val="28"/>
          <w:szCs w:val="28"/>
        </w:rPr>
        <w:t>các</w:t>
      </w:r>
      <w:r w:rsidR="00F614B8" w:rsidRPr="009C3BF7">
        <w:rPr>
          <w:bCs/>
          <w:sz w:val="28"/>
          <w:szCs w:val="28"/>
        </w:rPr>
        <w:t xml:space="preserve"> mức trung gian </w:t>
      </w:r>
      <w:r w:rsidR="00292BEE" w:rsidRPr="009C3BF7">
        <w:rPr>
          <w:bCs/>
          <w:sz w:val="28"/>
          <w:szCs w:val="28"/>
        </w:rPr>
        <w:t xml:space="preserve">sẽ </w:t>
      </w:r>
      <w:r w:rsidR="00F614B8" w:rsidRPr="009C3BF7">
        <w:rPr>
          <w:bCs/>
          <w:sz w:val="28"/>
          <w:szCs w:val="28"/>
        </w:rPr>
        <w:t xml:space="preserve">được đại diện bởi độ ổn định của các cực thử. Khi một dãy các hàm lượng được thử nghiệm, </w:t>
      </w:r>
      <w:r w:rsidR="007B057B" w:rsidRPr="009C3BF7">
        <w:rPr>
          <w:bCs/>
          <w:sz w:val="28"/>
          <w:szCs w:val="28"/>
        </w:rPr>
        <w:t xml:space="preserve">thiết kế </w:t>
      </w:r>
      <w:r w:rsidR="00E964FD">
        <w:rPr>
          <w:bCs/>
          <w:sz w:val="28"/>
          <w:szCs w:val="28"/>
        </w:rPr>
        <w:t xml:space="preserve">phân cực </w:t>
      </w:r>
      <w:r w:rsidR="00F614B8" w:rsidRPr="009C3BF7">
        <w:rPr>
          <w:bCs/>
          <w:sz w:val="28"/>
          <w:szCs w:val="28"/>
        </w:rPr>
        <w:t xml:space="preserve">được áp dụng nếu hàm lượng </w:t>
      </w:r>
      <w:r w:rsidR="00292BEE" w:rsidRPr="009C3BF7">
        <w:rPr>
          <w:bCs/>
          <w:sz w:val="28"/>
          <w:szCs w:val="28"/>
        </w:rPr>
        <w:t xml:space="preserve">các chất giống </w:t>
      </w:r>
      <w:r w:rsidR="00F614B8" w:rsidRPr="009C3BF7">
        <w:rPr>
          <w:bCs/>
          <w:sz w:val="28"/>
          <w:szCs w:val="28"/>
        </w:rPr>
        <w:t xml:space="preserve">nhau hoặc </w:t>
      </w:r>
      <w:r w:rsidR="00292BEE" w:rsidRPr="009C3BF7">
        <w:rPr>
          <w:bCs/>
          <w:sz w:val="28"/>
          <w:szCs w:val="28"/>
        </w:rPr>
        <w:t xml:space="preserve">thành phần công thức </w:t>
      </w:r>
      <w:r w:rsidR="00F614B8" w:rsidRPr="009C3BF7">
        <w:rPr>
          <w:bCs/>
          <w:sz w:val="28"/>
          <w:szCs w:val="28"/>
        </w:rPr>
        <w:t xml:space="preserve">gần </w:t>
      </w:r>
      <w:r w:rsidR="00292BEE" w:rsidRPr="009C3BF7">
        <w:rPr>
          <w:bCs/>
          <w:sz w:val="28"/>
          <w:szCs w:val="28"/>
        </w:rPr>
        <w:t xml:space="preserve">như </w:t>
      </w:r>
      <w:r w:rsidR="00F614B8" w:rsidRPr="009C3BF7">
        <w:rPr>
          <w:bCs/>
          <w:sz w:val="28"/>
          <w:szCs w:val="28"/>
        </w:rPr>
        <w:t>nhau [</w:t>
      </w:r>
      <w:r w:rsidR="007B057B" w:rsidRPr="009C3BF7">
        <w:rPr>
          <w:bCs/>
          <w:sz w:val="28"/>
          <w:szCs w:val="28"/>
        </w:rPr>
        <w:t xml:space="preserve">ví </w:t>
      </w:r>
      <w:r w:rsidR="00F614B8" w:rsidRPr="009C3BF7">
        <w:rPr>
          <w:bCs/>
          <w:sz w:val="28"/>
          <w:szCs w:val="28"/>
        </w:rPr>
        <w:t xml:space="preserve">dụ như </w:t>
      </w:r>
      <w:r w:rsidR="00292BEE" w:rsidRPr="009C3BF7">
        <w:rPr>
          <w:bCs/>
          <w:sz w:val="28"/>
          <w:szCs w:val="28"/>
        </w:rPr>
        <w:t xml:space="preserve">đối với </w:t>
      </w:r>
      <w:r w:rsidR="00F614B8" w:rsidRPr="009C3BF7">
        <w:rPr>
          <w:bCs/>
          <w:sz w:val="28"/>
          <w:szCs w:val="28"/>
        </w:rPr>
        <w:t xml:space="preserve">một dãy viên nén được dập </w:t>
      </w:r>
      <w:r w:rsidR="00292BEE" w:rsidRPr="009C3BF7">
        <w:rPr>
          <w:bCs/>
          <w:sz w:val="28"/>
          <w:szCs w:val="28"/>
        </w:rPr>
        <w:t>với những</w:t>
      </w:r>
      <w:r w:rsidR="00F614B8" w:rsidRPr="009C3BF7">
        <w:rPr>
          <w:bCs/>
          <w:sz w:val="28"/>
          <w:szCs w:val="28"/>
        </w:rPr>
        <w:t xml:space="preserve"> khối lượng khác nhau </w:t>
      </w:r>
      <w:r w:rsidR="00292BEE" w:rsidRPr="009C3BF7">
        <w:rPr>
          <w:bCs/>
          <w:sz w:val="28"/>
          <w:szCs w:val="28"/>
        </w:rPr>
        <w:t>từ</w:t>
      </w:r>
      <w:r w:rsidR="00F614B8" w:rsidRPr="009C3BF7">
        <w:rPr>
          <w:bCs/>
          <w:sz w:val="28"/>
          <w:szCs w:val="28"/>
        </w:rPr>
        <w:t xml:space="preserve"> một loại </w:t>
      </w:r>
      <w:r w:rsidR="00292BEE" w:rsidRPr="009C3BF7">
        <w:rPr>
          <w:bCs/>
          <w:sz w:val="28"/>
          <w:szCs w:val="28"/>
        </w:rPr>
        <w:t xml:space="preserve">cốm </w:t>
      </w:r>
      <w:r w:rsidR="00F614B8" w:rsidRPr="009C3BF7">
        <w:rPr>
          <w:bCs/>
          <w:sz w:val="28"/>
          <w:szCs w:val="28"/>
        </w:rPr>
        <w:t xml:space="preserve">cơ bản </w:t>
      </w:r>
      <w:r w:rsidR="00292BEE" w:rsidRPr="009C3BF7">
        <w:rPr>
          <w:bCs/>
          <w:sz w:val="28"/>
          <w:szCs w:val="28"/>
        </w:rPr>
        <w:t xml:space="preserve">tương tự nhau </w:t>
      </w:r>
      <w:r w:rsidR="00F614B8" w:rsidRPr="009C3BF7">
        <w:rPr>
          <w:bCs/>
          <w:sz w:val="28"/>
          <w:szCs w:val="28"/>
        </w:rPr>
        <w:t xml:space="preserve">hoặc một dãy viên nang được đóng </w:t>
      </w:r>
      <w:r w:rsidR="00292BEE" w:rsidRPr="009C3BF7">
        <w:rPr>
          <w:bCs/>
          <w:sz w:val="28"/>
          <w:szCs w:val="28"/>
        </w:rPr>
        <w:t xml:space="preserve">với </w:t>
      </w:r>
      <w:r w:rsidR="00F614B8" w:rsidRPr="009C3BF7">
        <w:rPr>
          <w:bCs/>
          <w:sz w:val="28"/>
          <w:szCs w:val="28"/>
        </w:rPr>
        <w:t xml:space="preserve">các khối lượng khác nhau </w:t>
      </w:r>
      <w:r w:rsidR="00292BEE" w:rsidRPr="009C3BF7">
        <w:rPr>
          <w:bCs/>
          <w:sz w:val="28"/>
          <w:szCs w:val="28"/>
        </w:rPr>
        <w:t xml:space="preserve">từ </w:t>
      </w:r>
      <w:r w:rsidR="00F614B8" w:rsidRPr="009C3BF7">
        <w:rPr>
          <w:bCs/>
          <w:sz w:val="28"/>
          <w:szCs w:val="28"/>
        </w:rPr>
        <w:t xml:space="preserve">cùng thành phần cơ bản vào các cỡ vỏ nang khác nhau]. </w:t>
      </w:r>
      <w:r w:rsidR="007B057B" w:rsidRPr="009C3BF7">
        <w:rPr>
          <w:bCs/>
          <w:sz w:val="28"/>
          <w:szCs w:val="28"/>
        </w:rPr>
        <w:t xml:space="preserve">Thiết kế ô </w:t>
      </w:r>
      <w:r w:rsidR="00F614B8" w:rsidRPr="009C3BF7">
        <w:rPr>
          <w:bCs/>
          <w:sz w:val="28"/>
          <w:szCs w:val="28"/>
        </w:rPr>
        <w:t xml:space="preserve">trống cũng có thể được dùng cho các cỡ </w:t>
      </w:r>
      <w:r w:rsidR="00E964FD">
        <w:rPr>
          <w:bCs/>
          <w:sz w:val="28"/>
          <w:szCs w:val="28"/>
        </w:rPr>
        <w:t>bao bì</w:t>
      </w:r>
      <w:r w:rsidR="00F614B8" w:rsidRPr="009C3BF7">
        <w:rPr>
          <w:bCs/>
          <w:sz w:val="28"/>
          <w:szCs w:val="28"/>
        </w:rPr>
        <w:t xml:space="preserve"> khác nhau hoặc các lượng đóng </w:t>
      </w:r>
      <w:r w:rsidR="00E964FD">
        <w:rPr>
          <w:bCs/>
          <w:sz w:val="28"/>
          <w:szCs w:val="28"/>
        </w:rPr>
        <w:t>gói</w:t>
      </w:r>
      <w:r w:rsidR="00F614B8" w:rsidRPr="009C3BF7">
        <w:rPr>
          <w:bCs/>
          <w:sz w:val="28"/>
          <w:szCs w:val="28"/>
        </w:rPr>
        <w:t xml:space="preserve"> khác </w:t>
      </w:r>
      <w:r w:rsidR="007B057B" w:rsidRPr="009C3BF7">
        <w:rPr>
          <w:bCs/>
          <w:sz w:val="28"/>
          <w:szCs w:val="28"/>
        </w:rPr>
        <w:t xml:space="preserve">nhau trong </w:t>
      </w:r>
      <w:r w:rsidR="00F614B8" w:rsidRPr="009C3BF7">
        <w:rPr>
          <w:bCs/>
          <w:sz w:val="28"/>
          <w:szCs w:val="28"/>
        </w:rPr>
        <w:t xml:space="preserve">cùng hệ thống bao bì </w:t>
      </w:r>
      <w:r w:rsidR="00292BEE" w:rsidRPr="009C3BF7">
        <w:rPr>
          <w:bCs/>
          <w:sz w:val="28"/>
          <w:szCs w:val="28"/>
        </w:rPr>
        <w:t>đóng gói</w:t>
      </w:r>
      <w:r w:rsidR="00F614B8" w:rsidRPr="009C3BF7">
        <w:rPr>
          <w:bCs/>
          <w:sz w:val="28"/>
          <w:szCs w:val="28"/>
        </w:rPr>
        <w:t>).</w:t>
      </w:r>
    </w:p>
    <w:p w14:paraId="689652D3" w14:textId="047E1C06" w:rsidR="00F614B8" w:rsidRDefault="00B22DC6" w:rsidP="007A3B6F">
      <w:pPr>
        <w:spacing w:before="120" w:after="60"/>
        <w:ind w:left="709"/>
        <w:jc w:val="both"/>
        <w:rPr>
          <w:b/>
          <w:bCs/>
          <w:sz w:val="28"/>
          <w:szCs w:val="28"/>
        </w:rPr>
      </w:pPr>
      <w:r>
        <w:rPr>
          <w:b/>
          <w:bCs/>
          <w:sz w:val="28"/>
          <w:szCs w:val="28"/>
        </w:rPr>
        <w:t>Vùng khí hậu (Climatic z</w:t>
      </w:r>
      <w:r w:rsidR="00F614B8" w:rsidRPr="009C3BF7">
        <w:rPr>
          <w:b/>
          <w:bCs/>
          <w:sz w:val="28"/>
          <w:szCs w:val="28"/>
        </w:rPr>
        <w:t>ones)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2990"/>
        <w:gridCol w:w="3722"/>
      </w:tblGrid>
      <w:tr w:rsidR="00E964FD" w:rsidRPr="007A3B6F" w14:paraId="4AF411F7" w14:textId="77777777" w:rsidTr="00081CFD">
        <w:trPr>
          <w:trHeight w:val="28"/>
          <w:jc w:val="right"/>
        </w:trPr>
        <w:tc>
          <w:tcPr>
            <w:tcW w:w="2326" w:type="dxa"/>
            <w:vAlign w:val="center"/>
          </w:tcPr>
          <w:p w14:paraId="5E5962E5" w14:textId="77777777" w:rsidR="00E964FD" w:rsidRPr="007A3B6F" w:rsidRDefault="00E964FD" w:rsidP="007A3B6F">
            <w:pPr>
              <w:autoSpaceDE w:val="0"/>
              <w:autoSpaceDN w:val="0"/>
              <w:adjustRightInd w:val="0"/>
              <w:spacing w:before="20" w:after="20"/>
              <w:jc w:val="center"/>
              <w:rPr>
                <w:b/>
                <w:sz w:val="28"/>
                <w:szCs w:val="28"/>
              </w:rPr>
            </w:pPr>
            <w:r w:rsidRPr="007A3B6F">
              <w:rPr>
                <w:b/>
                <w:sz w:val="28"/>
                <w:szCs w:val="28"/>
              </w:rPr>
              <w:t>Vùng khí hậu</w:t>
            </w:r>
          </w:p>
        </w:tc>
        <w:tc>
          <w:tcPr>
            <w:tcW w:w="2990" w:type="dxa"/>
            <w:vAlign w:val="center"/>
          </w:tcPr>
          <w:p w14:paraId="2633DDD5" w14:textId="77777777" w:rsidR="00E964FD" w:rsidRPr="007A3B6F" w:rsidRDefault="00E964FD" w:rsidP="007A3B6F">
            <w:pPr>
              <w:autoSpaceDE w:val="0"/>
              <w:autoSpaceDN w:val="0"/>
              <w:adjustRightInd w:val="0"/>
              <w:spacing w:before="20" w:after="20"/>
              <w:jc w:val="center"/>
              <w:rPr>
                <w:b/>
                <w:sz w:val="28"/>
                <w:szCs w:val="28"/>
              </w:rPr>
            </w:pPr>
            <w:r w:rsidRPr="007A3B6F">
              <w:rPr>
                <w:b/>
                <w:sz w:val="28"/>
                <w:szCs w:val="28"/>
              </w:rPr>
              <w:t>Định nghĩa</w:t>
            </w:r>
          </w:p>
        </w:tc>
        <w:tc>
          <w:tcPr>
            <w:tcW w:w="3722" w:type="dxa"/>
            <w:vAlign w:val="center"/>
          </w:tcPr>
          <w:p w14:paraId="2ED20AC6" w14:textId="77777777" w:rsidR="00E964FD" w:rsidRPr="007A3B6F" w:rsidRDefault="00E964FD" w:rsidP="007A3B6F">
            <w:pPr>
              <w:autoSpaceDE w:val="0"/>
              <w:autoSpaceDN w:val="0"/>
              <w:adjustRightInd w:val="0"/>
              <w:spacing w:before="20" w:after="20"/>
              <w:jc w:val="center"/>
              <w:rPr>
                <w:b/>
                <w:sz w:val="28"/>
                <w:szCs w:val="28"/>
              </w:rPr>
            </w:pPr>
            <w:r w:rsidRPr="007A3B6F">
              <w:rPr>
                <w:b/>
                <w:sz w:val="28"/>
                <w:szCs w:val="28"/>
              </w:rPr>
              <w:t>Điều kiện nghiên cứu dài hạn</w:t>
            </w:r>
          </w:p>
        </w:tc>
      </w:tr>
      <w:tr w:rsidR="00E964FD" w:rsidRPr="007A3B6F" w14:paraId="57F43927" w14:textId="77777777" w:rsidTr="00081CFD">
        <w:trPr>
          <w:trHeight w:val="248"/>
          <w:jc w:val="right"/>
        </w:trPr>
        <w:tc>
          <w:tcPr>
            <w:tcW w:w="2326" w:type="dxa"/>
            <w:vAlign w:val="center"/>
          </w:tcPr>
          <w:p w14:paraId="106207E0" w14:textId="77777777" w:rsidR="00E964FD" w:rsidRPr="007A3B6F" w:rsidRDefault="00E964FD" w:rsidP="007A3B6F">
            <w:pPr>
              <w:autoSpaceDE w:val="0"/>
              <w:autoSpaceDN w:val="0"/>
              <w:adjustRightInd w:val="0"/>
              <w:spacing w:before="20" w:after="20"/>
              <w:jc w:val="center"/>
              <w:rPr>
                <w:sz w:val="28"/>
                <w:szCs w:val="28"/>
              </w:rPr>
            </w:pPr>
            <w:r w:rsidRPr="007A3B6F">
              <w:rPr>
                <w:sz w:val="28"/>
                <w:szCs w:val="28"/>
              </w:rPr>
              <w:t>I</w:t>
            </w:r>
          </w:p>
        </w:tc>
        <w:tc>
          <w:tcPr>
            <w:tcW w:w="2990" w:type="dxa"/>
            <w:vAlign w:val="center"/>
          </w:tcPr>
          <w:p w14:paraId="1BD4D95F" w14:textId="77777777" w:rsidR="00E964FD" w:rsidRPr="007A3B6F" w:rsidRDefault="00E964FD" w:rsidP="007A3B6F">
            <w:pPr>
              <w:autoSpaceDE w:val="0"/>
              <w:autoSpaceDN w:val="0"/>
              <w:adjustRightInd w:val="0"/>
              <w:spacing w:before="20" w:after="20"/>
              <w:jc w:val="both"/>
              <w:rPr>
                <w:sz w:val="28"/>
                <w:szCs w:val="28"/>
              </w:rPr>
            </w:pPr>
            <w:r w:rsidRPr="007A3B6F">
              <w:rPr>
                <w:sz w:val="28"/>
                <w:szCs w:val="28"/>
              </w:rPr>
              <w:t>Khí hậu ôn đới</w:t>
            </w:r>
          </w:p>
        </w:tc>
        <w:tc>
          <w:tcPr>
            <w:tcW w:w="3722" w:type="dxa"/>
            <w:vAlign w:val="center"/>
          </w:tcPr>
          <w:p w14:paraId="4FA3BF71" w14:textId="6E3527C6" w:rsidR="00E964FD" w:rsidRPr="007A3B6F" w:rsidRDefault="007A3B6F" w:rsidP="007A3B6F">
            <w:pPr>
              <w:autoSpaceDE w:val="0"/>
              <w:autoSpaceDN w:val="0"/>
              <w:adjustRightInd w:val="0"/>
              <w:spacing w:before="20" w:after="20"/>
              <w:jc w:val="center"/>
              <w:rPr>
                <w:sz w:val="28"/>
                <w:szCs w:val="28"/>
              </w:rPr>
            </w:pPr>
            <w:r>
              <w:rPr>
                <w:sz w:val="28"/>
                <w:szCs w:val="28"/>
              </w:rPr>
              <w:t>21</w:t>
            </w:r>
            <w:r w:rsidR="00E964FD" w:rsidRPr="007A3B6F">
              <w:rPr>
                <w:sz w:val="28"/>
                <w:szCs w:val="28"/>
              </w:rPr>
              <w:t>°C</w:t>
            </w:r>
            <w:r w:rsidR="00A41CCF">
              <w:rPr>
                <w:sz w:val="28"/>
                <w:szCs w:val="28"/>
              </w:rPr>
              <w:t>/</w:t>
            </w:r>
            <w:r w:rsidR="00E964FD" w:rsidRPr="007A3B6F">
              <w:rPr>
                <w:sz w:val="28"/>
                <w:szCs w:val="28"/>
              </w:rPr>
              <w:t>45% RH</w:t>
            </w:r>
          </w:p>
        </w:tc>
      </w:tr>
      <w:tr w:rsidR="00E964FD" w:rsidRPr="007A3B6F" w14:paraId="1009C827" w14:textId="77777777" w:rsidTr="00081CFD">
        <w:trPr>
          <w:trHeight w:val="372"/>
          <w:jc w:val="right"/>
        </w:trPr>
        <w:tc>
          <w:tcPr>
            <w:tcW w:w="2326" w:type="dxa"/>
            <w:vAlign w:val="center"/>
          </w:tcPr>
          <w:p w14:paraId="4F41649C" w14:textId="77777777" w:rsidR="00E964FD" w:rsidRPr="007A3B6F" w:rsidRDefault="00E964FD" w:rsidP="007A3B6F">
            <w:pPr>
              <w:autoSpaceDE w:val="0"/>
              <w:autoSpaceDN w:val="0"/>
              <w:adjustRightInd w:val="0"/>
              <w:spacing w:before="20" w:after="20"/>
              <w:jc w:val="center"/>
              <w:rPr>
                <w:sz w:val="28"/>
                <w:szCs w:val="28"/>
              </w:rPr>
            </w:pPr>
            <w:r w:rsidRPr="007A3B6F">
              <w:rPr>
                <w:sz w:val="28"/>
                <w:szCs w:val="28"/>
              </w:rPr>
              <w:t>II</w:t>
            </w:r>
          </w:p>
        </w:tc>
        <w:tc>
          <w:tcPr>
            <w:tcW w:w="2990" w:type="dxa"/>
            <w:vAlign w:val="center"/>
          </w:tcPr>
          <w:p w14:paraId="1ABD8D8A" w14:textId="77777777" w:rsidR="00E964FD" w:rsidRPr="007A3B6F" w:rsidRDefault="00E964FD" w:rsidP="007A3B6F">
            <w:pPr>
              <w:autoSpaceDE w:val="0"/>
              <w:autoSpaceDN w:val="0"/>
              <w:adjustRightInd w:val="0"/>
              <w:spacing w:before="20" w:after="20"/>
              <w:jc w:val="both"/>
              <w:rPr>
                <w:sz w:val="28"/>
                <w:szCs w:val="28"/>
              </w:rPr>
            </w:pPr>
            <w:r w:rsidRPr="007A3B6F">
              <w:rPr>
                <w:sz w:val="28"/>
                <w:szCs w:val="28"/>
              </w:rPr>
              <w:t>Khí hậu Địa trung hải và cận nhiệt đới</w:t>
            </w:r>
          </w:p>
        </w:tc>
        <w:tc>
          <w:tcPr>
            <w:tcW w:w="3722" w:type="dxa"/>
            <w:vAlign w:val="center"/>
          </w:tcPr>
          <w:p w14:paraId="74EBAAF1" w14:textId="2A652A59" w:rsidR="00E964FD" w:rsidRPr="007A3B6F" w:rsidRDefault="007A3B6F" w:rsidP="007A3B6F">
            <w:pPr>
              <w:autoSpaceDE w:val="0"/>
              <w:autoSpaceDN w:val="0"/>
              <w:adjustRightInd w:val="0"/>
              <w:spacing w:before="20" w:after="20"/>
              <w:jc w:val="center"/>
              <w:rPr>
                <w:sz w:val="28"/>
                <w:szCs w:val="28"/>
              </w:rPr>
            </w:pPr>
            <w:r>
              <w:rPr>
                <w:sz w:val="28"/>
                <w:szCs w:val="28"/>
              </w:rPr>
              <w:t>25</w:t>
            </w:r>
            <w:r w:rsidR="00E964FD" w:rsidRPr="007A3B6F">
              <w:rPr>
                <w:sz w:val="28"/>
                <w:szCs w:val="28"/>
              </w:rPr>
              <w:t>°C</w:t>
            </w:r>
            <w:r w:rsidR="00A41CCF">
              <w:rPr>
                <w:sz w:val="28"/>
                <w:szCs w:val="28"/>
              </w:rPr>
              <w:t>/</w:t>
            </w:r>
            <w:r w:rsidR="00E964FD" w:rsidRPr="007A3B6F">
              <w:rPr>
                <w:sz w:val="28"/>
                <w:szCs w:val="28"/>
              </w:rPr>
              <w:t>60% RH</w:t>
            </w:r>
          </w:p>
        </w:tc>
      </w:tr>
      <w:tr w:rsidR="00E964FD" w:rsidRPr="007A3B6F" w14:paraId="7A21A107" w14:textId="77777777" w:rsidTr="00081CFD">
        <w:trPr>
          <w:trHeight w:val="251"/>
          <w:jc w:val="right"/>
        </w:trPr>
        <w:tc>
          <w:tcPr>
            <w:tcW w:w="2326" w:type="dxa"/>
            <w:vAlign w:val="center"/>
          </w:tcPr>
          <w:p w14:paraId="62504985" w14:textId="77777777" w:rsidR="00E964FD" w:rsidRPr="007A3B6F" w:rsidRDefault="00E964FD" w:rsidP="007A3B6F">
            <w:pPr>
              <w:autoSpaceDE w:val="0"/>
              <w:autoSpaceDN w:val="0"/>
              <w:adjustRightInd w:val="0"/>
              <w:spacing w:before="20" w:after="20"/>
              <w:jc w:val="center"/>
              <w:rPr>
                <w:sz w:val="28"/>
                <w:szCs w:val="28"/>
              </w:rPr>
            </w:pPr>
            <w:r w:rsidRPr="007A3B6F">
              <w:rPr>
                <w:sz w:val="28"/>
                <w:szCs w:val="28"/>
              </w:rPr>
              <w:t>III</w:t>
            </w:r>
          </w:p>
        </w:tc>
        <w:tc>
          <w:tcPr>
            <w:tcW w:w="2990" w:type="dxa"/>
            <w:vAlign w:val="center"/>
          </w:tcPr>
          <w:p w14:paraId="3D216CDA" w14:textId="77777777" w:rsidR="00E964FD" w:rsidRPr="007A3B6F" w:rsidRDefault="00E964FD" w:rsidP="007A3B6F">
            <w:pPr>
              <w:autoSpaceDE w:val="0"/>
              <w:autoSpaceDN w:val="0"/>
              <w:adjustRightInd w:val="0"/>
              <w:spacing w:before="20" w:after="20"/>
              <w:jc w:val="both"/>
              <w:rPr>
                <w:sz w:val="28"/>
                <w:szCs w:val="28"/>
              </w:rPr>
            </w:pPr>
            <w:r w:rsidRPr="007A3B6F">
              <w:rPr>
                <w:sz w:val="28"/>
                <w:szCs w:val="28"/>
              </w:rPr>
              <w:t>Khí hậu nóng và khô</w:t>
            </w:r>
          </w:p>
        </w:tc>
        <w:tc>
          <w:tcPr>
            <w:tcW w:w="3722" w:type="dxa"/>
            <w:vAlign w:val="center"/>
          </w:tcPr>
          <w:p w14:paraId="4659B280" w14:textId="21052EC3" w:rsidR="00E964FD" w:rsidRPr="007A3B6F" w:rsidRDefault="007A3B6F" w:rsidP="007A3B6F">
            <w:pPr>
              <w:autoSpaceDE w:val="0"/>
              <w:autoSpaceDN w:val="0"/>
              <w:adjustRightInd w:val="0"/>
              <w:spacing w:before="20" w:after="20"/>
              <w:jc w:val="center"/>
              <w:rPr>
                <w:sz w:val="28"/>
                <w:szCs w:val="28"/>
              </w:rPr>
            </w:pPr>
            <w:r>
              <w:rPr>
                <w:sz w:val="28"/>
                <w:szCs w:val="28"/>
              </w:rPr>
              <w:t>30</w:t>
            </w:r>
            <w:r w:rsidR="00E964FD" w:rsidRPr="007A3B6F">
              <w:rPr>
                <w:sz w:val="28"/>
                <w:szCs w:val="28"/>
              </w:rPr>
              <w:t>°C</w:t>
            </w:r>
            <w:r w:rsidR="00A41CCF">
              <w:rPr>
                <w:sz w:val="28"/>
                <w:szCs w:val="28"/>
              </w:rPr>
              <w:t>/</w:t>
            </w:r>
            <w:r w:rsidR="00E964FD" w:rsidRPr="007A3B6F">
              <w:rPr>
                <w:sz w:val="28"/>
                <w:szCs w:val="28"/>
              </w:rPr>
              <w:t>35% RH</w:t>
            </w:r>
          </w:p>
        </w:tc>
      </w:tr>
      <w:tr w:rsidR="00E964FD" w:rsidRPr="007A3B6F" w14:paraId="761EDC3F" w14:textId="77777777" w:rsidTr="00081CFD">
        <w:trPr>
          <w:trHeight w:val="248"/>
          <w:jc w:val="right"/>
        </w:trPr>
        <w:tc>
          <w:tcPr>
            <w:tcW w:w="2326" w:type="dxa"/>
            <w:vAlign w:val="center"/>
          </w:tcPr>
          <w:p w14:paraId="772B8326" w14:textId="77777777" w:rsidR="00E964FD" w:rsidRPr="007A3B6F" w:rsidRDefault="00E964FD" w:rsidP="007A3B6F">
            <w:pPr>
              <w:autoSpaceDE w:val="0"/>
              <w:autoSpaceDN w:val="0"/>
              <w:adjustRightInd w:val="0"/>
              <w:spacing w:before="20" w:after="20"/>
              <w:jc w:val="center"/>
              <w:rPr>
                <w:sz w:val="28"/>
                <w:szCs w:val="28"/>
              </w:rPr>
            </w:pPr>
            <w:r w:rsidRPr="007A3B6F">
              <w:rPr>
                <w:sz w:val="28"/>
                <w:szCs w:val="28"/>
              </w:rPr>
              <w:t>IVA</w:t>
            </w:r>
          </w:p>
        </w:tc>
        <w:tc>
          <w:tcPr>
            <w:tcW w:w="2990" w:type="dxa"/>
            <w:vAlign w:val="center"/>
          </w:tcPr>
          <w:p w14:paraId="5B534183" w14:textId="77777777" w:rsidR="00E964FD" w:rsidRPr="007A3B6F" w:rsidRDefault="00E964FD" w:rsidP="007A3B6F">
            <w:pPr>
              <w:autoSpaceDE w:val="0"/>
              <w:autoSpaceDN w:val="0"/>
              <w:adjustRightInd w:val="0"/>
              <w:spacing w:before="20" w:after="20"/>
              <w:jc w:val="both"/>
              <w:rPr>
                <w:sz w:val="28"/>
                <w:szCs w:val="28"/>
              </w:rPr>
            </w:pPr>
            <w:r w:rsidRPr="007A3B6F">
              <w:rPr>
                <w:sz w:val="28"/>
                <w:szCs w:val="28"/>
              </w:rPr>
              <w:t>Khí hậu nóng và ẩm</w:t>
            </w:r>
          </w:p>
        </w:tc>
        <w:tc>
          <w:tcPr>
            <w:tcW w:w="3722" w:type="dxa"/>
            <w:vAlign w:val="center"/>
          </w:tcPr>
          <w:p w14:paraId="24053068" w14:textId="44D8A9CC" w:rsidR="00E964FD" w:rsidRPr="007A3B6F" w:rsidRDefault="007A3B6F" w:rsidP="007A3B6F">
            <w:pPr>
              <w:autoSpaceDE w:val="0"/>
              <w:autoSpaceDN w:val="0"/>
              <w:adjustRightInd w:val="0"/>
              <w:spacing w:before="20" w:after="20"/>
              <w:jc w:val="center"/>
              <w:rPr>
                <w:sz w:val="28"/>
                <w:szCs w:val="28"/>
              </w:rPr>
            </w:pPr>
            <w:r>
              <w:rPr>
                <w:sz w:val="28"/>
                <w:szCs w:val="28"/>
              </w:rPr>
              <w:t>30</w:t>
            </w:r>
            <w:r w:rsidR="00E964FD" w:rsidRPr="007A3B6F">
              <w:rPr>
                <w:sz w:val="28"/>
                <w:szCs w:val="28"/>
              </w:rPr>
              <w:t>°C</w:t>
            </w:r>
            <w:r w:rsidR="00A41CCF">
              <w:rPr>
                <w:sz w:val="28"/>
                <w:szCs w:val="28"/>
              </w:rPr>
              <w:t>/</w:t>
            </w:r>
            <w:r w:rsidR="00E964FD" w:rsidRPr="007A3B6F">
              <w:rPr>
                <w:sz w:val="28"/>
                <w:szCs w:val="28"/>
              </w:rPr>
              <w:t>65% RH</w:t>
            </w:r>
          </w:p>
        </w:tc>
      </w:tr>
      <w:tr w:rsidR="00E964FD" w:rsidRPr="007A3B6F" w14:paraId="6AE266CA" w14:textId="77777777" w:rsidTr="00081CFD">
        <w:trPr>
          <w:trHeight w:val="248"/>
          <w:jc w:val="right"/>
        </w:trPr>
        <w:tc>
          <w:tcPr>
            <w:tcW w:w="2326" w:type="dxa"/>
            <w:vAlign w:val="center"/>
          </w:tcPr>
          <w:p w14:paraId="18F44E42" w14:textId="77777777" w:rsidR="00E964FD" w:rsidRPr="007A3B6F" w:rsidRDefault="00E964FD" w:rsidP="007A3B6F">
            <w:pPr>
              <w:autoSpaceDE w:val="0"/>
              <w:autoSpaceDN w:val="0"/>
              <w:adjustRightInd w:val="0"/>
              <w:spacing w:before="20" w:after="20"/>
              <w:jc w:val="center"/>
              <w:rPr>
                <w:sz w:val="28"/>
                <w:szCs w:val="28"/>
              </w:rPr>
            </w:pPr>
            <w:r w:rsidRPr="007A3B6F">
              <w:rPr>
                <w:sz w:val="28"/>
                <w:szCs w:val="28"/>
              </w:rPr>
              <w:t>IVB</w:t>
            </w:r>
          </w:p>
        </w:tc>
        <w:tc>
          <w:tcPr>
            <w:tcW w:w="2990" w:type="dxa"/>
            <w:vAlign w:val="center"/>
          </w:tcPr>
          <w:p w14:paraId="6F6AE6B5" w14:textId="77777777" w:rsidR="00E964FD" w:rsidRPr="007A3B6F" w:rsidRDefault="00E964FD" w:rsidP="007A3B6F">
            <w:pPr>
              <w:autoSpaceDE w:val="0"/>
              <w:autoSpaceDN w:val="0"/>
              <w:adjustRightInd w:val="0"/>
              <w:spacing w:before="20" w:after="20"/>
              <w:jc w:val="both"/>
              <w:rPr>
                <w:sz w:val="28"/>
                <w:szCs w:val="28"/>
              </w:rPr>
            </w:pPr>
            <w:r w:rsidRPr="007A3B6F">
              <w:rPr>
                <w:sz w:val="28"/>
                <w:szCs w:val="28"/>
              </w:rPr>
              <w:t>Khí hậu nóng và rất ẩm</w:t>
            </w:r>
          </w:p>
        </w:tc>
        <w:tc>
          <w:tcPr>
            <w:tcW w:w="3722" w:type="dxa"/>
            <w:vAlign w:val="center"/>
          </w:tcPr>
          <w:p w14:paraId="73219873" w14:textId="03568780" w:rsidR="00E964FD" w:rsidRPr="007A3B6F" w:rsidRDefault="007A3B6F" w:rsidP="007A3B6F">
            <w:pPr>
              <w:autoSpaceDE w:val="0"/>
              <w:autoSpaceDN w:val="0"/>
              <w:adjustRightInd w:val="0"/>
              <w:spacing w:before="20" w:after="20"/>
              <w:jc w:val="center"/>
              <w:rPr>
                <w:sz w:val="28"/>
                <w:szCs w:val="28"/>
              </w:rPr>
            </w:pPr>
            <w:r>
              <w:rPr>
                <w:sz w:val="28"/>
                <w:szCs w:val="28"/>
              </w:rPr>
              <w:t>30</w:t>
            </w:r>
            <w:r w:rsidR="00E964FD" w:rsidRPr="007A3B6F">
              <w:rPr>
                <w:sz w:val="28"/>
                <w:szCs w:val="28"/>
              </w:rPr>
              <w:t>°C</w:t>
            </w:r>
            <w:r w:rsidR="00A41CCF">
              <w:rPr>
                <w:sz w:val="28"/>
                <w:szCs w:val="28"/>
              </w:rPr>
              <w:t>/</w:t>
            </w:r>
            <w:r w:rsidR="00E964FD" w:rsidRPr="007A3B6F">
              <w:rPr>
                <w:sz w:val="28"/>
                <w:szCs w:val="28"/>
              </w:rPr>
              <w:t>75% RH</w:t>
            </w:r>
          </w:p>
        </w:tc>
      </w:tr>
    </w:tbl>
    <w:p w14:paraId="0A8E4CB2" w14:textId="77777777" w:rsidR="00E964FD" w:rsidRDefault="00E964FD" w:rsidP="00B4353C">
      <w:pPr>
        <w:jc w:val="both"/>
        <w:rPr>
          <w:bCs/>
          <w:sz w:val="28"/>
          <w:szCs w:val="28"/>
        </w:rPr>
      </w:pPr>
    </w:p>
    <w:p w14:paraId="1020FF24" w14:textId="77777777" w:rsidR="00477366" w:rsidRPr="009C3BF7" w:rsidRDefault="00155A62" w:rsidP="007A3B6F">
      <w:pPr>
        <w:spacing w:beforeLines="120" w:before="288" w:afterLines="60" w:after="144"/>
        <w:ind w:left="709"/>
        <w:jc w:val="both"/>
        <w:rPr>
          <w:b/>
          <w:bCs/>
          <w:sz w:val="28"/>
          <w:szCs w:val="28"/>
        </w:rPr>
      </w:pPr>
      <w:r w:rsidRPr="009C3BF7">
        <w:rPr>
          <w:b/>
          <w:bCs/>
          <w:sz w:val="28"/>
          <w:szCs w:val="28"/>
        </w:rPr>
        <w:t>L</w:t>
      </w:r>
      <w:r w:rsidR="00477366" w:rsidRPr="009C3BF7">
        <w:rPr>
          <w:b/>
          <w:bCs/>
          <w:sz w:val="28"/>
          <w:szCs w:val="28"/>
        </w:rPr>
        <w:t>ô cam kết</w:t>
      </w:r>
      <w:r w:rsidR="007A3B6F">
        <w:rPr>
          <w:b/>
          <w:bCs/>
          <w:sz w:val="28"/>
          <w:szCs w:val="28"/>
        </w:rPr>
        <w:t xml:space="preserve"> (Commitment b</w:t>
      </w:r>
      <w:r w:rsidR="00105F90" w:rsidRPr="009C3BF7">
        <w:rPr>
          <w:b/>
          <w:bCs/>
          <w:sz w:val="28"/>
          <w:szCs w:val="28"/>
        </w:rPr>
        <w:t>atches)</w:t>
      </w:r>
    </w:p>
    <w:p w14:paraId="5CE8BD93" w14:textId="414B5BB4" w:rsidR="00477366" w:rsidRPr="009C3BF7" w:rsidRDefault="00155A62" w:rsidP="007A3B6F">
      <w:pPr>
        <w:spacing w:beforeLines="120" w:before="288" w:afterLines="60" w:after="144"/>
        <w:ind w:left="709"/>
        <w:jc w:val="both"/>
        <w:rPr>
          <w:bCs/>
          <w:sz w:val="28"/>
          <w:szCs w:val="28"/>
        </w:rPr>
      </w:pPr>
      <w:r w:rsidRPr="009C3BF7">
        <w:rPr>
          <w:bCs/>
          <w:sz w:val="28"/>
          <w:szCs w:val="28"/>
        </w:rPr>
        <w:t>L</w:t>
      </w:r>
      <w:r w:rsidR="00477366" w:rsidRPr="009C3BF7">
        <w:rPr>
          <w:bCs/>
          <w:sz w:val="28"/>
          <w:szCs w:val="28"/>
        </w:rPr>
        <w:t xml:space="preserve">ô </w:t>
      </w:r>
      <w:r w:rsidRPr="009C3BF7">
        <w:rPr>
          <w:bCs/>
          <w:sz w:val="28"/>
          <w:szCs w:val="28"/>
        </w:rPr>
        <w:t xml:space="preserve">sản xuất </w:t>
      </w:r>
      <w:r w:rsidR="00477366" w:rsidRPr="009C3BF7">
        <w:rPr>
          <w:bCs/>
          <w:sz w:val="28"/>
          <w:szCs w:val="28"/>
        </w:rPr>
        <w:t xml:space="preserve">của một dược chất hay một </w:t>
      </w:r>
      <w:r w:rsidR="00E964FD">
        <w:rPr>
          <w:bCs/>
          <w:sz w:val="28"/>
          <w:szCs w:val="28"/>
        </w:rPr>
        <w:t>thành</w:t>
      </w:r>
      <w:r w:rsidRPr="009C3BF7">
        <w:rPr>
          <w:bCs/>
          <w:sz w:val="28"/>
          <w:szCs w:val="28"/>
        </w:rPr>
        <w:t xml:space="preserve"> </w:t>
      </w:r>
      <w:r w:rsidR="00477366" w:rsidRPr="009C3BF7">
        <w:rPr>
          <w:bCs/>
          <w:sz w:val="28"/>
          <w:szCs w:val="28"/>
        </w:rPr>
        <w:t xml:space="preserve">phẩm </w:t>
      </w:r>
      <w:r w:rsidR="00081CFD">
        <w:rPr>
          <w:bCs/>
          <w:sz w:val="28"/>
          <w:szCs w:val="28"/>
        </w:rPr>
        <w:t xml:space="preserve">thuốc </w:t>
      </w:r>
      <w:r w:rsidR="00A90ED9" w:rsidRPr="009C3BF7">
        <w:rPr>
          <w:bCs/>
          <w:sz w:val="28"/>
          <w:szCs w:val="28"/>
        </w:rPr>
        <w:t>mà trên những lô này</w:t>
      </w:r>
      <w:r w:rsidR="00081CFD">
        <w:rPr>
          <w:bCs/>
          <w:sz w:val="28"/>
          <w:szCs w:val="28"/>
        </w:rPr>
        <w:t>,</w:t>
      </w:r>
      <w:r w:rsidR="00A90ED9" w:rsidRPr="009C3BF7">
        <w:rPr>
          <w:bCs/>
          <w:sz w:val="28"/>
          <w:szCs w:val="28"/>
        </w:rPr>
        <w:t xml:space="preserve"> các</w:t>
      </w:r>
      <w:r w:rsidR="00477366" w:rsidRPr="009C3BF7">
        <w:rPr>
          <w:bCs/>
          <w:sz w:val="28"/>
          <w:szCs w:val="28"/>
        </w:rPr>
        <w:t xml:space="preserve"> nghiên cứu độ ổn định </w:t>
      </w:r>
      <w:r w:rsidRPr="009C3BF7">
        <w:rPr>
          <w:bCs/>
          <w:sz w:val="28"/>
          <w:szCs w:val="28"/>
        </w:rPr>
        <w:t xml:space="preserve">được </w:t>
      </w:r>
      <w:r w:rsidR="00477366" w:rsidRPr="009C3BF7">
        <w:rPr>
          <w:bCs/>
          <w:sz w:val="28"/>
          <w:szCs w:val="28"/>
        </w:rPr>
        <w:t xml:space="preserve">bắt đầu thực hiện hoặc hoàn </w:t>
      </w:r>
      <w:r w:rsidRPr="009C3BF7">
        <w:rPr>
          <w:bCs/>
          <w:sz w:val="28"/>
          <w:szCs w:val="28"/>
        </w:rPr>
        <w:t xml:space="preserve">thiện </w:t>
      </w:r>
      <w:r w:rsidR="00477366" w:rsidRPr="009C3BF7">
        <w:rPr>
          <w:bCs/>
          <w:sz w:val="28"/>
          <w:szCs w:val="28"/>
        </w:rPr>
        <w:t xml:space="preserve">sau khi </w:t>
      </w:r>
      <w:r w:rsidRPr="009C3BF7">
        <w:rPr>
          <w:bCs/>
          <w:sz w:val="28"/>
          <w:szCs w:val="28"/>
        </w:rPr>
        <w:t>được cấp phép theo một cam kết trong hồ sơ đăng ký</w:t>
      </w:r>
      <w:r w:rsidR="00477366" w:rsidRPr="009C3BF7">
        <w:rPr>
          <w:bCs/>
          <w:sz w:val="28"/>
          <w:szCs w:val="28"/>
        </w:rPr>
        <w:t>.</w:t>
      </w:r>
    </w:p>
    <w:p w14:paraId="67BDA4C4" w14:textId="77777777" w:rsidR="00477366" w:rsidRPr="009C3BF7" w:rsidRDefault="00477366" w:rsidP="007A3B6F">
      <w:pPr>
        <w:spacing w:beforeLines="120" w:before="288" w:afterLines="60" w:after="144"/>
        <w:ind w:left="709"/>
        <w:jc w:val="both"/>
        <w:rPr>
          <w:b/>
          <w:bCs/>
          <w:sz w:val="28"/>
          <w:szCs w:val="28"/>
        </w:rPr>
      </w:pPr>
      <w:r w:rsidRPr="009C3BF7">
        <w:rPr>
          <w:b/>
          <w:bCs/>
          <w:sz w:val="28"/>
          <w:szCs w:val="28"/>
        </w:rPr>
        <w:t xml:space="preserve">Hệ thống bao bì </w:t>
      </w:r>
      <w:r w:rsidR="00A727BE" w:rsidRPr="009C3BF7">
        <w:rPr>
          <w:b/>
          <w:bCs/>
          <w:sz w:val="28"/>
          <w:szCs w:val="28"/>
        </w:rPr>
        <w:t>đóng gói</w:t>
      </w:r>
      <w:r w:rsidR="007A3B6F">
        <w:rPr>
          <w:b/>
          <w:bCs/>
          <w:sz w:val="28"/>
          <w:szCs w:val="28"/>
        </w:rPr>
        <w:t xml:space="preserve"> (Container closure s</w:t>
      </w:r>
      <w:r w:rsidR="00105F90" w:rsidRPr="009C3BF7">
        <w:rPr>
          <w:b/>
          <w:bCs/>
          <w:sz w:val="28"/>
          <w:szCs w:val="28"/>
        </w:rPr>
        <w:t>ystem)</w:t>
      </w:r>
    </w:p>
    <w:p w14:paraId="7166D069" w14:textId="0309E7EE" w:rsidR="00477366" w:rsidRPr="009C3BF7" w:rsidRDefault="00477366" w:rsidP="007A3B6F">
      <w:pPr>
        <w:spacing w:beforeLines="120" w:before="288" w:afterLines="60" w:after="144"/>
        <w:ind w:left="709"/>
        <w:jc w:val="both"/>
        <w:rPr>
          <w:bCs/>
          <w:sz w:val="28"/>
          <w:szCs w:val="28"/>
        </w:rPr>
      </w:pPr>
      <w:r w:rsidRPr="009C3BF7">
        <w:rPr>
          <w:bCs/>
          <w:sz w:val="28"/>
          <w:szCs w:val="28"/>
        </w:rPr>
        <w:t xml:space="preserve">Tất cả các thành phần đóng gói dùng để chứa </w:t>
      </w:r>
      <w:r w:rsidR="00A64010" w:rsidRPr="009C3BF7">
        <w:rPr>
          <w:bCs/>
          <w:sz w:val="28"/>
          <w:szCs w:val="28"/>
        </w:rPr>
        <w:t xml:space="preserve">đựng </w:t>
      </w:r>
      <w:r w:rsidRPr="009C3BF7">
        <w:rPr>
          <w:bCs/>
          <w:sz w:val="28"/>
          <w:szCs w:val="28"/>
        </w:rPr>
        <w:t xml:space="preserve">và bảo vệ dạng </w:t>
      </w:r>
      <w:r w:rsidR="00D2260E" w:rsidRPr="009C3BF7">
        <w:rPr>
          <w:bCs/>
          <w:sz w:val="28"/>
          <w:szCs w:val="28"/>
        </w:rPr>
        <w:t>bào chế</w:t>
      </w:r>
      <w:r w:rsidRPr="009C3BF7">
        <w:rPr>
          <w:bCs/>
          <w:sz w:val="28"/>
          <w:szCs w:val="28"/>
        </w:rPr>
        <w:t xml:space="preserve">. Hệ thống bao gồm </w:t>
      </w:r>
      <w:r w:rsidR="00A727BE" w:rsidRPr="009C3BF7">
        <w:rPr>
          <w:bCs/>
          <w:sz w:val="28"/>
          <w:szCs w:val="28"/>
        </w:rPr>
        <w:t>bao bì sơ cấp</w:t>
      </w:r>
      <w:r w:rsidRPr="009C3BF7">
        <w:rPr>
          <w:bCs/>
          <w:sz w:val="28"/>
          <w:szCs w:val="28"/>
        </w:rPr>
        <w:t xml:space="preserve"> và </w:t>
      </w:r>
      <w:r w:rsidR="00A727BE" w:rsidRPr="009C3BF7">
        <w:rPr>
          <w:bCs/>
          <w:sz w:val="28"/>
          <w:szCs w:val="28"/>
        </w:rPr>
        <w:t>bao bì</w:t>
      </w:r>
      <w:r w:rsidRPr="009C3BF7">
        <w:rPr>
          <w:bCs/>
          <w:sz w:val="28"/>
          <w:szCs w:val="28"/>
        </w:rPr>
        <w:t xml:space="preserve"> thứ cấp</w:t>
      </w:r>
      <w:r w:rsidR="00A90ED9" w:rsidRPr="009C3BF7">
        <w:rPr>
          <w:bCs/>
          <w:sz w:val="28"/>
          <w:szCs w:val="28"/>
        </w:rPr>
        <w:t xml:space="preserve"> (</w:t>
      </w:r>
      <w:r w:rsidRPr="009C3BF7">
        <w:rPr>
          <w:bCs/>
          <w:sz w:val="28"/>
          <w:szCs w:val="28"/>
        </w:rPr>
        <w:t xml:space="preserve">nếu </w:t>
      </w:r>
      <w:r w:rsidR="00A727BE" w:rsidRPr="009C3BF7">
        <w:rPr>
          <w:bCs/>
          <w:sz w:val="28"/>
          <w:szCs w:val="28"/>
        </w:rPr>
        <w:t>bao bì</w:t>
      </w:r>
      <w:r w:rsidRPr="009C3BF7">
        <w:rPr>
          <w:bCs/>
          <w:sz w:val="28"/>
          <w:szCs w:val="28"/>
        </w:rPr>
        <w:t xml:space="preserve"> thứ cấp với mục đích bảo vệ thêm </w:t>
      </w:r>
      <w:r w:rsidR="00081CFD">
        <w:rPr>
          <w:bCs/>
          <w:sz w:val="28"/>
          <w:szCs w:val="28"/>
        </w:rPr>
        <w:t xml:space="preserve">cho </w:t>
      </w:r>
      <w:r w:rsidR="00A64010" w:rsidRPr="009C3BF7">
        <w:rPr>
          <w:bCs/>
          <w:sz w:val="28"/>
          <w:szCs w:val="28"/>
        </w:rPr>
        <w:t xml:space="preserve">thành </w:t>
      </w:r>
      <w:r w:rsidRPr="009C3BF7">
        <w:rPr>
          <w:bCs/>
          <w:sz w:val="28"/>
          <w:szCs w:val="28"/>
        </w:rPr>
        <w:t>phẩm thuốc</w:t>
      </w:r>
      <w:r w:rsidR="00A90ED9" w:rsidRPr="009C3BF7">
        <w:rPr>
          <w:bCs/>
          <w:sz w:val="28"/>
          <w:szCs w:val="28"/>
        </w:rPr>
        <w:t>)</w:t>
      </w:r>
      <w:r w:rsidRPr="009C3BF7">
        <w:rPr>
          <w:bCs/>
          <w:sz w:val="28"/>
          <w:szCs w:val="28"/>
        </w:rPr>
        <w:t xml:space="preserve">. </w:t>
      </w:r>
      <w:r w:rsidR="00A90ED9" w:rsidRPr="009C3BF7">
        <w:rPr>
          <w:bCs/>
          <w:sz w:val="28"/>
          <w:szCs w:val="28"/>
        </w:rPr>
        <w:t>Thuật ngữ h</w:t>
      </w:r>
      <w:r w:rsidRPr="009C3BF7">
        <w:rPr>
          <w:bCs/>
          <w:sz w:val="28"/>
          <w:szCs w:val="28"/>
        </w:rPr>
        <w:t xml:space="preserve">ệ thống bao gói (packaging system) tương đương với hệ thống bao bì </w:t>
      </w:r>
      <w:r w:rsidR="00A727BE" w:rsidRPr="009C3BF7">
        <w:rPr>
          <w:bCs/>
          <w:sz w:val="28"/>
          <w:szCs w:val="28"/>
        </w:rPr>
        <w:t>đóng gói</w:t>
      </w:r>
      <w:r w:rsidRPr="009C3BF7">
        <w:rPr>
          <w:bCs/>
          <w:sz w:val="28"/>
          <w:szCs w:val="28"/>
        </w:rPr>
        <w:t xml:space="preserve"> (container closure system).</w:t>
      </w:r>
    </w:p>
    <w:p w14:paraId="10564ADA" w14:textId="77777777" w:rsidR="00477366" w:rsidRPr="009C3BF7" w:rsidRDefault="00477366" w:rsidP="007A3B6F">
      <w:pPr>
        <w:spacing w:beforeLines="120" w:before="288" w:afterLines="60" w:after="144"/>
        <w:ind w:left="709"/>
        <w:jc w:val="both"/>
        <w:rPr>
          <w:b/>
          <w:bCs/>
          <w:sz w:val="28"/>
          <w:szCs w:val="28"/>
        </w:rPr>
      </w:pPr>
      <w:r w:rsidRPr="009C3BF7">
        <w:rPr>
          <w:b/>
          <w:bCs/>
          <w:sz w:val="28"/>
          <w:szCs w:val="28"/>
        </w:rPr>
        <w:t xml:space="preserve">Dạng </w:t>
      </w:r>
      <w:r w:rsidR="00D2260E" w:rsidRPr="009C3BF7">
        <w:rPr>
          <w:b/>
          <w:bCs/>
          <w:sz w:val="28"/>
          <w:szCs w:val="28"/>
        </w:rPr>
        <w:t>bào chế</w:t>
      </w:r>
      <w:r w:rsidR="007A3B6F">
        <w:rPr>
          <w:b/>
          <w:bCs/>
          <w:sz w:val="28"/>
          <w:szCs w:val="28"/>
        </w:rPr>
        <w:t xml:space="preserve"> (Dosage f</w:t>
      </w:r>
      <w:r w:rsidR="00105F90" w:rsidRPr="009C3BF7">
        <w:rPr>
          <w:b/>
          <w:bCs/>
          <w:sz w:val="28"/>
          <w:szCs w:val="28"/>
        </w:rPr>
        <w:t>orm)</w:t>
      </w:r>
    </w:p>
    <w:p w14:paraId="598246AA" w14:textId="77777777" w:rsidR="00477366" w:rsidRPr="009C3BF7" w:rsidRDefault="00477366" w:rsidP="007A3B6F">
      <w:pPr>
        <w:spacing w:beforeLines="120" w:before="288" w:afterLines="60" w:after="144"/>
        <w:ind w:left="709"/>
        <w:jc w:val="both"/>
        <w:rPr>
          <w:bCs/>
          <w:sz w:val="28"/>
          <w:szCs w:val="28"/>
        </w:rPr>
      </w:pPr>
      <w:r w:rsidRPr="009C3BF7">
        <w:rPr>
          <w:bCs/>
          <w:sz w:val="28"/>
          <w:szCs w:val="28"/>
        </w:rPr>
        <w:t xml:space="preserve">Một dạng </w:t>
      </w:r>
      <w:r w:rsidR="00A90ED9" w:rsidRPr="009C3BF7">
        <w:rPr>
          <w:bCs/>
          <w:sz w:val="28"/>
          <w:szCs w:val="28"/>
        </w:rPr>
        <w:t>thành</w:t>
      </w:r>
      <w:r w:rsidRPr="009C3BF7">
        <w:rPr>
          <w:bCs/>
          <w:sz w:val="28"/>
          <w:szCs w:val="28"/>
        </w:rPr>
        <w:t xml:space="preserve"> phẩm </w:t>
      </w:r>
      <w:r w:rsidR="00E964FD">
        <w:rPr>
          <w:bCs/>
          <w:sz w:val="28"/>
          <w:szCs w:val="28"/>
        </w:rPr>
        <w:t xml:space="preserve">thuốc </w:t>
      </w:r>
      <w:r w:rsidRPr="009C3BF7">
        <w:rPr>
          <w:bCs/>
          <w:sz w:val="28"/>
          <w:szCs w:val="28"/>
        </w:rPr>
        <w:t xml:space="preserve">(ví dụ viên nén, viên nang, dung dịch, kem) có chứa dược </w:t>
      </w:r>
      <w:r w:rsidR="00D2260E" w:rsidRPr="009C3BF7">
        <w:rPr>
          <w:bCs/>
          <w:sz w:val="28"/>
          <w:szCs w:val="28"/>
        </w:rPr>
        <w:t xml:space="preserve">chất, thường </w:t>
      </w:r>
      <w:r w:rsidR="00A90ED9" w:rsidRPr="009C3BF7">
        <w:rPr>
          <w:bCs/>
          <w:sz w:val="28"/>
          <w:szCs w:val="28"/>
        </w:rPr>
        <w:t xml:space="preserve">được </w:t>
      </w:r>
      <w:r w:rsidR="00D2260E" w:rsidRPr="009C3BF7">
        <w:rPr>
          <w:bCs/>
          <w:sz w:val="28"/>
          <w:szCs w:val="28"/>
        </w:rPr>
        <w:t>phối hợp</w:t>
      </w:r>
      <w:r w:rsidRPr="009C3BF7">
        <w:rPr>
          <w:bCs/>
          <w:sz w:val="28"/>
          <w:szCs w:val="28"/>
        </w:rPr>
        <w:t>, nhưng không nhất thiết, với các tá dược</w:t>
      </w:r>
      <w:r w:rsidR="00574FE6" w:rsidRPr="009C3BF7">
        <w:rPr>
          <w:bCs/>
          <w:sz w:val="28"/>
          <w:szCs w:val="28"/>
        </w:rPr>
        <w:t>.</w:t>
      </w:r>
    </w:p>
    <w:p w14:paraId="75DDCDCF" w14:textId="77777777" w:rsidR="00574FE6" w:rsidRPr="009C3BF7" w:rsidRDefault="00C230D0" w:rsidP="007A3B6F">
      <w:pPr>
        <w:spacing w:beforeLines="120" w:before="288" w:afterLines="60" w:after="144"/>
        <w:ind w:left="709"/>
        <w:jc w:val="both"/>
        <w:rPr>
          <w:b/>
          <w:bCs/>
          <w:sz w:val="28"/>
          <w:szCs w:val="28"/>
        </w:rPr>
      </w:pPr>
      <w:r w:rsidRPr="009C3BF7">
        <w:rPr>
          <w:b/>
          <w:bCs/>
          <w:sz w:val="28"/>
          <w:szCs w:val="28"/>
        </w:rPr>
        <w:t xml:space="preserve">Thành </w:t>
      </w:r>
      <w:r w:rsidR="00574FE6" w:rsidRPr="009C3BF7">
        <w:rPr>
          <w:b/>
          <w:bCs/>
          <w:sz w:val="28"/>
          <w:szCs w:val="28"/>
        </w:rPr>
        <w:t>phẩm thuốc/Dược phẩm (Drug product/Pharmaceutical product)</w:t>
      </w:r>
    </w:p>
    <w:p w14:paraId="592D672C" w14:textId="77777777" w:rsidR="00574FE6" w:rsidRPr="009C3BF7" w:rsidRDefault="00574FE6" w:rsidP="007A3B6F">
      <w:pPr>
        <w:spacing w:beforeLines="120" w:before="288" w:afterLines="60" w:after="144"/>
        <w:ind w:left="709"/>
        <w:jc w:val="both"/>
        <w:rPr>
          <w:bCs/>
          <w:sz w:val="28"/>
          <w:szCs w:val="28"/>
        </w:rPr>
      </w:pPr>
      <w:r w:rsidRPr="009C3BF7">
        <w:rPr>
          <w:bCs/>
          <w:sz w:val="28"/>
          <w:szCs w:val="28"/>
        </w:rPr>
        <w:t xml:space="preserve">Bất kỳ </w:t>
      </w:r>
      <w:r w:rsidR="00865D57">
        <w:rPr>
          <w:bCs/>
          <w:sz w:val="28"/>
          <w:szCs w:val="28"/>
        </w:rPr>
        <w:t>thành phẩm</w:t>
      </w:r>
      <w:r w:rsidRPr="009C3BF7">
        <w:rPr>
          <w:bCs/>
          <w:sz w:val="28"/>
          <w:szCs w:val="28"/>
        </w:rPr>
        <w:t xml:space="preserve"> nào</w:t>
      </w:r>
      <w:r w:rsidR="0027202F" w:rsidRPr="009C3BF7">
        <w:rPr>
          <w:bCs/>
          <w:sz w:val="28"/>
          <w:szCs w:val="28"/>
        </w:rPr>
        <w:t xml:space="preserve"> được</w:t>
      </w:r>
      <w:r w:rsidRPr="009C3BF7">
        <w:rPr>
          <w:bCs/>
          <w:sz w:val="28"/>
          <w:szCs w:val="28"/>
        </w:rPr>
        <w:t xml:space="preserve"> </w:t>
      </w:r>
      <w:r w:rsidR="0027202F" w:rsidRPr="009C3BF7">
        <w:rPr>
          <w:bCs/>
          <w:sz w:val="28"/>
          <w:szCs w:val="28"/>
        </w:rPr>
        <w:t xml:space="preserve">dùng </w:t>
      </w:r>
      <w:r w:rsidRPr="009C3BF7">
        <w:rPr>
          <w:bCs/>
          <w:sz w:val="28"/>
          <w:szCs w:val="28"/>
        </w:rPr>
        <w:t>cho người với mục đ</w:t>
      </w:r>
      <w:r w:rsidR="00A90ED9" w:rsidRPr="009C3BF7">
        <w:rPr>
          <w:bCs/>
          <w:sz w:val="28"/>
          <w:szCs w:val="28"/>
        </w:rPr>
        <w:t>í</w:t>
      </w:r>
      <w:r w:rsidRPr="009C3BF7">
        <w:rPr>
          <w:bCs/>
          <w:sz w:val="28"/>
          <w:szCs w:val="28"/>
        </w:rPr>
        <w:t xml:space="preserve">ch làm thay đổi hoặc thăm dò </w:t>
      </w:r>
      <w:r w:rsidR="0027202F" w:rsidRPr="009C3BF7">
        <w:rPr>
          <w:bCs/>
          <w:sz w:val="28"/>
          <w:szCs w:val="28"/>
        </w:rPr>
        <w:t xml:space="preserve">các </w:t>
      </w:r>
      <w:r w:rsidRPr="009C3BF7">
        <w:rPr>
          <w:bCs/>
          <w:sz w:val="28"/>
          <w:szCs w:val="28"/>
        </w:rPr>
        <w:t>hệ sinh lý hoặc các tình trạng bệnh lý vì lợi ích của người dùng</w:t>
      </w:r>
      <w:r w:rsidR="00B4353C" w:rsidRPr="009C3BF7">
        <w:rPr>
          <w:bCs/>
          <w:sz w:val="28"/>
          <w:szCs w:val="28"/>
        </w:rPr>
        <w:t>.</w:t>
      </w:r>
    </w:p>
    <w:p w14:paraId="3DDBEF42" w14:textId="77777777" w:rsidR="00574FE6" w:rsidRPr="009C3BF7" w:rsidRDefault="00574FE6" w:rsidP="007A3B6F">
      <w:pPr>
        <w:spacing w:beforeLines="120" w:before="288" w:afterLines="60" w:after="144"/>
        <w:ind w:left="709"/>
        <w:jc w:val="both"/>
        <w:rPr>
          <w:b/>
          <w:bCs/>
          <w:sz w:val="28"/>
          <w:szCs w:val="28"/>
        </w:rPr>
      </w:pPr>
      <w:r w:rsidRPr="009C3BF7">
        <w:rPr>
          <w:b/>
          <w:bCs/>
          <w:sz w:val="28"/>
          <w:szCs w:val="28"/>
        </w:rPr>
        <w:t>Dược chất (Drug substance)</w:t>
      </w:r>
    </w:p>
    <w:p w14:paraId="39767C83" w14:textId="77777777" w:rsidR="00574FE6" w:rsidRPr="009C3BF7" w:rsidRDefault="00574FE6" w:rsidP="007A3B6F">
      <w:pPr>
        <w:spacing w:beforeLines="120" w:before="288" w:afterLines="60" w:after="144"/>
        <w:ind w:left="709"/>
        <w:jc w:val="both"/>
        <w:rPr>
          <w:bCs/>
          <w:sz w:val="28"/>
          <w:szCs w:val="28"/>
        </w:rPr>
      </w:pPr>
      <w:r w:rsidRPr="009C3BF7">
        <w:rPr>
          <w:bCs/>
          <w:sz w:val="28"/>
          <w:szCs w:val="28"/>
        </w:rPr>
        <w:t xml:space="preserve">Dược chất chưa được pha chế mà sau đó có thể </w:t>
      </w:r>
      <w:r w:rsidR="00192A4C" w:rsidRPr="009C3BF7">
        <w:rPr>
          <w:bCs/>
          <w:sz w:val="28"/>
          <w:szCs w:val="28"/>
        </w:rPr>
        <w:t>kết hợp</w:t>
      </w:r>
      <w:r w:rsidRPr="009C3BF7">
        <w:rPr>
          <w:bCs/>
          <w:sz w:val="28"/>
          <w:szCs w:val="28"/>
        </w:rPr>
        <w:t xml:space="preserve"> với các tá dược để tạo ra dạng bào chế (Xem thêm </w:t>
      </w:r>
      <w:r w:rsidR="00E964FD">
        <w:rPr>
          <w:bCs/>
          <w:sz w:val="28"/>
          <w:szCs w:val="28"/>
        </w:rPr>
        <w:t>Dược</w:t>
      </w:r>
      <w:r w:rsidR="00192A4C" w:rsidRPr="009C3BF7">
        <w:rPr>
          <w:bCs/>
          <w:sz w:val="28"/>
          <w:szCs w:val="28"/>
        </w:rPr>
        <w:t xml:space="preserve"> chất</w:t>
      </w:r>
      <w:r w:rsidRPr="009C3BF7">
        <w:rPr>
          <w:bCs/>
          <w:sz w:val="28"/>
          <w:szCs w:val="28"/>
        </w:rPr>
        <w:t xml:space="preserve"> trong phần thuật ngữ của ACTD Quality)</w:t>
      </w:r>
      <w:r w:rsidR="007A3B6F">
        <w:rPr>
          <w:bCs/>
          <w:sz w:val="28"/>
          <w:szCs w:val="28"/>
        </w:rPr>
        <w:t>.</w:t>
      </w:r>
    </w:p>
    <w:p w14:paraId="119376A6" w14:textId="77777777" w:rsidR="00574FE6" w:rsidRPr="009C3BF7" w:rsidRDefault="00574FE6" w:rsidP="007A3B6F">
      <w:pPr>
        <w:spacing w:beforeLines="120" w:before="288" w:afterLines="60" w:after="144"/>
        <w:ind w:left="709"/>
        <w:jc w:val="both"/>
        <w:rPr>
          <w:b/>
          <w:bCs/>
          <w:sz w:val="28"/>
          <w:szCs w:val="28"/>
        </w:rPr>
      </w:pPr>
      <w:r w:rsidRPr="009C3BF7">
        <w:rPr>
          <w:b/>
          <w:bCs/>
          <w:sz w:val="28"/>
          <w:szCs w:val="28"/>
        </w:rPr>
        <w:t>Tá dược (Excipient)</w:t>
      </w:r>
    </w:p>
    <w:p w14:paraId="613B759A" w14:textId="5365A52A" w:rsidR="00574FE6" w:rsidRPr="009C3BF7" w:rsidRDefault="00574FE6" w:rsidP="007A3B6F">
      <w:pPr>
        <w:spacing w:beforeLines="120" w:before="288" w:afterLines="60" w:after="144"/>
        <w:ind w:left="709"/>
        <w:jc w:val="both"/>
        <w:rPr>
          <w:bCs/>
          <w:sz w:val="28"/>
          <w:szCs w:val="28"/>
        </w:rPr>
      </w:pPr>
      <w:r w:rsidRPr="009C3BF7">
        <w:rPr>
          <w:bCs/>
          <w:sz w:val="28"/>
          <w:szCs w:val="28"/>
        </w:rPr>
        <w:t xml:space="preserve">Một thành phần được chủ định thêm vào dược chất mà không có các </w:t>
      </w:r>
      <w:r w:rsidR="00081CFD">
        <w:rPr>
          <w:bCs/>
          <w:sz w:val="28"/>
          <w:szCs w:val="28"/>
        </w:rPr>
        <w:t>tác dụng</w:t>
      </w:r>
      <w:r w:rsidR="00E6345B" w:rsidRPr="009C3BF7">
        <w:rPr>
          <w:bCs/>
          <w:sz w:val="28"/>
          <w:szCs w:val="28"/>
        </w:rPr>
        <w:t xml:space="preserve"> </w:t>
      </w:r>
      <w:r w:rsidRPr="009C3BF7">
        <w:rPr>
          <w:bCs/>
          <w:sz w:val="28"/>
          <w:szCs w:val="28"/>
        </w:rPr>
        <w:t>dược lý</w:t>
      </w:r>
      <w:r w:rsidR="00E6345B" w:rsidRPr="009C3BF7">
        <w:rPr>
          <w:bCs/>
          <w:sz w:val="28"/>
          <w:szCs w:val="28"/>
        </w:rPr>
        <w:t xml:space="preserve"> ở lượng sử dụng</w:t>
      </w:r>
      <w:r w:rsidR="00B4353C" w:rsidRPr="009C3BF7">
        <w:rPr>
          <w:bCs/>
          <w:sz w:val="28"/>
          <w:szCs w:val="28"/>
        </w:rPr>
        <w:t>.</w:t>
      </w:r>
    </w:p>
    <w:p w14:paraId="411B70BC" w14:textId="77777777" w:rsidR="00574FE6" w:rsidRPr="009C3BF7" w:rsidRDefault="0066304E" w:rsidP="007A3B6F">
      <w:pPr>
        <w:spacing w:beforeLines="120" w:before="288" w:afterLines="60" w:after="144"/>
        <w:ind w:left="709"/>
        <w:jc w:val="both"/>
        <w:rPr>
          <w:b/>
          <w:bCs/>
          <w:sz w:val="28"/>
          <w:szCs w:val="28"/>
        </w:rPr>
      </w:pPr>
      <w:r w:rsidRPr="009C3BF7">
        <w:rPr>
          <w:b/>
          <w:bCs/>
          <w:sz w:val="28"/>
          <w:szCs w:val="28"/>
        </w:rPr>
        <w:t>Ngày hết hạn</w:t>
      </w:r>
      <w:r w:rsidR="007A3B6F">
        <w:rPr>
          <w:b/>
          <w:bCs/>
          <w:sz w:val="28"/>
          <w:szCs w:val="28"/>
        </w:rPr>
        <w:t xml:space="preserve"> (Expire d</w:t>
      </w:r>
      <w:r w:rsidR="00574FE6" w:rsidRPr="009C3BF7">
        <w:rPr>
          <w:b/>
          <w:bCs/>
          <w:sz w:val="28"/>
          <w:szCs w:val="28"/>
        </w:rPr>
        <w:t>ate)</w:t>
      </w:r>
    </w:p>
    <w:p w14:paraId="54C0A354" w14:textId="729C6DA0" w:rsidR="00574FE6" w:rsidRDefault="00574FE6" w:rsidP="007A3B6F">
      <w:pPr>
        <w:spacing w:beforeLines="120" w:before="288" w:afterLines="60" w:after="144"/>
        <w:ind w:left="709"/>
        <w:jc w:val="both"/>
        <w:rPr>
          <w:bCs/>
          <w:sz w:val="28"/>
          <w:szCs w:val="28"/>
        </w:rPr>
      </w:pPr>
      <w:r w:rsidRPr="009C3BF7">
        <w:rPr>
          <w:bCs/>
          <w:sz w:val="28"/>
          <w:szCs w:val="28"/>
        </w:rPr>
        <w:t xml:space="preserve">Ngày được ghi trên bao bì của </w:t>
      </w:r>
      <w:r w:rsidR="00865D57">
        <w:rPr>
          <w:bCs/>
          <w:sz w:val="28"/>
          <w:szCs w:val="28"/>
        </w:rPr>
        <w:t>thành phẩm</w:t>
      </w:r>
      <w:r w:rsidR="0066304E" w:rsidRPr="009C3BF7">
        <w:rPr>
          <w:bCs/>
          <w:sz w:val="28"/>
          <w:szCs w:val="28"/>
        </w:rPr>
        <w:t xml:space="preserve"> thuốc</w:t>
      </w:r>
      <w:r w:rsidRPr="009C3BF7">
        <w:rPr>
          <w:bCs/>
          <w:sz w:val="28"/>
          <w:szCs w:val="28"/>
        </w:rPr>
        <w:t xml:space="preserve"> mà trước </w:t>
      </w:r>
      <w:r w:rsidR="0066304E" w:rsidRPr="009C3BF7">
        <w:rPr>
          <w:bCs/>
          <w:sz w:val="28"/>
          <w:szCs w:val="28"/>
        </w:rPr>
        <w:t>ngày này</w:t>
      </w:r>
      <w:r w:rsidRPr="009C3BF7">
        <w:rPr>
          <w:bCs/>
          <w:sz w:val="28"/>
          <w:szCs w:val="28"/>
        </w:rPr>
        <w:t xml:space="preserve"> </w:t>
      </w:r>
      <w:r w:rsidR="00865D57">
        <w:rPr>
          <w:bCs/>
          <w:sz w:val="28"/>
          <w:szCs w:val="28"/>
        </w:rPr>
        <w:t>thành phẩm</w:t>
      </w:r>
      <w:r w:rsidR="00035B14" w:rsidRPr="009C3BF7">
        <w:rPr>
          <w:bCs/>
          <w:sz w:val="28"/>
          <w:szCs w:val="28"/>
        </w:rPr>
        <w:t xml:space="preserve"> vẫn đạt tiêu chuẩn chất lượng </w:t>
      </w:r>
      <w:r w:rsidR="003C72B2" w:rsidRPr="009C3BF7">
        <w:rPr>
          <w:bCs/>
          <w:sz w:val="28"/>
          <w:szCs w:val="28"/>
        </w:rPr>
        <w:t xml:space="preserve">trong suốt </w:t>
      </w:r>
      <w:r w:rsidR="005D1861" w:rsidRPr="009C3BF7">
        <w:rPr>
          <w:bCs/>
          <w:sz w:val="28"/>
          <w:szCs w:val="28"/>
        </w:rPr>
        <w:t>hạn dùng</w:t>
      </w:r>
      <w:r w:rsidR="003C72B2" w:rsidRPr="009C3BF7">
        <w:rPr>
          <w:bCs/>
          <w:sz w:val="28"/>
          <w:szCs w:val="28"/>
        </w:rPr>
        <w:t xml:space="preserve"> </w:t>
      </w:r>
      <w:r w:rsidR="00035B14" w:rsidRPr="009C3BF7">
        <w:rPr>
          <w:bCs/>
          <w:sz w:val="28"/>
          <w:szCs w:val="28"/>
        </w:rPr>
        <w:t xml:space="preserve">đã được phê duyệt nếu được bảo quản trong các điều kiện đã định. (Sau </w:t>
      </w:r>
      <w:r w:rsidR="0066304E" w:rsidRPr="009C3BF7">
        <w:rPr>
          <w:bCs/>
          <w:sz w:val="28"/>
          <w:szCs w:val="28"/>
        </w:rPr>
        <w:t xml:space="preserve">ngày </w:t>
      </w:r>
      <w:r w:rsidR="00035B14" w:rsidRPr="009C3BF7">
        <w:rPr>
          <w:bCs/>
          <w:sz w:val="28"/>
          <w:szCs w:val="28"/>
        </w:rPr>
        <w:t xml:space="preserve">hết hạn, sẽ không có gì đảm bảo là </w:t>
      </w:r>
      <w:r w:rsidR="00865D57">
        <w:rPr>
          <w:bCs/>
          <w:sz w:val="28"/>
          <w:szCs w:val="28"/>
        </w:rPr>
        <w:t>thành phẩm</w:t>
      </w:r>
      <w:r w:rsidR="00035B14" w:rsidRPr="009C3BF7">
        <w:rPr>
          <w:bCs/>
          <w:sz w:val="28"/>
          <w:szCs w:val="28"/>
        </w:rPr>
        <w:t xml:space="preserve"> vẫn còn đạt các chỉ tiêu chất lượng đã được phê duyệt và do đó </w:t>
      </w:r>
      <w:r w:rsidR="00865D57">
        <w:rPr>
          <w:bCs/>
          <w:sz w:val="28"/>
          <w:szCs w:val="28"/>
        </w:rPr>
        <w:t>thành phẩm</w:t>
      </w:r>
      <w:r w:rsidR="00035B14" w:rsidRPr="009C3BF7">
        <w:rPr>
          <w:bCs/>
          <w:sz w:val="28"/>
          <w:szCs w:val="28"/>
        </w:rPr>
        <w:t xml:space="preserve"> có thể không thích hợp và không </w:t>
      </w:r>
      <w:r w:rsidR="003C72B2" w:rsidRPr="009C3BF7">
        <w:rPr>
          <w:bCs/>
          <w:sz w:val="28"/>
          <w:szCs w:val="28"/>
        </w:rPr>
        <w:t xml:space="preserve">nên </w:t>
      </w:r>
      <w:r w:rsidR="00081CFD">
        <w:rPr>
          <w:bCs/>
          <w:sz w:val="28"/>
          <w:szCs w:val="28"/>
        </w:rPr>
        <w:t>sử dụng</w:t>
      </w:r>
      <w:r w:rsidR="00035B14" w:rsidRPr="009C3BF7">
        <w:rPr>
          <w:bCs/>
          <w:sz w:val="28"/>
          <w:szCs w:val="28"/>
        </w:rPr>
        <w:t>).</w:t>
      </w:r>
    </w:p>
    <w:p w14:paraId="7D46AED8" w14:textId="77777777" w:rsidR="00E964FD" w:rsidRPr="00E964FD" w:rsidRDefault="00E964FD" w:rsidP="007A3B6F">
      <w:pPr>
        <w:spacing w:beforeLines="120" w:before="288" w:afterLines="60" w:after="144"/>
        <w:ind w:left="709"/>
        <w:jc w:val="both"/>
        <w:rPr>
          <w:b/>
          <w:bCs/>
          <w:sz w:val="28"/>
          <w:szCs w:val="28"/>
        </w:rPr>
      </w:pPr>
      <w:r w:rsidRPr="00E964FD">
        <w:rPr>
          <w:b/>
          <w:bCs/>
          <w:sz w:val="28"/>
          <w:szCs w:val="28"/>
        </w:rPr>
        <w:t xml:space="preserve">Nghiên cứu độ ổn định chính thức (Formal </w:t>
      </w:r>
      <w:r w:rsidR="007A3B6F">
        <w:rPr>
          <w:b/>
          <w:bCs/>
          <w:sz w:val="28"/>
          <w:szCs w:val="28"/>
        </w:rPr>
        <w:t>stability s</w:t>
      </w:r>
      <w:r w:rsidRPr="00E964FD">
        <w:rPr>
          <w:b/>
          <w:bCs/>
          <w:sz w:val="28"/>
          <w:szCs w:val="28"/>
        </w:rPr>
        <w:t>tudies)</w:t>
      </w:r>
    </w:p>
    <w:p w14:paraId="1BAE92CD" w14:textId="77777777" w:rsidR="00E964FD" w:rsidRDefault="00E964FD" w:rsidP="007A3B6F">
      <w:pPr>
        <w:spacing w:beforeLines="120" w:before="288" w:afterLines="60" w:after="144"/>
        <w:ind w:left="709"/>
        <w:jc w:val="both"/>
        <w:rPr>
          <w:bCs/>
          <w:sz w:val="28"/>
          <w:szCs w:val="28"/>
        </w:rPr>
      </w:pPr>
      <w:r>
        <w:rPr>
          <w:bCs/>
          <w:sz w:val="28"/>
          <w:szCs w:val="28"/>
        </w:rPr>
        <w:t>Nghiên cứu dài hạn hoặc cấp tốc được thực hiện trên các lô ban đầu và/hoặc các lô cam kết theo đề cương nghiên cứu độ ổn định đã viết để thiết lập hoặc xác nhận tuổi thọ của thành phẩm thuốc.</w:t>
      </w:r>
    </w:p>
    <w:p w14:paraId="13427F8B" w14:textId="77777777" w:rsidR="00E964FD" w:rsidRPr="007E30FF" w:rsidRDefault="007E30FF" w:rsidP="007A3B6F">
      <w:pPr>
        <w:spacing w:beforeLines="120" w:before="288" w:afterLines="60" w:after="144"/>
        <w:ind w:left="709"/>
        <w:jc w:val="both"/>
        <w:rPr>
          <w:b/>
          <w:bCs/>
          <w:sz w:val="28"/>
          <w:szCs w:val="28"/>
        </w:rPr>
      </w:pPr>
      <w:r w:rsidRPr="007E30FF">
        <w:rPr>
          <w:b/>
          <w:bCs/>
          <w:sz w:val="28"/>
          <w:szCs w:val="28"/>
        </w:rPr>
        <w:t xml:space="preserve">Bao bì không thấm (Impermeable </w:t>
      </w:r>
      <w:r w:rsidR="007A3B6F">
        <w:rPr>
          <w:b/>
          <w:bCs/>
          <w:sz w:val="28"/>
          <w:szCs w:val="28"/>
        </w:rPr>
        <w:t>c</w:t>
      </w:r>
      <w:r w:rsidRPr="007E30FF">
        <w:rPr>
          <w:b/>
          <w:bCs/>
          <w:sz w:val="28"/>
          <w:szCs w:val="28"/>
        </w:rPr>
        <w:t>ontainers)</w:t>
      </w:r>
    </w:p>
    <w:p w14:paraId="7923AC64" w14:textId="77777777" w:rsidR="007E30FF" w:rsidRDefault="007E30FF" w:rsidP="007A3B6F">
      <w:pPr>
        <w:spacing w:beforeLines="120" w:before="288" w:afterLines="60" w:after="144"/>
        <w:ind w:left="709"/>
        <w:jc w:val="both"/>
        <w:rPr>
          <w:bCs/>
          <w:sz w:val="28"/>
          <w:szCs w:val="28"/>
        </w:rPr>
      </w:pPr>
      <w:r>
        <w:rPr>
          <w:bCs/>
          <w:sz w:val="28"/>
          <w:szCs w:val="28"/>
        </w:rPr>
        <w:t>Bao bì đóng vai trò như một hàng rào vĩnh viễn ngăn cản các chất khí hoặc dung môi, ví dụ như tuýp nhôm hàn kín đựng thuốc bán rắn, ống thủy tinh hàn kín đựng dung dịch hoặc vỉ nhôm/nhôm cho dạng bào chế rắn.</w:t>
      </w:r>
    </w:p>
    <w:p w14:paraId="689981AB" w14:textId="77777777" w:rsidR="007E30FF" w:rsidRPr="007E30FF" w:rsidRDefault="007E30FF" w:rsidP="007A3B6F">
      <w:pPr>
        <w:spacing w:beforeLines="120" w:before="288" w:afterLines="60" w:after="144"/>
        <w:ind w:left="709"/>
        <w:jc w:val="both"/>
        <w:rPr>
          <w:b/>
          <w:bCs/>
          <w:sz w:val="28"/>
          <w:szCs w:val="28"/>
        </w:rPr>
      </w:pPr>
      <w:r w:rsidRPr="007E30FF">
        <w:rPr>
          <w:b/>
          <w:bCs/>
          <w:sz w:val="28"/>
          <w:szCs w:val="28"/>
        </w:rPr>
        <w:t xml:space="preserve">Thử nghiệm dài hạn (Long </w:t>
      </w:r>
      <w:r w:rsidR="007A3B6F">
        <w:rPr>
          <w:b/>
          <w:bCs/>
          <w:sz w:val="28"/>
          <w:szCs w:val="28"/>
        </w:rPr>
        <w:t>t</w:t>
      </w:r>
      <w:r w:rsidRPr="007E30FF">
        <w:rPr>
          <w:b/>
          <w:bCs/>
          <w:sz w:val="28"/>
          <w:szCs w:val="28"/>
        </w:rPr>
        <w:t xml:space="preserve">erm </w:t>
      </w:r>
      <w:r w:rsidR="007A3B6F">
        <w:rPr>
          <w:b/>
          <w:bCs/>
          <w:sz w:val="28"/>
          <w:szCs w:val="28"/>
        </w:rPr>
        <w:t>t</w:t>
      </w:r>
      <w:r w:rsidRPr="007E30FF">
        <w:rPr>
          <w:b/>
          <w:bCs/>
          <w:sz w:val="28"/>
          <w:szCs w:val="28"/>
        </w:rPr>
        <w:t>esting)</w:t>
      </w:r>
    </w:p>
    <w:p w14:paraId="64107B60" w14:textId="2E6F098B" w:rsidR="007E30FF" w:rsidRPr="009C3BF7" w:rsidRDefault="000835BB" w:rsidP="007A3B6F">
      <w:pPr>
        <w:spacing w:beforeLines="120" w:before="288" w:afterLines="60" w:after="144"/>
        <w:ind w:left="709"/>
        <w:jc w:val="both"/>
        <w:rPr>
          <w:bCs/>
          <w:sz w:val="28"/>
          <w:szCs w:val="28"/>
        </w:rPr>
      </w:pPr>
      <w:r>
        <w:rPr>
          <w:bCs/>
          <w:sz w:val="28"/>
          <w:szCs w:val="28"/>
        </w:rPr>
        <w:t>Thử nghiệm</w:t>
      </w:r>
      <w:r w:rsidR="007E30FF">
        <w:rPr>
          <w:bCs/>
          <w:sz w:val="28"/>
          <w:szCs w:val="28"/>
        </w:rPr>
        <w:t xml:space="preserve"> độ ổn định được thực hiện dưới điều kiện bảo quản gợi ý trong chu kỳ tái kiểm hoặc</w:t>
      </w:r>
      <w:r w:rsidR="001C4D24">
        <w:rPr>
          <w:bCs/>
          <w:sz w:val="28"/>
          <w:szCs w:val="28"/>
        </w:rPr>
        <w:t xml:space="preserve"> </w:t>
      </w:r>
      <w:r w:rsidR="00081CFD">
        <w:rPr>
          <w:bCs/>
          <w:sz w:val="28"/>
          <w:szCs w:val="28"/>
        </w:rPr>
        <w:t>hạn dùng</w:t>
      </w:r>
      <w:r w:rsidR="001C4D24">
        <w:rPr>
          <w:bCs/>
          <w:sz w:val="28"/>
          <w:szCs w:val="28"/>
        </w:rPr>
        <w:t xml:space="preserve"> đề xuất (hay phê duyệt</w:t>
      </w:r>
      <w:r w:rsidR="007E30FF">
        <w:rPr>
          <w:bCs/>
          <w:sz w:val="28"/>
          <w:szCs w:val="28"/>
        </w:rPr>
        <w:t>) để ghi nhãn.</w:t>
      </w:r>
    </w:p>
    <w:p w14:paraId="6759EE2F" w14:textId="77777777" w:rsidR="00035B14" w:rsidRPr="009C3BF7" w:rsidRDefault="00257520" w:rsidP="007A3B6F">
      <w:pPr>
        <w:spacing w:beforeLines="120" w:before="288" w:afterLines="60" w:after="144"/>
        <w:ind w:left="709"/>
        <w:jc w:val="both"/>
        <w:rPr>
          <w:b/>
          <w:bCs/>
          <w:sz w:val="28"/>
          <w:szCs w:val="28"/>
        </w:rPr>
      </w:pPr>
      <w:r w:rsidRPr="009C3BF7">
        <w:rPr>
          <w:b/>
          <w:bCs/>
          <w:sz w:val="28"/>
          <w:szCs w:val="28"/>
        </w:rPr>
        <w:t>T</w:t>
      </w:r>
      <w:r w:rsidR="00035B14" w:rsidRPr="009C3BF7">
        <w:rPr>
          <w:b/>
          <w:bCs/>
          <w:sz w:val="28"/>
          <w:szCs w:val="28"/>
        </w:rPr>
        <w:t xml:space="preserve">hay đổi </w:t>
      </w:r>
      <w:r w:rsidRPr="009C3BF7">
        <w:rPr>
          <w:b/>
          <w:bCs/>
          <w:sz w:val="28"/>
          <w:szCs w:val="28"/>
        </w:rPr>
        <w:t xml:space="preserve">lớn </w:t>
      </w:r>
      <w:r w:rsidR="00035B14" w:rsidRPr="009C3BF7">
        <w:rPr>
          <w:b/>
          <w:bCs/>
          <w:sz w:val="28"/>
          <w:szCs w:val="28"/>
        </w:rPr>
        <w:t xml:space="preserve">(Major </w:t>
      </w:r>
      <w:r w:rsidR="007A3B6F">
        <w:rPr>
          <w:b/>
          <w:bCs/>
          <w:sz w:val="28"/>
          <w:szCs w:val="28"/>
        </w:rPr>
        <w:t>v</w:t>
      </w:r>
      <w:r w:rsidR="00035B14" w:rsidRPr="009C3BF7">
        <w:rPr>
          <w:b/>
          <w:bCs/>
          <w:sz w:val="28"/>
          <w:szCs w:val="28"/>
        </w:rPr>
        <w:t>ariations)</w:t>
      </w:r>
    </w:p>
    <w:p w14:paraId="001378E4" w14:textId="78BAFB74" w:rsidR="004E38BB" w:rsidRPr="009C3BF7" w:rsidRDefault="00F82A5D" w:rsidP="007A3B6F">
      <w:pPr>
        <w:spacing w:beforeLines="120" w:before="288" w:afterLines="60" w:after="144"/>
        <w:ind w:left="709"/>
        <w:jc w:val="both"/>
        <w:rPr>
          <w:bCs/>
          <w:sz w:val="28"/>
          <w:szCs w:val="28"/>
        </w:rPr>
      </w:pPr>
      <w:r w:rsidRPr="009C3BF7">
        <w:rPr>
          <w:bCs/>
          <w:sz w:val="28"/>
          <w:szCs w:val="28"/>
        </w:rPr>
        <w:t>T</w:t>
      </w:r>
      <w:r w:rsidR="004E38BB" w:rsidRPr="009C3BF7">
        <w:rPr>
          <w:bCs/>
          <w:sz w:val="28"/>
          <w:szCs w:val="28"/>
        </w:rPr>
        <w:t xml:space="preserve">hay đổi đối với một </w:t>
      </w:r>
      <w:r w:rsidR="000835BB">
        <w:rPr>
          <w:bCs/>
          <w:sz w:val="28"/>
          <w:szCs w:val="28"/>
        </w:rPr>
        <w:t>thành phẩm thuốc</w:t>
      </w:r>
      <w:r w:rsidR="004E38BB" w:rsidRPr="009C3BF7">
        <w:rPr>
          <w:bCs/>
          <w:sz w:val="28"/>
          <w:szCs w:val="28"/>
        </w:rPr>
        <w:t xml:space="preserve"> đã được cấp phép</w:t>
      </w:r>
      <w:r w:rsidRPr="009C3BF7">
        <w:rPr>
          <w:bCs/>
          <w:sz w:val="28"/>
          <w:szCs w:val="28"/>
        </w:rPr>
        <w:t xml:space="preserve"> lưu hành</w:t>
      </w:r>
      <w:r w:rsidR="004E38BB" w:rsidRPr="009C3BF7">
        <w:rPr>
          <w:bCs/>
          <w:sz w:val="28"/>
          <w:szCs w:val="28"/>
        </w:rPr>
        <w:t xml:space="preserve"> ảnh hưởng </w:t>
      </w:r>
      <w:r w:rsidRPr="009C3BF7">
        <w:rPr>
          <w:bCs/>
          <w:sz w:val="28"/>
          <w:szCs w:val="28"/>
        </w:rPr>
        <w:t xml:space="preserve">đến </w:t>
      </w:r>
      <w:r w:rsidR="004E38BB" w:rsidRPr="009C3BF7">
        <w:rPr>
          <w:bCs/>
          <w:sz w:val="28"/>
          <w:szCs w:val="28"/>
        </w:rPr>
        <w:t>một hoặc một số điểm sau:</w:t>
      </w:r>
    </w:p>
    <w:p w14:paraId="061160F4" w14:textId="77777777" w:rsidR="004E38BB" w:rsidRPr="009C3BF7" w:rsidRDefault="004E38BB" w:rsidP="007A3B6F">
      <w:pPr>
        <w:numPr>
          <w:ilvl w:val="0"/>
          <w:numId w:val="11"/>
        </w:numPr>
        <w:spacing w:beforeLines="120" w:before="288" w:afterLines="60" w:after="144"/>
        <w:ind w:left="993" w:hanging="284"/>
        <w:jc w:val="both"/>
        <w:rPr>
          <w:bCs/>
          <w:sz w:val="28"/>
          <w:szCs w:val="28"/>
        </w:rPr>
      </w:pPr>
      <w:r w:rsidRPr="009C3BF7">
        <w:rPr>
          <w:bCs/>
          <w:sz w:val="28"/>
          <w:szCs w:val="28"/>
        </w:rPr>
        <w:t>Đường dùng</w:t>
      </w:r>
      <w:r w:rsidR="007A3B6F">
        <w:rPr>
          <w:bCs/>
          <w:sz w:val="28"/>
          <w:szCs w:val="28"/>
        </w:rPr>
        <w:t>,</w:t>
      </w:r>
    </w:p>
    <w:p w14:paraId="63C124DD" w14:textId="77777777" w:rsidR="004E38BB" w:rsidRPr="009C3BF7" w:rsidRDefault="004E38BB" w:rsidP="007A3B6F">
      <w:pPr>
        <w:numPr>
          <w:ilvl w:val="0"/>
          <w:numId w:val="11"/>
        </w:numPr>
        <w:spacing w:beforeLines="120" w:before="288" w:afterLines="60" w:after="144"/>
        <w:ind w:left="993" w:hanging="284"/>
        <w:jc w:val="both"/>
        <w:rPr>
          <w:bCs/>
          <w:sz w:val="28"/>
          <w:szCs w:val="28"/>
        </w:rPr>
      </w:pPr>
      <w:r w:rsidRPr="009C3BF7">
        <w:rPr>
          <w:bCs/>
          <w:sz w:val="28"/>
          <w:szCs w:val="28"/>
        </w:rPr>
        <w:t>Hàm lượng</w:t>
      </w:r>
      <w:r w:rsidR="00F82A5D" w:rsidRPr="009C3BF7">
        <w:rPr>
          <w:bCs/>
          <w:sz w:val="28"/>
          <w:szCs w:val="28"/>
        </w:rPr>
        <w:t>, liều dùng</w:t>
      </w:r>
      <w:r w:rsidR="007A3B6F">
        <w:rPr>
          <w:bCs/>
          <w:sz w:val="28"/>
          <w:szCs w:val="28"/>
        </w:rPr>
        <w:t>,</w:t>
      </w:r>
    </w:p>
    <w:p w14:paraId="03B030F0" w14:textId="77777777" w:rsidR="004E38BB" w:rsidRPr="009C3BF7" w:rsidRDefault="004E38BB" w:rsidP="007A3B6F">
      <w:pPr>
        <w:numPr>
          <w:ilvl w:val="0"/>
          <w:numId w:val="11"/>
        </w:numPr>
        <w:spacing w:beforeLines="120" w:before="288" w:afterLines="60" w:after="144"/>
        <w:ind w:left="993" w:hanging="284"/>
        <w:jc w:val="both"/>
        <w:rPr>
          <w:bCs/>
          <w:sz w:val="28"/>
          <w:szCs w:val="28"/>
        </w:rPr>
      </w:pPr>
      <w:r w:rsidRPr="009C3BF7">
        <w:rPr>
          <w:bCs/>
          <w:sz w:val="28"/>
          <w:szCs w:val="28"/>
        </w:rPr>
        <w:t>Chỉ định</w:t>
      </w:r>
      <w:r w:rsidR="007A3B6F">
        <w:rPr>
          <w:bCs/>
          <w:sz w:val="28"/>
          <w:szCs w:val="28"/>
        </w:rPr>
        <w:t>,</w:t>
      </w:r>
    </w:p>
    <w:p w14:paraId="195211C0" w14:textId="1A732DA2" w:rsidR="004E38BB" w:rsidRPr="009C3BF7" w:rsidRDefault="00081CFD" w:rsidP="007A3B6F">
      <w:pPr>
        <w:numPr>
          <w:ilvl w:val="0"/>
          <w:numId w:val="11"/>
        </w:numPr>
        <w:spacing w:beforeLines="120" w:before="288" w:afterLines="60" w:after="144"/>
        <w:ind w:left="993" w:hanging="284"/>
        <w:jc w:val="both"/>
        <w:rPr>
          <w:bCs/>
          <w:sz w:val="28"/>
          <w:szCs w:val="28"/>
        </w:rPr>
      </w:pPr>
      <w:r>
        <w:rPr>
          <w:bCs/>
          <w:sz w:val="28"/>
          <w:szCs w:val="28"/>
        </w:rPr>
        <w:t>H</w:t>
      </w:r>
      <w:r w:rsidR="00F82A5D" w:rsidRPr="009C3BF7">
        <w:rPr>
          <w:bCs/>
          <w:sz w:val="28"/>
          <w:szCs w:val="28"/>
        </w:rPr>
        <w:t>oặc những điểm</w:t>
      </w:r>
      <w:r w:rsidR="004E38BB" w:rsidRPr="009C3BF7">
        <w:rPr>
          <w:bCs/>
          <w:sz w:val="28"/>
          <w:szCs w:val="28"/>
        </w:rPr>
        <w:t xml:space="preserve"> không nằm trong định nghĩa thay đổi nhỏ</w:t>
      </w:r>
      <w:r w:rsidR="007A3B6F">
        <w:rPr>
          <w:bCs/>
          <w:sz w:val="28"/>
          <w:szCs w:val="28"/>
        </w:rPr>
        <w:t>.</w:t>
      </w:r>
    </w:p>
    <w:p w14:paraId="7C7FACD1" w14:textId="77777777" w:rsidR="00FE61F7" w:rsidRPr="009C3BF7" w:rsidRDefault="00FE61F7" w:rsidP="007A3B6F">
      <w:pPr>
        <w:spacing w:beforeLines="120" w:before="288" w:afterLines="60" w:after="144"/>
        <w:ind w:left="709"/>
        <w:jc w:val="both"/>
        <w:rPr>
          <w:bCs/>
          <w:sz w:val="28"/>
          <w:szCs w:val="28"/>
        </w:rPr>
      </w:pPr>
      <w:r w:rsidRPr="009C3BF7">
        <w:rPr>
          <w:bCs/>
          <w:sz w:val="28"/>
          <w:szCs w:val="28"/>
        </w:rPr>
        <w:t>(</w:t>
      </w:r>
      <w:r w:rsidR="006F3C04" w:rsidRPr="009C3BF7">
        <w:rPr>
          <w:bCs/>
          <w:sz w:val="28"/>
          <w:szCs w:val="28"/>
        </w:rPr>
        <w:t>H</w:t>
      </w:r>
      <w:r w:rsidR="00F82A5D" w:rsidRPr="009C3BF7">
        <w:rPr>
          <w:bCs/>
          <w:sz w:val="28"/>
          <w:szCs w:val="28"/>
        </w:rPr>
        <w:t xml:space="preserve">ồ sơ </w:t>
      </w:r>
      <w:r w:rsidRPr="009C3BF7">
        <w:rPr>
          <w:bCs/>
          <w:sz w:val="28"/>
          <w:szCs w:val="28"/>
        </w:rPr>
        <w:t xml:space="preserve">xin phép cho các thay đổi lớn thường </w:t>
      </w:r>
      <w:r w:rsidR="00F82A5D" w:rsidRPr="009C3BF7">
        <w:rPr>
          <w:bCs/>
          <w:sz w:val="28"/>
          <w:szCs w:val="28"/>
        </w:rPr>
        <w:t>phải có</w:t>
      </w:r>
      <w:r w:rsidRPr="009C3BF7">
        <w:rPr>
          <w:bCs/>
          <w:sz w:val="28"/>
          <w:szCs w:val="28"/>
        </w:rPr>
        <w:t xml:space="preserve"> các </w:t>
      </w:r>
      <w:r w:rsidR="006F3C04" w:rsidRPr="009C3BF7">
        <w:rPr>
          <w:bCs/>
          <w:sz w:val="28"/>
          <w:szCs w:val="28"/>
        </w:rPr>
        <w:t xml:space="preserve">dữ </w:t>
      </w:r>
      <w:r w:rsidRPr="009C3BF7">
        <w:rPr>
          <w:bCs/>
          <w:sz w:val="28"/>
          <w:szCs w:val="28"/>
        </w:rPr>
        <w:t xml:space="preserve">liệu cần thiết </w:t>
      </w:r>
      <w:r w:rsidR="00F82A5D" w:rsidRPr="009C3BF7">
        <w:rPr>
          <w:bCs/>
          <w:sz w:val="28"/>
          <w:szCs w:val="28"/>
        </w:rPr>
        <w:t>về</w:t>
      </w:r>
      <w:r w:rsidRPr="009C3BF7">
        <w:rPr>
          <w:bCs/>
          <w:sz w:val="28"/>
          <w:szCs w:val="28"/>
        </w:rPr>
        <w:t xml:space="preserve"> chất lượng, độ an toàn và </w:t>
      </w:r>
      <w:r w:rsidR="00F82A5D" w:rsidRPr="009C3BF7">
        <w:rPr>
          <w:bCs/>
          <w:sz w:val="28"/>
          <w:szCs w:val="28"/>
        </w:rPr>
        <w:t xml:space="preserve">hiệu </w:t>
      </w:r>
      <w:r w:rsidRPr="009C3BF7">
        <w:rPr>
          <w:bCs/>
          <w:sz w:val="28"/>
          <w:szCs w:val="28"/>
        </w:rPr>
        <w:t>quả của công thức mới do các thay đổi mang lại)</w:t>
      </w:r>
      <w:r w:rsidR="00B4353C" w:rsidRPr="009C3BF7">
        <w:rPr>
          <w:bCs/>
          <w:sz w:val="28"/>
          <w:szCs w:val="28"/>
        </w:rPr>
        <w:t>.</w:t>
      </w:r>
    </w:p>
    <w:p w14:paraId="4915C55C" w14:textId="6152BA3F" w:rsidR="00FE61F7" w:rsidRPr="009C3BF7" w:rsidRDefault="00E90AA8" w:rsidP="007A3B6F">
      <w:pPr>
        <w:spacing w:beforeLines="120" w:before="288" w:afterLines="60" w:after="144"/>
        <w:ind w:left="709"/>
        <w:jc w:val="both"/>
        <w:rPr>
          <w:b/>
          <w:bCs/>
          <w:sz w:val="28"/>
          <w:szCs w:val="28"/>
        </w:rPr>
      </w:pPr>
      <w:r w:rsidRPr="009C3BF7">
        <w:rPr>
          <w:b/>
          <w:bCs/>
          <w:sz w:val="28"/>
          <w:szCs w:val="28"/>
        </w:rPr>
        <w:t>Cân bằng khối</w:t>
      </w:r>
      <w:r w:rsidR="00081CFD">
        <w:rPr>
          <w:b/>
          <w:bCs/>
          <w:sz w:val="28"/>
          <w:szCs w:val="28"/>
        </w:rPr>
        <w:t xml:space="preserve"> (Mass b</w:t>
      </w:r>
      <w:r w:rsidR="00105F90" w:rsidRPr="009C3BF7">
        <w:rPr>
          <w:b/>
          <w:bCs/>
          <w:sz w:val="28"/>
          <w:szCs w:val="28"/>
        </w:rPr>
        <w:t>alance)</w:t>
      </w:r>
    </w:p>
    <w:p w14:paraId="634148F0" w14:textId="7F188A21" w:rsidR="00B4353C" w:rsidRPr="009C3BF7" w:rsidRDefault="00EF3E2B" w:rsidP="007A3B6F">
      <w:pPr>
        <w:spacing w:beforeLines="120" w:before="288" w:afterLines="60" w:after="144"/>
        <w:ind w:left="709"/>
        <w:jc w:val="both"/>
        <w:rPr>
          <w:bCs/>
          <w:sz w:val="28"/>
          <w:szCs w:val="28"/>
        </w:rPr>
      </w:pPr>
      <w:r w:rsidRPr="009C3BF7">
        <w:rPr>
          <w:bCs/>
          <w:sz w:val="28"/>
          <w:szCs w:val="28"/>
        </w:rPr>
        <w:t>Q</w:t>
      </w:r>
      <w:r w:rsidR="00766C12" w:rsidRPr="009C3BF7">
        <w:rPr>
          <w:bCs/>
          <w:sz w:val="28"/>
          <w:szCs w:val="28"/>
        </w:rPr>
        <w:t xml:space="preserve">uá trình cộng gộp kết quả </w:t>
      </w:r>
      <w:r w:rsidR="00D90AEF">
        <w:rPr>
          <w:bCs/>
          <w:sz w:val="28"/>
          <w:szCs w:val="28"/>
        </w:rPr>
        <w:t>xác định hàm</w:t>
      </w:r>
      <w:r w:rsidR="00766C12" w:rsidRPr="009C3BF7">
        <w:rPr>
          <w:bCs/>
          <w:sz w:val="28"/>
          <w:szCs w:val="28"/>
        </w:rPr>
        <w:t xml:space="preserve"> lượng và </w:t>
      </w:r>
      <w:r w:rsidR="00D90AEF">
        <w:rPr>
          <w:bCs/>
          <w:sz w:val="28"/>
          <w:szCs w:val="28"/>
        </w:rPr>
        <w:t>lượng</w:t>
      </w:r>
      <w:r w:rsidR="00766C12" w:rsidRPr="009C3BF7">
        <w:rPr>
          <w:bCs/>
          <w:sz w:val="28"/>
          <w:szCs w:val="28"/>
        </w:rPr>
        <w:t xml:space="preserve"> các sản phẩm phân huỷ để thấy được độ </w:t>
      </w:r>
      <w:r w:rsidR="00D90AEF">
        <w:rPr>
          <w:bCs/>
          <w:sz w:val="28"/>
          <w:szCs w:val="28"/>
        </w:rPr>
        <w:t>xấp xỉ</w:t>
      </w:r>
      <w:r w:rsidR="00766C12" w:rsidRPr="009C3BF7">
        <w:rPr>
          <w:bCs/>
          <w:sz w:val="28"/>
          <w:szCs w:val="28"/>
        </w:rPr>
        <w:t xml:space="preserve"> của giá trị này với 100% giá trị ban đầu, </w:t>
      </w:r>
      <w:r w:rsidR="00A90ED9" w:rsidRPr="009C3BF7">
        <w:rPr>
          <w:bCs/>
          <w:sz w:val="28"/>
          <w:szCs w:val="28"/>
        </w:rPr>
        <w:t>có</w:t>
      </w:r>
      <w:r w:rsidR="00766C12" w:rsidRPr="009C3BF7">
        <w:rPr>
          <w:bCs/>
          <w:sz w:val="28"/>
          <w:szCs w:val="28"/>
        </w:rPr>
        <w:t xml:space="preserve"> xem xét </w:t>
      </w:r>
      <w:r w:rsidR="00A90ED9" w:rsidRPr="009C3BF7">
        <w:rPr>
          <w:bCs/>
          <w:sz w:val="28"/>
          <w:szCs w:val="28"/>
        </w:rPr>
        <w:t>đến</w:t>
      </w:r>
      <w:r w:rsidR="00766C12" w:rsidRPr="009C3BF7">
        <w:rPr>
          <w:bCs/>
          <w:sz w:val="28"/>
          <w:szCs w:val="28"/>
        </w:rPr>
        <w:t xml:space="preserve"> sai số </w:t>
      </w:r>
      <w:r w:rsidR="00D90AEF">
        <w:rPr>
          <w:bCs/>
          <w:sz w:val="28"/>
          <w:szCs w:val="28"/>
        </w:rPr>
        <w:t xml:space="preserve">của quy trình </w:t>
      </w:r>
      <w:r w:rsidR="00766C12" w:rsidRPr="009C3BF7">
        <w:rPr>
          <w:bCs/>
          <w:sz w:val="28"/>
          <w:szCs w:val="28"/>
        </w:rPr>
        <w:t>phân tích</w:t>
      </w:r>
      <w:r w:rsidR="00081CFD">
        <w:rPr>
          <w:bCs/>
          <w:sz w:val="28"/>
          <w:szCs w:val="28"/>
        </w:rPr>
        <w:t>.</w:t>
      </w:r>
    </w:p>
    <w:p w14:paraId="5A981C51" w14:textId="77777777" w:rsidR="00E90AA8" w:rsidRPr="009C3BF7" w:rsidRDefault="00B5677E" w:rsidP="007A3B6F">
      <w:pPr>
        <w:spacing w:beforeLines="120" w:before="288" w:afterLines="60" w:after="144"/>
        <w:ind w:left="709"/>
        <w:jc w:val="both"/>
        <w:rPr>
          <w:b/>
          <w:bCs/>
          <w:sz w:val="28"/>
          <w:szCs w:val="28"/>
        </w:rPr>
      </w:pPr>
      <w:r w:rsidRPr="009C3BF7">
        <w:rPr>
          <w:b/>
          <w:bCs/>
          <w:sz w:val="28"/>
          <w:szCs w:val="28"/>
        </w:rPr>
        <w:t>Thiết kế m</w:t>
      </w:r>
      <w:r w:rsidR="00E90AA8" w:rsidRPr="009C3BF7">
        <w:rPr>
          <w:b/>
          <w:bCs/>
          <w:sz w:val="28"/>
          <w:szCs w:val="28"/>
        </w:rPr>
        <w:t>a trận</w:t>
      </w:r>
      <w:r w:rsidR="00105F90" w:rsidRPr="009C3BF7">
        <w:rPr>
          <w:b/>
          <w:bCs/>
          <w:sz w:val="28"/>
          <w:szCs w:val="28"/>
        </w:rPr>
        <w:t xml:space="preserve"> (Matrixing)</w:t>
      </w:r>
    </w:p>
    <w:p w14:paraId="1883364E" w14:textId="7A3AFBA5" w:rsidR="00B4353C" w:rsidRPr="009C3BF7" w:rsidRDefault="00EF3E2B" w:rsidP="007A3B6F">
      <w:pPr>
        <w:spacing w:beforeLines="120" w:before="288" w:afterLines="60" w:after="144"/>
        <w:ind w:left="709"/>
        <w:jc w:val="both"/>
        <w:rPr>
          <w:sz w:val="28"/>
          <w:szCs w:val="28"/>
        </w:rPr>
      </w:pPr>
      <w:r w:rsidRPr="009C3BF7">
        <w:rPr>
          <w:sz w:val="28"/>
          <w:szCs w:val="28"/>
        </w:rPr>
        <w:t>T</w:t>
      </w:r>
      <w:r w:rsidR="00957515" w:rsidRPr="009C3BF7">
        <w:rPr>
          <w:sz w:val="28"/>
          <w:szCs w:val="28"/>
        </w:rPr>
        <w:t xml:space="preserve">hiết kế </w:t>
      </w:r>
      <w:r w:rsidR="00DD5F92" w:rsidRPr="009C3BF7">
        <w:rPr>
          <w:sz w:val="28"/>
          <w:szCs w:val="28"/>
        </w:rPr>
        <w:t xml:space="preserve">cho một chương </w:t>
      </w:r>
      <w:r w:rsidR="00957515" w:rsidRPr="009C3BF7">
        <w:rPr>
          <w:sz w:val="28"/>
          <w:szCs w:val="28"/>
        </w:rPr>
        <w:t xml:space="preserve">trình </w:t>
      </w:r>
      <w:r w:rsidR="00DD5F92" w:rsidRPr="009C3BF7">
        <w:rPr>
          <w:sz w:val="28"/>
          <w:szCs w:val="28"/>
        </w:rPr>
        <w:t xml:space="preserve">nghiên cứu </w:t>
      </w:r>
      <w:r w:rsidR="00957515" w:rsidRPr="009C3BF7">
        <w:rPr>
          <w:sz w:val="28"/>
          <w:szCs w:val="28"/>
        </w:rPr>
        <w:t xml:space="preserve">độ ổn định trong đó </w:t>
      </w:r>
      <w:r w:rsidR="00DD5F92" w:rsidRPr="009C3BF7">
        <w:rPr>
          <w:sz w:val="28"/>
          <w:szCs w:val="28"/>
        </w:rPr>
        <w:t xml:space="preserve">chỉ có </w:t>
      </w:r>
      <w:r w:rsidR="00957515" w:rsidRPr="009C3BF7">
        <w:rPr>
          <w:sz w:val="28"/>
          <w:szCs w:val="28"/>
        </w:rPr>
        <w:t xml:space="preserve">một </w:t>
      </w:r>
      <w:r w:rsidR="00DD5F92" w:rsidRPr="009C3BF7">
        <w:rPr>
          <w:sz w:val="28"/>
          <w:szCs w:val="28"/>
        </w:rPr>
        <w:t>nhóm mẫu được</w:t>
      </w:r>
      <w:r w:rsidR="00957515" w:rsidRPr="009C3BF7">
        <w:rPr>
          <w:sz w:val="28"/>
          <w:szCs w:val="28"/>
        </w:rPr>
        <w:t xml:space="preserve"> chọn </w:t>
      </w:r>
      <w:r w:rsidR="00DD5F92" w:rsidRPr="009C3BF7">
        <w:rPr>
          <w:sz w:val="28"/>
          <w:szCs w:val="28"/>
        </w:rPr>
        <w:t xml:space="preserve">trong </w:t>
      </w:r>
      <w:r w:rsidR="00957515" w:rsidRPr="009C3BF7">
        <w:rPr>
          <w:sz w:val="28"/>
          <w:szCs w:val="28"/>
        </w:rPr>
        <w:t xml:space="preserve">tổng số mẫu </w:t>
      </w:r>
      <w:r w:rsidR="00DD5F92" w:rsidRPr="009C3BF7">
        <w:rPr>
          <w:sz w:val="28"/>
          <w:szCs w:val="28"/>
        </w:rPr>
        <w:t>có sự kết hợp tất cả các</w:t>
      </w:r>
      <w:r w:rsidR="00957515" w:rsidRPr="009C3BF7">
        <w:rPr>
          <w:sz w:val="28"/>
          <w:szCs w:val="28"/>
        </w:rPr>
        <w:t xml:space="preserve"> yếu tố sẽ được thử nghiệm ở </w:t>
      </w:r>
      <w:r w:rsidR="00DD5F92" w:rsidRPr="009C3BF7">
        <w:rPr>
          <w:sz w:val="28"/>
          <w:szCs w:val="28"/>
        </w:rPr>
        <w:t xml:space="preserve">một </w:t>
      </w:r>
      <w:r w:rsidR="00957515" w:rsidRPr="009C3BF7">
        <w:rPr>
          <w:sz w:val="28"/>
          <w:szCs w:val="28"/>
        </w:rPr>
        <w:t xml:space="preserve">thời điểm xác định. </w:t>
      </w:r>
      <w:r w:rsidR="007E30FF">
        <w:rPr>
          <w:sz w:val="28"/>
          <w:szCs w:val="28"/>
        </w:rPr>
        <w:t>(</w:t>
      </w:r>
      <w:r w:rsidR="00DD5F92" w:rsidRPr="009C3BF7">
        <w:rPr>
          <w:sz w:val="28"/>
          <w:szCs w:val="28"/>
        </w:rPr>
        <w:t xml:space="preserve">Ở một </w:t>
      </w:r>
      <w:r w:rsidR="00957515" w:rsidRPr="009C3BF7">
        <w:rPr>
          <w:sz w:val="28"/>
          <w:szCs w:val="28"/>
        </w:rPr>
        <w:t xml:space="preserve">thời điểm kế tiếp, một </w:t>
      </w:r>
      <w:r w:rsidR="00DD5F92" w:rsidRPr="009C3BF7">
        <w:rPr>
          <w:sz w:val="28"/>
          <w:szCs w:val="28"/>
        </w:rPr>
        <w:t>nhóm mẫu</w:t>
      </w:r>
      <w:r w:rsidR="00957515" w:rsidRPr="009C3BF7">
        <w:rPr>
          <w:sz w:val="28"/>
          <w:szCs w:val="28"/>
        </w:rPr>
        <w:t xml:space="preserve"> khác </w:t>
      </w:r>
      <w:r w:rsidR="00DD5F92" w:rsidRPr="009C3BF7">
        <w:rPr>
          <w:sz w:val="28"/>
          <w:szCs w:val="28"/>
        </w:rPr>
        <w:t xml:space="preserve">có sự </w:t>
      </w:r>
      <w:r w:rsidR="00D90AEF">
        <w:rPr>
          <w:sz w:val="28"/>
          <w:szCs w:val="28"/>
        </w:rPr>
        <w:t>tổ</w:t>
      </w:r>
      <w:r w:rsidR="00DD5F92" w:rsidRPr="009C3BF7">
        <w:rPr>
          <w:sz w:val="28"/>
          <w:szCs w:val="28"/>
        </w:rPr>
        <w:t xml:space="preserve"> hợp tất cả </w:t>
      </w:r>
      <w:r w:rsidR="00957515" w:rsidRPr="009C3BF7">
        <w:rPr>
          <w:sz w:val="28"/>
          <w:szCs w:val="28"/>
        </w:rPr>
        <w:t xml:space="preserve">yếu tố sẽ được thử nghiệm. Thiết kế giả </w:t>
      </w:r>
      <w:r w:rsidR="00A563AE" w:rsidRPr="009C3BF7">
        <w:rPr>
          <w:sz w:val="28"/>
          <w:szCs w:val="28"/>
        </w:rPr>
        <w:t xml:space="preserve">định </w:t>
      </w:r>
      <w:r w:rsidR="00957515" w:rsidRPr="009C3BF7">
        <w:rPr>
          <w:sz w:val="28"/>
          <w:szCs w:val="28"/>
        </w:rPr>
        <w:t xml:space="preserve">rằng </w:t>
      </w:r>
      <w:r w:rsidR="001A47F2" w:rsidRPr="009C3BF7">
        <w:rPr>
          <w:sz w:val="28"/>
          <w:szCs w:val="28"/>
        </w:rPr>
        <w:t>tại từng thời điểm thử nghiệm</w:t>
      </w:r>
      <w:r w:rsidR="006F3C04" w:rsidRPr="009C3BF7">
        <w:rPr>
          <w:sz w:val="28"/>
          <w:szCs w:val="28"/>
        </w:rPr>
        <w:t>,</w:t>
      </w:r>
      <w:r w:rsidR="001A47F2" w:rsidRPr="009C3BF7">
        <w:rPr>
          <w:sz w:val="28"/>
          <w:szCs w:val="28"/>
        </w:rPr>
        <w:t xml:space="preserve"> </w:t>
      </w:r>
      <w:r w:rsidR="00957515" w:rsidRPr="009C3BF7">
        <w:rPr>
          <w:sz w:val="28"/>
          <w:szCs w:val="28"/>
        </w:rPr>
        <w:t xml:space="preserve">độ ổn định của mỗi </w:t>
      </w:r>
      <w:r w:rsidR="00D1720C" w:rsidRPr="009C3BF7">
        <w:rPr>
          <w:sz w:val="28"/>
          <w:szCs w:val="28"/>
        </w:rPr>
        <w:t>nhóm</w:t>
      </w:r>
      <w:r w:rsidR="00957515" w:rsidRPr="009C3BF7">
        <w:rPr>
          <w:sz w:val="28"/>
          <w:szCs w:val="28"/>
        </w:rPr>
        <w:t xml:space="preserve"> mẫu đã </w:t>
      </w:r>
      <w:r w:rsidR="001A47F2" w:rsidRPr="009C3BF7">
        <w:rPr>
          <w:sz w:val="28"/>
          <w:szCs w:val="28"/>
        </w:rPr>
        <w:t xml:space="preserve">được </w:t>
      </w:r>
      <w:r w:rsidR="00957515" w:rsidRPr="009C3BF7">
        <w:rPr>
          <w:sz w:val="28"/>
          <w:szCs w:val="28"/>
        </w:rPr>
        <w:t xml:space="preserve">thử </w:t>
      </w:r>
      <w:r w:rsidR="001A47F2" w:rsidRPr="009C3BF7">
        <w:rPr>
          <w:sz w:val="28"/>
          <w:szCs w:val="28"/>
        </w:rPr>
        <w:t xml:space="preserve">sẽ </w:t>
      </w:r>
      <w:r w:rsidR="00957515" w:rsidRPr="009C3BF7">
        <w:rPr>
          <w:sz w:val="28"/>
          <w:szCs w:val="28"/>
        </w:rPr>
        <w:t xml:space="preserve">đại diện cho độ ổn định của </w:t>
      </w:r>
      <w:r w:rsidR="001A47F2" w:rsidRPr="009C3BF7">
        <w:rPr>
          <w:sz w:val="28"/>
          <w:szCs w:val="28"/>
        </w:rPr>
        <w:t>toàn</w:t>
      </w:r>
      <w:r w:rsidR="00957515" w:rsidRPr="009C3BF7">
        <w:rPr>
          <w:sz w:val="28"/>
          <w:szCs w:val="28"/>
        </w:rPr>
        <w:t xml:space="preserve"> </w:t>
      </w:r>
      <w:r w:rsidR="001A47F2" w:rsidRPr="009C3BF7">
        <w:rPr>
          <w:sz w:val="28"/>
          <w:szCs w:val="28"/>
        </w:rPr>
        <w:t xml:space="preserve">bộ </w:t>
      </w:r>
      <w:r w:rsidR="00957515" w:rsidRPr="009C3BF7">
        <w:rPr>
          <w:sz w:val="28"/>
          <w:szCs w:val="28"/>
        </w:rPr>
        <w:t xml:space="preserve">mẫu. </w:t>
      </w:r>
      <w:r w:rsidR="00E313E4" w:rsidRPr="009C3BF7">
        <w:rPr>
          <w:sz w:val="28"/>
          <w:szCs w:val="28"/>
        </w:rPr>
        <w:t>Sự</w:t>
      </w:r>
      <w:r w:rsidR="006F3C04" w:rsidRPr="009C3BF7">
        <w:rPr>
          <w:sz w:val="28"/>
          <w:szCs w:val="28"/>
        </w:rPr>
        <w:t xml:space="preserve"> </w:t>
      </w:r>
      <w:r w:rsidR="00957515" w:rsidRPr="009C3BF7">
        <w:rPr>
          <w:sz w:val="28"/>
          <w:szCs w:val="28"/>
        </w:rPr>
        <w:t xml:space="preserve">khác nhau </w:t>
      </w:r>
      <w:r w:rsidR="00D1720C" w:rsidRPr="009C3BF7">
        <w:rPr>
          <w:sz w:val="28"/>
          <w:szCs w:val="28"/>
        </w:rPr>
        <w:t>giữa các mẫu của</w:t>
      </w:r>
      <w:r w:rsidR="00957515" w:rsidRPr="009C3BF7">
        <w:rPr>
          <w:sz w:val="28"/>
          <w:szCs w:val="28"/>
        </w:rPr>
        <w:t xml:space="preserve"> cùng </w:t>
      </w:r>
      <w:r w:rsidR="00D1720C" w:rsidRPr="009C3BF7">
        <w:rPr>
          <w:sz w:val="28"/>
          <w:szCs w:val="28"/>
        </w:rPr>
        <w:t xml:space="preserve">một </w:t>
      </w:r>
      <w:r w:rsidR="000835BB">
        <w:rPr>
          <w:sz w:val="28"/>
          <w:szCs w:val="28"/>
        </w:rPr>
        <w:t>thành phẩm thuốc</w:t>
      </w:r>
      <w:r w:rsidR="00957515" w:rsidRPr="009C3BF7">
        <w:rPr>
          <w:sz w:val="28"/>
          <w:szCs w:val="28"/>
        </w:rPr>
        <w:t xml:space="preserve"> phải </w:t>
      </w:r>
      <w:r w:rsidR="00E313E4" w:rsidRPr="009C3BF7">
        <w:rPr>
          <w:sz w:val="28"/>
          <w:szCs w:val="28"/>
        </w:rPr>
        <w:t>đại diện cho</w:t>
      </w:r>
      <w:r w:rsidR="006F3C04" w:rsidRPr="009C3BF7">
        <w:rPr>
          <w:sz w:val="28"/>
          <w:szCs w:val="28"/>
        </w:rPr>
        <w:t>,</w:t>
      </w:r>
      <w:r w:rsidR="00D1720C" w:rsidRPr="009C3BF7">
        <w:rPr>
          <w:sz w:val="28"/>
          <w:szCs w:val="28"/>
        </w:rPr>
        <w:t xml:space="preserve"> ví dụ: </w:t>
      </w:r>
      <w:r w:rsidR="00E313E4" w:rsidRPr="009C3BF7">
        <w:rPr>
          <w:sz w:val="28"/>
          <w:szCs w:val="28"/>
        </w:rPr>
        <w:t xml:space="preserve">sự </w:t>
      </w:r>
      <w:r w:rsidR="00292BEE" w:rsidRPr="009C3BF7">
        <w:rPr>
          <w:sz w:val="28"/>
          <w:szCs w:val="28"/>
        </w:rPr>
        <w:t xml:space="preserve">khác nhau về </w:t>
      </w:r>
      <w:r w:rsidR="00957515" w:rsidRPr="009C3BF7">
        <w:rPr>
          <w:sz w:val="28"/>
          <w:szCs w:val="28"/>
        </w:rPr>
        <w:t>lô</w:t>
      </w:r>
      <w:r w:rsidR="006F3C04" w:rsidRPr="009C3BF7">
        <w:rPr>
          <w:sz w:val="28"/>
          <w:szCs w:val="28"/>
        </w:rPr>
        <w:t xml:space="preserve"> sản xuất</w:t>
      </w:r>
      <w:r w:rsidR="00957515" w:rsidRPr="009C3BF7">
        <w:rPr>
          <w:sz w:val="28"/>
          <w:szCs w:val="28"/>
        </w:rPr>
        <w:t xml:space="preserve">, hàm lượng, cỡ </w:t>
      </w:r>
      <w:r w:rsidR="001A47F2" w:rsidRPr="009C3BF7">
        <w:rPr>
          <w:sz w:val="28"/>
          <w:szCs w:val="28"/>
        </w:rPr>
        <w:t xml:space="preserve">đóng gói </w:t>
      </w:r>
      <w:r w:rsidR="006F3C04" w:rsidRPr="009C3BF7">
        <w:rPr>
          <w:sz w:val="28"/>
          <w:szCs w:val="28"/>
        </w:rPr>
        <w:t>của</w:t>
      </w:r>
      <w:r w:rsidR="00957515" w:rsidRPr="009C3BF7">
        <w:rPr>
          <w:sz w:val="28"/>
          <w:szCs w:val="28"/>
        </w:rPr>
        <w:t xml:space="preserve"> cùng hệ </w:t>
      </w:r>
      <w:r w:rsidR="001A47F2" w:rsidRPr="009C3BF7">
        <w:rPr>
          <w:sz w:val="28"/>
          <w:szCs w:val="28"/>
        </w:rPr>
        <w:t>thống</w:t>
      </w:r>
      <w:r w:rsidR="00957515" w:rsidRPr="009C3BF7">
        <w:rPr>
          <w:sz w:val="28"/>
          <w:szCs w:val="28"/>
        </w:rPr>
        <w:t xml:space="preserve"> bao bì</w:t>
      </w:r>
      <w:r w:rsidR="001A47F2" w:rsidRPr="009C3BF7">
        <w:rPr>
          <w:sz w:val="28"/>
          <w:szCs w:val="28"/>
        </w:rPr>
        <w:t xml:space="preserve"> </w:t>
      </w:r>
      <w:r w:rsidR="00B5677E" w:rsidRPr="009C3BF7">
        <w:rPr>
          <w:sz w:val="28"/>
          <w:szCs w:val="28"/>
        </w:rPr>
        <w:t>đóng gói</w:t>
      </w:r>
      <w:r w:rsidR="00957515" w:rsidRPr="009C3BF7">
        <w:rPr>
          <w:sz w:val="28"/>
          <w:szCs w:val="28"/>
        </w:rPr>
        <w:t xml:space="preserve">, và trong một số trường hợp, </w:t>
      </w:r>
      <w:r w:rsidR="001A47F2" w:rsidRPr="009C3BF7">
        <w:rPr>
          <w:sz w:val="28"/>
          <w:szCs w:val="28"/>
        </w:rPr>
        <w:t xml:space="preserve">có thể </w:t>
      </w:r>
      <w:r w:rsidR="00E313E4" w:rsidRPr="009C3BF7">
        <w:rPr>
          <w:sz w:val="28"/>
          <w:szCs w:val="28"/>
        </w:rPr>
        <w:t xml:space="preserve">là sự </w:t>
      </w:r>
      <w:r w:rsidR="001A47F2" w:rsidRPr="009C3BF7">
        <w:rPr>
          <w:sz w:val="28"/>
          <w:szCs w:val="28"/>
        </w:rPr>
        <w:t xml:space="preserve">khác </w:t>
      </w:r>
      <w:r w:rsidR="00957515" w:rsidRPr="009C3BF7">
        <w:rPr>
          <w:sz w:val="28"/>
          <w:szCs w:val="28"/>
        </w:rPr>
        <w:t xml:space="preserve">hệ </w:t>
      </w:r>
      <w:r w:rsidR="00292BEE" w:rsidRPr="009C3BF7">
        <w:rPr>
          <w:sz w:val="28"/>
          <w:szCs w:val="28"/>
        </w:rPr>
        <w:t xml:space="preserve">thống </w:t>
      </w:r>
      <w:r w:rsidR="00957515" w:rsidRPr="009C3BF7">
        <w:rPr>
          <w:sz w:val="28"/>
          <w:szCs w:val="28"/>
        </w:rPr>
        <w:t xml:space="preserve">bao bì </w:t>
      </w:r>
      <w:r w:rsidR="00B5677E" w:rsidRPr="009C3BF7">
        <w:rPr>
          <w:sz w:val="28"/>
          <w:szCs w:val="28"/>
        </w:rPr>
        <w:t>đóng gói</w:t>
      </w:r>
      <w:r w:rsidR="007E30FF">
        <w:rPr>
          <w:sz w:val="28"/>
          <w:szCs w:val="28"/>
        </w:rPr>
        <w:t>)</w:t>
      </w:r>
      <w:r w:rsidR="00957515" w:rsidRPr="009C3BF7">
        <w:rPr>
          <w:sz w:val="28"/>
          <w:szCs w:val="28"/>
        </w:rPr>
        <w:t>.</w:t>
      </w:r>
    </w:p>
    <w:p w14:paraId="7CC710DE" w14:textId="456B235C" w:rsidR="00A708C7" w:rsidRPr="009C3BF7" w:rsidRDefault="001A47F2" w:rsidP="007A3B6F">
      <w:pPr>
        <w:spacing w:beforeLines="120" w:before="288" w:afterLines="60" w:after="144"/>
        <w:ind w:left="709"/>
        <w:jc w:val="both"/>
        <w:rPr>
          <w:b/>
          <w:bCs/>
          <w:sz w:val="28"/>
          <w:szCs w:val="28"/>
        </w:rPr>
      </w:pPr>
      <w:r w:rsidRPr="009C3BF7">
        <w:rPr>
          <w:b/>
          <w:bCs/>
          <w:sz w:val="28"/>
          <w:szCs w:val="28"/>
        </w:rPr>
        <w:t>T</w:t>
      </w:r>
      <w:r w:rsidR="00A708C7" w:rsidRPr="009C3BF7">
        <w:rPr>
          <w:b/>
          <w:bCs/>
          <w:sz w:val="28"/>
          <w:szCs w:val="28"/>
        </w:rPr>
        <w:t xml:space="preserve">hay đổi </w:t>
      </w:r>
      <w:r w:rsidR="00BA41D3" w:rsidRPr="009C3BF7">
        <w:rPr>
          <w:b/>
          <w:bCs/>
          <w:sz w:val="28"/>
          <w:szCs w:val="28"/>
        </w:rPr>
        <w:t>nhỏ</w:t>
      </w:r>
      <w:r w:rsidR="00A708C7" w:rsidRPr="009C3BF7">
        <w:rPr>
          <w:b/>
          <w:bCs/>
          <w:sz w:val="28"/>
          <w:szCs w:val="28"/>
        </w:rPr>
        <w:t xml:space="preserve"> (M</w:t>
      </w:r>
      <w:r w:rsidR="00BA41D3" w:rsidRPr="009C3BF7">
        <w:rPr>
          <w:b/>
          <w:bCs/>
          <w:sz w:val="28"/>
          <w:szCs w:val="28"/>
        </w:rPr>
        <w:t>in</w:t>
      </w:r>
      <w:r w:rsidR="000835BB">
        <w:rPr>
          <w:b/>
          <w:bCs/>
          <w:sz w:val="28"/>
          <w:szCs w:val="28"/>
        </w:rPr>
        <w:t>or v</w:t>
      </w:r>
      <w:r w:rsidR="00A708C7" w:rsidRPr="009C3BF7">
        <w:rPr>
          <w:b/>
          <w:bCs/>
          <w:sz w:val="28"/>
          <w:szCs w:val="28"/>
        </w:rPr>
        <w:t>ariations)</w:t>
      </w:r>
    </w:p>
    <w:p w14:paraId="7BDF203D" w14:textId="2D06C927" w:rsidR="00A708C7" w:rsidRPr="009C3BF7" w:rsidRDefault="006F3C04" w:rsidP="007A3B6F">
      <w:pPr>
        <w:spacing w:beforeLines="120" w:before="288" w:afterLines="60" w:after="144"/>
        <w:ind w:left="709"/>
        <w:jc w:val="both"/>
        <w:rPr>
          <w:bCs/>
          <w:sz w:val="28"/>
          <w:szCs w:val="28"/>
        </w:rPr>
      </w:pPr>
      <w:r w:rsidRPr="009C3BF7">
        <w:rPr>
          <w:bCs/>
          <w:sz w:val="28"/>
          <w:szCs w:val="28"/>
        </w:rPr>
        <w:t>T</w:t>
      </w:r>
      <w:r w:rsidR="00A708C7" w:rsidRPr="009C3BF7">
        <w:rPr>
          <w:bCs/>
          <w:sz w:val="28"/>
          <w:szCs w:val="28"/>
        </w:rPr>
        <w:t xml:space="preserve">hay đổi đối với một </w:t>
      </w:r>
      <w:r w:rsidR="000835BB">
        <w:rPr>
          <w:bCs/>
          <w:sz w:val="28"/>
          <w:szCs w:val="28"/>
        </w:rPr>
        <w:t>thành phẩm thuốc</w:t>
      </w:r>
      <w:r w:rsidR="00A708C7" w:rsidRPr="009C3BF7">
        <w:rPr>
          <w:bCs/>
          <w:sz w:val="28"/>
          <w:szCs w:val="28"/>
        </w:rPr>
        <w:t xml:space="preserve"> đã được cấp phép </w:t>
      </w:r>
      <w:r w:rsidRPr="009C3BF7">
        <w:rPr>
          <w:bCs/>
          <w:sz w:val="28"/>
          <w:szCs w:val="28"/>
        </w:rPr>
        <w:t xml:space="preserve">lưu hành </w:t>
      </w:r>
      <w:r w:rsidR="005726FB" w:rsidRPr="009C3BF7">
        <w:rPr>
          <w:bCs/>
          <w:sz w:val="28"/>
          <w:szCs w:val="28"/>
        </w:rPr>
        <w:t xml:space="preserve">không </w:t>
      </w:r>
      <w:r w:rsidR="00A708C7" w:rsidRPr="009C3BF7">
        <w:rPr>
          <w:bCs/>
          <w:sz w:val="28"/>
          <w:szCs w:val="28"/>
        </w:rPr>
        <w:t>ảnh hưởng tới một hoặc một số điểm sau:</w:t>
      </w:r>
    </w:p>
    <w:p w14:paraId="39E4AD49" w14:textId="77777777" w:rsidR="00A708C7" w:rsidRPr="009C3BF7" w:rsidRDefault="00A708C7" w:rsidP="007A3B6F">
      <w:pPr>
        <w:numPr>
          <w:ilvl w:val="0"/>
          <w:numId w:val="11"/>
        </w:numPr>
        <w:spacing w:beforeLines="120" w:before="288" w:afterLines="60" w:after="144"/>
        <w:ind w:left="993" w:hanging="284"/>
        <w:jc w:val="both"/>
        <w:rPr>
          <w:bCs/>
          <w:sz w:val="28"/>
          <w:szCs w:val="28"/>
        </w:rPr>
      </w:pPr>
      <w:r w:rsidRPr="009C3BF7">
        <w:rPr>
          <w:bCs/>
          <w:sz w:val="28"/>
          <w:szCs w:val="28"/>
        </w:rPr>
        <w:t>Đường dùng</w:t>
      </w:r>
      <w:r w:rsidR="007A3B6F">
        <w:rPr>
          <w:bCs/>
          <w:sz w:val="28"/>
          <w:szCs w:val="28"/>
        </w:rPr>
        <w:t>,</w:t>
      </w:r>
    </w:p>
    <w:p w14:paraId="14D89D5E" w14:textId="77777777" w:rsidR="00A708C7" w:rsidRPr="009C3BF7" w:rsidRDefault="00A708C7" w:rsidP="007A3B6F">
      <w:pPr>
        <w:numPr>
          <w:ilvl w:val="0"/>
          <w:numId w:val="11"/>
        </w:numPr>
        <w:spacing w:beforeLines="120" w:before="288" w:afterLines="60" w:after="144"/>
        <w:ind w:left="993" w:hanging="284"/>
        <w:jc w:val="both"/>
        <w:rPr>
          <w:bCs/>
          <w:sz w:val="28"/>
          <w:szCs w:val="28"/>
        </w:rPr>
      </w:pPr>
      <w:r w:rsidRPr="009C3BF7">
        <w:rPr>
          <w:bCs/>
          <w:sz w:val="28"/>
          <w:szCs w:val="28"/>
        </w:rPr>
        <w:t>Hàm lượng</w:t>
      </w:r>
      <w:r w:rsidR="006F3C04" w:rsidRPr="009C3BF7">
        <w:rPr>
          <w:bCs/>
          <w:sz w:val="28"/>
          <w:szCs w:val="28"/>
        </w:rPr>
        <w:t>, liều dùng</w:t>
      </w:r>
      <w:r w:rsidR="007A3B6F">
        <w:rPr>
          <w:bCs/>
          <w:sz w:val="28"/>
          <w:szCs w:val="28"/>
        </w:rPr>
        <w:t>,</w:t>
      </w:r>
    </w:p>
    <w:p w14:paraId="5519DC70" w14:textId="77777777" w:rsidR="00A708C7" w:rsidRPr="009C3BF7" w:rsidRDefault="00A708C7" w:rsidP="007A3B6F">
      <w:pPr>
        <w:numPr>
          <w:ilvl w:val="0"/>
          <w:numId w:val="11"/>
        </w:numPr>
        <w:spacing w:beforeLines="120" w:before="288" w:afterLines="60" w:after="144"/>
        <w:ind w:left="993" w:hanging="284"/>
        <w:jc w:val="both"/>
        <w:rPr>
          <w:bCs/>
          <w:sz w:val="28"/>
          <w:szCs w:val="28"/>
        </w:rPr>
      </w:pPr>
      <w:r w:rsidRPr="009C3BF7">
        <w:rPr>
          <w:bCs/>
          <w:sz w:val="28"/>
          <w:szCs w:val="28"/>
        </w:rPr>
        <w:t>Chỉ định</w:t>
      </w:r>
      <w:r w:rsidR="006F3C04" w:rsidRPr="009C3BF7">
        <w:rPr>
          <w:bCs/>
          <w:sz w:val="28"/>
          <w:szCs w:val="28"/>
        </w:rPr>
        <w:t>,</w:t>
      </w:r>
      <w:r w:rsidR="005726FB" w:rsidRPr="009C3BF7">
        <w:rPr>
          <w:bCs/>
          <w:sz w:val="28"/>
          <w:szCs w:val="28"/>
        </w:rPr>
        <w:t xml:space="preserve"> và</w:t>
      </w:r>
    </w:p>
    <w:p w14:paraId="5C2AA4DB" w14:textId="77777777" w:rsidR="0088107E" w:rsidRPr="009C3BF7" w:rsidRDefault="007A3B6F" w:rsidP="007A3B6F">
      <w:pPr>
        <w:numPr>
          <w:ilvl w:val="0"/>
          <w:numId w:val="11"/>
        </w:numPr>
        <w:spacing w:beforeLines="120" w:before="288" w:afterLines="60" w:after="144"/>
        <w:ind w:left="993" w:hanging="284"/>
        <w:jc w:val="both"/>
        <w:rPr>
          <w:bCs/>
          <w:sz w:val="28"/>
          <w:szCs w:val="28"/>
        </w:rPr>
      </w:pPr>
      <w:r>
        <w:rPr>
          <w:bCs/>
          <w:sz w:val="28"/>
          <w:szCs w:val="28"/>
        </w:rPr>
        <w:t>Dược</w:t>
      </w:r>
      <w:r w:rsidR="0088107E" w:rsidRPr="009C3BF7">
        <w:rPr>
          <w:bCs/>
          <w:sz w:val="28"/>
          <w:szCs w:val="28"/>
        </w:rPr>
        <w:t xml:space="preserve"> </w:t>
      </w:r>
      <w:r w:rsidR="006F3C04" w:rsidRPr="009C3BF7">
        <w:rPr>
          <w:bCs/>
          <w:sz w:val="28"/>
          <w:szCs w:val="28"/>
        </w:rPr>
        <w:t>chất</w:t>
      </w:r>
    </w:p>
    <w:p w14:paraId="6B033C2C" w14:textId="77777777" w:rsidR="00A708C7" w:rsidRPr="009C3BF7" w:rsidRDefault="006F3C04" w:rsidP="007A3B6F">
      <w:pPr>
        <w:spacing w:beforeLines="120" w:before="288" w:afterLines="60" w:after="144"/>
        <w:ind w:left="709"/>
        <w:jc w:val="both"/>
        <w:rPr>
          <w:bCs/>
          <w:sz w:val="28"/>
          <w:szCs w:val="28"/>
        </w:rPr>
      </w:pPr>
      <w:r w:rsidRPr="009C3BF7">
        <w:rPr>
          <w:bCs/>
          <w:sz w:val="28"/>
          <w:szCs w:val="28"/>
        </w:rPr>
        <w:t xml:space="preserve">(Hồ sơ </w:t>
      </w:r>
      <w:r w:rsidR="0088107E" w:rsidRPr="009C3BF7">
        <w:rPr>
          <w:bCs/>
          <w:sz w:val="28"/>
          <w:szCs w:val="28"/>
        </w:rPr>
        <w:t>x</w:t>
      </w:r>
      <w:r w:rsidR="00A708C7" w:rsidRPr="009C3BF7">
        <w:rPr>
          <w:bCs/>
          <w:sz w:val="28"/>
          <w:szCs w:val="28"/>
        </w:rPr>
        <w:t xml:space="preserve">in phép cho các thay đổi </w:t>
      </w:r>
      <w:r w:rsidR="0088107E" w:rsidRPr="009C3BF7">
        <w:rPr>
          <w:bCs/>
          <w:sz w:val="28"/>
          <w:szCs w:val="28"/>
        </w:rPr>
        <w:t>nhỏ</w:t>
      </w:r>
      <w:r w:rsidR="00A708C7" w:rsidRPr="009C3BF7">
        <w:rPr>
          <w:bCs/>
          <w:sz w:val="28"/>
          <w:szCs w:val="28"/>
        </w:rPr>
        <w:t xml:space="preserve"> thường </w:t>
      </w:r>
      <w:r w:rsidRPr="009C3BF7">
        <w:rPr>
          <w:bCs/>
          <w:sz w:val="28"/>
          <w:szCs w:val="28"/>
        </w:rPr>
        <w:t>phải có các dữ</w:t>
      </w:r>
      <w:r w:rsidR="00A708C7" w:rsidRPr="009C3BF7">
        <w:rPr>
          <w:bCs/>
          <w:sz w:val="28"/>
          <w:szCs w:val="28"/>
        </w:rPr>
        <w:t xml:space="preserve"> liệu cần thiết</w:t>
      </w:r>
      <w:r w:rsidR="00E25578" w:rsidRPr="009C3BF7">
        <w:rPr>
          <w:bCs/>
          <w:sz w:val="28"/>
          <w:szCs w:val="28"/>
        </w:rPr>
        <w:t xml:space="preserve"> để</w:t>
      </w:r>
      <w:r w:rsidR="00A708C7" w:rsidRPr="009C3BF7">
        <w:rPr>
          <w:bCs/>
          <w:sz w:val="28"/>
          <w:szCs w:val="28"/>
        </w:rPr>
        <w:t xml:space="preserve"> </w:t>
      </w:r>
      <w:r w:rsidR="00BA28C3" w:rsidRPr="009C3BF7">
        <w:rPr>
          <w:bCs/>
          <w:sz w:val="28"/>
          <w:szCs w:val="28"/>
        </w:rPr>
        <w:t>chứng minh</w:t>
      </w:r>
      <w:r w:rsidR="00A708C7" w:rsidRPr="009C3BF7">
        <w:rPr>
          <w:bCs/>
          <w:sz w:val="28"/>
          <w:szCs w:val="28"/>
        </w:rPr>
        <w:t xml:space="preserve"> chất lượng của công thức mới do các thay đổi mang lại)</w:t>
      </w:r>
    </w:p>
    <w:p w14:paraId="76286349" w14:textId="77777777" w:rsidR="00727088" w:rsidRPr="009C3BF7" w:rsidRDefault="00727088" w:rsidP="007A3B6F">
      <w:pPr>
        <w:spacing w:beforeLines="120" w:before="288" w:afterLines="60" w:after="144"/>
        <w:ind w:left="709"/>
        <w:jc w:val="both"/>
        <w:rPr>
          <w:b/>
          <w:bCs/>
          <w:sz w:val="28"/>
          <w:szCs w:val="28"/>
        </w:rPr>
      </w:pPr>
      <w:r w:rsidRPr="009C3BF7">
        <w:rPr>
          <w:b/>
          <w:bCs/>
          <w:sz w:val="28"/>
          <w:szCs w:val="28"/>
        </w:rPr>
        <w:t xml:space="preserve">Lô ở quy mô </w:t>
      </w:r>
      <w:r w:rsidR="00BA28C3" w:rsidRPr="009C3BF7">
        <w:rPr>
          <w:b/>
          <w:bCs/>
          <w:sz w:val="28"/>
          <w:szCs w:val="28"/>
        </w:rPr>
        <w:t xml:space="preserve">thử </w:t>
      </w:r>
      <w:r w:rsidRPr="009C3BF7">
        <w:rPr>
          <w:b/>
          <w:bCs/>
          <w:sz w:val="28"/>
          <w:szCs w:val="28"/>
        </w:rPr>
        <w:t>nghiệm (Pilot scale batch)</w:t>
      </w:r>
    </w:p>
    <w:p w14:paraId="0675D8BD" w14:textId="72535C28" w:rsidR="00727088" w:rsidRPr="009C3BF7" w:rsidRDefault="00727088" w:rsidP="007A3B6F">
      <w:pPr>
        <w:spacing w:beforeLines="120" w:before="288" w:afterLines="60" w:after="144"/>
        <w:ind w:left="709"/>
        <w:jc w:val="both"/>
        <w:rPr>
          <w:bCs/>
          <w:sz w:val="28"/>
          <w:szCs w:val="28"/>
        </w:rPr>
      </w:pPr>
      <w:r w:rsidRPr="009C3BF7">
        <w:rPr>
          <w:bCs/>
          <w:sz w:val="28"/>
          <w:szCs w:val="28"/>
        </w:rPr>
        <w:t xml:space="preserve">Một lô dược chất hoặc </w:t>
      </w:r>
      <w:r w:rsidR="000835BB">
        <w:rPr>
          <w:bCs/>
          <w:sz w:val="28"/>
          <w:szCs w:val="28"/>
        </w:rPr>
        <w:t>thành phẩm thuốc</w:t>
      </w:r>
      <w:r w:rsidRPr="009C3BF7">
        <w:rPr>
          <w:bCs/>
          <w:sz w:val="28"/>
          <w:szCs w:val="28"/>
        </w:rPr>
        <w:t xml:space="preserve"> được sản xuất</w:t>
      </w:r>
      <w:r w:rsidR="00DE20FF" w:rsidRPr="009C3BF7">
        <w:rPr>
          <w:bCs/>
          <w:sz w:val="28"/>
          <w:szCs w:val="28"/>
        </w:rPr>
        <w:t xml:space="preserve"> bởi một quy trình đại diện và </w:t>
      </w:r>
      <w:r w:rsidR="00451F45" w:rsidRPr="009C3BF7">
        <w:rPr>
          <w:bCs/>
          <w:sz w:val="28"/>
          <w:szCs w:val="28"/>
        </w:rPr>
        <w:t xml:space="preserve">mô phỏng cho </w:t>
      </w:r>
      <w:r w:rsidR="00C94A6B" w:rsidRPr="009C3BF7">
        <w:rPr>
          <w:bCs/>
          <w:sz w:val="28"/>
          <w:szCs w:val="28"/>
        </w:rPr>
        <w:t>quy</w:t>
      </w:r>
      <w:r w:rsidR="00A16624" w:rsidRPr="009C3BF7">
        <w:rPr>
          <w:bCs/>
          <w:sz w:val="28"/>
          <w:szCs w:val="28"/>
        </w:rPr>
        <w:t xml:space="preserve"> trình áp dụng ở </w:t>
      </w:r>
      <w:r w:rsidR="00DE20FF" w:rsidRPr="009C3BF7">
        <w:rPr>
          <w:bCs/>
          <w:sz w:val="28"/>
          <w:szCs w:val="28"/>
        </w:rPr>
        <w:t>quy mô sản xuất</w:t>
      </w:r>
      <w:r w:rsidR="007E30FF">
        <w:rPr>
          <w:bCs/>
          <w:sz w:val="28"/>
          <w:szCs w:val="28"/>
        </w:rPr>
        <w:t>.</w:t>
      </w:r>
      <w:r w:rsidR="00064AD9" w:rsidRPr="009C3BF7">
        <w:rPr>
          <w:bCs/>
          <w:sz w:val="28"/>
          <w:szCs w:val="28"/>
        </w:rPr>
        <w:t xml:space="preserve"> </w:t>
      </w:r>
      <w:r w:rsidR="00DE20FF" w:rsidRPr="009C3BF7">
        <w:rPr>
          <w:bCs/>
          <w:sz w:val="28"/>
          <w:szCs w:val="28"/>
        </w:rPr>
        <w:t xml:space="preserve">(Với các dạng </w:t>
      </w:r>
      <w:r w:rsidR="00451F45" w:rsidRPr="009C3BF7">
        <w:rPr>
          <w:bCs/>
          <w:sz w:val="28"/>
          <w:szCs w:val="28"/>
        </w:rPr>
        <w:t>thuốc</w:t>
      </w:r>
      <w:r w:rsidR="00DE20FF" w:rsidRPr="009C3BF7">
        <w:rPr>
          <w:bCs/>
          <w:sz w:val="28"/>
          <w:szCs w:val="28"/>
        </w:rPr>
        <w:t xml:space="preserve"> rắn dùng đường uống, quy mô thử nghiệm </w:t>
      </w:r>
      <w:r w:rsidR="00A16624" w:rsidRPr="009C3BF7">
        <w:rPr>
          <w:bCs/>
          <w:sz w:val="28"/>
          <w:szCs w:val="28"/>
        </w:rPr>
        <w:t>thông thường</w:t>
      </w:r>
      <w:r w:rsidR="00DE20FF" w:rsidRPr="009C3BF7">
        <w:rPr>
          <w:bCs/>
          <w:sz w:val="28"/>
          <w:szCs w:val="28"/>
        </w:rPr>
        <w:t xml:space="preserve"> tối thiểu phải băng 1/10 quy mô sản xuất hoặc 100</w:t>
      </w:r>
      <w:r w:rsidR="00A16624" w:rsidRPr="009C3BF7">
        <w:rPr>
          <w:bCs/>
          <w:sz w:val="28"/>
          <w:szCs w:val="28"/>
        </w:rPr>
        <w:t>.</w:t>
      </w:r>
      <w:r w:rsidR="00DE20FF" w:rsidRPr="009C3BF7">
        <w:rPr>
          <w:bCs/>
          <w:sz w:val="28"/>
          <w:szCs w:val="28"/>
        </w:rPr>
        <w:t xml:space="preserve">000 viên nén </w:t>
      </w:r>
      <w:r w:rsidR="00E90194" w:rsidRPr="009C3BF7">
        <w:rPr>
          <w:bCs/>
          <w:sz w:val="28"/>
          <w:szCs w:val="28"/>
        </w:rPr>
        <w:t xml:space="preserve">hoặc viên nang, tuỳ theo số lượng nào lớn hơn trừ khi có </w:t>
      </w:r>
      <w:r w:rsidR="00D90AEF">
        <w:rPr>
          <w:bCs/>
          <w:sz w:val="28"/>
          <w:szCs w:val="28"/>
        </w:rPr>
        <w:t>giải trìn</w:t>
      </w:r>
      <w:r w:rsidR="007E30FF">
        <w:rPr>
          <w:bCs/>
          <w:sz w:val="28"/>
          <w:szCs w:val="28"/>
        </w:rPr>
        <w:t>h</w:t>
      </w:r>
      <w:r w:rsidR="00E90194" w:rsidRPr="009C3BF7">
        <w:rPr>
          <w:bCs/>
          <w:sz w:val="28"/>
          <w:szCs w:val="28"/>
        </w:rPr>
        <w:t xml:space="preserve"> khác</w:t>
      </w:r>
      <w:r w:rsidR="007E30FF">
        <w:rPr>
          <w:bCs/>
          <w:sz w:val="28"/>
          <w:szCs w:val="28"/>
        </w:rPr>
        <w:t>)</w:t>
      </w:r>
      <w:r w:rsidR="00E90194" w:rsidRPr="009C3BF7">
        <w:rPr>
          <w:bCs/>
          <w:sz w:val="28"/>
          <w:szCs w:val="28"/>
        </w:rPr>
        <w:t>.</w:t>
      </w:r>
    </w:p>
    <w:p w14:paraId="72088FD1" w14:textId="77777777" w:rsidR="00A569D9" w:rsidRPr="009C3BF7" w:rsidRDefault="00A569D9" w:rsidP="007A3B6F">
      <w:pPr>
        <w:spacing w:beforeLines="120" w:before="288" w:afterLines="60" w:after="144"/>
        <w:ind w:left="709"/>
        <w:jc w:val="both"/>
        <w:rPr>
          <w:b/>
          <w:bCs/>
          <w:sz w:val="28"/>
          <w:szCs w:val="28"/>
        </w:rPr>
      </w:pPr>
      <w:r w:rsidRPr="009C3BF7">
        <w:rPr>
          <w:b/>
          <w:bCs/>
          <w:sz w:val="28"/>
          <w:szCs w:val="28"/>
        </w:rPr>
        <w:t>Lô đầu tiên (Primary batch)</w:t>
      </w:r>
    </w:p>
    <w:p w14:paraId="4D8237DE" w14:textId="313B5332" w:rsidR="005E45A2" w:rsidRPr="009C3BF7" w:rsidRDefault="00A569D9" w:rsidP="007A3B6F">
      <w:pPr>
        <w:spacing w:beforeLines="120" w:before="288" w:afterLines="60" w:after="144"/>
        <w:ind w:left="709"/>
        <w:jc w:val="both"/>
        <w:rPr>
          <w:bCs/>
          <w:sz w:val="28"/>
          <w:szCs w:val="28"/>
        </w:rPr>
      </w:pPr>
      <w:r w:rsidRPr="009C3BF7">
        <w:rPr>
          <w:bCs/>
          <w:sz w:val="28"/>
          <w:szCs w:val="28"/>
        </w:rPr>
        <w:t xml:space="preserve">Lô dược chất hoặc </w:t>
      </w:r>
      <w:r w:rsidR="000835BB">
        <w:rPr>
          <w:bCs/>
          <w:sz w:val="28"/>
          <w:szCs w:val="28"/>
        </w:rPr>
        <w:t>thành phẩm thuốc</w:t>
      </w:r>
      <w:r w:rsidRPr="009C3BF7">
        <w:rPr>
          <w:bCs/>
          <w:sz w:val="28"/>
          <w:szCs w:val="28"/>
        </w:rPr>
        <w:t xml:space="preserve"> được dùng trong nghiên cứu độ ổn định mà các số liệu</w:t>
      </w:r>
      <w:r w:rsidR="005E45A2" w:rsidRPr="009C3BF7">
        <w:rPr>
          <w:bCs/>
          <w:sz w:val="28"/>
          <w:szCs w:val="28"/>
        </w:rPr>
        <w:t xml:space="preserve"> về</w:t>
      </w:r>
      <w:r w:rsidRPr="009C3BF7">
        <w:rPr>
          <w:bCs/>
          <w:sz w:val="28"/>
          <w:szCs w:val="28"/>
        </w:rPr>
        <w:t xml:space="preserve"> độ ổn định của nghiên cứu này </w:t>
      </w:r>
      <w:r w:rsidR="007B1444" w:rsidRPr="009C3BF7">
        <w:rPr>
          <w:bCs/>
          <w:sz w:val="28"/>
          <w:szCs w:val="28"/>
        </w:rPr>
        <w:t xml:space="preserve">được </w:t>
      </w:r>
      <w:r w:rsidR="00D90AEF">
        <w:rPr>
          <w:bCs/>
          <w:sz w:val="28"/>
          <w:szCs w:val="28"/>
        </w:rPr>
        <w:t>cung cấp</w:t>
      </w:r>
      <w:r w:rsidR="005E45A2" w:rsidRPr="009C3BF7">
        <w:rPr>
          <w:bCs/>
          <w:sz w:val="28"/>
          <w:szCs w:val="28"/>
        </w:rPr>
        <w:t xml:space="preserve"> trong hồ sơ</w:t>
      </w:r>
      <w:r w:rsidR="007B1444" w:rsidRPr="009C3BF7">
        <w:rPr>
          <w:bCs/>
          <w:sz w:val="28"/>
          <w:szCs w:val="28"/>
        </w:rPr>
        <w:t xml:space="preserve"> đăng ký </w:t>
      </w:r>
      <w:r w:rsidR="001C4D24">
        <w:rPr>
          <w:bCs/>
          <w:sz w:val="28"/>
          <w:szCs w:val="28"/>
        </w:rPr>
        <w:t xml:space="preserve">lần lượt </w:t>
      </w:r>
      <w:r w:rsidR="007B1444" w:rsidRPr="009C3BF7">
        <w:rPr>
          <w:bCs/>
          <w:sz w:val="28"/>
          <w:szCs w:val="28"/>
        </w:rPr>
        <w:t xml:space="preserve">với mục đích thiết lập </w:t>
      </w:r>
      <w:r w:rsidR="001C4D24">
        <w:rPr>
          <w:bCs/>
          <w:sz w:val="28"/>
          <w:szCs w:val="28"/>
        </w:rPr>
        <w:t>chu kỳ tái kiểm</w:t>
      </w:r>
      <w:r w:rsidR="007B1444" w:rsidRPr="009C3BF7">
        <w:rPr>
          <w:bCs/>
          <w:sz w:val="28"/>
          <w:szCs w:val="28"/>
        </w:rPr>
        <w:t xml:space="preserve"> hoặc </w:t>
      </w:r>
      <w:r w:rsidR="001D13F6" w:rsidRPr="009C3BF7">
        <w:rPr>
          <w:bCs/>
          <w:sz w:val="28"/>
          <w:szCs w:val="28"/>
        </w:rPr>
        <w:t>tuổi thọ</w:t>
      </w:r>
      <w:r w:rsidR="007B1444" w:rsidRPr="009C3BF7">
        <w:rPr>
          <w:bCs/>
          <w:sz w:val="28"/>
          <w:szCs w:val="28"/>
        </w:rPr>
        <w:t>.</w:t>
      </w:r>
    </w:p>
    <w:p w14:paraId="17A60BB4" w14:textId="77777777" w:rsidR="00A569D9" w:rsidRPr="009C3BF7" w:rsidRDefault="00F817EF" w:rsidP="007A3B6F">
      <w:pPr>
        <w:spacing w:beforeLines="120" w:before="288" w:afterLines="60" w:after="144"/>
        <w:ind w:left="709"/>
        <w:jc w:val="both"/>
        <w:rPr>
          <w:bCs/>
          <w:sz w:val="28"/>
          <w:szCs w:val="28"/>
        </w:rPr>
      </w:pPr>
      <w:r w:rsidRPr="009C3BF7">
        <w:rPr>
          <w:bCs/>
          <w:sz w:val="28"/>
          <w:szCs w:val="28"/>
        </w:rPr>
        <w:t xml:space="preserve">Với </w:t>
      </w:r>
      <w:r w:rsidR="001C4D24">
        <w:rPr>
          <w:bCs/>
          <w:sz w:val="28"/>
          <w:szCs w:val="28"/>
        </w:rPr>
        <w:t>thành</w:t>
      </w:r>
      <w:r w:rsidR="005E45A2" w:rsidRPr="009C3BF7">
        <w:rPr>
          <w:bCs/>
          <w:sz w:val="28"/>
          <w:szCs w:val="28"/>
        </w:rPr>
        <w:t xml:space="preserve"> </w:t>
      </w:r>
      <w:r w:rsidRPr="009C3BF7">
        <w:rPr>
          <w:bCs/>
          <w:sz w:val="28"/>
          <w:szCs w:val="28"/>
        </w:rPr>
        <w:t>phẩm</w:t>
      </w:r>
      <w:r w:rsidR="001C4D24">
        <w:rPr>
          <w:bCs/>
          <w:sz w:val="28"/>
          <w:szCs w:val="28"/>
        </w:rPr>
        <w:t xml:space="preserve"> thuốc</w:t>
      </w:r>
      <w:r w:rsidRPr="009C3BF7">
        <w:rPr>
          <w:bCs/>
          <w:sz w:val="28"/>
          <w:szCs w:val="28"/>
        </w:rPr>
        <w:t xml:space="preserve">, hai </w:t>
      </w:r>
      <w:r w:rsidR="005E45A2" w:rsidRPr="009C3BF7">
        <w:rPr>
          <w:bCs/>
          <w:sz w:val="28"/>
          <w:szCs w:val="28"/>
        </w:rPr>
        <w:t xml:space="preserve">trong số </w:t>
      </w:r>
      <w:r w:rsidRPr="009C3BF7">
        <w:rPr>
          <w:bCs/>
          <w:sz w:val="28"/>
          <w:szCs w:val="28"/>
        </w:rPr>
        <w:t xml:space="preserve">ba lô ít nhất phải là lô ở </w:t>
      </w:r>
      <w:r w:rsidR="00C94A6B" w:rsidRPr="009C3BF7">
        <w:rPr>
          <w:bCs/>
          <w:sz w:val="28"/>
          <w:szCs w:val="28"/>
        </w:rPr>
        <w:t>quy</w:t>
      </w:r>
      <w:r w:rsidR="005E45A2" w:rsidRPr="009C3BF7">
        <w:rPr>
          <w:bCs/>
          <w:sz w:val="28"/>
          <w:szCs w:val="28"/>
        </w:rPr>
        <w:t xml:space="preserve"> mô </w:t>
      </w:r>
      <w:r w:rsidRPr="009C3BF7">
        <w:rPr>
          <w:bCs/>
          <w:sz w:val="28"/>
          <w:szCs w:val="28"/>
        </w:rPr>
        <w:t xml:space="preserve">thử nghiệm và lô thứ ba có thể nhỏ hơn nếu lô này đại diện </w:t>
      </w:r>
      <w:r w:rsidR="005E45A2" w:rsidRPr="009C3BF7">
        <w:rPr>
          <w:bCs/>
          <w:sz w:val="28"/>
          <w:szCs w:val="28"/>
        </w:rPr>
        <w:t xml:space="preserve">cho </w:t>
      </w:r>
      <w:r w:rsidRPr="009C3BF7">
        <w:rPr>
          <w:bCs/>
          <w:sz w:val="28"/>
          <w:szCs w:val="28"/>
        </w:rPr>
        <w:t xml:space="preserve">các bước sản xuất </w:t>
      </w:r>
      <w:r w:rsidR="001C4D24">
        <w:rPr>
          <w:bCs/>
          <w:sz w:val="28"/>
          <w:szCs w:val="28"/>
        </w:rPr>
        <w:t>trọng yếu</w:t>
      </w:r>
      <w:r w:rsidRPr="009C3BF7">
        <w:rPr>
          <w:bCs/>
          <w:sz w:val="28"/>
          <w:szCs w:val="28"/>
        </w:rPr>
        <w:t>. Tuy nhiên, một lô đầu tiên có thể là lô sản xuất.</w:t>
      </w:r>
    </w:p>
    <w:p w14:paraId="581BB9E0" w14:textId="77777777" w:rsidR="00F817EF" w:rsidRPr="009C3BF7" w:rsidRDefault="00402999" w:rsidP="007A3B6F">
      <w:pPr>
        <w:spacing w:beforeLines="120" w:before="288" w:afterLines="60" w:after="144"/>
        <w:ind w:left="709"/>
        <w:jc w:val="both"/>
        <w:rPr>
          <w:b/>
          <w:bCs/>
          <w:sz w:val="28"/>
          <w:szCs w:val="28"/>
        </w:rPr>
      </w:pPr>
      <w:r w:rsidRPr="009C3BF7">
        <w:rPr>
          <w:b/>
          <w:bCs/>
          <w:sz w:val="28"/>
          <w:szCs w:val="28"/>
        </w:rPr>
        <w:t>Lô sản xuất (Production batch)</w:t>
      </w:r>
    </w:p>
    <w:p w14:paraId="3AB6BD23" w14:textId="77777777" w:rsidR="00402999" w:rsidRPr="009C3BF7" w:rsidRDefault="00402999" w:rsidP="007A3B6F">
      <w:pPr>
        <w:spacing w:beforeLines="120" w:before="288" w:afterLines="60" w:after="144"/>
        <w:ind w:left="709"/>
        <w:jc w:val="both"/>
        <w:rPr>
          <w:bCs/>
          <w:sz w:val="28"/>
          <w:szCs w:val="28"/>
        </w:rPr>
      </w:pPr>
      <w:r w:rsidRPr="009C3BF7">
        <w:rPr>
          <w:bCs/>
          <w:sz w:val="28"/>
          <w:szCs w:val="28"/>
        </w:rPr>
        <w:t xml:space="preserve">Lô </w:t>
      </w:r>
      <w:r w:rsidR="001C4D24">
        <w:rPr>
          <w:bCs/>
          <w:sz w:val="28"/>
          <w:szCs w:val="28"/>
        </w:rPr>
        <w:t>thành</w:t>
      </w:r>
      <w:r w:rsidR="00A563AE" w:rsidRPr="009C3BF7">
        <w:rPr>
          <w:bCs/>
          <w:sz w:val="28"/>
          <w:szCs w:val="28"/>
        </w:rPr>
        <w:t xml:space="preserve"> </w:t>
      </w:r>
      <w:r w:rsidRPr="009C3BF7">
        <w:rPr>
          <w:bCs/>
          <w:sz w:val="28"/>
          <w:szCs w:val="28"/>
        </w:rPr>
        <w:t xml:space="preserve">phẩm </w:t>
      </w:r>
      <w:r w:rsidR="001C4D24">
        <w:rPr>
          <w:bCs/>
          <w:sz w:val="28"/>
          <w:szCs w:val="28"/>
        </w:rPr>
        <w:t xml:space="preserve">thuốc </w:t>
      </w:r>
      <w:r w:rsidRPr="009C3BF7">
        <w:rPr>
          <w:bCs/>
          <w:sz w:val="28"/>
          <w:szCs w:val="28"/>
        </w:rPr>
        <w:t xml:space="preserve">được sản xuất ở quy mô sản xuất </w:t>
      </w:r>
      <w:r w:rsidR="00A563AE" w:rsidRPr="009C3BF7">
        <w:rPr>
          <w:bCs/>
          <w:sz w:val="28"/>
          <w:szCs w:val="28"/>
        </w:rPr>
        <w:t xml:space="preserve">bằng cách </w:t>
      </w:r>
      <w:r w:rsidRPr="009C3BF7">
        <w:rPr>
          <w:bCs/>
          <w:sz w:val="28"/>
          <w:szCs w:val="28"/>
        </w:rPr>
        <w:t xml:space="preserve">sử dụng các thiết bị sản xuất trong cơ sở sản xuất như mô tả trong </w:t>
      </w:r>
      <w:r w:rsidR="00A563AE" w:rsidRPr="009C3BF7">
        <w:rPr>
          <w:bCs/>
          <w:sz w:val="28"/>
          <w:szCs w:val="28"/>
        </w:rPr>
        <w:t>hồ sơ đăng ký</w:t>
      </w:r>
      <w:r w:rsidRPr="009C3BF7">
        <w:rPr>
          <w:bCs/>
          <w:sz w:val="28"/>
          <w:szCs w:val="28"/>
        </w:rPr>
        <w:t>.</w:t>
      </w:r>
    </w:p>
    <w:p w14:paraId="0F82BDBC" w14:textId="77777777" w:rsidR="000E21CF" w:rsidRPr="009C3BF7" w:rsidRDefault="00105F90" w:rsidP="007A3B6F">
      <w:pPr>
        <w:spacing w:beforeLines="120" w:before="288" w:afterLines="60" w:after="144"/>
        <w:ind w:left="709"/>
        <w:jc w:val="both"/>
        <w:rPr>
          <w:b/>
          <w:bCs/>
          <w:sz w:val="28"/>
          <w:szCs w:val="28"/>
        </w:rPr>
      </w:pPr>
      <w:r w:rsidRPr="009C3BF7">
        <w:rPr>
          <w:b/>
          <w:bCs/>
          <w:sz w:val="28"/>
          <w:szCs w:val="28"/>
        </w:rPr>
        <w:t>Bao bì</w:t>
      </w:r>
      <w:r w:rsidR="00EB2983" w:rsidRPr="009C3BF7">
        <w:rPr>
          <w:b/>
          <w:bCs/>
          <w:sz w:val="28"/>
          <w:szCs w:val="28"/>
        </w:rPr>
        <w:t xml:space="preserve"> bán th</w:t>
      </w:r>
      <w:r w:rsidR="007A3B6F">
        <w:rPr>
          <w:b/>
          <w:bCs/>
          <w:sz w:val="28"/>
          <w:szCs w:val="28"/>
        </w:rPr>
        <w:t>ấm (S</w:t>
      </w:r>
      <w:r w:rsidR="00EB2983" w:rsidRPr="009C3BF7">
        <w:rPr>
          <w:b/>
          <w:bCs/>
          <w:sz w:val="28"/>
          <w:szCs w:val="28"/>
        </w:rPr>
        <w:t>emi-impermeable containers)</w:t>
      </w:r>
    </w:p>
    <w:p w14:paraId="25B59CDB" w14:textId="77777777" w:rsidR="00EB2983" w:rsidRPr="009C3BF7" w:rsidRDefault="002A712C" w:rsidP="007A3B6F">
      <w:pPr>
        <w:spacing w:beforeLines="120" w:before="288" w:afterLines="60" w:after="144"/>
        <w:ind w:left="709"/>
        <w:jc w:val="both"/>
        <w:rPr>
          <w:bCs/>
          <w:sz w:val="28"/>
          <w:szCs w:val="28"/>
        </w:rPr>
      </w:pPr>
      <w:r w:rsidRPr="009C3BF7">
        <w:rPr>
          <w:bCs/>
          <w:sz w:val="28"/>
          <w:szCs w:val="28"/>
        </w:rPr>
        <w:t>Bao bì</w:t>
      </w:r>
      <w:r w:rsidR="00083C5A" w:rsidRPr="009C3BF7">
        <w:rPr>
          <w:bCs/>
          <w:sz w:val="28"/>
          <w:szCs w:val="28"/>
        </w:rPr>
        <w:t xml:space="preserve"> cho phép dung môi, thường là nước đi qua, trong khi ngăn </w:t>
      </w:r>
      <w:r w:rsidR="001C4D24">
        <w:rPr>
          <w:bCs/>
          <w:sz w:val="28"/>
          <w:szCs w:val="28"/>
        </w:rPr>
        <w:t>cản sự</w:t>
      </w:r>
      <w:r w:rsidR="00083C5A" w:rsidRPr="009C3BF7">
        <w:rPr>
          <w:bCs/>
          <w:sz w:val="28"/>
          <w:szCs w:val="28"/>
        </w:rPr>
        <w:t xml:space="preserve"> mất chất hoà tan.</w:t>
      </w:r>
      <w:r w:rsidR="001C4D24">
        <w:rPr>
          <w:bCs/>
          <w:sz w:val="28"/>
          <w:szCs w:val="28"/>
        </w:rPr>
        <w:t xml:space="preserve"> </w:t>
      </w:r>
      <w:r w:rsidR="00083C5A" w:rsidRPr="009C3BF7">
        <w:rPr>
          <w:bCs/>
          <w:sz w:val="28"/>
          <w:szCs w:val="28"/>
        </w:rPr>
        <w:t xml:space="preserve">Cơ chế </w:t>
      </w:r>
      <w:r w:rsidRPr="009C3BF7">
        <w:rPr>
          <w:bCs/>
          <w:sz w:val="28"/>
          <w:szCs w:val="28"/>
        </w:rPr>
        <w:t xml:space="preserve">của việc </w:t>
      </w:r>
      <w:r w:rsidR="00083C5A" w:rsidRPr="009C3BF7">
        <w:rPr>
          <w:bCs/>
          <w:sz w:val="28"/>
          <w:szCs w:val="28"/>
        </w:rPr>
        <w:t>vận chuyển dung môi là hấp th</w:t>
      </w:r>
      <w:r w:rsidR="001C4D24">
        <w:rPr>
          <w:bCs/>
          <w:sz w:val="28"/>
          <w:szCs w:val="28"/>
        </w:rPr>
        <w:t>ụ</w:t>
      </w:r>
      <w:r w:rsidR="00674447" w:rsidRPr="009C3BF7">
        <w:rPr>
          <w:bCs/>
          <w:sz w:val="28"/>
          <w:szCs w:val="28"/>
        </w:rPr>
        <w:t xml:space="preserve"> lên một bề mặt </w:t>
      </w:r>
      <w:r w:rsidRPr="009C3BF7">
        <w:rPr>
          <w:bCs/>
          <w:sz w:val="28"/>
          <w:szCs w:val="28"/>
        </w:rPr>
        <w:t>bao bì</w:t>
      </w:r>
      <w:r w:rsidR="008167DC" w:rsidRPr="009C3BF7">
        <w:rPr>
          <w:bCs/>
          <w:sz w:val="28"/>
          <w:szCs w:val="28"/>
        </w:rPr>
        <w:t xml:space="preserve">, khuếch tán </w:t>
      </w:r>
      <w:r w:rsidRPr="009C3BF7">
        <w:rPr>
          <w:bCs/>
          <w:sz w:val="28"/>
          <w:szCs w:val="28"/>
        </w:rPr>
        <w:t>vào</w:t>
      </w:r>
      <w:r w:rsidR="008167DC" w:rsidRPr="009C3BF7">
        <w:rPr>
          <w:bCs/>
          <w:sz w:val="28"/>
          <w:szCs w:val="28"/>
        </w:rPr>
        <w:t xml:space="preserve"> </w:t>
      </w:r>
      <w:r w:rsidRPr="009C3BF7">
        <w:rPr>
          <w:bCs/>
          <w:sz w:val="28"/>
          <w:szCs w:val="28"/>
        </w:rPr>
        <w:t xml:space="preserve">chất liệu </w:t>
      </w:r>
      <w:r w:rsidR="008167DC" w:rsidRPr="009C3BF7">
        <w:rPr>
          <w:bCs/>
          <w:sz w:val="28"/>
          <w:szCs w:val="28"/>
        </w:rPr>
        <w:t xml:space="preserve">làm </w:t>
      </w:r>
      <w:r w:rsidRPr="009C3BF7">
        <w:rPr>
          <w:bCs/>
          <w:sz w:val="28"/>
          <w:szCs w:val="28"/>
        </w:rPr>
        <w:t>bao bì</w:t>
      </w:r>
      <w:r w:rsidR="008167DC" w:rsidRPr="009C3BF7">
        <w:rPr>
          <w:bCs/>
          <w:sz w:val="28"/>
          <w:szCs w:val="28"/>
        </w:rPr>
        <w:t xml:space="preserve"> và </w:t>
      </w:r>
      <w:r w:rsidRPr="009C3BF7">
        <w:rPr>
          <w:bCs/>
          <w:sz w:val="28"/>
          <w:szCs w:val="28"/>
        </w:rPr>
        <w:t>thoát</w:t>
      </w:r>
      <w:r w:rsidR="008167DC" w:rsidRPr="009C3BF7">
        <w:rPr>
          <w:bCs/>
          <w:sz w:val="28"/>
          <w:szCs w:val="28"/>
        </w:rPr>
        <w:t xml:space="preserve"> ra </w:t>
      </w:r>
      <w:r w:rsidRPr="009C3BF7">
        <w:rPr>
          <w:bCs/>
          <w:sz w:val="28"/>
          <w:szCs w:val="28"/>
        </w:rPr>
        <w:t xml:space="preserve">bề </w:t>
      </w:r>
      <w:r w:rsidR="008167DC" w:rsidRPr="009C3BF7">
        <w:rPr>
          <w:bCs/>
          <w:sz w:val="28"/>
          <w:szCs w:val="28"/>
        </w:rPr>
        <w:t>mặt kia</w:t>
      </w:r>
      <w:r w:rsidR="00ED0386" w:rsidRPr="009C3BF7">
        <w:rPr>
          <w:bCs/>
          <w:sz w:val="28"/>
          <w:szCs w:val="28"/>
        </w:rPr>
        <w:t xml:space="preserve">. Sự vận chuyển </w:t>
      </w:r>
      <w:r w:rsidR="00894A4F" w:rsidRPr="009C3BF7">
        <w:rPr>
          <w:bCs/>
          <w:sz w:val="28"/>
          <w:szCs w:val="28"/>
        </w:rPr>
        <w:t>là do</w:t>
      </w:r>
      <w:r w:rsidR="00ED0386" w:rsidRPr="009C3BF7">
        <w:rPr>
          <w:bCs/>
          <w:sz w:val="28"/>
          <w:szCs w:val="28"/>
        </w:rPr>
        <w:t xml:space="preserve"> gradient áp suất</w:t>
      </w:r>
      <w:r w:rsidR="00C0456C" w:rsidRPr="009C3BF7">
        <w:rPr>
          <w:bCs/>
          <w:sz w:val="28"/>
          <w:szCs w:val="28"/>
        </w:rPr>
        <w:t xml:space="preserve"> riêng</w:t>
      </w:r>
      <w:r w:rsidR="00ED0386" w:rsidRPr="009C3BF7">
        <w:rPr>
          <w:bCs/>
          <w:sz w:val="28"/>
          <w:szCs w:val="28"/>
        </w:rPr>
        <w:t xml:space="preserve">. Các ví dụ </w:t>
      </w:r>
      <w:r w:rsidR="00894A4F" w:rsidRPr="009C3BF7">
        <w:rPr>
          <w:bCs/>
          <w:sz w:val="28"/>
          <w:szCs w:val="28"/>
        </w:rPr>
        <w:t>về bao bì</w:t>
      </w:r>
      <w:r w:rsidR="00ED0386" w:rsidRPr="009C3BF7">
        <w:rPr>
          <w:bCs/>
          <w:sz w:val="28"/>
          <w:szCs w:val="28"/>
        </w:rPr>
        <w:t xml:space="preserve"> bán thấm bao gồm các túi nhựa và túi bán cứng bằng polyethylen tỷ trọng thấp (LDPE) dùng cho </w:t>
      </w:r>
      <w:r w:rsidR="00BE42F6" w:rsidRPr="009C3BF7">
        <w:rPr>
          <w:bCs/>
          <w:sz w:val="28"/>
          <w:szCs w:val="28"/>
        </w:rPr>
        <w:t xml:space="preserve">thuốc </w:t>
      </w:r>
      <w:r w:rsidR="00ED0386" w:rsidRPr="009C3BF7">
        <w:rPr>
          <w:bCs/>
          <w:sz w:val="28"/>
          <w:szCs w:val="28"/>
        </w:rPr>
        <w:t>tiêm truyền thể tích lớn (LVPs)</w:t>
      </w:r>
      <w:r w:rsidR="00E93601" w:rsidRPr="009C3BF7">
        <w:rPr>
          <w:bCs/>
          <w:sz w:val="28"/>
          <w:szCs w:val="28"/>
        </w:rPr>
        <w:t xml:space="preserve"> và ống tiêm, chai và lọ </w:t>
      </w:r>
      <w:r w:rsidR="00BE42F6" w:rsidRPr="009C3BF7">
        <w:rPr>
          <w:bCs/>
          <w:sz w:val="28"/>
          <w:szCs w:val="28"/>
        </w:rPr>
        <w:t xml:space="preserve">thuốc tiêm bằng </w:t>
      </w:r>
      <w:r w:rsidR="00E93601" w:rsidRPr="009C3BF7">
        <w:rPr>
          <w:bCs/>
          <w:sz w:val="28"/>
          <w:szCs w:val="28"/>
        </w:rPr>
        <w:t>LDPE.</w:t>
      </w:r>
    </w:p>
    <w:p w14:paraId="434F42F1" w14:textId="77777777" w:rsidR="00E93601" w:rsidRPr="009C3BF7" w:rsidRDefault="00E93601" w:rsidP="007A3B6F">
      <w:pPr>
        <w:spacing w:beforeLines="120" w:before="288" w:afterLines="60" w:after="144"/>
        <w:ind w:left="709"/>
        <w:jc w:val="both"/>
        <w:rPr>
          <w:b/>
          <w:bCs/>
          <w:sz w:val="28"/>
          <w:szCs w:val="28"/>
        </w:rPr>
      </w:pPr>
      <w:r w:rsidRPr="009C3BF7">
        <w:rPr>
          <w:b/>
          <w:bCs/>
          <w:sz w:val="28"/>
          <w:szCs w:val="28"/>
        </w:rPr>
        <w:t>Tuổi thọ (Shelf-life, expiration dating period)</w:t>
      </w:r>
    </w:p>
    <w:p w14:paraId="52C7F908" w14:textId="4FB94111" w:rsidR="00E93601" w:rsidRPr="009C3BF7" w:rsidRDefault="00EF3E2B" w:rsidP="007A3B6F">
      <w:pPr>
        <w:spacing w:beforeLines="120" w:before="288" w:afterLines="60" w:after="144"/>
        <w:ind w:left="709"/>
        <w:jc w:val="both"/>
        <w:rPr>
          <w:bCs/>
          <w:sz w:val="28"/>
          <w:szCs w:val="28"/>
        </w:rPr>
      </w:pPr>
      <w:r w:rsidRPr="009C3BF7">
        <w:rPr>
          <w:bCs/>
          <w:sz w:val="28"/>
          <w:szCs w:val="28"/>
        </w:rPr>
        <w:t>K</w:t>
      </w:r>
      <w:r w:rsidR="00E93601" w:rsidRPr="009C3BF7">
        <w:rPr>
          <w:bCs/>
          <w:sz w:val="28"/>
          <w:szCs w:val="28"/>
        </w:rPr>
        <w:t xml:space="preserve">hoảng thời gian một </w:t>
      </w:r>
      <w:r w:rsidR="000835BB">
        <w:rPr>
          <w:bCs/>
          <w:sz w:val="28"/>
          <w:szCs w:val="28"/>
        </w:rPr>
        <w:t>thành phẩm thuốc</w:t>
      </w:r>
      <w:r w:rsidR="00E93601" w:rsidRPr="009C3BF7">
        <w:rPr>
          <w:bCs/>
          <w:sz w:val="28"/>
          <w:szCs w:val="28"/>
        </w:rPr>
        <w:t xml:space="preserve"> vẫn đạt các tiêu chuẩn chất lượng đã được phê duyệt </w:t>
      </w:r>
      <w:r w:rsidR="00386B7E" w:rsidRPr="009C3BF7">
        <w:rPr>
          <w:bCs/>
          <w:sz w:val="28"/>
          <w:szCs w:val="28"/>
        </w:rPr>
        <w:t xml:space="preserve">khi </w:t>
      </w:r>
      <w:r w:rsidR="00E93601" w:rsidRPr="009C3BF7">
        <w:rPr>
          <w:bCs/>
          <w:sz w:val="28"/>
          <w:szCs w:val="28"/>
        </w:rPr>
        <w:t xml:space="preserve">được bảo quản ở điều kiện </w:t>
      </w:r>
      <w:r w:rsidR="00386B7E" w:rsidRPr="009C3BF7">
        <w:rPr>
          <w:bCs/>
          <w:sz w:val="28"/>
          <w:szCs w:val="28"/>
        </w:rPr>
        <w:t>ghi</w:t>
      </w:r>
      <w:r w:rsidR="00E93601" w:rsidRPr="009C3BF7">
        <w:rPr>
          <w:bCs/>
          <w:sz w:val="28"/>
          <w:szCs w:val="28"/>
        </w:rPr>
        <w:t xml:space="preserve"> trên nhãn bao bì.</w:t>
      </w:r>
    </w:p>
    <w:p w14:paraId="5CA98DCF" w14:textId="77777777" w:rsidR="00E93601" w:rsidRPr="009C3BF7" w:rsidRDefault="00E93601" w:rsidP="007A3B6F">
      <w:pPr>
        <w:spacing w:beforeLines="120" w:before="288" w:afterLines="60" w:after="144"/>
        <w:ind w:left="709"/>
        <w:jc w:val="both"/>
        <w:rPr>
          <w:b/>
          <w:bCs/>
          <w:sz w:val="28"/>
          <w:szCs w:val="28"/>
        </w:rPr>
      </w:pPr>
      <w:r w:rsidRPr="009C3BF7">
        <w:rPr>
          <w:b/>
          <w:bCs/>
          <w:sz w:val="28"/>
          <w:szCs w:val="28"/>
        </w:rPr>
        <w:t>Tiêu chuẩn chất lượng (Specifications)</w:t>
      </w:r>
    </w:p>
    <w:p w14:paraId="6FB2193C" w14:textId="13965EAF" w:rsidR="00EB3FFB" w:rsidRPr="009C3BF7" w:rsidRDefault="00386B7E" w:rsidP="007A3B6F">
      <w:pPr>
        <w:spacing w:beforeLines="120" w:before="288" w:afterLines="60" w:after="144"/>
        <w:ind w:left="709"/>
        <w:jc w:val="both"/>
        <w:rPr>
          <w:bCs/>
          <w:sz w:val="28"/>
          <w:szCs w:val="28"/>
        </w:rPr>
      </w:pPr>
      <w:r w:rsidRPr="009C3BF7">
        <w:rPr>
          <w:bCs/>
          <w:sz w:val="28"/>
          <w:szCs w:val="28"/>
        </w:rPr>
        <w:t>D</w:t>
      </w:r>
      <w:r w:rsidR="00E93601" w:rsidRPr="009C3BF7">
        <w:rPr>
          <w:bCs/>
          <w:sz w:val="28"/>
          <w:szCs w:val="28"/>
        </w:rPr>
        <w:t xml:space="preserve">anh </w:t>
      </w:r>
      <w:r w:rsidR="00EB3FFB" w:rsidRPr="009C3BF7">
        <w:rPr>
          <w:bCs/>
          <w:sz w:val="28"/>
          <w:szCs w:val="28"/>
        </w:rPr>
        <w:t xml:space="preserve">mục </w:t>
      </w:r>
      <w:r w:rsidR="00E93601" w:rsidRPr="009C3BF7">
        <w:rPr>
          <w:bCs/>
          <w:sz w:val="28"/>
          <w:szCs w:val="28"/>
        </w:rPr>
        <w:t xml:space="preserve">các </w:t>
      </w:r>
      <w:r w:rsidR="001C4D24">
        <w:rPr>
          <w:bCs/>
          <w:sz w:val="28"/>
          <w:szCs w:val="28"/>
        </w:rPr>
        <w:t>thử nghiệm</w:t>
      </w:r>
      <w:r w:rsidR="00E93601" w:rsidRPr="009C3BF7">
        <w:rPr>
          <w:bCs/>
          <w:sz w:val="28"/>
          <w:szCs w:val="28"/>
        </w:rPr>
        <w:t xml:space="preserve">, </w:t>
      </w:r>
      <w:r w:rsidR="00EB516D">
        <w:rPr>
          <w:bCs/>
          <w:sz w:val="28"/>
          <w:szCs w:val="28"/>
        </w:rPr>
        <w:t>còn gọi là</w:t>
      </w:r>
      <w:r w:rsidRPr="009C3BF7">
        <w:rPr>
          <w:bCs/>
          <w:sz w:val="28"/>
          <w:szCs w:val="28"/>
        </w:rPr>
        <w:t xml:space="preserve"> các</w:t>
      </w:r>
      <w:r w:rsidR="00E93601" w:rsidRPr="009C3BF7">
        <w:rPr>
          <w:bCs/>
          <w:sz w:val="28"/>
          <w:szCs w:val="28"/>
        </w:rPr>
        <w:t xml:space="preserve"> quy trình phân tích </w:t>
      </w:r>
      <w:r w:rsidR="00EB1A26" w:rsidRPr="009C3BF7">
        <w:rPr>
          <w:bCs/>
          <w:sz w:val="28"/>
          <w:szCs w:val="28"/>
        </w:rPr>
        <w:t xml:space="preserve">và các </w:t>
      </w:r>
      <w:r w:rsidR="001C4D24">
        <w:rPr>
          <w:bCs/>
          <w:sz w:val="28"/>
          <w:szCs w:val="28"/>
        </w:rPr>
        <w:t>mức chất lượng</w:t>
      </w:r>
      <w:r w:rsidR="00EB1A26" w:rsidRPr="009C3BF7">
        <w:rPr>
          <w:bCs/>
          <w:sz w:val="28"/>
          <w:szCs w:val="28"/>
        </w:rPr>
        <w:t xml:space="preserve"> </w:t>
      </w:r>
      <w:r w:rsidRPr="009C3BF7">
        <w:rPr>
          <w:bCs/>
          <w:sz w:val="28"/>
          <w:szCs w:val="28"/>
        </w:rPr>
        <w:t>được</w:t>
      </w:r>
      <w:r w:rsidR="00EB1A26" w:rsidRPr="009C3BF7">
        <w:rPr>
          <w:bCs/>
          <w:sz w:val="28"/>
          <w:szCs w:val="28"/>
        </w:rPr>
        <w:t xml:space="preserve"> biểu thị dưới dạng các </w:t>
      </w:r>
      <w:r w:rsidR="00301FC9" w:rsidRPr="009C3BF7">
        <w:rPr>
          <w:bCs/>
          <w:sz w:val="28"/>
          <w:szCs w:val="28"/>
        </w:rPr>
        <w:t xml:space="preserve">giới hạn, các </w:t>
      </w:r>
      <w:r w:rsidR="008D1838" w:rsidRPr="009C3BF7">
        <w:rPr>
          <w:bCs/>
          <w:sz w:val="28"/>
          <w:szCs w:val="28"/>
        </w:rPr>
        <w:t xml:space="preserve">khoảng </w:t>
      </w:r>
      <w:r w:rsidR="00301FC9" w:rsidRPr="009C3BF7">
        <w:rPr>
          <w:bCs/>
          <w:sz w:val="28"/>
          <w:szCs w:val="28"/>
        </w:rPr>
        <w:t xml:space="preserve">bằng số hoặc các </w:t>
      </w:r>
      <w:r w:rsidR="001C4D24">
        <w:rPr>
          <w:bCs/>
          <w:sz w:val="28"/>
          <w:szCs w:val="28"/>
        </w:rPr>
        <w:t>hình thức</w:t>
      </w:r>
      <w:r w:rsidR="00301FC9" w:rsidRPr="009C3BF7">
        <w:rPr>
          <w:bCs/>
          <w:sz w:val="28"/>
          <w:szCs w:val="28"/>
        </w:rPr>
        <w:t xml:space="preserve"> khác cho các thử nghiệm được mô tả.</w:t>
      </w:r>
    </w:p>
    <w:p w14:paraId="1E7F073D" w14:textId="66DC779C" w:rsidR="00E93601" w:rsidRPr="009C3BF7" w:rsidRDefault="00301FC9" w:rsidP="007A3B6F">
      <w:pPr>
        <w:spacing w:beforeLines="120" w:before="288" w:afterLines="60" w:after="144"/>
        <w:ind w:left="709"/>
        <w:jc w:val="both"/>
        <w:rPr>
          <w:bCs/>
          <w:sz w:val="28"/>
          <w:szCs w:val="28"/>
        </w:rPr>
      </w:pPr>
      <w:r w:rsidRPr="009C3BF7">
        <w:rPr>
          <w:bCs/>
          <w:sz w:val="28"/>
          <w:szCs w:val="28"/>
        </w:rPr>
        <w:t xml:space="preserve">(Tiêu chuẩn chất lượng thiết lập ra tập hợp các tiêu chuẩn mà một dược chất, </w:t>
      </w:r>
      <w:r w:rsidR="001C4D24">
        <w:rPr>
          <w:bCs/>
          <w:sz w:val="28"/>
          <w:szCs w:val="28"/>
        </w:rPr>
        <w:t>thành</w:t>
      </w:r>
      <w:r w:rsidR="008D1838" w:rsidRPr="009C3BF7">
        <w:rPr>
          <w:bCs/>
          <w:sz w:val="28"/>
          <w:szCs w:val="28"/>
        </w:rPr>
        <w:t xml:space="preserve"> </w:t>
      </w:r>
      <w:r w:rsidRPr="009C3BF7">
        <w:rPr>
          <w:bCs/>
          <w:sz w:val="28"/>
          <w:szCs w:val="28"/>
        </w:rPr>
        <w:t xml:space="preserve">phẩm </w:t>
      </w:r>
      <w:r w:rsidR="00EB516D">
        <w:rPr>
          <w:bCs/>
          <w:sz w:val="28"/>
          <w:szCs w:val="28"/>
        </w:rPr>
        <w:t xml:space="preserve">thuốc </w:t>
      </w:r>
      <w:r w:rsidRPr="009C3BF7">
        <w:rPr>
          <w:bCs/>
          <w:sz w:val="28"/>
          <w:szCs w:val="28"/>
        </w:rPr>
        <w:t xml:space="preserve">hoặc nguyên liệu ở các giai đoạn của quá trình sản xuất phải </w:t>
      </w:r>
      <w:r w:rsidR="008D1838" w:rsidRPr="009C3BF7">
        <w:rPr>
          <w:bCs/>
          <w:sz w:val="28"/>
          <w:szCs w:val="28"/>
        </w:rPr>
        <w:t>đáp ứng</w:t>
      </w:r>
      <w:r w:rsidRPr="009C3BF7">
        <w:rPr>
          <w:bCs/>
          <w:sz w:val="28"/>
          <w:szCs w:val="28"/>
        </w:rPr>
        <w:t xml:space="preserve"> để được xem </w:t>
      </w:r>
      <w:r w:rsidR="008D1838" w:rsidRPr="009C3BF7">
        <w:rPr>
          <w:bCs/>
          <w:sz w:val="28"/>
          <w:szCs w:val="28"/>
        </w:rPr>
        <w:t xml:space="preserve">là </w:t>
      </w:r>
      <w:r w:rsidRPr="009C3BF7">
        <w:rPr>
          <w:bCs/>
          <w:sz w:val="28"/>
          <w:szCs w:val="28"/>
        </w:rPr>
        <w:t>chấp nhận được cho mục đích sử dụng</w:t>
      </w:r>
      <w:r w:rsidR="00C11E0C" w:rsidRPr="009C3BF7">
        <w:rPr>
          <w:bCs/>
          <w:sz w:val="28"/>
          <w:szCs w:val="28"/>
        </w:rPr>
        <w:t>.</w:t>
      </w:r>
      <w:r w:rsidRPr="009C3BF7">
        <w:rPr>
          <w:bCs/>
          <w:sz w:val="28"/>
          <w:szCs w:val="28"/>
        </w:rPr>
        <w:t xml:space="preserve"> "Đạt tiêu chuẩn chất lượng" có nghĩa là dược chất </w:t>
      </w:r>
      <w:r w:rsidR="00C11E0C" w:rsidRPr="009C3BF7">
        <w:rPr>
          <w:bCs/>
          <w:sz w:val="28"/>
          <w:szCs w:val="28"/>
        </w:rPr>
        <w:t xml:space="preserve">hoặc </w:t>
      </w:r>
      <w:r w:rsidR="001C4D24">
        <w:rPr>
          <w:bCs/>
          <w:sz w:val="28"/>
          <w:szCs w:val="28"/>
        </w:rPr>
        <w:t>thành</w:t>
      </w:r>
      <w:r w:rsidR="00C11E0C" w:rsidRPr="009C3BF7">
        <w:rPr>
          <w:bCs/>
          <w:sz w:val="28"/>
          <w:szCs w:val="28"/>
        </w:rPr>
        <w:t xml:space="preserve"> </w:t>
      </w:r>
      <w:r w:rsidRPr="009C3BF7">
        <w:rPr>
          <w:bCs/>
          <w:sz w:val="28"/>
          <w:szCs w:val="28"/>
        </w:rPr>
        <w:t>phẩm</w:t>
      </w:r>
      <w:r w:rsidR="00EB516D">
        <w:rPr>
          <w:bCs/>
          <w:sz w:val="28"/>
          <w:szCs w:val="28"/>
        </w:rPr>
        <w:t xml:space="preserve"> thuốc</w:t>
      </w:r>
      <w:r w:rsidRPr="009C3BF7">
        <w:rPr>
          <w:bCs/>
          <w:sz w:val="28"/>
          <w:szCs w:val="28"/>
        </w:rPr>
        <w:t xml:space="preserve">, khi được thử nghiệm theo </w:t>
      </w:r>
      <w:r w:rsidR="00C11E0C" w:rsidRPr="009C3BF7">
        <w:rPr>
          <w:bCs/>
          <w:sz w:val="28"/>
          <w:szCs w:val="28"/>
        </w:rPr>
        <w:t xml:space="preserve">các </w:t>
      </w:r>
      <w:r w:rsidRPr="009C3BF7">
        <w:rPr>
          <w:bCs/>
          <w:sz w:val="28"/>
          <w:szCs w:val="28"/>
        </w:rPr>
        <w:t xml:space="preserve">quy trình phân tích, đạt các </w:t>
      </w:r>
      <w:r w:rsidR="00EB516D">
        <w:rPr>
          <w:bCs/>
          <w:sz w:val="28"/>
          <w:szCs w:val="28"/>
        </w:rPr>
        <w:t>mức chất lượng</w:t>
      </w:r>
      <w:r w:rsidRPr="009C3BF7">
        <w:rPr>
          <w:bCs/>
          <w:sz w:val="28"/>
          <w:szCs w:val="28"/>
        </w:rPr>
        <w:t xml:space="preserve"> cho phép. Các chỉ tiêu </w:t>
      </w:r>
      <w:r w:rsidR="00EB516D">
        <w:rPr>
          <w:bCs/>
          <w:sz w:val="28"/>
          <w:szCs w:val="28"/>
        </w:rPr>
        <w:t>chất lượng</w:t>
      </w:r>
      <w:r w:rsidRPr="009C3BF7">
        <w:rPr>
          <w:bCs/>
          <w:sz w:val="28"/>
          <w:szCs w:val="28"/>
        </w:rPr>
        <w:t xml:space="preserve"> là các </w:t>
      </w:r>
      <w:r w:rsidR="004D65F7" w:rsidRPr="009C3BF7">
        <w:rPr>
          <w:bCs/>
          <w:sz w:val="28"/>
          <w:szCs w:val="28"/>
        </w:rPr>
        <w:t xml:space="preserve">tiêu </w:t>
      </w:r>
      <w:r w:rsidRPr="009C3BF7">
        <w:rPr>
          <w:bCs/>
          <w:sz w:val="28"/>
          <w:szCs w:val="28"/>
        </w:rPr>
        <w:t>chuẩn chất lượng trọng</w:t>
      </w:r>
      <w:r w:rsidR="00EB516D">
        <w:rPr>
          <w:bCs/>
          <w:sz w:val="28"/>
          <w:szCs w:val="28"/>
        </w:rPr>
        <w:t xml:space="preserve"> yếu</w:t>
      </w:r>
      <w:r w:rsidRPr="009C3BF7">
        <w:rPr>
          <w:bCs/>
          <w:sz w:val="28"/>
          <w:szCs w:val="28"/>
        </w:rPr>
        <w:t xml:space="preserve"> do nhà sản xuất đề </w:t>
      </w:r>
      <w:r w:rsidR="004D65F7" w:rsidRPr="009C3BF7">
        <w:rPr>
          <w:bCs/>
          <w:sz w:val="28"/>
          <w:szCs w:val="28"/>
        </w:rPr>
        <w:t xml:space="preserve">nghị </w:t>
      </w:r>
      <w:r w:rsidRPr="009C3BF7">
        <w:rPr>
          <w:bCs/>
          <w:sz w:val="28"/>
          <w:szCs w:val="28"/>
        </w:rPr>
        <w:t>và chứng minh</w:t>
      </w:r>
      <w:r w:rsidR="004D65F7" w:rsidRPr="009C3BF7">
        <w:rPr>
          <w:bCs/>
          <w:sz w:val="28"/>
          <w:szCs w:val="28"/>
        </w:rPr>
        <w:t>,</w:t>
      </w:r>
      <w:r w:rsidRPr="009C3BF7">
        <w:rPr>
          <w:bCs/>
          <w:sz w:val="28"/>
          <w:szCs w:val="28"/>
        </w:rPr>
        <w:t xml:space="preserve"> và được </w:t>
      </w:r>
      <w:r w:rsidR="004D65F7" w:rsidRPr="009C3BF7">
        <w:rPr>
          <w:bCs/>
          <w:sz w:val="28"/>
          <w:szCs w:val="28"/>
        </w:rPr>
        <w:t xml:space="preserve">các cơ quan quản lý </w:t>
      </w:r>
      <w:r w:rsidRPr="009C3BF7">
        <w:rPr>
          <w:bCs/>
          <w:sz w:val="28"/>
          <w:szCs w:val="28"/>
        </w:rPr>
        <w:t>phê duyệt</w:t>
      </w:r>
      <w:r w:rsidR="001C4D24">
        <w:rPr>
          <w:bCs/>
          <w:sz w:val="28"/>
          <w:szCs w:val="28"/>
        </w:rPr>
        <w:t>)</w:t>
      </w:r>
      <w:r w:rsidR="00B4353C" w:rsidRPr="009C3BF7">
        <w:rPr>
          <w:bCs/>
          <w:sz w:val="28"/>
          <w:szCs w:val="28"/>
        </w:rPr>
        <w:t>.</w:t>
      </w:r>
    </w:p>
    <w:p w14:paraId="247846C8" w14:textId="77777777" w:rsidR="00301FC9" w:rsidRPr="009C3BF7" w:rsidRDefault="00301FC9" w:rsidP="007A3B6F">
      <w:pPr>
        <w:spacing w:beforeLines="120" w:before="288" w:afterLines="60" w:after="144"/>
        <w:ind w:left="709"/>
        <w:jc w:val="both"/>
        <w:rPr>
          <w:b/>
          <w:bCs/>
          <w:sz w:val="28"/>
          <w:szCs w:val="28"/>
        </w:rPr>
      </w:pPr>
      <w:r w:rsidRPr="009C3BF7">
        <w:rPr>
          <w:b/>
          <w:bCs/>
          <w:sz w:val="28"/>
          <w:szCs w:val="28"/>
        </w:rPr>
        <w:t xml:space="preserve">Tiêu chuẩn chất </w:t>
      </w:r>
      <w:r w:rsidR="004D65F7" w:rsidRPr="009C3BF7">
        <w:rPr>
          <w:b/>
          <w:bCs/>
          <w:sz w:val="28"/>
          <w:szCs w:val="28"/>
        </w:rPr>
        <w:t>lượng</w:t>
      </w:r>
      <w:r w:rsidR="00E0523F">
        <w:rPr>
          <w:b/>
          <w:bCs/>
          <w:sz w:val="28"/>
          <w:szCs w:val="28"/>
        </w:rPr>
        <w:t xml:space="preserve"> </w:t>
      </w:r>
      <w:r w:rsidRPr="009C3BF7">
        <w:rPr>
          <w:b/>
          <w:bCs/>
          <w:sz w:val="28"/>
          <w:szCs w:val="28"/>
        </w:rPr>
        <w:t>- Xuất xưởng (Specification -</w:t>
      </w:r>
      <w:r w:rsidR="00E0523F">
        <w:rPr>
          <w:b/>
          <w:bCs/>
          <w:sz w:val="28"/>
          <w:szCs w:val="28"/>
        </w:rPr>
        <w:t xml:space="preserve"> </w:t>
      </w:r>
      <w:r w:rsidRPr="009C3BF7">
        <w:rPr>
          <w:b/>
          <w:bCs/>
          <w:sz w:val="28"/>
          <w:szCs w:val="28"/>
        </w:rPr>
        <w:t>Release)</w:t>
      </w:r>
    </w:p>
    <w:p w14:paraId="35403E8C" w14:textId="4131A464" w:rsidR="00301FC9" w:rsidRPr="009C3BF7" w:rsidRDefault="004D65F7" w:rsidP="007A3B6F">
      <w:pPr>
        <w:spacing w:beforeLines="120" w:before="288" w:afterLines="60" w:after="144"/>
        <w:ind w:left="709"/>
        <w:jc w:val="both"/>
        <w:rPr>
          <w:bCs/>
          <w:sz w:val="28"/>
          <w:szCs w:val="28"/>
        </w:rPr>
      </w:pPr>
      <w:r w:rsidRPr="009C3BF7">
        <w:rPr>
          <w:bCs/>
          <w:sz w:val="28"/>
          <w:szCs w:val="28"/>
        </w:rPr>
        <w:t>T</w:t>
      </w:r>
      <w:r w:rsidR="00301FC9" w:rsidRPr="009C3BF7">
        <w:rPr>
          <w:bCs/>
          <w:sz w:val="28"/>
          <w:szCs w:val="28"/>
        </w:rPr>
        <w:t xml:space="preserve">iêu chuẩn chất lượng quyết định sự </w:t>
      </w:r>
      <w:r w:rsidR="00521C7F" w:rsidRPr="009C3BF7">
        <w:rPr>
          <w:bCs/>
          <w:sz w:val="28"/>
          <w:szCs w:val="28"/>
        </w:rPr>
        <w:t xml:space="preserve">phù </w:t>
      </w:r>
      <w:r w:rsidR="00301FC9" w:rsidRPr="009C3BF7">
        <w:rPr>
          <w:bCs/>
          <w:sz w:val="28"/>
          <w:szCs w:val="28"/>
        </w:rPr>
        <w:t xml:space="preserve">hợp của một </w:t>
      </w:r>
      <w:r w:rsidR="00521C7F" w:rsidRPr="009C3BF7">
        <w:rPr>
          <w:bCs/>
          <w:sz w:val="28"/>
          <w:szCs w:val="28"/>
        </w:rPr>
        <w:t xml:space="preserve">thành </w:t>
      </w:r>
      <w:r w:rsidR="00301FC9" w:rsidRPr="009C3BF7">
        <w:rPr>
          <w:bCs/>
          <w:sz w:val="28"/>
          <w:szCs w:val="28"/>
        </w:rPr>
        <w:t xml:space="preserve">phẩm thuốc tại thời điểm xuất xưởng của </w:t>
      </w:r>
      <w:r w:rsidR="00865D57">
        <w:rPr>
          <w:bCs/>
          <w:sz w:val="28"/>
          <w:szCs w:val="28"/>
        </w:rPr>
        <w:t>thành phẩm</w:t>
      </w:r>
      <w:r w:rsidR="00301FC9" w:rsidRPr="009C3BF7">
        <w:rPr>
          <w:bCs/>
          <w:sz w:val="28"/>
          <w:szCs w:val="28"/>
        </w:rPr>
        <w:t xml:space="preserve"> đó</w:t>
      </w:r>
      <w:r w:rsidR="00EB516D">
        <w:rPr>
          <w:bCs/>
          <w:sz w:val="28"/>
          <w:szCs w:val="28"/>
        </w:rPr>
        <w:t xml:space="preserve"> (xem thêm Tiêu chuẩn chất lượng)</w:t>
      </w:r>
      <w:r w:rsidR="00301FC9" w:rsidRPr="009C3BF7">
        <w:rPr>
          <w:bCs/>
          <w:sz w:val="28"/>
          <w:szCs w:val="28"/>
        </w:rPr>
        <w:t xml:space="preserve">. </w:t>
      </w:r>
    </w:p>
    <w:p w14:paraId="7CAC5D2B" w14:textId="344265B7" w:rsidR="009C2F91" w:rsidRPr="009C3BF7" w:rsidRDefault="009C2F91" w:rsidP="007A3B6F">
      <w:pPr>
        <w:spacing w:beforeLines="120" w:before="288" w:afterLines="60" w:after="144"/>
        <w:ind w:left="709"/>
        <w:jc w:val="both"/>
        <w:rPr>
          <w:b/>
          <w:bCs/>
          <w:sz w:val="28"/>
          <w:szCs w:val="28"/>
        </w:rPr>
      </w:pPr>
      <w:r w:rsidRPr="009C3BF7">
        <w:rPr>
          <w:b/>
          <w:bCs/>
          <w:sz w:val="28"/>
          <w:szCs w:val="28"/>
        </w:rPr>
        <w:t>Tiêu chuẩ</w:t>
      </w:r>
      <w:r w:rsidR="00B4353C" w:rsidRPr="009C3BF7">
        <w:rPr>
          <w:b/>
          <w:bCs/>
          <w:sz w:val="28"/>
          <w:szCs w:val="28"/>
        </w:rPr>
        <w:t>n</w:t>
      </w:r>
      <w:r w:rsidRPr="009C3BF7">
        <w:rPr>
          <w:b/>
          <w:bCs/>
          <w:sz w:val="28"/>
          <w:szCs w:val="28"/>
        </w:rPr>
        <w:t xml:space="preserve"> chất lượng - Tuổi thọ</w:t>
      </w:r>
      <w:r w:rsidR="007C4957">
        <w:rPr>
          <w:b/>
          <w:bCs/>
          <w:sz w:val="28"/>
          <w:szCs w:val="28"/>
        </w:rPr>
        <w:t>/lưu hành</w:t>
      </w:r>
      <w:r w:rsidRPr="009C3BF7">
        <w:rPr>
          <w:b/>
          <w:bCs/>
          <w:sz w:val="28"/>
          <w:szCs w:val="28"/>
        </w:rPr>
        <w:t xml:space="preserve"> (Specification</w:t>
      </w:r>
      <w:r w:rsidR="00E0523F">
        <w:rPr>
          <w:b/>
          <w:bCs/>
          <w:sz w:val="28"/>
          <w:szCs w:val="28"/>
        </w:rPr>
        <w:t xml:space="preserve"> </w:t>
      </w:r>
      <w:r w:rsidRPr="009C3BF7">
        <w:rPr>
          <w:b/>
          <w:bCs/>
          <w:sz w:val="28"/>
          <w:szCs w:val="28"/>
        </w:rPr>
        <w:t>-</w:t>
      </w:r>
      <w:r w:rsidR="00E0523F">
        <w:rPr>
          <w:b/>
          <w:bCs/>
          <w:sz w:val="28"/>
          <w:szCs w:val="28"/>
        </w:rPr>
        <w:t xml:space="preserve"> </w:t>
      </w:r>
      <w:r w:rsidRPr="009C3BF7">
        <w:rPr>
          <w:b/>
          <w:bCs/>
          <w:sz w:val="28"/>
          <w:szCs w:val="28"/>
        </w:rPr>
        <w:t>Shelf life)</w:t>
      </w:r>
    </w:p>
    <w:p w14:paraId="7B7F326E" w14:textId="6DB189C8" w:rsidR="009C2F91" w:rsidRPr="009C3BF7" w:rsidRDefault="004D65F7" w:rsidP="007A3B6F">
      <w:pPr>
        <w:spacing w:beforeLines="120" w:before="288" w:afterLines="60" w:after="144"/>
        <w:ind w:left="709"/>
        <w:jc w:val="both"/>
        <w:rPr>
          <w:bCs/>
          <w:sz w:val="28"/>
          <w:szCs w:val="28"/>
        </w:rPr>
      </w:pPr>
      <w:r w:rsidRPr="009C3BF7">
        <w:rPr>
          <w:bCs/>
          <w:sz w:val="28"/>
          <w:szCs w:val="28"/>
        </w:rPr>
        <w:t>T</w:t>
      </w:r>
      <w:r w:rsidR="009C2F91" w:rsidRPr="009C3BF7">
        <w:rPr>
          <w:bCs/>
          <w:sz w:val="28"/>
          <w:szCs w:val="28"/>
        </w:rPr>
        <w:t xml:space="preserve">iêu chuẩn chất lượng </w:t>
      </w:r>
      <w:r w:rsidRPr="009C3BF7">
        <w:rPr>
          <w:bCs/>
          <w:sz w:val="28"/>
          <w:szCs w:val="28"/>
        </w:rPr>
        <w:t xml:space="preserve">quyết </w:t>
      </w:r>
      <w:r w:rsidR="009C2F91" w:rsidRPr="009C3BF7">
        <w:rPr>
          <w:bCs/>
          <w:sz w:val="28"/>
          <w:szCs w:val="28"/>
        </w:rPr>
        <w:t xml:space="preserve">định sự thích hợp của một dược chất </w:t>
      </w:r>
      <w:r w:rsidR="003B7CA3" w:rsidRPr="009C3BF7">
        <w:rPr>
          <w:bCs/>
          <w:sz w:val="28"/>
          <w:szCs w:val="28"/>
        </w:rPr>
        <w:t>trong suốt</w:t>
      </w:r>
      <w:r w:rsidR="009C2F91" w:rsidRPr="009C3BF7">
        <w:rPr>
          <w:bCs/>
          <w:sz w:val="28"/>
          <w:szCs w:val="28"/>
        </w:rPr>
        <w:t xml:space="preserve"> </w:t>
      </w:r>
      <w:r w:rsidR="001C4D24">
        <w:rPr>
          <w:bCs/>
          <w:sz w:val="28"/>
          <w:szCs w:val="28"/>
        </w:rPr>
        <w:t xml:space="preserve">chu kỳ tái kiểm </w:t>
      </w:r>
      <w:r w:rsidR="00D82538">
        <w:rPr>
          <w:bCs/>
          <w:sz w:val="28"/>
          <w:szCs w:val="28"/>
        </w:rPr>
        <w:t xml:space="preserve">hoặc </w:t>
      </w:r>
      <w:r w:rsidR="003B7CA3" w:rsidRPr="009C3BF7">
        <w:rPr>
          <w:bCs/>
          <w:sz w:val="28"/>
          <w:szCs w:val="28"/>
        </w:rPr>
        <w:t xml:space="preserve">tiêu chuẩn chất lượng </w:t>
      </w:r>
      <w:r w:rsidR="009C2F91" w:rsidRPr="009C3BF7">
        <w:rPr>
          <w:bCs/>
          <w:sz w:val="28"/>
          <w:szCs w:val="28"/>
        </w:rPr>
        <w:t xml:space="preserve">của một </w:t>
      </w:r>
      <w:r w:rsidR="001C4D24">
        <w:rPr>
          <w:bCs/>
          <w:sz w:val="28"/>
          <w:szCs w:val="28"/>
        </w:rPr>
        <w:t>thành</w:t>
      </w:r>
      <w:r w:rsidR="003B7CA3" w:rsidRPr="009C3BF7">
        <w:rPr>
          <w:bCs/>
          <w:sz w:val="28"/>
          <w:szCs w:val="28"/>
        </w:rPr>
        <w:t xml:space="preserve"> </w:t>
      </w:r>
      <w:r w:rsidR="009C2F91" w:rsidRPr="009C3BF7">
        <w:rPr>
          <w:bCs/>
          <w:sz w:val="28"/>
          <w:szCs w:val="28"/>
        </w:rPr>
        <w:t xml:space="preserve">phẩm </w:t>
      </w:r>
      <w:r w:rsidR="007C4957">
        <w:rPr>
          <w:bCs/>
          <w:sz w:val="28"/>
          <w:szCs w:val="28"/>
        </w:rPr>
        <w:t xml:space="preserve">thuốc </w:t>
      </w:r>
      <w:r w:rsidR="009C2F91" w:rsidRPr="009C3BF7">
        <w:rPr>
          <w:bCs/>
          <w:sz w:val="28"/>
          <w:szCs w:val="28"/>
        </w:rPr>
        <w:t>tron</w:t>
      </w:r>
      <w:r w:rsidR="00DC364B" w:rsidRPr="009C3BF7">
        <w:rPr>
          <w:bCs/>
          <w:sz w:val="28"/>
          <w:szCs w:val="28"/>
        </w:rPr>
        <w:t xml:space="preserve">g suốt tuổi thọ của </w:t>
      </w:r>
      <w:r w:rsidR="003B7CA3" w:rsidRPr="009C3BF7">
        <w:rPr>
          <w:bCs/>
          <w:sz w:val="28"/>
          <w:szCs w:val="28"/>
        </w:rPr>
        <w:t>nó</w:t>
      </w:r>
      <w:r w:rsidR="00DC364B" w:rsidRPr="009C3BF7">
        <w:rPr>
          <w:bCs/>
          <w:sz w:val="28"/>
          <w:szCs w:val="28"/>
        </w:rPr>
        <w:t>.</w:t>
      </w:r>
    </w:p>
    <w:p w14:paraId="59BE90E2" w14:textId="77777777" w:rsidR="00DC364B" w:rsidRPr="009C3BF7" w:rsidRDefault="00DC364B" w:rsidP="007A3B6F">
      <w:pPr>
        <w:spacing w:beforeLines="120" w:before="288" w:afterLines="60" w:after="144"/>
        <w:ind w:left="709"/>
        <w:jc w:val="both"/>
        <w:rPr>
          <w:b/>
          <w:bCs/>
          <w:sz w:val="28"/>
          <w:szCs w:val="28"/>
        </w:rPr>
      </w:pPr>
      <w:r w:rsidRPr="009C3BF7">
        <w:rPr>
          <w:b/>
          <w:bCs/>
          <w:sz w:val="28"/>
          <w:szCs w:val="28"/>
        </w:rPr>
        <w:t>Độ ổn định (Stability)</w:t>
      </w:r>
    </w:p>
    <w:p w14:paraId="7EC90FBB" w14:textId="5938A8D3" w:rsidR="00DC364B" w:rsidRPr="009C3BF7" w:rsidRDefault="00EF3E2B" w:rsidP="007A3B6F">
      <w:pPr>
        <w:spacing w:beforeLines="120" w:before="288" w:afterLines="60" w:after="144"/>
        <w:ind w:left="709"/>
        <w:jc w:val="both"/>
        <w:rPr>
          <w:bCs/>
          <w:sz w:val="28"/>
          <w:szCs w:val="28"/>
        </w:rPr>
      </w:pPr>
      <w:r w:rsidRPr="009C3BF7">
        <w:rPr>
          <w:bCs/>
          <w:sz w:val="28"/>
          <w:szCs w:val="28"/>
        </w:rPr>
        <w:t>K</w:t>
      </w:r>
      <w:r w:rsidR="00DC364B" w:rsidRPr="009C3BF7">
        <w:rPr>
          <w:bCs/>
          <w:sz w:val="28"/>
          <w:szCs w:val="28"/>
        </w:rPr>
        <w:t xml:space="preserve">hả năng một </w:t>
      </w:r>
      <w:r w:rsidR="00D82538">
        <w:rPr>
          <w:bCs/>
          <w:sz w:val="28"/>
          <w:szCs w:val="28"/>
        </w:rPr>
        <w:t>dược</w:t>
      </w:r>
      <w:r w:rsidR="00DC364B" w:rsidRPr="009C3BF7">
        <w:rPr>
          <w:bCs/>
          <w:sz w:val="28"/>
          <w:szCs w:val="28"/>
        </w:rPr>
        <w:t xml:space="preserve"> </w:t>
      </w:r>
      <w:r w:rsidR="003B7CA3" w:rsidRPr="009C3BF7">
        <w:rPr>
          <w:bCs/>
          <w:sz w:val="28"/>
          <w:szCs w:val="28"/>
        </w:rPr>
        <w:t xml:space="preserve">chất </w:t>
      </w:r>
      <w:r w:rsidR="00DC364B" w:rsidRPr="009C3BF7">
        <w:rPr>
          <w:bCs/>
          <w:sz w:val="28"/>
          <w:szCs w:val="28"/>
        </w:rPr>
        <w:t xml:space="preserve">hoặc một </w:t>
      </w:r>
      <w:r w:rsidR="00D82538">
        <w:rPr>
          <w:bCs/>
          <w:sz w:val="28"/>
          <w:szCs w:val="28"/>
        </w:rPr>
        <w:t>thành</w:t>
      </w:r>
      <w:r w:rsidR="003B7CA3" w:rsidRPr="009C3BF7">
        <w:rPr>
          <w:bCs/>
          <w:sz w:val="28"/>
          <w:szCs w:val="28"/>
        </w:rPr>
        <w:t xml:space="preserve"> </w:t>
      </w:r>
      <w:r w:rsidR="00DC364B" w:rsidRPr="009C3BF7">
        <w:rPr>
          <w:bCs/>
          <w:sz w:val="28"/>
          <w:szCs w:val="28"/>
        </w:rPr>
        <w:t>phẩm</w:t>
      </w:r>
      <w:r w:rsidR="007C4957">
        <w:rPr>
          <w:bCs/>
          <w:sz w:val="28"/>
          <w:szCs w:val="28"/>
        </w:rPr>
        <w:t xml:space="preserve"> thuốc</w:t>
      </w:r>
      <w:r w:rsidR="00DC364B" w:rsidRPr="009C3BF7">
        <w:rPr>
          <w:bCs/>
          <w:sz w:val="28"/>
          <w:szCs w:val="28"/>
        </w:rPr>
        <w:t xml:space="preserve"> </w:t>
      </w:r>
      <w:r w:rsidR="003B7CA3" w:rsidRPr="009C3BF7">
        <w:rPr>
          <w:bCs/>
          <w:sz w:val="28"/>
          <w:szCs w:val="28"/>
        </w:rPr>
        <w:t>duy trì</w:t>
      </w:r>
      <w:r w:rsidR="00DC364B" w:rsidRPr="009C3BF7">
        <w:rPr>
          <w:bCs/>
          <w:sz w:val="28"/>
          <w:szCs w:val="28"/>
        </w:rPr>
        <w:t xml:space="preserve"> được các đặc tính </w:t>
      </w:r>
      <w:r w:rsidR="003B7CA3" w:rsidRPr="009C3BF7">
        <w:rPr>
          <w:bCs/>
          <w:sz w:val="28"/>
          <w:szCs w:val="28"/>
        </w:rPr>
        <w:t xml:space="preserve">của nó ở </w:t>
      </w:r>
      <w:r w:rsidR="005D1861" w:rsidRPr="009C3BF7">
        <w:rPr>
          <w:bCs/>
          <w:sz w:val="28"/>
          <w:szCs w:val="28"/>
        </w:rPr>
        <w:t>những</w:t>
      </w:r>
      <w:r w:rsidR="003B7CA3" w:rsidRPr="009C3BF7">
        <w:rPr>
          <w:bCs/>
          <w:sz w:val="28"/>
          <w:szCs w:val="28"/>
        </w:rPr>
        <w:t xml:space="preserve"> </w:t>
      </w:r>
      <w:r w:rsidR="00DC364B" w:rsidRPr="009C3BF7">
        <w:rPr>
          <w:bCs/>
          <w:sz w:val="28"/>
          <w:szCs w:val="28"/>
        </w:rPr>
        <w:t>giới hạn đã định trong suốt tuổi thọ</w:t>
      </w:r>
      <w:r w:rsidR="00D607D5" w:rsidRPr="009C3BF7">
        <w:rPr>
          <w:bCs/>
          <w:sz w:val="28"/>
          <w:szCs w:val="28"/>
        </w:rPr>
        <w:t>.</w:t>
      </w:r>
      <w:r w:rsidR="00DC364B" w:rsidRPr="009C3BF7">
        <w:rPr>
          <w:bCs/>
          <w:sz w:val="28"/>
          <w:szCs w:val="28"/>
        </w:rPr>
        <w:t xml:space="preserve"> (Các tính chất hoá học, vật lý, vi sinh và sinh dược phải được xem xét).</w:t>
      </w:r>
    </w:p>
    <w:p w14:paraId="026D6CC7" w14:textId="77777777" w:rsidR="00DC364B" w:rsidRPr="009C3BF7" w:rsidRDefault="00DC364B" w:rsidP="007A3B6F">
      <w:pPr>
        <w:spacing w:beforeLines="120" w:before="288" w:afterLines="60" w:after="144"/>
        <w:ind w:left="709"/>
        <w:jc w:val="both"/>
        <w:rPr>
          <w:b/>
          <w:bCs/>
          <w:sz w:val="28"/>
          <w:szCs w:val="28"/>
        </w:rPr>
      </w:pPr>
      <w:r w:rsidRPr="009C3BF7">
        <w:rPr>
          <w:b/>
          <w:bCs/>
          <w:sz w:val="28"/>
          <w:szCs w:val="28"/>
        </w:rPr>
        <w:t>Nghiên cứu độ ổn định (Stability studies)</w:t>
      </w:r>
    </w:p>
    <w:p w14:paraId="3AF2BAE0" w14:textId="30D17A75" w:rsidR="00DC364B" w:rsidRPr="009C3BF7" w:rsidRDefault="00DC364B" w:rsidP="007A3B6F">
      <w:pPr>
        <w:spacing w:beforeLines="120" w:before="288" w:afterLines="60" w:after="144"/>
        <w:ind w:left="709"/>
        <w:jc w:val="both"/>
        <w:rPr>
          <w:bCs/>
          <w:sz w:val="28"/>
          <w:szCs w:val="28"/>
        </w:rPr>
      </w:pPr>
      <w:r w:rsidRPr="009C3BF7">
        <w:rPr>
          <w:bCs/>
          <w:sz w:val="28"/>
          <w:szCs w:val="28"/>
        </w:rPr>
        <w:t xml:space="preserve">Nghiên cứu </w:t>
      </w:r>
      <w:r w:rsidR="0081589E" w:rsidRPr="009C3BF7">
        <w:rPr>
          <w:bCs/>
          <w:sz w:val="28"/>
          <w:szCs w:val="28"/>
        </w:rPr>
        <w:t xml:space="preserve">ở </w:t>
      </w:r>
      <w:r w:rsidRPr="009C3BF7">
        <w:rPr>
          <w:bCs/>
          <w:sz w:val="28"/>
          <w:szCs w:val="28"/>
        </w:rPr>
        <w:t xml:space="preserve">điều kiện </w:t>
      </w:r>
      <w:r w:rsidR="00C14DAE" w:rsidRPr="009C3BF7">
        <w:rPr>
          <w:bCs/>
          <w:sz w:val="28"/>
          <w:szCs w:val="28"/>
        </w:rPr>
        <w:t>dài hạn</w:t>
      </w:r>
      <w:r w:rsidRPr="009C3BF7">
        <w:rPr>
          <w:bCs/>
          <w:sz w:val="28"/>
          <w:szCs w:val="28"/>
        </w:rPr>
        <w:t xml:space="preserve"> và </w:t>
      </w:r>
      <w:r w:rsidR="001A40F8">
        <w:rPr>
          <w:bCs/>
          <w:sz w:val="28"/>
          <w:szCs w:val="28"/>
        </w:rPr>
        <w:t>cấp tốc</w:t>
      </w:r>
      <w:r w:rsidRPr="009C3BF7">
        <w:rPr>
          <w:bCs/>
          <w:sz w:val="28"/>
          <w:szCs w:val="28"/>
        </w:rPr>
        <w:t xml:space="preserve"> (và trung gian)</w:t>
      </w:r>
      <w:r w:rsidR="007B7836" w:rsidRPr="009C3BF7">
        <w:rPr>
          <w:bCs/>
          <w:sz w:val="28"/>
          <w:szCs w:val="28"/>
        </w:rPr>
        <w:t xml:space="preserve"> trên các lô đầu tiên và/hoặc lô cam kết theo một </w:t>
      </w:r>
      <w:r w:rsidR="0081589E" w:rsidRPr="009C3BF7">
        <w:rPr>
          <w:bCs/>
          <w:sz w:val="28"/>
          <w:szCs w:val="28"/>
        </w:rPr>
        <w:t xml:space="preserve">chương </w:t>
      </w:r>
      <w:r w:rsidR="007B7836" w:rsidRPr="009C3BF7">
        <w:rPr>
          <w:bCs/>
          <w:sz w:val="28"/>
          <w:szCs w:val="28"/>
        </w:rPr>
        <w:t xml:space="preserve">trình </w:t>
      </w:r>
      <w:r w:rsidR="0081589E" w:rsidRPr="009C3BF7">
        <w:rPr>
          <w:bCs/>
          <w:sz w:val="28"/>
          <w:szCs w:val="28"/>
        </w:rPr>
        <w:t xml:space="preserve">thử nghiệm </w:t>
      </w:r>
      <w:r w:rsidR="007B7836" w:rsidRPr="009C3BF7">
        <w:rPr>
          <w:bCs/>
          <w:sz w:val="28"/>
          <w:szCs w:val="28"/>
        </w:rPr>
        <w:t xml:space="preserve">độ ổn định để thiết lập hoặc khẳng định </w:t>
      </w:r>
      <w:r w:rsidR="007C4957">
        <w:rPr>
          <w:bCs/>
          <w:sz w:val="28"/>
          <w:szCs w:val="28"/>
        </w:rPr>
        <w:t>chu ký tái kiểm</w:t>
      </w:r>
      <w:r w:rsidR="007B7836" w:rsidRPr="009C3BF7">
        <w:rPr>
          <w:bCs/>
          <w:sz w:val="28"/>
          <w:szCs w:val="28"/>
        </w:rPr>
        <w:t xml:space="preserve"> của một dược chất hoặc tuổi thọ của </w:t>
      </w:r>
      <w:r w:rsidR="0081589E" w:rsidRPr="009C3BF7">
        <w:rPr>
          <w:bCs/>
          <w:sz w:val="28"/>
          <w:szCs w:val="28"/>
        </w:rPr>
        <w:t xml:space="preserve">một </w:t>
      </w:r>
      <w:r w:rsidR="000835BB">
        <w:rPr>
          <w:bCs/>
          <w:sz w:val="28"/>
          <w:szCs w:val="28"/>
        </w:rPr>
        <w:t>thành phẩm thuốc</w:t>
      </w:r>
      <w:r w:rsidR="007B7836" w:rsidRPr="009C3BF7">
        <w:rPr>
          <w:bCs/>
          <w:sz w:val="28"/>
          <w:szCs w:val="28"/>
        </w:rPr>
        <w:t>.</w:t>
      </w:r>
    </w:p>
    <w:p w14:paraId="0CF80024" w14:textId="77777777" w:rsidR="007B7836" w:rsidRPr="009C3BF7" w:rsidRDefault="007A2E45" w:rsidP="007A3B6F">
      <w:pPr>
        <w:spacing w:beforeLines="120" w:before="288" w:afterLines="60" w:after="144"/>
        <w:ind w:left="709"/>
        <w:jc w:val="both"/>
        <w:rPr>
          <w:b/>
          <w:bCs/>
          <w:sz w:val="28"/>
          <w:szCs w:val="28"/>
        </w:rPr>
      </w:pPr>
      <w:r w:rsidRPr="009C3BF7">
        <w:rPr>
          <w:b/>
          <w:bCs/>
          <w:sz w:val="28"/>
          <w:szCs w:val="28"/>
        </w:rPr>
        <w:t>Dung sai</w:t>
      </w:r>
      <w:r w:rsidR="007C1AE8" w:rsidRPr="009C3BF7">
        <w:rPr>
          <w:b/>
          <w:bCs/>
          <w:sz w:val="28"/>
          <w:szCs w:val="28"/>
        </w:rPr>
        <w:t xml:space="preserve"> điều </w:t>
      </w:r>
      <w:r w:rsidR="007B7836" w:rsidRPr="009C3BF7">
        <w:rPr>
          <w:b/>
          <w:bCs/>
          <w:sz w:val="28"/>
          <w:szCs w:val="28"/>
        </w:rPr>
        <w:t>kiện bảo quản</w:t>
      </w:r>
      <w:r w:rsidR="00E0523F">
        <w:rPr>
          <w:b/>
          <w:bCs/>
          <w:sz w:val="28"/>
          <w:szCs w:val="28"/>
        </w:rPr>
        <w:t xml:space="preserve"> (Storage condition t</w:t>
      </w:r>
      <w:r w:rsidR="007C1AE8" w:rsidRPr="009C3BF7">
        <w:rPr>
          <w:b/>
          <w:bCs/>
          <w:sz w:val="28"/>
          <w:szCs w:val="28"/>
        </w:rPr>
        <w:t>olerances)</w:t>
      </w:r>
    </w:p>
    <w:p w14:paraId="212A2A9D" w14:textId="6F53B670" w:rsidR="007B7836" w:rsidRPr="009C3BF7" w:rsidRDefault="007A2E45" w:rsidP="007A3B6F">
      <w:pPr>
        <w:spacing w:beforeLines="120" w:before="288" w:afterLines="60" w:after="144"/>
        <w:ind w:left="709"/>
        <w:jc w:val="both"/>
        <w:rPr>
          <w:bCs/>
          <w:sz w:val="28"/>
          <w:szCs w:val="28"/>
        </w:rPr>
      </w:pPr>
      <w:r w:rsidRPr="009C3BF7">
        <w:rPr>
          <w:bCs/>
          <w:sz w:val="28"/>
          <w:szCs w:val="28"/>
        </w:rPr>
        <w:t>C</w:t>
      </w:r>
      <w:r w:rsidR="007B7836" w:rsidRPr="009C3BF7">
        <w:rPr>
          <w:bCs/>
          <w:sz w:val="28"/>
          <w:szCs w:val="28"/>
        </w:rPr>
        <w:t xml:space="preserve">ác thay đổi chấp nhận được về nhiệt độ và độ ẩm tương đối của các thiết bị bảo quản </w:t>
      </w:r>
      <w:r w:rsidRPr="009C3BF7">
        <w:rPr>
          <w:bCs/>
          <w:sz w:val="28"/>
          <w:szCs w:val="28"/>
        </w:rPr>
        <w:t xml:space="preserve">trong </w:t>
      </w:r>
      <w:r w:rsidR="007B7836" w:rsidRPr="009C3BF7">
        <w:rPr>
          <w:bCs/>
          <w:sz w:val="28"/>
          <w:szCs w:val="28"/>
        </w:rPr>
        <w:t xml:space="preserve">các nghiên cứu độ ổn định chính thức (Thiết bị phải có khả năng điều chỉnh được điều kiện bảo quản trong </w:t>
      </w:r>
      <w:r w:rsidR="00016796" w:rsidRPr="009C3BF7">
        <w:rPr>
          <w:bCs/>
          <w:sz w:val="28"/>
          <w:szCs w:val="28"/>
        </w:rPr>
        <w:t>giới hạn</w:t>
      </w:r>
      <w:r w:rsidR="007B7836" w:rsidRPr="009C3BF7">
        <w:rPr>
          <w:bCs/>
          <w:sz w:val="28"/>
          <w:szCs w:val="28"/>
        </w:rPr>
        <w:t xml:space="preserve"> </w:t>
      </w:r>
      <w:r w:rsidR="007C1AE8" w:rsidRPr="009C3BF7">
        <w:rPr>
          <w:bCs/>
          <w:sz w:val="28"/>
          <w:szCs w:val="28"/>
        </w:rPr>
        <w:t xml:space="preserve">được nêu </w:t>
      </w:r>
      <w:r w:rsidR="007B7836" w:rsidRPr="009C3BF7">
        <w:rPr>
          <w:bCs/>
          <w:sz w:val="28"/>
          <w:szCs w:val="28"/>
        </w:rPr>
        <w:t xml:space="preserve">ra trong </w:t>
      </w:r>
      <w:r w:rsidR="007C1AE8" w:rsidRPr="009C3BF7">
        <w:rPr>
          <w:bCs/>
          <w:sz w:val="28"/>
          <w:szCs w:val="28"/>
        </w:rPr>
        <w:t xml:space="preserve">các </w:t>
      </w:r>
      <w:r w:rsidR="007B7836" w:rsidRPr="009C3BF7">
        <w:rPr>
          <w:bCs/>
          <w:sz w:val="28"/>
          <w:szCs w:val="28"/>
        </w:rPr>
        <w:t xml:space="preserve">hướng dẫn </w:t>
      </w:r>
      <w:r w:rsidR="007C1AE8" w:rsidRPr="009C3BF7">
        <w:rPr>
          <w:bCs/>
          <w:sz w:val="28"/>
          <w:szCs w:val="28"/>
        </w:rPr>
        <w:t xml:space="preserve">hiện hành </w:t>
      </w:r>
      <w:r w:rsidR="007B7836" w:rsidRPr="009C3BF7">
        <w:rPr>
          <w:bCs/>
          <w:sz w:val="28"/>
          <w:szCs w:val="28"/>
        </w:rPr>
        <w:t>có liên quan. Nhiệt độ và độ ẩm thực - khi được điều chỉnh</w:t>
      </w:r>
      <w:r w:rsidR="007C4957">
        <w:rPr>
          <w:bCs/>
          <w:sz w:val="28"/>
          <w:szCs w:val="28"/>
        </w:rPr>
        <w:t xml:space="preserve"> </w:t>
      </w:r>
      <w:r w:rsidR="007B7836" w:rsidRPr="009C3BF7">
        <w:rPr>
          <w:bCs/>
          <w:sz w:val="28"/>
          <w:szCs w:val="28"/>
        </w:rPr>
        <w:t xml:space="preserve">- phải được giám sát trong suốt quá trình bảo quản </w:t>
      </w:r>
      <w:r w:rsidR="00016796" w:rsidRPr="009C3BF7">
        <w:rPr>
          <w:bCs/>
          <w:sz w:val="28"/>
          <w:szCs w:val="28"/>
        </w:rPr>
        <w:t>của</w:t>
      </w:r>
      <w:r w:rsidRPr="009C3BF7">
        <w:rPr>
          <w:bCs/>
          <w:sz w:val="28"/>
          <w:szCs w:val="28"/>
        </w:rPr>
        <w:t xml:space="preserve"> thử nghiệm </w:t>
      </w:r>
      <w:r w:rsidR="007B7836" w:rsidRPr="009C3BF7">
        <w:rPr>
          <w:bCs/>
          <w:sz w:val="28"/>
          <w:szCs w:val="28"/>
        </w:rPr>
        <w:t xml:space="preserve">độ ổn định. Những biến động trong thời gian ngắn do mở cửa thiết bị bảo quản được chấp nhận vì không thể tránh </w:t>
      </w:r>
      <w:r w:rsidRPr="009C3BF7">
        <w:rPr>
          <w:bCs/>
          <w:sz w:val="28"/>
          <w:szCs w:val="28"/>
        </w:rPr>
        <w:t>được</w:t>
      </w:r>
      <w:r w:rsidR="007B7836" w:rsidRPr="009C3BF7">
        <w:rPr>
          <w:bCs/>
          <w:sz w:val="28"/>
          <w:szCs w:val="28"/>
        </w:rPr>
        <w:t xml:space="preserve">. Ảnh hưởng của việc sai lệch do hỏng thiết bị phải được ghi nhận và báo cáo nếu </w:t>
      </w:r>
      <w:r w:rsidRPr="009C3BF7">
        <w:rPr>
          <w:bCs/>
          <w:sz w:val="28"/>
          <w:szCs w:val="28"/>
        </w:rPr>
        <w:t>có</w:t>
      </w:r>
      <w:r w:rsidR="007B7836" w:rsidRPr="009C3BF7">
        <w:rPr>
          <w:bCs/>
          <w:sz w:val="28"/>
          <w:szCs w:val="28"/>
        </w:rPr>
        <w:t xml:space="preserve"> ảnh hưởng đến các kết quả độ ổn định</w:t>
      </w:r>
      <w:r w:rsidR="00B4353C" w:rsidRPr="009C3BF7">
        <w:rPr>
          <w:bCs/>
          <w:sz w:val="28"/>
          <w:szCs w:val="28"/>
        </w:rPr>
        <w:t>. Các</w:t>
      </w:r>
      <w:r w:rsidR="007B7836" w:rsidRPr="009C3BF7">
        <w:rPr>
          <w:bCs/>
          <w:sz w:val="28"/>
          <w:szCs w:val="28"/>
        </w:rPr>
        <w:t xml:space="preserve"> sai lệch vượt quá các </w:t>
      </w:r>
      <w:r w:rsidRPr="009C3BF7">
        <w:rPr>
          <w:bCs/>
          <w:sz w:val="28"/>
          <w:szCs w:val="28"/>
        </w:rPr>
        <w:t>dung sai</w:t>
      </w:r>
      <w:r w:rsidR="007B7836" w:rsidRPr="009C3BF7">
        <w:rPr>
          <w:bCs/>
          <w:sz w:val="28"/>
          <w:szCs w:val="28"/>
        </w:rPr>
        <w:t xml:space="preserve"> đã đưa ra trong </w:t>
      </w:r>
      <w:r w:rsidRPr="009C3BF7">
        <w:rPr>
          <w:bCs/>
          <w:sz w:val="28"/>
          <w:szCs w:val="28"/>
        </w:rPr>
        <w:t xml:space="preserve">thời gian </w:t>
      </w:r>
      <w:r w:rsidR="007B7836" w:rsidRPr="009C3BF7">
        <w:rPr>
          <w:bCs/>
          <w:sz w:val="28"/>
          <w:szCs w:val="28"/>
        </w:rPr>
        <w:t xml:space="preserve">hơn 24 giờ phải </w:t>
      </w:r>
      <w:r w:rsidRPr="009C3BF7">
        <w:rPr>
          <w:bCs/>
          <w:sz w:val="28"/>
          <w:szCs w:val="28"/>
        </w:rPr>
        <w:t xml:space="preserve">được </w:t>
      </w:r>
      <w:r w:rsidR="007B7836" w:rsidRPr="009C3BF7">
        <w:rPr>
          <w:bCs/>
          <w:sz w:val="28"/>
          <w:szCs w:val="28"/>
        </w:rPr>
        <w:t>mô tả trong báo cáo nghiên cứu và đánh giá ảnh hưởng của chúng</w:t>
      </w:r>
      <w:r w:rsidR="00D82538">
        <w:rPr>
          <w:bCs/>
          <w:sz w:val="28"/>
          <w:szCs w:val="28"/>
        </w:rPr>
        <w:t>)</w:t>
      </w:r>
      <w:r w:rsidR="007B7836" w:rsidRPr="009C3BF7">
        <w:rPr>
          <w:bCs/>
          <w:sz w:val="28"/>
          <w:szCs w:val="28"/>
        </w:rPr>
        <w:t>.</w:t>
      </w:r>
    </w:p>
    <w:p w14:paraId="69B19217" w14:textId="77777777" w:rsidR="007B7836" w:rsidRPr="009C3BF7" w:rsidRDefault="00E0523F" w:rsidP="007A3B6F">
      <w:pPr>
        <w:spacing w:beforeLines="120" w:before="288" w:afterLines="60" w:after="144"/>
        <w:ind w:left="709"/>
        <w:jc w:val="both"/>
        <w:rPr>
          <w:b/>
          <w:bCs/>
          <w:sz w:val="28"/>
          <w:szCs w:val="28"/>
        </w:rPr>
      </w:pPr>
      <w:r>
        <w:rPr>
          <w:b/>
          <w:bCs/>
          <w:sz w:val="28"/>
          <w:szCs w:val="28"/>
        </w:rPr>
        <w:t>Thử nghiệm khắc nghiệt - T</w:t>
      </w:r>
      <w:r w:rsidR="00D82538">
        <w:rPr>
          <w:b/>
          <w:bCs/>
          <w:sz w:val="28"/>
          <w:szCs w:val="28"/>
        </w:rPr>
        <w:t>hành</w:t>
      </w:r>
      <w:r w:rsidR="000A5D94" w:rsidRPr="009C3BF7">
        <w:rPr>
          <w:b/>
          <w:bCs/>
          <w:sz w:val="28"/>
          <w:szCs w:val="28"/>
        </w:rPr>
        <w:t xml:space="preserve"> </w:t>
      </w:r>
      <w:r w:rsidR="00E87FE9" w:rsidRPr="009C3BF7">
        <w:rPr>
          <w:b/>
          <w:bCs/>
          <w:sz w:val="28"/>
          <w:szCs w:val="28"/>
        </w:rPr>
        <w:t>phẩm</w:t>
      </w:r>
      <w:r>
        <w:rPr>
          <w:b/>
          <w:bCs/>
          <w:sz w:val="28"/>
          <w:szCs w:val="28"/>
        </w:rPr>
        <w:t xml:space="preserve"> (Stress t</w:t>
      </w:r>
      <w:r w:rsidR="000A5D94" w:rsidRPr="009C3BF7">
        <w:rPr>
          <w:b/>
          <w:bCs/>
          <w:sz w:val="28"/>
          <w:szCs w:val="28"/>
        </w:rPr>
        <w:t>esting</w:t>
      </w:r>
      <w:r>
        <w:rPr>
          <w:b/>
          <w:bCs/>
          <w:sz w:val="28"/>
          <w:szCs w:val="28"/>
        </w:rPr>
        <w:t xml:space="preserve"> - Drug p</w:t>
      </w:r>
      <w:r w:rsidR="000A5D94" w:rsidRPr="009C3BF7">
        <w:rPr>
          <w:b/>
          <w:bCs/>
          <w:sz w:val="28"/>
          <w:szCs w:val="28"/>
        </w:rPr>
        <w:t>roduct)</w:t>
      </w:r>
    </w:p>
    <w:p w14:paraId="5C3E5A04" w14:textId="3228E627" w:rsidR="00E87FE9" w:rsidRPr="009C3BF7" w:rsidRDefault="00016796" w:rsidP="007A3B6F">
      <w:pPr>
        <w:spacing w:beforeLines="120" w:before="288" w:afterLines="60" w:after="144"/>
        <w:ind w:left="709"/>
        <w:jc w:val="both"/>
        <w:rPr>
          <w:bCs/>
          <w:sz w:val="28"/>
          <w:szCs w:val="28"/>
        </w:rPr>
      </w:pPr>
      <w:r w:rsidRPr="009C3BF7">
        <w:rPr>
          <w:bCs/>
          <w:sz w:val="28"/>
          <w:szCs w:val="28"/>
        </w:rPr>
        <w:t>C</w:t>
      </w:r>
      <w:r w:rsidR="00E87FE9" w:rsidRPr="009C3BF7">
        <w:rPr>
          <w:bCs/>
          <w:sz w:val="28"/>
          <w:szCs w:val="28"/>
        </w:rPr>
        <w:t xml:space="preserve">ác nghiên cứu </w:t>
      </w:r>
      <w:r w:rsidRPr="009C3BF7">
        <w:rPr>
          <w:bCs/>
          <w:sz w:val="28"/>
          <w:szCs w:val="28"/>
        </w:rPr>
        <w:t xml:space="preserve">được </w:t>
      </w:r>
      <w:r w:rsidR="00E87FE9" w:rsidRPr="009C3BF7">
        <w:rPr>
          <w:bCs/>
          <w:sz w:val="28"/>
          <w:szCs w:val="28"/>
        </w:rPr>
        <w:t xml:space="preserve">tiến hành để đánh </w:t>
      </w:r>
      <w:r w:rsidRPr="009C3BF7">
        <w:rPr>
          <w:bCs/>
          <w:sz w:val="28"/>
          <w:szCs w:val="28"/>
        </w:rPr>
        <w:t xml:space="preserve">giá </w:t>
      </w:r>
      <w:r w:rsidR="00E87FE9" w:rsidRPr="009C3BF7">
        <w:rPr>
          <w:bCs/>
          <w:sz w:val="28"/>
          <w:szCs w:val="28"/>
        </w:rPr>
        <w:t xml:space="preserve">ảnh hưởng của điều kiện khắc nghiệt lên </w:t>
      </w:r>
      <w:r w:rsidR="000835BB">
        <w:rPr>
          <w:bCs/>
          <w:sz w:val="28"/>
          <w:szCs w:val="28"/>
        </w:rPr>
        <w:t>thành phẩm thuốc</w:t>
      </w:r>
      <w:r w:rsidR="00E87FE9" w:rsidRPr="009C3BF7">
        <w:rPr>
          <w:bCs/>
          <w:sz w:val="28"/>
          <w:szCs w:val="28"/>
        </w:rPr>
        <w:t>. (Các nghiên cứu này bao gồm thử nghiệm độ ổn định với ánh sáng - xem ICH Q1B</w:t>
      </w:r>
      <w:r w:rsidR="007C4957">
        <w:rPr>
          <w:bCs/>
          <w:sz w:val="28"/>
          <w:szCs w:val="28"/>
        </w:rPr>
        <w:t xml:space="preserve"> </w:t>
      </w:r>
      <w:r w:rsidR="00E87FE9" w:rsidRPr="009C3BF7">
        <w:rPr>
          <w:bCs/>
          <w:sz w:val="28"/>
          <w:szCs w:val="28"/>
        </w:rPr>
        <w:t xml:space="preserve">- và thử nghiệm </w:t>
      </w:r>
      <w:r w:rsidR="000A5D94" w:rsidRPr="009C3BF7">
        <w:rPr>
          <w:bCs/>
          <w:sz w:val="28"/>
          <w:szCs w:val="28"/>
        </w:rPr>
        <w:t xml:space="preserve">đặc </w:t>
      </w:r>
      <w:r w:rsidR="007C4957">
        <w:rPr>
          <w:bCs/>
          <w:sz w:val="28"/>
          <w:szCs w:val="28"/>
        </w:rPr>
        <w:t>thù</w:t>
      </w:r>
      <w:r w:rsidR="00B65745" w:rsidRPr="009C3BF7">
        <w:rPr>
          <w:bCs/>
          <w:sz w:val="28"/>
          <w:szCs w:val="28"/>
        </w:rPr>
        <w:t xml:space="preserve"> </w:t>
      </w:r>
      <w:r w:rsidR="00E87FE9" w:rsidRPr="009C3BF7">
        <w:rPr>
          <w:bCs/>
          <w:sz w:val="28"/>
          <w:szCs w:val="28"/>
        </w:rPr>
        <w:t xml:space="preserve">cho các </w:t>
      </w:r>
      <w:r w:rsidR="00865D57">
        <w:rPr>
          <w:bCs/>
          <w:sz w:val="28"/>
          <w:szCs w:val="28"/>
        </w:rPr>
        <w:t>thành phẩm</w:t>
      </w:r>
      <w:r w:rsidR="00E87FE9" w:rsidRPr="009C3BF7">
        <w:rPr>
          <w:bCs/>
          <w:sz w:val="28"/>
          <w:szCs w:val="28"/>
        </w:rPr>
        <w:t xml:space="preserve"> nhất định</w:t>
      </w:r>
      <w:r w:rsidR="007C4957">
        <w:rPr>
          <w:bCs/>
          <w:sz w:val="28"/>
          <w:szCs w:val="28"/>
        </w:rPr>
        <w:t>,</w:t>
      </w:r>
      <w:r w:rsidR="00E87FE9" w:rsidRPr="009C3BF7">
        <w:rPr>
          <w:bCs/>
          <w:sz w:val="28"/>
          <w:szCs w:val="28"/>
        </w:rPr>
        <w:t xml:space="preserve"> ví dụ </w:t>
      </w:r>
      <w:r w:rsidR="007C4957">
        <w:rPr>
          <w:bCs/>
          <w:sz w:val="28"/>
          <w:szCs w:val="28"/>
        </w:rPr>
        <w:t xml:space="preserve">như </w:t>
      </w:r>
      <w:r w:rsidR="000A5D94" w:rsidRPr="009C3BF7">
        <w:rPr>
          <w:bCs/>
          <w:sz w:val="28"/>
          <w:szCs w:val="28"/>
        </w:rPr>
        <w:t>khí dung định</w:t>
      </w:r>
      <w:r w:rsidR="00E87FE9" w:rsidRPr="009C3BF7">
        <w:rPr>
          <w:bCs/>
          <w:sz w:val="28"/>
          <w:szCs w:val="28"/>
        </w:rPr>
        <w:t xml:space="preserve"> liều, kem,</w:t>
      </w:r>
      <w:r w:rsidRPr="009C3BF7">
        <w:rPr>
          <w:bCs/>
          <w:sz w:val="28"/>
          <w:szCs w:val="28"/>
        </w:rPr>
        <w:t xml:space="preserve"> </w:t>
      </w:r>
      <w:r w:rsidR="00E87FE9" w:rsidRPr="009C3BF7">
        <w:rPr>
          <w:bCs/>
          <w:sz w:val="28"/>
          <w:szCs w:val="28"/>
        </w:rPr>
        <w:t>nhũ dịch, dung dịch nước đông lạnh).</w:t>
      </w:r>
    </w:p>
    <w:p w14:paraId="09BE3C8F" w14:textId="77777777" w:rsidR="00E87FE9" w:rsidRPr="009C3BF7" w:rsidRDefault="00E87FE9" w:rsidP="007A3B6F">
      <w:pPr>
        <w:spacing w:beforeLines="120" w:before="288" w:afterLines="60" w:after="144"/>
        <w:ind w:left="709"/>
        <w:jc w:val="both"/>
        <w:rPr>
          <w:b/>
          <w:bCs/>
          <w:sz w:val="28"/>
          <w:szCs w:val="28"/>
        </w:rPr>
      </w:pPr>
      <w:r w:rsidRPr="009C3BF7">
        <w:rPr>
          <w:b/>
          <w:bCs/>
          <w:sz w:val="28"/>
          <w:szCs w:val="28"/>
        </w:rPr>
        <w:t xml:space="preserve">Thử nghiệm khắc nghiệt </w:t>
      </w:r>
      <w:r w:rsidR="00E0523F">
        <w:rPr>
          <w:b/>
          <w:bCs/>
          <w:sz w:val="28"/>
          <w:szCs w:val="28"/>
        </w:rPr>
        <w:t>- Dược chất (Stress t</w:t>
      </w:r>
      <w:r w:rsidR="000A5D94" w:rsidRPr="009C3BF7">
        <w:rPr>
          <w:b/>
          <w:bCs/>
          <w:sz w:val="28"/>
          <w:szCs w:val="28"/>
        </w:rPr>
        <w:t>esting</w:t>
      </w:r>
      <w:r w:rsidR="00E0523F">
        <w:rPr>
          <w:b/>
          <w:bCs/>
          <w:sz w:val="28"/>
          <w:szCs w:val="28"/>
        </w:rPr>
        <w:t xml:space="preserve"> </w:t>
      </w:r>
      <w:r w:rsidR="000A5D94" w:rsidRPr="009C3BF7">
        <w:rPr>
          <w:b/>
          <w:bCs/>
          <w:sz w:val="28"/>
          <w:szCs w:val="28"/>
        </w:rPr>
        <w:t xml:space="preserve">- Drug </w:t>
      </w:r>
      <w:r w:rsidR="00E0523F">
        <w:rPr>
          <w:b/>
          <w:bCs/>
          <w:sz w:val="28"/>
          <w:szCs w:val="28"/>
        </w:rPr>
        <w:t>s</w:t>
      </w:r>
      <w:r w:rsidR="000A5D94" w:rsidRPr="009C3BF7">
        <w:rPr>
          <w:b/>
          <w:bCs/>
          <w:sz w:val="28"/>
          <w:szCs w:val="28"/>
        </w:rPr>
        <w:t>ubstance)</w:t>
      </w:r>
    </w:p>
    <w:p w14:paraId="6225F4EB" w14:textId="77777777" w:rsidR="00E87FE9" w:rsidRPr="009C3BF7" w:rsidRDefault="000A5D94" w:rsidP="007A3B6F">
      <w:pPr>
        <w:spacing w:beforeLines="120" w:before="288" w:afterLines="60" w:after="144"/>
        <w:ind w:left="709"/>
        <w:jc w:val="both"/>
        <w:rPr>
          <w:bCs/>
          <w:sz w:val="28"/>
          <w:szCs w:val="28"/>
        </w:rPr>
      </w:pPr>
      <w:r w:rsidRPr="009C3BF7">
        <w:rPr>
          <w:bCs/>
          <w:sz w:val="28"/>
          <w:szCs w:val="28"/>
        </w:rPr>
        <w:t>C</w:t>
      </w:r>
      <w:r w:rsidR="00E87FE9" w:rsidRPr="009C3BF7">
        <w:rPr>
          <w:bCs/>
          <w:sz w:val="28"/>
          <w:szCs w:val="28"/>
        </w:rPr>
        <w:t xml:space="preserve">ác nghiên cứu </w:t>
      </w:r>
      <w:r w:rsidRPr="009C3BF7">
        <w:rPr>
          <w:bCs/>
          <w:sz w:val="28"/>
          <w:szCs w:val="28"/>
        </w:rPr>
        <w:t xml:space="preserve">được </w:t>
      </w:r>
      <w:r w:rsidR="00E87FE9" w:rsidRPr="009C3BF7">
        <w:rPr>
          <w:bCs/>
          <w:sz w:val="28"/>
          <w:szCs w:val="28"/>
        </w:rPr>
        <w:t xml:space="preserve">tiến hành để làm rõ </w:t>
      </w:r>
      <w:r w:rsidR="00D932AA" w:rsidRPr="009C3BF7">
        <w:rPr>
          <w:bCs/>
          <w:sz w:val="28"/>
          <w:szCs w:val="28"/>
        </w:rPr>
        <w:t xml:space="preserve">độ ổn định thực chất của một dược chất. Thử nghiệm </w:t>
      </w:r>
      <w:r w:rsidRPr="009C3BF7">
        <w:rPr>
          <w:bCs/>
          <w:sz w:val="28"/>
          <w:szCs w:val="28"/>
        </w:rPr>
        <w:t>này</w:t>
      </w:r>
      <w:r w:rsidR="00D932AA" w:rsidRPr="009C3BF7">
        <w:rPr>
          <w:bCs/>
          <w:sz w:val="28"/>
          <w:szCs w:val="28"/>
        </w:rPr>
        <w:t xml:space="preserve"> là một phần của chiến lược phát triển và thông </w:t>
      </w:r>
      <w:r w:rsidRPr="009C3BF7">
        <w:rPr>
          <w:bCs/>
          <w:sz w:val="28"/>
          <w:szCs w:val="28"/>
        </w:rPr>
        <w:t xml:space="preserve">thường </w:t>
      </w:r>
      <w:r w:rsidR="00D932AA" w:rsidRPr="009C3BF7">
        <w:rPr>
          <w:bCs/>
          <w:sz w:val="28"/>
          <w:szCs w:val="28"/>
        </w:rPr>
        <w:t xml:space="preserve">được tiến hành ở các điều kiện khắc nghiệt hơn điều kiện dùng trong thử nghiệm </w:t>
      </w:r>
      <w:r w:rsidR="001A40F8">
        <w:rPr>
          <w:bCs/>
          <w:sz w:val="28"/>
          <w:szCs w:val="28"/>
        </w:rPr>
        <w:t>cấp tốc</w:t>
      </w:r>
      <w:r w:rsidR="00D932AA" w:rsidRPr="009C3BF7">
        <w:rPr>
          <w:bCs/>
          <w:sz w:val="28"/>
          <w:szCs w:val="28"/>
        </w:rPr>
        <w:t>.</w:t>
      </w:r>
    </w:p>
    <w:p w14:paraId="6531B356" w14:textId="77777777" w:rsidR="00D932AA" w:rsidRPr="009C3BF7" w:rsidRDefault="00D17F1F" w:rsidP="007A3B6F">
      <w:pPr>
        <w:spacing w:beforeLines="120" w:before="288" w:afterLines="60" w:after="144"/>
        <w:ind w:left="709"/>
        <w:jc w:val="both"/>
        <w:rPr>
          <w:b/>
          <w:bCs/>
          <w:sz w:val="28"/>
          <w:szCs w:val="28"/>
        </w:rPr>
      </w:pPr>
      <w:r w:rsidRPr="009C3BF7">
        <w:rPr>
          <w:b/>
          <w:bCs/>
          <w:sz w:val="28"/>
          <w:szCs w:val="28"/>
        </w:rPr>
        <w:t>S</w:t>
      </w:r>
      <w:r w:rsidR="00D932AA" w:rsidRPr="009C3BF7">
        <w:rPr>
          <w:b/>
          <w:bCs/>
          <w:sz w:val="28"/>
          <w:szCs w:val="28"/>
        </w:rPr>
        <w:t xml:space="preserve">ố liệu </w:t>
      </w:r>
      <w:r w:rsidRPr="009C3BF7">
        <w:rPr>
          <w:b/>
          <w:bCs/>
          <w:sz w:val="28"/>
          <w:szCs w:val="28"/>
        </w:rPr>
        <w:t xml:space="preserve">hỗ </w:t>
      </w:r>
      <w:r w:rsidR="00D932AA" w:rsidRPr="009C3BF7">
        <w:rPr>
          <w:b/>
          <w:bCs/>
          <w:sz w:val="28"/>
          <w:szCs w:val="28"/>
        </w:rPr>
        <w:t>trợ (Supporting data)</w:t>
      </w:r>
    </w:p>
    <w:p w14:paraId="3EB9CD86" w14:textId="3BCEFF9F" w:rsidR="00D932AA" w:rsidRPr="009C3BF7" w:rsidRDefault="00EF3E2B" w:rsidP="007A3B6F">
      <w:pPr>
        <w:spacing w:beforeLines="120" w:before="288" w:afterLines="60" w:after="144"/>
        <w:ind w:left="709"/>
        <w:jc w:val="both"/>
        <w:rPr>
          <w:bCs/>
          <w:sz w:val="28"/>
          <w:szCs w:val="28"/>
        </w:rPr>
      </w:pPr>
      <w:r w:rsidRPr="009C3BF7">
        <w:rPr>
          <w:bCs/>
          <w:sz w:val="28"/>
          <w:szCs w:val="28"/>
        </w:rPr>
        <w:t>C</w:t>
      </w:r>
      <w:r w:rsidR="00D932AA" w:rsidRPr="009C3BF7">
        <w:rPr>
          <w:bCs/>
          <w:sz w:val="28"/>
          <w:szCs w:val="28"/>
        </w:rPr>
        <w:t xml:space="preserve">ác số liệu, </w:t>
      </w:r>
      <w:r w:rsidRPr="009C3BF7">
        <w:rPr>
          <w:bCs/>
          <w:sz w:val="28"/>
          <w:szCs w:val="28"/>
        </w:rPr>
        <w:t>không phải là số liệu</w:t>
      </w:r>
      <w:r w:rsidR="00D932AA" w:rsidRPr="009C3BF7">
        <w:rPr>
          <w:bCs/>
          <w:sz w:val="28"/>
          <w:szCs w:val="28"/>
        </w:rPr>
        <w:t xml:space="preserve"> thu được từ nghiên cứu độ ổn định chính thức, </w:t>
      </w:r>
      <w:r w:rsidRPr="009C3BF7">
        <w:rPr>
          <w:bCs/>
          <w:sz w:val="28"/>
          <w:szCs w:val="28"/>
        </w:rPr>
        <w:t xml:space="preserve">mà là các số liệu hỗ trợ cho </w:t>
      </w:r>
      <w:r w:rsidR="00D932AA" w:rsidRPr="009C3BF7">
        <w:rPr>
          <w:bCs/>
          <w:sz w:val="28"/>
          <w:szCs w:val="28"/>
        </w:rPr>
        <w:t xml:space="preserve">các quy trình phân tích, </w:t>
      </w:r>
      <w:r w:rsidR="007C4957">
        <w:rPr>
          <w:bCs/>
          <w:sz w:val="28"/>
          <w:szCs w:val="28"/>
        </w:rPr>
        <w:t>chu kỳ tái kiểm</w:t>
      </w:r>
      <w:r w:rsidR="00D932AA" w:rsidRPr="009C3BF7">
        <w:rPr>
          <w:bCs/>
          <w:sz w:val="28"/>
          <w:szCs w:val="28"/>
        </w:rPr>
        <w:t xml:space="preserve"> dự kiến hoặc tuổi thọ, và </w:t>
      </w:r>
      <w:r w:rsidR="004E2CAE" w:rsidRPr="009C3BF7">
        <w:rPr>
          <w:bCs/>
          <w:sz w:val="28"/>
          <w:szCs w:val="28"/>
        </w:rPr>
        <w:t xml:space="preserve">các </w:t>
      </w:r>
      <w:r w:rsidR="00D932AA" w:rsidRPr="009C3BF7">
        <w:rPr>
          <w:bCs/>
          <w:sz w:val="28"/>
          <w:szCs w:val="28"/>
        </w:rPr>
        <w:t xml:space="preserve">điều kiện bảo quản ghi trên nhãn (Các số liệu </w:t>
      </w:r>
      <w:r w:rsidR="004E2CAE" w:rsidRPr="009C3BF7">
        <w:rPr>
          <w:bCs/>
          <w:sz w:val="28"/>
          <w:szCs w:val="28"/>
        </w:rPr>
        <w:t>này</w:t>
      </w:r>
      <w:r w:rsidR="00D932AA" w:rsidRPr="009C3BF7">
        <w:rPr>
          <w:bCs/>
          <w:sz w:val="28"/>
          <w:szCs w:val="28"/>
        </w:rPr>
        <w:t xml:space="preserve"> bao gồm</w:t>
      </w:r>
      <w:r w:rsidR="00B4353C" w:rsidRPr="009C3BF7">
        <w:rPr>
          <w:bCs/>
          <w:sz w:val="28"/>
          <w:szCs w:val="28"/>
        </w:rPr>
        <w:t xml:space="preserve"> (</w:t>
      </w:r>
      <w:r w:rsidR="00D932AA" w:rsidRPr="009C3BF7">
        <w:rPr>
          <w:bCs/>
          <w:sz w:val="28"/>
          <w:szCs w:val="28"/>
        </w:rPr>
        <w:t>1</w:t>
      </w:r>
      <w:r w:rsidR="00B4353C" w:rsidRPr="009C3BF7">
        <w:rPr>
          <w:bCs/>
          <w:sz w:val="28"/>
          <w:szCs w:val="28"/>
        </w:rPr>
        <w:t>)</w:t>
      </w:r>
      <w:r w:rsidR="00D932AA" w:rsidRPr="009C3BF7">
        <w:rPr>
          <w:bCs/>
          <w:sz w:val="28"/>
          <w:szCs w:val="28"/>
        </w:rPr>
        <w:t xml:space="preserve"> Số liệu độ ổn định </w:t>
      </w:r>
      <w:r w:rsidR="00E51615" w:rsidRPr="009C3BF7">
        <w:rPr>
          <w:bCs/>
          <w:sz w:val="28"/>
          <w:szCs w:val="28"/>
        </w:rPr>
        <w:t xml:space="preserve">của </w:t>
      </w:r>
      <w:r w:rsidR="00D932AA" w:rsidRPr="009C3BF7">
        <w:rPr>
          <w:bCs/>
          <w:sz w:val="28"/>
          <w:szCs w:val="28"/>
        </w:rPr>
        <w:t xml:space="preserve">các lô </w:t>
      </w:r>
      <w:r w:rsidR="004E2CAE" w:rsidRPr="009C3BF7">
        <w:rPr>
          <w:bCs/>
          <w:sz w:val="28"/>
          <w:szCs w:val="28"/>
        </w:rPr>
        <w:t xml:space="preserve">dược chất </w:t>
      </w:r>
      <w:r w:rsidR="00D932AA" w:rsidRPr="009C3BF7">
        <w:rPr>
          <w:bCs/>
          <w:sz w:val="28"/>
          <w:szCs w:val="28"/>
        </w:rPr>
        <w:t xml:space="preserve">ở giai đoạn tổng hợp đầu, lô </w:t>
      </w:r>
      <w:r w:rsidR="00E51615" w:rsidRPr="009C3BF7">
        <w:rPr>
          <w:bCs/>
          <w:sz w:val="28"/>
          <w:szCs w:val="28"/>
        </w:rPr>
        <w:t xml:space="preserve">nguyên liệu ở </w:t>
      </w:r>
      <w:r w:rsidR="00D932AA" w:rsidRPr="009C3BF7">
        <w:rPr>
          <w:bCs/>
          <w:sz w:val="28"/>
          <w:szCs w:val="28"/>
        </w:rPr>
        <w:t xml:space="preserve">quy mô nhỏ, các công thức </w:t>
      </w:r>
      <w:r w:rsidR="00E51615" w:rsidRPr="009C3BF7">
        <w:rPr>
          <w:bCs/>
          <w:sz w:val="28"/>
          <w:szCs w:val="28"/>
        </w:rPr>
        <w:t>nghiên cứu</w:t>
      </w:r>
      <w:r w:rsidR="00D932AA" w:rsidRPr="009C3BF7">
        <w:rPr>
          <w:bCs/>
          <w:sz w:val="28"/>
          <w:szCs w:val="28"/>
        </w:rPr>
        <w:t xml:space="preserve"> không </w:t>
      </w:r>
      <w:r w:rsidR="00E51615" w:rsidRPr="009C3BF7">
        <w:rPr>
          <w:bCs/>
          <w:sz w:val="28"/>
          <w:szCs w:val="28"/>
        </w:rPr>
        <w:t xml:space="preserve">có ý định </w:t>
      </w:r>
      <w:r w:rsidR="00D932AA" w:rsidRPr="009C3BF7">
        <w:rPr>
          <w:bCs/>
          <w:sz w:val="28"/>
          <w:szCs w:val="28"/>
        </w:rPr>
        <w:t>lư</w:t>
      </w:r>
      <w:r w:rsidR="00E51615" w:rsidRPr="009C3BF7">
        <w:rPr>
          <w:bCs/>
          <w:sz w:val="28"/>
          <w:szCs w:val="28"/>
        </w:rPr>
        <w:t>u</w:t>
      </w:r>
      <w:r w:rsidR="00D932AA" w:rsidRPr="009C3BF7">
        <w:rPr>
          <w:bCs/>
          <w:sz w:val="28"/>
          <w:szCs w:val="28"/>
        </w:rPr>
        <w:t xml:space="preserve"> hành trên thị </w:t>
      </w:r>
      <w:r w:rsidR="00E51615" w:rsidRPr="009C3BF7">
        <w:rPr>
          <w:bCs/>
          <w:sz w:val="28"/>
          <w:szCs w:val="28"/>
        </w:rPr>
        <w:t>trường và</w:t>
      </w:r>
      <w:r w:rsidR="00D932AA" w:rsidRPr="009C3BF7">
        <w:rPr>
          <w:bCs/>
          <w:sz w:val="28"/>
          <w:szCs w:val="28"/>
        </w:rPr>
        <w:t xml:space="preserve"> các công thức có liên quan</w:t>
      </w:r>
      <w:r w:rsidR="00E51615" w:rsidRPr="009C3BF7">
        <w:rPr>
          <w:bCs/>
          <w:sz w:val="28"/>
          <w:szCs w:val="28"/>
        </w:rPr>
        <w:t>,</w:t>
      </w:r>
      <w:r w:rsidR="00D932AA" w:rsidRPr="009C3BF7">
        <w:rPr>
          <w:bCs/>
          <w:sz w:val="28"/>
          <w:szCs w:val="28"/>
        </w:rPr>
        <w:t xml:space="preserve"> </w:t>
      </w:r>
      <w:r w:rsidR="00865D57">
        <w:rPr>
          <w:bCs/>
          <w:sz w:val="28"/>
          <w:szCs w:val="28"/>
        </w:rPr>
        <w:t>thành phẩm</w:t>
      </w:r>
      <w:r w:rsidR="00D932AA" w:rsidRPr="009C3BF7">
        <w:rPr>
          <w:bCs/>
          <w:sz w:val="28"/>
          <w:szCs w:val="28"/>
        </w:rPr>
        <w:t xml:space="preserve"> </w:t>
      </w:r>
      <w:r w:rsidR="003C39A4" w:rsidRPr="009C3BF7">
        <w:rPr>
          <w:bCs/>
          <w:sz w:val="28"/>
          <w:szCs w:val="28"/>
        </w:rPr>
        <w:t xml:space="preserve">được trình bày </w:t>
      </w:r>
      <w:r w:rsidR="00D932AA" w:rsidRPr="009C3BF7">
        <w:rPr>
          <w:bCs/>
          <w:sz w:val="28"/>
          <w:szCs w:val="28"/>
        </w:rPr>
        <w:t xml:space="preserve">trong </w:t>
      </w:r>
      <w:r w:rsidR="003C39A4" w:rsidRPr="009C3BF7">
        <w:rPr>
          <w:bCs/>
          <w:sz w:val="28"/>
          <w:szCs w:val="28"/>
        </w:rPr>
        <w:t xml:space="preserve">dạng </w:t>
      </w:r>
      <w:r w:rsidR="00D932AA" w:rsidRPr="009C3BF7">
        <w:rPr>
          <w:bCs/>
          <w:sz w:val="28"/>
          <w:szCs w:val="28"/>
        </w:rPr>
        <w:t xml:space="preserve">bao bì </w:t>
      </w:r>
      <w:r w:rsidR="003C39A4" w:rsidRPr="009C3BF7">
        <w:rPr>
          <w:bCs/>
          <w:sz w:val="28"/>
          <w:szCs w:val="28"/>
        </w:rPr>
        <w:t>đóng gói</w:t>
      </w:r>
      <w:r w:rsidR="00D932AA" w:rsidRPr="009C3BF7">
        <w:rPr>
          <w:bCs/>
          <w:sz w:val="28"/>
          <w:szCs w:val="28"/>
        </w:rPr>
        <w:t xml:space="preserve"> khác với loại lưu </w:t>
      </w:r>
      <w:r w:rsidR="00E51615" w:rsidRPr="009C3BF7">
        <w:rPr>
          <w:bCs/>
          <w:sz w:val="28"/>
          <w:szCs w:val="28"/>
        </w:rPr>
        <w:t xml:space="preserve">hành </w:t>
      </w:r>
      <w:r w:rsidR="00D932AA" w:rsidRPr="009C3BF7">
        <w:rPr>
          <w:bCs/>
          <w:sz w:val="28"/>
          <w:szCs w:val="28"/>
        </w:rPr>
        <w:t>trên thị trường</w:t>
      </w:r>
      <w:r w:rsidR="00B4353C" w:rsidRPr="009C3BF7">
        <w:rPr>
          <w:bCs/>
          <w:sz w:val="28"/>
          <w:szCs w:val="28"/>
        </w:rPr>
        <w:t>; (</w:t>
      </w:r>
      <w:r w:rsidR="00D932AA" w:rsidRPr="009C3BF7">
        <w:rPr>
          <w:bCs/>
          <w:sz w:val="28"/>
          <w:szCs w:val="28"/>
        </w:rPr>
        <w:t>2</w:t>
      </w:r>
      <w:r w:rsidR="00B4353C" w:rsidRPr="009C3BF7">
        <w:rPr>
          <w:bCs/>
          <w:sz w:val="28"/>
          <w:szCs w:val="28"/>
        </w:rPr>
        <w:t>)</w:t>
      </w:r>
      <w:r w:rsidR="00D932AA" w:rsidRPr="009C3BF7">
        <w:rPr>
          <w:bCs/>
          <w:sz w:val="28"/>
          <w:szCs w:val="28"/>
        </w:rPr>
        <w:t xml:space="preserve"> Các thông tin liên quan đến các kết quả thử nghiệm trên các</w:t>
      </w:r>
      <w:r w:rsidR="00E51615" w:rsidRPr="009C3BF7">
        <w:rPr>
          <w:bCs/>
          <w:sz w:val="28"/>
          <w:szCs w:val="28"/>
        </w:rPr>
        <w:t xml:space="preserve"> loại</w:t>
      </w:r>
      <w:r w:rsidR="00D932AA" w:rsidRPr="009C3BF7">
        <w:rPr>
          <w:bCs/>
          <w:sz w:val="28"/>
          <w:szCs w:val="28"/>
        </w:rPr>
        <w:t xml:space="preserve"> </w:t>
      </w:r>
      <w:r w:rsidR="00E51615" w:rsidRPr="009C3BF7">
        <w:rPr>
          <w:bCs/>
          <w:sz w:val="28"/>
          <w:szCs w:val="28"/>
        </w:rPr>
        <w:t>bao bì</w:t>
      </w:r>
      <w:r w:rsidR="00B4353C" w:rsidRPr="009C3BF7">
        <w:rPr>
          <w:bCs/>
          <w:sz w:val="28"/>
          <w:szCs w:val="28"/>
        </w:rPr>
        <w:t>; và (</w:t>
      </w:r>
      <w:r w:rsidR="00D932AA" w:rsidRPr="009C3BF7">
        <w:rPr>
          <w:bCs/>
          <w:sz w:val="28"/>
          <w:szCs w:val="28"/>
        </w:rPr>
        <w:t>3</w:t>
      </w:r>
      <w:r w:rsidR="00B4353C" w:rsidRPr="009C3BF7">
        <w:rPr>
          <w:bCs/>
          <w:sz w:val="28"/>
          <w:szCs w:val="28"/>
        </w:rPr>
        <w:t>)</w:t>
      </w:r>
      <w:r w:rsidR="00D932AA" w:rsidRPr="009C3BF7">
        <w:rPr>
          <w:bCs/>
          <w:sz w:val="28"/>
          <w:szCs w:val="28"/>
        </w:rPr>
        <w:t xml:space="preserve"> Các cơ sở khoa học khác</w:t>
      </w:r>
      <w:r w:rsidR="00B4353C" w:rsidRPr="009C3BF7">
        <w:rPr>
          <w:bCs/>
          <w:sz w:val="28"/>
          <w:szCs w:val="28"/>
        </w:rPr>
        <w:t>)</w:t>
      </w:r>
      <w:r w:rsidR="00D932AA" w:rsidRPr="009C3BF7">
        <w:rPr>
          <w:bCs/>
          <w:sz w:val="28"/>
          <w:szCs w:val="28"/>
        </w:rPr>
        <w:t>.</w:t>
      </w:r>
    </w:p>
    <w:p w14:paraId="790E5B01" w14:textId="77777777" w:rsidR="00E87FE9" w:rsidRPr="009C3BF7" w:rsidRDefault="00E87FE9" w:rsidP="007A3B6F">
      <w:pPr>
        <w:spacing w:beforeLines="120" w:before="288" w:afterLines="60" w:after="144"/>
        <w:ind w:left="709"/>
        <w:rPr>
          <w:bCs/>
          <w:sz w:val="28"/>
          <w:szCs w:val="28"/>
        </w:rPr>
      </w:pPr>
    </w:p>
    <w:p w14:paraId="36C62096" w14:textId="77777777" w:rsidR="009C2F91" w:rsidRPr="00D82538" w:rsidRDefault="00D82538" w:rsidP="00E0523F">
      <w:pPr>
        <w:spacing w:beforeLines="120" w:before="288" w:afterLines="60" w:after="144"/>
        <w:rPr>
          <w:b/>
          <w:bCs/>
          <w:sz w:val="28"/>
          <w:szCs w:val="28"/>
        </w:rPr>
      </w:pPr>
      <w:r w:rsidRPr="00D82538">
        <w:rPr>
          <w:b/>
          <w:bCs/>
          <w:sz w:val="28"/>
          <w:szCs w:val="28"/>
        </w:rPr>
        <w:t>TÀI LIỆU THAM KHẢO</w:t>
      </w:r>
    </w:p>
    <w:p w14:paraId="5C2EB735"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eastAsia="id-ID"/>
        </w:rPr>
        <w:t xml:space="preserve">1. </w:t>
      </w:r>
      <w:r w:rsidRPr="00D82538">
        <w:rPr>
          <w:rFonts w:eastAsia="Calibri"/>
          <w:sz w:val="28"/>
          <w:szCs w:val="28"/>
          <w:lang w:eastAsia="id-ID"/>
        </w:rPr>
        <w:tab/>
      </w:r>
      <w:r w:rsidRPr="00D82538">
        <w:rPr>
          <w:rFonts w:eastAsia="Calibri"/>
          <w:sz w:val="28"/>
          <w:szCs w:val="28"/>
          <w:lang w:val="id-ID" w:eastAsia="id-ID"/>
        </w:rPr>
        <w:t>Note for Guidance on Stability Testing of Existing Active Substance and Related Finished Product (Draft), February 2002, The European Agency for The Evaluation of Medicinal Product (EMEA)</w:t>
      </w:r>
    </w:p>
    <w:p w14:paraId="0737408D"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2.</w:t>
      </w:r>
      <w:r w:rsidRPr="00D82538">
        <w:rPr>
          <w:rFonts w:eastAsia="Calibri"/>
          <w:sz w:val="28"/>
          <w:szCs w:val="28"/>
          <w:lang w:val="id-ID" w:eastAsia="id-ID"/>
        </w:rPr>
        <w:tab/>
        <w:t>ICH Q1A (R2) Guideline on Stability Testing of New Drug Substances and Product, February 2003 and its annexes (Q1B Photostability Testing of New Drug Substances and Producsts, Q1C Stability Testing : Requirements for New Dosage Forms, Q1D Bracetting and Matrixing Designs for Stability Testing of New Drug Substances and Products, Q1E Evaluation for Stability Data, Q1F Stability Data Package for Registration Applications in Climatic Zones III and IV).</w:t>
      </w:r>
    </w:p>
    <w:p w14:paraId="6DB421F5"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3.</w:t>
      </w:r>
      <w:r w:rsidRPr="00D82538">
        <w:rPr>
          <w:rFonts w:eastAsia="Calibri"/>
          <w:sz w:val="28"/>
          <w:szCs w:val="28"/>
          <w:lang w:val="id-ID" w:eastAsia="id-ID"/>
        </w:rPr>
        <w:tab/>
        <w:t>Guidelines for Stability Testing of Pharmaceutical Products Containing Well Established Drug Substances in Conventional Dosage Form, WHO Technical Report Series No. 863, 1996.</w:t>
      </w:r>
    </w:p>
    <w:p w14:paraId="3287B1CF"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5.</w:t>
      </w:r>
      <w:r w:rsidRPr="00D82538">
        <w:rPr>
          <w:rFonts w:eastAsia="Calibri"/>
          <w:sz w:val="28"/>
          <w:szCs w:val="28"/>
          <w:lang w:val="id-ID" w:eastAsia="id-ID"/>
        </w:rPr>
        <w:tab/>
        <w:t xml:space="preserve">Carstensen, J.T., “Stability and Dating of Solid Dosage Forms,” </w:t>
      </w:r>
      <w:r w:rsidRPr="00D82538">
        <w:rPr>
          <w:rFonts w:eastAsia="Calibri"/>
          <w:i/>
          <w:sz w:val="28"/>
          <w:szCs w:val="28"/>
          <w:lang w:val="id-ID" w:eastAsia="id-ID"/>
        </w:rPr>
        <w:t>Pharmaceutics of Solids and Solid Dosage Forms</w:t>
      </w:r>
      <w:r w:rsidRPr="00D82538">
        <w:rPr>
          <w:rFonts w:eastAsia="Calibri"/>
          <w:sz w:val="28"/>
          <w:szCs w:val="28"/>
          <w:lang w:val="id-ID" w:eastAsia="id-ID"/>
        </w:rPr>
        <w:t>, Wiley-Interscience, 182-185, 1977.</w:t>
      </w:r>
    </w:p>
    <w:p w14:paraId="1ABD2B24"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6.</w:t>
      </w:r>
      <w:r w:rsidRPr="00D82538">
        <w:rPr>
          <w:rFonts w:eastAsia="Calibri"/>
          <w:sz w:val="28"/>
          <w:szCs w:val="28"/>
          <w:lang w:val="id-ID" w:eastAsia="id-ID"/>
        </w:rPr>
        <w:tab/>
        <w:t xml:space="preserve">Ruberg, S.J. and Stegeman, J.W., “Pooling Data for Stability Studies: Testing the Equality of Batch Degradation Slopes,” </w:t>
      </w:r>
      <w:r w:rsidRPr="00D82538">
        <w:rPr>
          <w:rFonts w:eastAsia="Calibri"/>
          <w:i/>
          <w:sz w:val="28"/>
          <w:szCs w:val="28"/>
          <w:lang w:val="id-ID" w:eastAsia="id-ID"/>
        </w:rPr>
        <w:t>Biometrics</w:t>
      </w:r>
      <w:r w:rsidRPr="00D82538">
        <w:rPr>
          <w:rFonts w:eastAsia="Calibri"/>
          <w:sz w:val="28"/>
          <w:szCs w:val="28"/>
          <w:lang w:val="id-ID" w:eastAsia="id-ID"/>
        </w:rPr>
        <w:t>, 47:1059-1069, 1991.</w:t>
      </w:r>
    </w:p>
    <w:p w14:paraId="662CCEDB"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7.</w:t>
      </w:r>
      <w:r w:rsidRPr="00D82538">
        <w:rPr>
          <w:rFonts w:eastAsia="Calibri"/>
          <w:sz w:val="28"/>
          <w:szCs w:val="28"/>
          <w:lang w:val="id-ID" w:eastAsia="id-ID"/>
        </w:rPr>
        <w:tab/>
        <w:t xml:space="preserve">Ruberg, S.J. and Hsu, J.C, “Multiple Comparison Procedures for Pooling Batches in Stability Studies,” </w:t>
      </w:r>
      <w:r w:rsidRPr="00D82538">
        <w:rPr>
          <w:rFonts w:eastAsia="Calibri"/>
          <w:i/>
          <w:sz w:val="28"/>
          <w:szCs w:val="28"/>
          <w:lang w:val="id-ID" w:eastAsia="id-ID"/>
        </w:rPr>
        <w:t>Technometrics</w:t>
      </w:r>
      <w:r w:rsidRPr="00D82538">
        <w:rPr>
          <w:rFonts w:eastAsia="Calibri"/>
          <w:sz w:val="28"/>
          <w:szCs w:val="28"/>
          <w:lang w:val="id-ID" w:eastAsia="id-ID"/>
        </w:rPr>
        <w:t>, 34:465-472, 1992.</w:t>
      </w:r>
    </w:p>
    <w:p w14:paraId="60088C09"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8.</w:t>
      </w:r>
      <w:r w:rsidRPr="00D82538">
        <w:rPr>
          <w:rFonts w:eastAsia="Calibri"/>
          <w:sz w:val="28"/>
          <w:szCs w:val="28"/>
          <w:lang w:val="id-ID" w:eastAsia="id-ID"/>
        </w:rPr>
        <w:tab/>
        <w:t xml:space="preserve">Shao, J. and Chow, S.C., “Statistical Inference in Stability Analysis,” </w:t>
      </w:r>
      <w:r w:rsidRPr="00D82538">
        <w:rPr>
          <w:rFonts w:eastAsia="Calibri"/>
          <w:i/>
          <w:sz w:val="28"/>
          <w:szCs w:val="28"/>
          <w:lang w:val="id-ID" w:eastAsia="id-ID"/>
        </w:rPr>
        <w:t>Biometrics</w:t>
      </w:r>
      <w:r w:rsidRPr="00D82538">
        <w:rPr>
          <w:rFonts w:eastAsia="Calibri"/>
          <w:sz w:val="28"/>
          <w:szCs w:val="28"/>
          <w:lang w:val="id-ID" w:eastAsia="id-ID"/>
        </w:rPr>
        <w:t>, 50:753-763, 1994.</w:t>
      </w:r>
    </w:p>
    <w:p w14:paraId="42F1255D"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9.</w:t>
      </w:r>
      <w:r w:rsidRPr="00D82538">
        <w:rPr>
          <w:rFonts w:eastAsia="Calibri"/>
          <w:sz w:val="28"/>
          <w:szCs w:val="28"/>
          <w:lang w:val="id-ID" w:eastAsia="id-ID"/>
        </w:rPr>
        <w:tab/>
        <w:t xml:space="preserve">Murphy, J.R. and Weisman, D., “Using Random Slopes for Estimating Shelf-life,” </w:t>
      </w:r>
      <w:r w:rsidRPr="00D82538">
        <w:rPr>
          <w:rFonts w:eastAsia="Calibri"/>
          <w:i/>
          <w:sz w:val="28"/>
          <w:szCs w:val="28"/>
          <w:lang w:val="id-ID" w:eastAsia="id-ID"/>
        </w:rPr>
        <w:t>Proceedings of American Statistical Association of the Biopharmaceutical Section</w:t>
      </w:r>
      <w:r w:rsidRPr="00D82538">
        <w:rPr>
          <w:rFonts w:eastAsia="Calibri"/>
          <w:sz w:val="28"/>
          <w:szCs w:val="28"/>
          <w:lang w:val="id-ID" w:eastAsia="id-ID"/>
        </w:rPr>
        <w:t>, 196-200, 1990.</w:t>
      </w:r>
    </w:p>
    <w:p w14:paraId="3833306F"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10.</w:t>
      </w:r>
      <w:r w:rsidRPr="00D82538">
        <w:rPr>
          <w:rFonts w:eastAsia="Calibri"/>
          <w:sz w:val="28"/>
          <w:szCs w:val="28"/>
          <w:lang w:val="id-ID" w:eastAsia="id-ID"/>
        </w:rPr>
        <w:tab/>
        <w:t xml:space="preserve">Yoshioka, S., Aso, Y, and Kojima, S., “Assessment of Shelf-life Equivalence of Pharmaceutical Products,” </w:t>
      </w:r>
      <w:r w:rsidRPr="00D82538">
        <w:rPr>
          <w:rFonts w:eastAsia="Calibri"/>
          <w:i/>
          <w:iCs/>
          <w:sz w:val="28"/>
          <w:szCs w:val="28"/>
          <w:lang w:val="id-ID" w:eastAsia="id-ID"/>
        </w:rPr>
        <w:t>Chem. Pharm. Bull.</w:t>
      </w:r>
      <w:r w:rsidRPr="00D82538">
        <w:rPr>
          <w:rFonts w:eastAsia="Calibri"/>
          <w:sz w:val="28"/>
          <w:szCs w:val="28"/>
          <w:lang w:val="id-ID" w:eastAsia="id-ID"/>
        </w:rPr>
        <w:t>, 49:1482-1484, 1997.</w:t>
      </w:r>
    </w:p>
    <w:p w14:paraId="1ED5EF63"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11.</w:t>
      </w:r>
      <w:r w:rsidRPr="00D82538">
        <w:rPr>
          <w:rFonts w:eastAsia="Calibri"/>
          <w:sz w:val="28"/>
          <w:szCs w:val="28"/>
          <w:lang w:val="id-ID" w:eastAsia="id-ID"/>
        </w:rPr>
        <w:tab/>
        <w:t xml:space="preserve">Chen, J.J., Ahn, H., and Tsong, Y., “Shelf-life Estimation for Multifactor Stability Studies,” </w:t>
      </w:r>
      <w:r w:rsidRPr="00D82538">
        <w:rPr>
          <w:rFonts w:eastAsia="Calibri"/>
          <w:i/>
          <w:iCs/>
          <w:sz w:val="28"/>
          <w:szCs w:val="28"/>
          <w:lang w:val="id-ID" w:eastAsia="id-ID"/>
        </w:rPr>
        <w:t>Drug Inf. Journal</w:t>
      </w:r>
      <w:r w:rsidRPr="00D82538">
        <w:rPr>
          <w:rFonts w:eastAsia="Calibri"/>
          <w:sz w:val="28"/>
          <w:szCs w:val="28"/>
          <w:lang w:val="id-ID" w:eastAsia="id-ID"/>
        </w:rPr>
        <w:t>, 31:573-587, 1997.</w:t>
      </w:r>
    </w:p>
    <w:p w14:paraId="104D735F"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12.</w:t>
      </w:r>
      <w:r w:rsidRPr="00D82538">
        <w:rPr>
          <w:rFonts w:eastAsia="Calibri"/>
          <w:sz w:val="28"/>
          <w:szCs w:val="28"/>
          <w:lang w:val="id-ID" w:eastAsia="id-ID"/>
        </w:rPr>
        <w:tab/>
        <w:t xml:space="preserve">Fairweather, W., Lin, T.D., and Kelly, R., “Regulatory, Design, and Analysis Aspects of Complex Stability Studies,” </w:t>
      </w:r>
      <w:r w:rsidRPr="00D82538">
        <w:rPr>
          <w:rFonts w:eastAsia="Calibri"/>
          <w:i/>
          <w:sz w:val="28"/>
          <w:szCs w:val="28"/>
          <w:lang w:val="id-ID" w:eastAsia="id-ID"/>
        </w:rPr>
        <w:t>J. Pharm. Sci</w:t>
      </w:r>
      <w:r w:rsidRPr="00D82538">
        <w:rPr>
          <w:rFonts w:eastAsia="Calibri"/>
          <w:sz w:val="28"/>
          <w:szCs w:val="28"/>
          <w:lang w:val="id-ID" w:eastAsia="id-ID"/>
        </w:rPr>
        <w:t>., 84 (11): 1322 – 1326, 1995.</w:t>
      </w:r>
    </w:p>
    <w:p w14:paraId="064FC527"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13.</w:t>
      </w:r>
      <w:r w:rsidRPr="00D82538">
        <w:rPr>
          <w:rFonts w:eastAsia="Calibri"/>
          <w:sz w:val="28"/>
          <w:szCs w:val="28"/>
          <w:lang w:val="id-ID" w:eastAsia="id-ID"/>
        </w:rPr>
        <w:tab/>
        <w:t>WHO Expert Committe on Specifications for Pharmaceutical Preparation, Annex 2 : Stability Testing of Active Pharmaceutical Ingredients and Finished Pharmaceutical Products, WHO Technical Report Series No. 953, 2009.</w:t>
      </w:r>
    </w:p>
    <w:p w14:paraId="3D4B2124"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rFonts w:eastAsia="Calibri"/>
          <w:sz w:val="28"/>
          <w:szCs w:val="28"/>
          <w:lang w:val="id-ID" w:eastAsia="id-ID"/>
        </w:rPr>
      </w:pPr>
      <w:r w:rsidRPr="00D82538">
        <w:rPr>
          <w:rFonts w:eastAsia="Calibri"/>
          <w:sz w:val="28"/>
          <w:szCs w:val="28"/>
          <w:lang w:val="id-ID" w:eastAsia="id-ID"/>
        </w:rPr>
        <w:t>14.</w:t>
      </w:r>
      <w:r w:rsidRPr="00D82538">
        <w:rPr>
          <w:rFonts w:eastAsia="Calibri"/>
          <w:sz w:val="28"/>
          <w:szCs w:val="28"/>
          <w:lang w:val="id-ID" w:eastAsia="id-ID"/>
        </w:rPr>
        <w:tab/>
        <w:t xml:space="preserve">WHO Expert Committee on Specifications forPharmaceutical Preparations, Annex 6: Guidance on Variations to </w:t>
      </w:r>
      <w:r w:rsidRPr="00D82538">
        <w:rPr>
          <w:rFonts w:eastAsia="Calibri"/>
          <w:sz w:val="28"/>
          <w:szCs w:val="28"/>
          <w:lang w:eastAsia="id-ID"/>
        </w:rPr>
        <w:t>a</w:t>
      </w:r>
      <w:r w:rsidRPr="00D82538">
        <w:rPr>
          <w:rFonts w:eastAsia="Calibri"/>
          <w:sz w:val="28"/>
          <w:szCs w:val="28"/>
          <w:lang w:val="id-ID" w:eastAsia="id-ID"/>
        </w:rPr>
        <w:t xml:space="preserve"> Prequalified Product Dossier, WHO Technical Report Series No. 943, 2007. </w:t>
      </w:r>
    </w:p>
    <w:p w14:paraId="06432FDC" w14:textId="77777777" w:rsidR="00D82538" w:rsidRPr="00D82538" w:rsidRDefault="00D82538" w:rsidP="007A3B6F">
      <w:pPr>
        <w:tabs>
          <w:tab w:val="left" w:pos="851"/>
        </w:tabs>
        <w:autoSpaceDE w:val="0"/>
        <w:autoSpaceDN w:val="0"/>
        <w:adjustRightInd w:val="0"/>
        <w:spacing w:beforeLines="120" w:before="288" w:afterLines="60" w:after="144"/>
        <w:ind w:left="709" w:hanging="425"/>
        <w:jc w:val="both"/>
        <w:rPr>
          <w:sz w:val="28"/>
          <w:szCs w:val="28"/>
          <w:lang w:val="id-ID"/>
        </w:rPr>
      </w:pPr>
    </w:p>
    <w:p w14:paraId="5A8FACDD" w14:textId="77777777" w:rsidR="00D82538" w:rsidRDefault="00D82538" w:rsidP="007A3B6F">
      <w:pPr>
        <w:spacing w:beforeLines="120" w:before="288" w:afterLines="60" w:after="144"/>
        <w:ind w:left="709"/>
        <w:rPr>
          <w:bCs/>
          <w:sz w:val="28"/>
          <w:szCs w:val="28"/>
        </w:rPr>
      </w:pPr>
    </w:p>
    <w:sectPr w:rsidR="00D82538" w:rsidSect="009C3BF7">
      <w:pgSz w:w="11907" w:h="16840" w:code="9"/>
      <w:pgMar w:top="1134" w:right="1134" w:bottom="900" w:left="113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01E59" w14:textId="77777777" w:rsidR="00E42813" w:rsidRDefault="00E42813">
      <w:r>
        <w:separator/>
      </w:r>
    </w:p>
  </w:endnote>
  <w:endnote w:type="continuationSeparator" w:id="0">
    <w:p w14:paraId="7A3FD87B" w14:textId="77777777" w:rsidR="00E42813" w:rsidRDefault="00E42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3F868" w14:textId="77777777" w:rsidR="000118A3" w:rsidRDefault="000118A3" w:rsidP="009C3BF7">
    <w:pPr>
      <w:pStyle w:val="Footer"/>
      <w:framePr w:wrap="around" w:vAnchor="text" w:hAnchor="margin" w:xAlign="center" w:y="1"/>
      <w:rPr>
        <w:rStyle w:val="PageNumber"/>
        <w:rFonts w:ascii="Times New Roman" w:hAnsi="Times New Roman"/>
        <w:sz w:val="24"/>
        <w:szCs w:val="24"/>
      </w:rPr>
    </w:pPr>
    <w:r>
      <w:rPr>
        <w:rStyle w:val="PageNumber"/>
      </w:rPr>
      <w:fldChar w:fldCharType="begin"/>
    </w:r>
    <w:r>
      <w:rPr>
        <w:rStyle w:val="PageNumber"/>
      </w:rPr>
      <w:instrText xml:space="preserve">PAGE  </w:instrText>
    </w:r>
    <w:r>
      <w:rPr>
        <w:rStyle w:val="PageNumber"/>
      </w:rPr>
      <w:fldChar w:fldCharType="end"/>
    </w:r>
  </w:p>
  <w:p w14:paraId="67ED7616" w14:textId="77777777" w:rsidR="000118A3" w:rsidRDefault="000118A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8A14C" w14:textId="77777777" w:rsidR="000118A3" w:rsidRDefault="000118A3">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C242A" w14:textId="77777777" w:rsidR="000118A3" w:rsidRDefault="000118A3" w:rsidP="009C3BF7">
    <w:pPr>
      <w:pStyle w:val="Footer"/>
      <w:framePr w:wrap="around" w:vAnchor="text" w:hAnchor="margin" w:xAlign="center" w:y="1"/>
      <w:rPr>
        <w:rStyle w:val="PageNumber"/>
        <w:rFonts w:ascii="Times New Roman" w:hAnsi="Times New Roman"/>
        <w:sz w:val="24"/>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232</w:t>
    </w:r>
    <w:r>
      <w:rPr>
        <w:rStyle w:val="PageNumber"/>
      </w:rPr>
      <w:fldChar w:fldCharType="end"/>
    </w:r>
  </w:p>
  <w:p w14:paraId="63741F18" w14:textId="77777777" w:rsidR="000118A3" w:rsidRDefault="000118A3">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24E71" w14:textId="77777777" w:rsidR="000118A3" w:rsidRDefault="000118A3" w:rsidP="009C3BF7">
    <w:pPr>
      <w:pStyle w:val="Footer"/>
      <w:framePr w:wrap="around" w:vAnchor="text" w:hAnchor="margin" w:xAlign="center" w:y="1"/>
      <w:rPr>
        <w:rStyle w:val="PageNumber"/>
        <w:rFonts w:ascii="Times New Roman" w:hAnsi="Times New Roman"/>
        <w:sz w:val="24"/>
        <w:szCs w:val="24"/>
      </w:rPr>
    </w:pPr>
  </w:p>
  <w:p w14:paraId="57382AE1" w14:textId="77777777" w:rsidR="000118A3" w:rsidRDefault="000118A3">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96B00" w14:textId="77777777" w:rsidR="00E42813" w:rsidRDefault="00E42813">
      <w:r>
        <w:separator/>
      </w:r>
    </w:p>
  </w:footnote>
  <w:footnote w:type="continuationSeparator" w:id="0">
    <w:p w14:paraId="1887971E" w14:textId="77777777" w:rsidR="00E42813" w:rsidRDefault="00E428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182" w:author="Admin" w:date="2022-07-06T09:28:00Z"/>
  <w:sdt>
    <w:sdtPr>
      <w:id w:val="557603715"/>
      <w:docPartObj>
        <w:docPartGallery w:val="Page Numbers (Top of Page)"/>
        <w:docPartUnique/>
      </w:docPartObj>
    </w:sdtPr>
    <w:sdtEndPr>
      <w:rPr>
        <w:noProof/>
      </w:rPr>
    </w:sdtEndPr>
    <w:sdtContent>
      <w:customXmlInsRangeEnd w:id="182"/>
      <w:p w14:paraId="127736E8" w14:textId="217FF34A" w:rsidR="00996797" w:rsidRDefault="00996797">
        <w:pPr>
          <w:pStyle w:val="Header"/>
          <w:jc w:val="center"/>
          <w:rPr>
            <w:ins w:id="183" w:author="Admin" w:date="2022-07-06T09:28:00Z"/>
          </w:rPr>
        </w:pPr>
        <w:ins w:id="184" w:author="Admin" w:date="2022-07-06T09:28:00Z">
          <w:r>
            <w:fldChar w:fldCharType="begin"/>
          </w:r>
          <w:r>
            <w:instrText xml:space="preserve"> PAGE   \* MERGEFORMAT </w:instrText>
          </w:r>
          <w:r>
            <w:fldChar w:fldCharType="separate"/>
          </w:r>
        </w:ins>
        <w:r w:rsidR="00E42813">
          <w:rPr>
            <w:noProof/>
          </w:rPr>
          <w:t>158</w:t>
        </w:r>
        <w:ins w:id="185" w:author="Admin" w:date="2022-07-06T09:28:00Z">
          <w:r>
            <w:rPr>
              <w:noProof/>
            </w:rPr>
            <w:fldChar w:fldCharType="end"/>
          </w:r>
        </w:ins>
      </w:p>
      <w:customXmlInsRangeStart w:id="186" w:author="Admin" w:date="2022-07-06T09:28:00Z"/>
    </w:sdtContent>
  </w:sdt>
  <w:customXmlInsRangeEnd w:id="186"/>
  <w:p w14:paraId="48498C20" w14:textId="77777777" w:rsidR="00996797" w:rsidRDefault="0099679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83AE1"/>
    <w:multiLevelType w:val="hybridMultilevel"/>
    <w:tmpl w:val="025AB1A4"/>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6E57F97"/>
    <w:multiLevelType w:val="hybridMultilevel"/>
    <w:tmpl w:val="1722F92A"/>
    <w:lvl w:ilvl="0" w:tplc="54F0F18C">
      <w:start w:val="40"/>
      <w:numFmt w:val="bullet"/>
      <w:lvlText w:val="-"/>
      <w:lvlJc w:val="left"/>
      <w:pPr>
        <w:ind w:left="3414" w:hanging="360"/>
      </w:pPr>
      <w:rPr>
        <w:rFonts w:ascii="Times New Roman" w:eastAsia="Times New Roman" w:hAnsi="Times New Roman" w:cs="Times New Roman"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2" w15:restartNumberingAfterBreak="0">
    <w:nsid w:val="266240F5"/>
    <w:multiLevelType w:val="singleLevel"/>
    <w:tmpl w:val="B8BEF45E"/>
    <w:lvl w:ilvl="0">
      <w:start w:val="1"/>
      <w:numFmt w:val="lowerLetter"/>
      <w:lvlText w:val="%1."/>
      <w:lvlJc w:val="left"/>
      <w:pPr>
        <w:tabs>
          <w:tab w:val="num" w:pos="1290"/>
        </w:tabs>
        <w:ind w:left="1290" w:hanging="360"/>
      </w:pPr>
      <w:rPr>
        <w:rFonts w:hint="default"/>
      </w:rPr>
    </w:lvl>
  </w:abstractNum>
  <w:abstractNum w:abstractNumId="3" w15:restartNumberingAfterBreak="0">
    <w:nsid w:val="2EC43FAF"/>
    <w:multiLevelType w:val="multilevel"/>
    <w:tmpl w:val="12128B1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290"/>
        </w:tabs>
        <w:ind w:left="1290" w:hanging="720"/>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370"/>
        </w:tabs>
        <w:ind w:left="2370" w:hanging="180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4" w15:restartNumberingAfterBreak="0">
    <w:nsid w:val="3394660E"/>
    <w:multiLevelType w:val="singleLevel"/>
    <w:tmpl w:val="04090001"/>
    <w:lvl w:ilvl="0">
      <w:start w:val="1"/>
      <w:numFmt w:val="bullet"/>
      <w:lvlText w:val=""/>
      <w:lvlJc w:val="left"/>
      <w:pPr>
        <w:ind w:left="720" w:hanging="360"/>
      </w:pPr>
      <w:rPr>
        <w:rFonts w:ascii="Symbol" w:hAnsi="Symbol" w:hint="default"/>
      </w:rPr>
    </w:lvl>
  </w:abstractNum>
  <w:abstractNum w:abstractNumId="5" w15:restartNumberingAfterBreak="0">
    <w:nsid w:val="340E3781"/>
    <w:multiLevelType w:val="multilevel"/>
    <w:tmpl w:val="02A6D902"/>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02E786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40D324E4"/>
    <w:multiLevelType w:val="multilevel"/>
    <w:tmpl w:val="B43273B2"/>
    <w:lvl w:ilvl="0">
      <w:start w:val="1"/>
      <w:numFmt w:val="decimal"/>
      <w:lvlText w:val="%1."/>
      <w:lvlJc w:val="left"/>
      <w:pPr>
        <w:tabs>
          <w:tab w:val="num" w:pos="930"/>
        </w:tabs>
        <w:ind w:left="930" w:hanging="360"/>
      </w:pPr>
      <w:rPr>
        <w:rFonts w:hint="default"/>
      </w:rPr>
    </w:lvl>
    <w:lvl w:ilvl="1">
      <w:start w:val="1"/>
      <w:numFmt w:val="decimal"/>
      <w:isLgl/>
      <w:lvlText w:val="%1.%2."/>
      <w:lvlJc w:val="left"/>
      <w:pPr>
        <w:tabs>
          <w:tab w:val="num" w:pos="1290"/>
        </w:tabs>
        <w:ind w:left="1290" w:hanging="720"/>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370"/>
        </w:tabs>
        <w:ind w:left="2370" w:hanging="180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8" w15:restartNumberingAfterBreak="0">
    <w:nsid w:val="4AAC5FF8"/>
    <w:multiLevelType w:val="hybridMultilevel"/>
    <w:tmpl w:val="E9DAFF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0616B08"/>
    <w:multiLevelType w:val="hybridMultilevel"/>
    <w:tmpl w:val="B6C65A36"/>
    <w:lvl w:ilvl="0" w:tplc="FFFFFFFF">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E570F6"/>
    <w:multiLevelType w:val="hybridMultilevel"/>
    <w:tmpl w:val="1F4E452C"/>
    <w:lvl w:ilvl="0" w:tplc="54F0F18C">
      <w:start w:val="4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98F07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15537DB"/>
    <w:multiLevelType w:val="hybridMultilevel"/>
    <w:tmpl w:val="0F707F34"/>
    <w:lvl w:ilvl="0" w:tplc="EE04D788">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15:restartNumberingAfterBreak="0">
    <w:nsid w:val="6DCD0FD7"/>
    <w:multiLevelType w:val="multilevel"/>
    <w:tmpl w:val="1088885A"/>
    <w:lvl w:ilvl="0">
      <w:start w:val="1"/>
      <w:numFmt w:val="decimal"/>
      <w:lvlText w:val="%1."/>
      <w:lvlJc w:val="left"/>
      <w:pPr>
        <w:tabs>
          <w:tab w:val="num" w:pos="930"/>
        </w:tabs>
        <w:ind w:left="930" w:hanging="360"/>
      </w:pPr>
      <w:rPr>
        <w:rFonts w:hint="default"/>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730"/>
        </w:tabs>
        <w:ind w:left="2730" w:hanging="1080"/>
      </w:pPr>
      <w:rPr>
        <w:rFonts w:hint="default"/>
      </w:rPr>
    </w:lvl>
    <w:lvl w:ilvl="4">
      <w:start w:val="1"/>
      <w:numFmt w:val="decimal"/>
      <w:isLgl/>
      <w:lvlText w:val="%1.%2.%3.%4.%5."/>
      <w:lvlJc w:val="left"/>
      <w:pPr>
        <w:tabs>
          <w:tab w:val="num" w:pos="3090"/>
        </w:tabs>
        <w:ind w:left="3090" w:hanging="1080"/>
      </w:pPr>
      <w:rPr>
        <w:rFonts w:hint="default"/>
      </w:rPr>
    </w:lvl>
    <w:lvl w:ilvl="5">
      <w:start w:val="1"/>
      <w:numFmt w:val="decimal"/>
      <w:isLgl/>
      <w:lvlText w:val="%1.%2.%3.%4.%5.%6."/>
      <w:lvlJc w:val="left"/>
      <w:pPr>
        <w:tabs>
          <w:tab w:val="num" w:pos="3810"/>
        </w:tabs>
        <w:ind w:left="3810" w:hanging="1440"/>
      </w:pPr>
      <w:rPr>
        <w:rFonts w:hint="default"/>
      </w:rPr>
    </w:lvl>
    <w:lvl w:ilvl="6">
      <w:start w:val="1"/>
      <w:numFmt w:val="decimal"/>
      <w:isLgl/>
      <w:lvlText w:val="%1.%2.%3.%4.%5.%6.%7."/>
      <w:lvlJc w:val="left"/>
      <w:pPr>
        <w:tabs>
          <w:tab w:val="num" w:pos="4530"/>
        </w:tabs>
        <w:ind w:left="4530" w:hanging="1800"/>
      </w:pPr>
      <w:rPr>
        <w:rFonts w:hint="default"/>
      </w:rPr>
    </w:lvl>
    <w:lvl w:ilvl="7">
      <w:start w:val="1"/>
      <w:numFmt w:val="decimal"/>
      <w:isLgl/>
      <w:lvlText w:val="%1.%2.%3.%4.%5.%6.%7.%8."/>
      <w:lvlJc w:val="left"/>
      <w:pPr>
        <w:tabs>
          <w:tab w:val="num" w:pos="4890"/>
        </w:tabs>
        <w:ind w:left="4890" w:hanging="1800"/>
      </w:pPr>
      <w:rPr>
        <w:rFonts w:hint="default"/>
      </w:rPr>
    </w:lvl>
    <w:lvl w:ilvl="8">
      <w:start w:val="1"/>
      <w:numFmt w:val="decimal"/>
      <w:isLgl/>
      <w:lvlText w:val="%1.%2.%3.%4.%5.%6.%7.%8.%9."/>
      <w:lvlJc w:val="left"/>
      <w:pPr>
        <w:tabs>
          <w:tab w:val="num" w:pos="5610"/>
        </w:tabs>
        <w:ind w:left="5610" w:hanging="2160"/>
      </w:pPr>
      <w:rPr>
        <w:rFonts w:hint="default"/>
      </w:rPr>
    </w:lvl>
  </w:abstractNum>
  <w:abstractNum w:abstractNumId="14" w15:restartNumberingAfterBreak="0">
    <w:nsid w:val="7379403A"/>
    <w:multiLevelType w:val="multilevel"/>
    <w:tmpl w:val="5A6EBE9C"/>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1290"/>
        </w:tabs>
        <w:ind w:left="1290" w:hanging="720"/>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370"/>
        </w:tabs>
        <w:ind w:left="2370" w:hanging="180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5" w15:restartNumberingAfterBreak="0">
    <w:nsid w:val="77E02571"/>
    <w:multiLevelType w:val="multilevel"/>
    <w:tmpl w:val="0FF0BC62"/>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4"/>
  </w:num>
  <w:num w:numId="2">
    <w:abstractNumId w:val="15"/>
  </w:num>
  <w:num w:numId="3">
    <w:abstractNumId w:val="2"/>
  </w:num>
  <w:num w:numId="4">
    <w:abstractNumId w:val="7"/>
  </w:num>
  <w:num w:numId="5">
    <w:abstractNumId w:val="14"/>
  </w:num>
  <w:num w:numId="6">
    <w:abstractNumId w:val="13"/>
  </w:num>
  <w:num w:numId="7">
    <w:abstractNumId w:val="3"/>
  </w:num>
  <w:num w:numId="8">
    <w:abstractNumId w:val="6"/>
  </w:num>
  <w:num w:numId="9">
    <w:abstractNumId w:val="11"/>
  </w:num>
  <w:num w:numId="10">
    <w:abstractNumId w:val="12"/>
  </w:num>
  <w:num w:numId="11">
    <w:abstractNumId w:val="10"/>
  </w:num>
  <w:num w:numId="12">
    <w:abstractNumId w:val="8"/>
  </w:num>
  <w:num w:numId="13">
    <w:abstractNumId w:val="0"/>
  </w:num>
  <w:num w:numId="14">
    <w:abstractNumId w:val="9"/>
  </w:num>
  <w:num w:numId="15">
    <w:abstractNumId w:val="5"/>
  </w:num>
  <w:num w:numId="16">
    <w:abstractNumId w:val="1"/>
  </w:num>
  <w:numIdMacAtCleanup w:val="1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uyen Tran. Linh">
    <w15:presenceInfo w15:providerId="None" w15:userId="Nguyen Tran. Linh"/>
  </w15:person>
  <w15:person w15:author="Admin">
    <w15:presenceInfo w15:providerId="None" w15:userId="Admin"/>
  </w15:person>
  <w15:person w15:author="Microsoft account">
    <w15:presenceInfo w15:providerId="Windows Live" w15:userId="b95430e2d3b03e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747"/>
    <w:rsid w:val="00000126"/>
    <w:rsid w:val="00000C06"/>
    <w:rsid w:val="00000C09"/>
    <w:rsid w:val="00002694"/>
    <w:rsid w:val="00002865"/>
    <w:rsid w:val="00005077"/>
    <w:rsid w:val="00006260"/>
    <w:rsid w:val="00010C6F"/>
    <w:rsid w:val="000118A3"/>
    <w:rsid w:val="00012F20"/>
    <w:rsid w:val="0001439D"/>
    <w:rsid w:val="00014FBF"/>
    <w:rsid w:val="00016796"/>
    <w:rsid w:val="00023896"/>
    <w:rsid w:val="00024517"/>
    <w:rsid w:val="0003436E"/>
    <w:rsid w:val="000349CB"/>
    <w:rsid w:val="00035442"/>
    <w:rsid w:val="00035B14"/>
    <w:rsid w:val="0003748E"/>
    <w:rsid w:val="00037AD5"/>
    <w:rsid w:val="00040758"/>
    <w:rsid w:val="00040C81"/>
    <w:rsid w:val="00041E94"/>
    <w:rsid w:val="00041EA8"/>
    <w:rsid w:val="0004342A"/>
    <w:rsid w:val="00045076"/>
    <w:rsid w:val="000455BC"/>
    <w:rsid w:val="000459CA"/>
    <w:rsid w:val="00046947"/>
    <w:rsid w:val="00047B9D"/>
    <w:rsid w:val="0005626B"/>
    <w:rsid w:val="00064034"/>
    <w:rsid w:val="00064AD9"/>
    <w:rsid w:val="000726B5"/>
    <w:rsid w:val="00076169"/>
    <w:rsid w:val="00076A4B"/>
    <w:rsid w:val="000772B0"/>
    <w:rsid w:val="00077B60"/>
    <w:rsid w:val="00081CFD"/>
    <w:rsid w:val="00081ED6"/>
    <w:rsid w:val="000835BB"/>
    <w:rsid w:val="00083C5A"/>
    <w:rsid w:val="000936ED"/>
    <w:rsid w:val="000941C7"/>
    <w:rsid w:val="000A0E54"/>
    <w:rsid w:val="000A5D94"/>
    <w:rsid w:val="000B26C9"/>
    <w:rsid w:val="000B6E49"/>
    <w:rsid w:val="000C2117"/>
    <w:rsid w:val="000C7D4F"/>
    <w:rsid w:val="000C7F38"/>
    <w:rsid w:val="000D2D72"/>
    <w:rsid w:val="000D7D6D"/>
    <w:rsid w:val="000E21CF"/>
    <w:rsid w:val="000E5B98"/>
    <w:rsid w:val="000F1C93"/>
    <w:rsid w:val="000F3945"/>
    <w:rsid w:val="000F5539"/>
    <w:rsid w:val="000F7EBB"/>
    <w:rsid w:val="00101A51"/>
    <w:rsid w:val="001034C5"/>
    <w:rsid w:val="00104584"/>
    <w:rsid w:val="0010461E"/>
    <w:rsid w:val="00105F90"/>
    <w:rsid w:val="00107293"/>
    <w:rsid w:val="00107BAE"/>
    <w:rsid w:val="001119B8"/>
    <w:rsid w:val="00116298"/>
    <w:rsid w:val="00121A65"/>
    <w:rsid w:val="001262D3"/>
    <w:rsid w:val="00132890"/>
    <w:rsid w:val="00134EDE"/>
    <w:rsid w:val="00146C2B"/>
    <w:rsid w:val="0015448A"/>
    <w:rsid w:val="00155A62"/>
    <w:rsid w:val="0015681A"/>
    <w:rsid w:val="00157A09"/>
    <w:rsid w:val="00157CA7"/>
    <w:rsid w:val="00161FBF"/>
    <w:rsid w:val="00163D2D"/>
    <w:rsid w:val="001703AB"/>
    <w:rsid w:val="00180901"/>
    <w:rsid w:val="001831F6"/>
    <w:rsid w:val="00185648"/>
    <w:rsid w:val="00191553"/>
    <w:rsid w:val="0019179D"/>
    <w:rsid w:val="00192A4C"/>
    <w:rsid w:val="001A0624"/>
    <w:rsid w:val="001A3A58"/>
    <w:rsid w:val="001A40F8"/>
    <w:rsid w:val="001A459F"/>
    <w:rsid w:val="001A47F2"/>
    <w:rsid w:val="001A7388"/>
    <w:rsid w:val="001B10B1"/>
    <w:rsid w:val="001C1B16"/>
    <w:rsid w:val="001C21AA"/>
    <w:rsid w:val="001C4D24"/>
    <w:rsid w:val="001C5815"/>
    <w:rsid w:val="001C5E69"/>
    <w:rsid w:val="001D13F6"/>
    <w:rsid w:val="001D2243"/>
    <w:rsid w:val="001D3D09"/>
    <w:rsid w:val="001D4E87"/>
    <w:rsid w:val="001D6C4D"/>
    <w:rsid w:val="001E3951"/>
    <w:rsid w:val="001E6AD2"/>
    <w:rsid w:val="001E7933"/>
    <w:rsid w:val="001F4F09"/>
    <w:rsid w:val="001F5EAC"/>
    <w:rsid w:val="00207379"/>
    <w:rsid w:val="00213FEE"/>
    <w:rsid w:val="00214D63"/>
    <w:rsid w:val="002154B6"/>
    <w:rsid w:val="00216DCA"/>
    <w:rsid w:val="00217820"/>
    <w:rsid w:val="002210E3"/>
    <w:rsid w:val="00222D3B"/>
    <w:rsid w:val="002328B3"/>
    <w:rsid w:val="002342EA"/>
    <w:rsid w:val="00234650"/>
    <w:rsid w:val="00235597"/>
    <w:rsid w:val="00242A9F"/>
    <w:rsid w:val="00243A70"/>
    <w:rsid w:val="00245A99"/>
    <w:rsid w:val="00246967"/>
    <w:rsid w:val="00250D5F"/>
    <w:rsid w:val="00254D57"/>
    <w:rsid w:val="002563ED"/>
    <w:rsid w:val="0025730F"/>
    <w:rsid w:val="00257520"/>
    <w:rsid w:val="00260DC8"/>
    <w:rsid w:val="00263E6B"/>
    <w:rsid w:val="002663CC"/>
    <w:rsid w:val="00271429"/>
    <w:rsid w:val="0027202F"/>
    <w:rsid w:val="0027454E"/>
    <w:rsid w:val="00274E68"/>
    <w:rsid w:val="00277EF2"/>
    <w:rsid w:val="0028176C"/>
    <w:rsid w:val="00292672"/>
    <w:rsid w:val="00292BEE"/>
    <w:rsid w:val="00295C42"/>
    <w:rsid w:val="002A03F3"/>
    <w:rsid w:val="002A5BE7"/>
    <w:rsid w:val="002A712C"/>
    <w:rsid w:val="002B047C"/>
    <w:rsid w:val="002B5196"/>
    <w:rsid w:val="002B7671"/>
    <w:rsid w:val="002C11F5"/>
    <w:rsid w:val="002C74B7"/>
    <w:rsid w:val="002D00D7"/>
    <w:rsid w:val="002D0446"/>
    <w:rsid w:val="002D6932"/>
    <w:rsid w:val="002D712B"/>
    <w:rsid w:val="002E1669"/>
    <w:rsid w:val="002E6222"/>
    <w:rsid w:val="00301FC9"/>
    <w:rsid w:val="003108C1"/>
    <w:rsid w:val="003115B7"/>
    <w:rsid w:val="003139B5"/>
    <w:rsid w:val="00316788"/>
    <w:rsid w:val="00320F5D"/>
    <w:rsid w:val="00325EDA"/>
    <w:rsid w:val="003324C5"/>
    <w:rsid w:val="00335542"/>
    <w:rsid w:val="00337039"/>
    <w:rsid w:val="00337425"/>
    <w:rsid w:val="003433B8"/>
    <w:rsid w:val="00345BF6"/>
    <w:rsid w:val="00354B7E"/>
    <w:rsid w:val="00357CA7"/>
    <w:rsid w:val="0037082D"/>
    <w:rsid w:val="00371111"/>
    <w:rsid w:val="003716F7"/>
    <w:rsid w:val="0038181B"/>
    <w:rsid w:val="00381A29"/>
    <w:rsid w:val="0038272E"/>
    <w:rsid w:val="00382D53"/>
    <w:rsid w:val="0038628A"/>
    <w:rsid w:val="00386B7E"/>
    <w:rsid w:val="00391D3B"/>
    <w:rsid w:val="00394FA8"/>
    <w:rsid w:val="003A0BA2"/>
    <w:rsid w:val="003A1CD1"/>
    <w:rsid w:val="003A6E96"/>
    <w:rsid w:val="003A7333"/>
    <w:rsid w:val="003B7150"/>
    <w:rsid w:val="003B7CA3"/>
    <w:rsid w:val="003C2A2C"/>
    <w:rsid w:val="003C39A4"/>
    <w:rsid w:val="003C72B2"/>
    <w:rsid w:val="003D3C8D"/>
    <w:rsid w:val="003D4504"/>
    <w:rsid w:val="003D5E31"/>
    <w:rsid w:val="003D7135"/>
    <w:rsid w:val="003E0F5A"/>
    <w:rsid w:val="003F29E7"/>
    <w:rsid w:val="003F52D4"/>
    <w:rsid w:val="00402999"/>
    <w:rsid w:val="0041261F"/>
    <w:rsid w:val="00416393"/>
    <w:rsid w:val="004215A2"/>
    <w:rsid w:val="00424B6A"/>
    <w:rsid w:val="00432813"/>
    <w:rsid w:val="00432CEB"/>
    <w:rsid w:val="0043351A"/>
    <w:rsid w:val="00437906"/>
    <w:rsid w:val="00440C9F"/>
    <w:rsid w:val="00440E2A"/>
    <w:rsid w:val="004411D0"/>
    <w:rsid w:val="00444767"/>
    <w:rsid w:val="00445084"/>
    <w:rsid w:val="0045002D"/>
    <w:rsid w:val="00451F45"/>
    <w:rsid w:val="00453B9A"/>
    <w:rsid w:val="00454A51"/>
    <w:rsid w:val="0046311B"/>
    <w:rsid w:val="00463485"/>
    <w:rsid w:val="00467050"/>
    <w:rsid w:val="00474F89"/>
    <w:rsid w:val="00477366"/>
    <w:rsid w:val="00481300"/>
    <w:rsid w:val="00492305"/>
    <w:rsid w:val="00496E8B"/>
    <w:rsid w:val="00496EDC"/>
    <w:rsid w:val="004975B7"/>
    <w:rsid w:val="00497773"/>
    <w:rsid w:val="004A1742"/>
    <w:rsid w:val="004A6FAA"/>
    <w:rsid w:val="004B23CC"/>
    <w:rsid w:val="004C0DEB"/>
    <w:rsid w:val="004C2B11"/>
    <w:rsid w:val="004C2B97"/>
    <w:rsid w:val="004C5FBF"/>
    <w:rsid w:val="004D08C1"/>
    <w:rsid w:val="004D2FE7"/>
    <w:rsid w:val="004D3228"/>
    <w:rsid w:val="004D38E0"/>
    <w:rsid w:val="004D3CB1"/>
    <w:rsid w:val="004D3F62"/>
    <w:rsid w:val="004D65F7"/>
    <w:rsid w:val="004D737E"/>
    <w:rsid w:val="004E26F7"/>
    <w:rsid w:val="004E2CAE"/>
    <w:rsid w:val="004E38BB"/>
    <w:rsid w:val="004E60DF"/>
    <w:rsid w:val="004E781E"/>
    <w:rsid w:val="004F1487"/>
    <w:rsid w:val="004F2C19"/>
    <w:rsid w:val="004F3511"/>
    <w:rsid w:val="004F6EA1"/>
    <w:rsid w:val="00502AD8"/>
    <w:rsid w:val="00504392"/>
    <w:rsid w:val="0050540C"/>
    <w:rsid w:val="00511736"/>
    <w:rsid w:val="00514610"/>
    <w:rsid w:val="00515258"/>
    <w:rsid w:val="00515C04"/>
    <w:rsid w:val="005206ED"/>
    <w:rsid w:val="00521C7F"/>
    <w:rsid w:val="005229BA"/>
    <w:rsid w:val="00530517"/>
    <w:rsid w:val="00532E12"/>
    <w:rsid w:val="00534559"/>
    <w:rsid w:val="00542FA4"/>
    <w:rsid w:val="00543D15"/>
    <w:rsid w:val="00550130"/>
    <w:rsid w:val="0055413A"/>
    <w:rsid w:val="00555BDF"/>
    <w:rsid w:val="00557884"/>
    <w:rsid w:val="00561A82"/>
    <w:rsid w:val="00564C21"/>
    <w:rsid w:val="005726FB"/>
    <w:rsid w:val="00574FE6"/>
    <w:rsid w:val="005759C9"/>
    <w:rsid w:val="00582FBB"/>
    <w:rsid w:val="00593624"/>
    <w:rsid w:val="005A0D18"/>
    <w:rsid w:val="005A2BCA"/>
    <w:rsid w:val="005A4C0A"/>
    <w:rsid w:val="005A510F"/>
    <w:rsid w:val="005B04C9"/>
    <w:rsid w:val="005B0713"/>
    <w:rsid w:val="005B718A"/>
    <w:rsid w:val="005D1861"/>
    <w:rsid w:val="005D4DCD"/>
    <w:rsid w:val="005D7129"/>
    <w:rsid w:val="005E12F0"/>
    <w:rsid w:val="005E3976"/>
    <w:rsid w:val="005E44F0"/>
    <w:rsid w:val="005E45A2"/>
    <w:rsid w:val="005F0DA7"/>
    <w:rsid w:val="005F7D47"/>
    <w:rsid w:val="00601044"/>
    <w:rsid w:val="00604CDB"/>
    <w:rsid w:val="00605D00"/>
    <w:rsid w:val="00607522"/>
    <w:rsid w:val="00610E00"/>
    <w:rsid w:val="00610E17"/>
    <w:rsid w:val="0061162E"/>
    <w:rsid w:val="006324E1"/>
    <w:rsid w:val="0063279E"/>
    <w:rsid w:val="006418D9"/>
    <w:rsid w:val="00644DE2"/>
    <w:rsid w:val="00657250"/>
    <w:rsid w:val="00660008"/>
    <w:rsid w:val="006621E2"/>
    <w:rsid w:val="0066304E"/>
    <w:rsid w:val="006673B0"/>
    <w:rsid w:val="00667956"/>
    <w:rsid w:val="00674447"/>
    <w:rsid w:val="0068138F"/>
    <w:rsid w:val="00683050"/>
    <w:rsid w:val="006841BC"/>
    <w:rsid w:val="00690E55"/>
    <w:rsid w:val="0069341D"/>
    <w:rsid w:val="00694C4B"/>
    <w:rsid w:val="006A1AAC"/>
    <w:rsid w:val="006A1FA2"/>
    <w:rsid w:val="006B0015"/>
    <w:rsid w:val="006B13A6"/>
    <w:rsid w:val="006B42B9"/>
    <w:rsid w:val="006B780D"/>
    <w:rsid w:val="006C3C9B"/>
    <w:rsid w:val="006C6A65"/>
    <w:rsid w:val="006D774B"/>
    <w:rsid w:val="006D7C6B"/>
    <w:rsid w:val="006E17BD"/>
    <w:rsid w:val="006E5407"/>
    <w:rsid w:val="006F3C04"/>
    <w:rsid w:val="007049AF"/>
    <w:rsid w:val="00704BD2"/>
    <w:rsid w:val="00707D88"/>
    <w:rsid w:val="00710285"/>
    <w:rsid w:val="007105B1"/>
    <w:rsid w:val="007113F7"/>
    <w:rsid w:val="007118E7"/>
    <w:rsid w:val="00713369"/>
    <w:rsid w:val="007229E8"/>
    <w:rsid w:val="00722A90"/>
    <w:rsid w:val="007259B0"/>
    <w:rsid w:val="00725EF2"/>
    <w:rsid w:val="00727088"/>
    <w:rsid w:val="0073442B"/>
    <w:rsid w:val="00735BBE"/>
    <w:rsid w:val="007367B3"/>
    <w:rsid w:val="007433F1"/>
    <w:rsid w:val="00745AD8"/>
    <w:rsid w:val="0074707E"/>
    <w:rsid w:val="00750B7B"/>
    <w:rsid w:val="007511E8"/>
    <w:rsid w:val="00751F7B"/>
    <w:rsid w:val="0075645C"/>
    <w:rsid w:val="007630DE"/>
    <w:rsid w:val="00764831"/>
    <w:rsid w:val="007662DB"/>
    <w:rsid w:val="00766C12"/>
    <w:rsid w:val="00767065"/>
    <w:rsid w:val="0077747A"/>
    <w:rsid w:val="00777874"/>
    <w:rsid w:val="00777916"/>
    <w:rsid w:val="00780464"/>
    <w:rsid w:val="00782B53"/>
    <w:rsid w:val="007834C4"/>
    <w:rsid w:val="00783DFC"/>
    <w:rsid w:val="00792A5F"/>
    <w:rsid w:val="00796AEB"/>
    <w:rsid w:val="00797240"/>
    <w:rsid w:val="007A2E45"/>
    <w:rsid w:val="007A3B6F"/>
    <w:rsid w:val="007A598D"/>
    <w:rsid w:val="007B057B"/>
    <w:rsid w:val="007B0A82"/>
    <w:rsid w:val="007B1444"/>
    <w:rsid w:val="007B1528"/>
    <w:rsid w:val="007B27E1"/>
    <w:rsid w:val="007B4D52"/>
    <w:rsid w:val="007B5843"/>
    <w:rsid w:val="007B6AC8"/>
    <w:rsid w:val="007B7836"/>
    <w:rsid w:val="007C1595"/>
    <w:rsid w:val="007C1AE8"/>
    <w:rsid w:val="007C2014"/>
    <w:rsid w:val="007C4957"/>
    <w:rsid w:val="007D393D"/>
    <w:rsid w:val="007D4DAC"/>
    <w:rsid w:val="007D6BFA"/>
    <w:rsid w:val="007E30FF"/>
    <w:rsid w:val="007E39E2"/>
    <w:rsid w:val="007E52C7"/>
    <w:rsid w:val="007E7091"/>
    <w:rsid w:val="007F02FB"/>
    <w:rsid w:val="007F17E1"/>
    <w:rsid w:val="007F22D6"/>
    <w:rsid w:val="007F5DA9"/>
    <w:rsid w:val="007F7324"/>
    <w:rsid w:val="007F76D7"/>
    <w:rsid w:val="008023CC"/>
    <w:rsid w:val="008068A2"/>
    <w:rsid w:val="00807B87"/>
    <w:rsid w:val="00810CAE"/>
    <w:rsid w:val="0081589E"/>
    <w:rsid w:val="008167DC"/>
    <w:rsid w:val="008243D3"/>
    <w:rsid w:val="00827B25"/>
    <w:rsid w:val="008342C1"/>
    <w:rsid w:val="00837552"/>
    <w:rsid w:val="00841D95"/>
    <w:rsid w:val="00842710"/>
    <w:rsid w:val="00847833"/>
    <w:rsid w:val="00855C40"/>
    <w:rsid w:val="008560AC"/>
    <w:rsid w:val="00860706"/>
    <w:rsid w:val="00861EF3"/>
    <w:rsid w:val="00865D57"/>
    <w:rsid w:val="00866F9D"/>
    <w:rsid w:val="00872C22"/>
    <w:rsid w:val="00873BBD"/>
    <w:rsid w:val="0088107E"/>
    <w:rsid w:val="00882DD5"/>
    <w:rsid w:val="00884174"/>
    <w:rsid w:val="00894A4F"/>
    <w:rsid w:val="0089675C"/>
    <w:rsid w:val="00896C49"/>
    <w:rsid w:val="008A096C"/>
    <w:rsid w:val="008A2B98"/>
    <w:rsid w:val="008A4C27"/>
    <w:rsid w:val="008A5740"/>
    <w:rsid w:val="008A6596"/>
    <w:rsid w:val="008B0BC4"/>
    <w:rsid w:val="008B132C"/>
    <w:rsid w:val="008B1FBC"/>
    <w:rsid w:val="008B4A1F"/>
    <w:rsid w:val="008B6895"/>
    <w:rsid w:val="008B68DA"/>
    <w:rsid w:val="008B75FB"/>
    <w:rsid w:val="008C4A92"/>
    <w:rsid w:val="008C66B6"/>
    <w:rsid w:val="008D1838"/>
    <w:rsid w:val="008D685A"/>
    <w:rsid w:val="008D7E9C"/>
    <w:rsid w:val="008D7F2B"/>
    <w:rsid w:val="008E0AB7"/>
    <w:rsid w:val="008E38E8"/>
    <w:rsid w:val="008E398A"/>
    <w:rsid w:val="008E3F98"/>
    <w:rsid w:val="00906237"/>
    <w:rsid w:val="00906A2E"/>
    <w:rsid w:val="009132D8"/>
    <w:rsid w:val="00916A14"/>
    <w:rsid w:val="00934BFB"/>
    <w:rsid w:val="00936D0B"/>
    <w:rsid w:val="009406DC"/>
    <w:rsid w:val="00941B5D"/>
    <w:rsid w:val="00944B47"/>
    <w:rsid w:val="0094567A"/>
    <w:rsid w:val="00946959"/>
    <w:rsid w:val="0094723C"/>
    <w:rsid w:val="00950C7A"/>
    <w:rsid w:val="00955213"/>
    <w:rsid w:val="00955F06"/>
    <w:rsid w:val="00957515"/>
    <w:rsid w:val="00964868"/>
    <w:rsid w:val="0098185D"/>
    <w:rsid w:val="00982B75"/>
    <w:rsid w:val="009839AD"/>
    <w:rsid w:val="00983E3F"/>
    <w:rsid w:val="009870EE"/>
    <w:rsid w:val="009921DC"/>
    <w:rsid w:val="00996797"/>
    <w:rsid w:val="009A0AF9"/>
    <w:rsid w:val="009A1D57"/>
    <w:rsid w:val="009A36A2"/>
    <w:rsid w:val="009A5763"/>
    <w:rsid w:val="009A719B"/>
    <w:rsid w:val="009B02A8"/>
    <w:rsid w:val="009B6EAD"/>
    <w:rsid w:val="009C05C7"/>
    <w:rsid w:val="009C2F91"/>
    <w:rsid w:val="009C3BF7"/>
    <w:rsid w:val="009C492E"/>
    <w:rsid w:val="009C69A3"/>
    <w:rsid w:val="009D07E2"/>
    <w:rsid w:val="009D0854"/>
    <w:rsid w:val="009D5CE9"/>
    <w:rsid w:val="009D60A3"/>
    <w:rsid w:val="009E1E85"/>
    <w:rsid w:val="009F0B7B"/>
    <w:rsid w:val="009F3583"/>
    <w:rsid w:val="00A00105"/>
    <w:rsid w:val="00A01D02"/>
    <w:rsid w:val="00A07A07"/>
    <w:rsid w:val="00A116F9"/>
    <w:rsid w:val="00A11AE3"/>
    <w:rsid w:val="00A16624"/>
    <w:rsid w:val="00A16938"/>
    <w:rsid w:val="00A21AD4"/>
    <w:rsid w:val="00A25388"/>
    <w:rsid w:val="00A279AB"/>
    <w:rsid w:val="00A301EF"/>
    <w:rsid w:val="00A41CCF"/>
    <w:rsid w:val="00A507A6"/>
    <w:rsid w:val="00A56383"/>
    <w:rsid w:val="00A563AE"/>
    <w:rsid w:val="00A569D9"/>
    <w:rsid w:val="00A60B0F"/>
    <w:rsid w:val="00A62E96"/>
    <w:rsid w:val="00A63AD6"/>
    <w:rsid w:val="00A64010"/>
    <w:rsid w:val="00A708C7"/>
    <w:rsid w:val="00A727BE"/>
    <w:rsid w:val="00A73D7A"/>
    <w:rsid w:val="00A745F5"/>
    <w:rsid w:val="00A76D5B"/>
    <w:rsid w:val="00A80EA7"/>
    <w:rsid w:val="00A879F4"/>
    <w:rsid w:val="00A90ED9"/>
    <w:rsid w:val="00A91721"/>
    <w:rsid w:val="00A91B90"/>
    <w:rsid w:val="00A9324B"/>
    <w:rsid w:val="00A9333A"/>
    <w:rsid w:val="00A93466"/>
    <w:rsid w:val="00A93D9E"/>
    <w:rsid w:val="00AA16C3"/>
    <w:rsid w:val="00AA4E11"/>
    <w:rsid w:val="00AB04C0"/>
    <w:rsid w:val="00AB5010"/>
    <w:rsid w:val="00AC0279"/>
    <w:rsid w:val="00AC1E64"/>
    <w:rsid w:val="00AC295D"/>
    <w:rsid w:val="00AC40D2"/>
    <w:rsid w:val="00AC53EF"/>
    <w:rsid w:val="00AD157E"/>
    <w:rsid w:val="00AD3165"/>
    <w:rsid w:val="00AD4744"/>
    <w:rsid w:val="00AD49D5"/>
    <w:rsid w:val="00AD4EB4"/>
    <w:rsid w:val="00AE2B13"/>
    <w:rsid w:val="00AE3A60"/>
    <w:rsid w:val="00AE6870"/>
    <w:rsid w:val="00AF7E95"/>
    <w:rsid w:val="00B0028B"/>
    <w:rsid w:val="00B00CDB"/>
    <w:rsid w:val="00B03349"/>
    <w:rsid w:val="00B12BE7"/>
    <w:rsid w:val="00B138B1"/>
    <w:rsid w:val="00B21C0C"/>
    <w:rsid w:val="00B22DC6"/>
    <w:rsid w:val="00B24076"/>
    <w:rsid w:val="00B32176"/>
    <w:rsid w:val="00B40D1E"/>
    <w:rsid w:val="00B4353C"/>
    <w:rsid w:val="00B44D77"/>
    <w:rsid w:val="00B458BC"/>
    <w:rsid w:val="00B512ED"/>
    <w:rsid w:val="00B5677E"/>
    <w:rsid w:val="00B60690"/>
    <w:rsid w:val="00B63375"/>
    <w:rsid w:val="00B63F7A"/>
    <w:rsid w:val="00B65745"/>
    <w:rsid w:val="00B66FB4"/>
    <w:rsid w:val="00B75094"/>
    <w:rsid w:val="00BA28C3"/>
    <w:rsid w:val="00BA41D3"/>
    <w:rsid w:val="00BA5806"/>
    <w:rsid w:val="00BA59CD"/>
    <w:rsid w:val="00BA6F28"/>
    <w:rsid w:val="00BB0746"/>
    <w:rsid w:val="00BB0F9B"/>
    <w:rsid w:val="00BB50B7"/>
    <w:rsid w:val="00BC20A7"/>
    <w:rsid w:val="00BC29CB"/>
    <w:rsid w:val="00BD0649"/>
    <w:rsid w:val="00BD3599"/>
    <w:rsid w:val="00BE42F6"/>
    <w:rsid w:val="00BE52B9"/>
    <w:rsid w:val="00BF0D62"/>
    <w:rsid w:val="00C020A4"/>
    <w:rsid w:val="00C02836"/>
    <w:rsid w:val="00C02A3E"/>
    <w:rsid w:val="00C0456C"/>
    <w:rsid w:val="00C11E0C"/>
    <w:rsid w:val="00C12C07"/>
    <w:rsid w:val="00C131F0"/>
    <w:rsid w:val="00C14DAE"/>
    <w:rsid w:val="00C21B5C"/>
    <w:rsid w:val="00C230D0"/>
    <w:rsid w:val="00C24451"/>
    <w:rsid w:val="00C314D8"/>
    <w:rsid w:val="00C32CDA"/>
    <w:rsid w:val="00C37160"/>
    <w:rsid w:val="00C56563"/>
    <w:rsid w:val="00C61F33"/>
    <w:rsid w:val="00C63AC4"/>
    <w:rsid w:val="00C761D7"/>
    <w:rsid w:val="00C76AF4"/>
    <w:rsid w:val="00C77574"/>
    <w:rsid w:val="00C800BF"/>
    <w:rsid w:val="00C80B08"/>
    <w:rsid w:val="00C81DC6"/>
    <w:rsid w:val="00C844B8"/>
    <w:rsid w:val="00C85A21"/>
    <w:rsid w:val="00C869F8"/>
    <w:rsid w:val="00C94695"/>
    <w:rsid w:val="00C94A6B"/>
    <w:rsid w:val="00C9541F"/>
    <w:rsid w:val="00CA1B79"/>
    <w:rsid w:val="00CA2424"/>
    <w:rsid w:val="00CA45C1"/>
    <w:rsid w:val="00CA5567"/>
    <w:rsid w:val="00CB43E3"/>
    <w:rsid w:val="00CC2A78"/>
    <w:rsid w:val="00CC5BCF"/>
    <w:rsid w:val="00CC675B"/>
    <w:rsid w:val="00CD2D64"/>
    <w:rsid w:val="00CD3EC8"/>
    <w:rsid w:val="00CD6D4A"/>
    <w:rsid w:val="00CD7CAA"/>
    <w:rsid w:val="00CE2677"/>
    <w:rsid w:val="00CE2D3A"/>
    <w:rsid w:val="00CE3ADF"/>
    <w:rsid w:val="00CE5C70"/>
    <w:rsid w:val="00CE7FCB"/>
    <w:rsid w:val="00CF1390"/>
    <w:rsid w:val="00CF39E7"/>
    <w:rsid w:val="00CF5CF8"/>
    <w:rsid w:val="00D00B3F"/>
    <w:rsid w:val="00D1089A"/>
    <w:rsid w:val="00D1369B"/>
    <w:rsid w:val="00D16A25"/>
    <w:rsid w:val="00D1720C"/>
    <w:rsid w:val="00D17F1F"/>
    <w:rsid w:val="00D2260E"/>
    <w:rsid w:val="00D226BF"/>
    <w:rsid w:val="00D23059"/>
    <w:rsid w:val="00D26CB6"/>
    <w:rsid w:val="00D31778"/>
    <w:rsid w:val="00D32FA4"/>
    <w:rsid w:val="00D34025"/>
    <w:rsid w:val="00D37B47"/>
    <w:rsid w:val="00D607D5"/>
    <w:rsid w:val="00D614B2"/>
    <w:rsid w:val="00D7007E"/>
    <w:rsid w:val="00D745E6"/>
    <w:rsid w:val="00D75361"/>
    <w:rsid w:val="00D82538"/>
    <w:rsid w:val="00D875A9"/>
    <w:rsid w:val="00D908A6"/>
    <w:rsid w:val="00D90AEF"/>
    <w:rsid w:val="00D932AA"/>
    <w:rsid w:val="00D9737F"/>
    <w:rsid w:val="00DA2166"/>
    <w:rsid w:val="00DA2A13"/>
    <w:rsid w:val="00DA5180"/>
    <w:rsid w:val="00DB435B"/>
    <w:rsid w:val="00DC364B"/>
    <w:rsid w:val="00DC66FB"/>
    <w:rsid w:val="00DC789E"/>
    <w:rsid w:val="00DD034C"/>
    <w:rsid w:val="00DD10A8"/>
    <w:rsid w:val="00DD1A22"/>
    <w:rsid w:val="00DD1C6F"/>
    <w:rsid w:val="00DD2E70"/>
    <w:rsid w:val="00DD43B0"/>
    <w:rsid w:val="00DD5BE9"/>
    <w:rsid w:val="00DD5F92"/>
    <w:rsid w:val="00DD6199"/>
    <w:rsid w:val="00DE114B"/>
    <w:rsid w:val="00DE20FF"/>
    <w:rsid w:val="00DE2B9B"/>
    <w:rsid w:val="00DE2C1A"/>
    <w:rsid w:val="00DE4E23"/>
    <w:rsid w:val="00DE52FC"/>
    <w:rsid w:val="00DE640C"/>
    <w:rsid w:val="00DF0BE0"/>
    <w:rsid w:val="00DF1C4A"/>
    <w:rsid w:val="00DF1FD6"/>
    <w:rsid w:val="00DF289E"/>
    <w:rsid w:val="00DF2CB7"/>
    <w:rsid w:val="00DF313A"/>
    <w:rsid w:val="00DF3166"/>
    <w:rsid w:val="00DF4C8B"/>
    <w:rsid w:val="00E01834"/>
    <w:rsid w:val="00E01FFF"/>
    <w:rsid w:val="00E0523F"/>
    <w:rsid w:val="00E07B34"/>
    <w:rsid w:val="00E100C2"/>
    <w:rsid w:val="00E11098"/>
    <w:rsid w:val="00E137F5"/>
    <w:rsid w:val="00E172BE"/>
    <w:rsid w:val="00E1797E"/>
    <w:rsid w:val="00E21055"/>
    <w:rsid w:val="00E2408B"/>
    <w:rsid w:val="00E25578"/>
    <w:rsid w:val="00E273A7"/>
    <w:rsid w:val="00E313E4"/>
    <w:rsid w:val="00E42813"/>
    <w:rsid w:val="00E436A9"/>
    <w:rsid w:val="00E444FD"/>
    <w:rsid w:val="00E447A2"/>
    <w:rsid w:val="00E50121"/>
    <w:rsid w:val="00E50646"/>
    <w:rsid w:val="00E51615"/>
    <w:rsid w:val="00E5507B"/>
    <w:rsid w:val="00E550DA"/>
    <w:rsid w:val="00E553CB"/>
    <w:rsid w:val="00E56E54"/>
    <w:rsid w:val="00E618A9"/>
    <w:rsid w:val="00E6345B"/>
    <w:rsid w:val="00E63726"/>
    <w:rsid w:val="00E67231"/>
    <w:rsid w:val="00E7057C"/>
    <w:rsid w:val="00E71F41"/>
    <w:rsid w:val="00E7204A"/>
    <w:rsid w:val="00E76250"/>
    <w:rsid w:val="00E76D51"/>
    <w:rsid w:val="00E77DA1"/>
    <w:rsid w:val="00E77F00"/>
    <w:rsid w:val="00E80B3F"/>
    <w:rsid w:val="00E80D2E"/>
    <w:rsid w:val="00E81029"/>
    <w:rsid w:val="00E81DB8"/>
    <w:rsid w:val="00E8444E"/>
    <w:rsid w:val="00E87FE9"/>
    <w:rsid w:val="00E90194"/>
    <w:rsid w:val="00E9091C"/>
    <w:rsid w:val="00E90AA8"/>
    <w:rsid w:val="00E90D96"/>
    <w:rsid w:val="00E93601"/>
    <w:rsid w:val="00E95C5B"/>
    <w:rsid w:val="00E95C75"/>
    <w:rsid w:val="00E964FD"/>
    <w:rsid w:val="00EA066B"/>
    <w:rsid w:val="00EA18A8"/>
    <w:rsid w:val="00EA1980"/>
    <w:rsid w:val="00EA3629"/>
    <w:rsid w:val="00EA51FE"/>
    <w:rsid w:val="00EA6713"/>
    <w:rsid w:val="00EB1A26"/>
    <w:rsid w:val="00EB1F47"/>
    <w:rsid w:val="00EB2421"/>
    <w:rsid w:val="00EB2983"/>
    <w:rsid w:val="00EB3FFB"/>
    <w:rsid w:val="00EB516D"/>
    <w:rsid w:val="00EB5F98"/>
    <w:rsid w:val="00EB7267"/>
    <w:rsid w:val="00EC0122"/>
    <w:rsid w:val="00EC0747"/>
    <w:rsid w:val="00EC2793"/>
    <w:rsid w:val="00EC2A15"/>
    <w:rsid w:val="00EC5E35"/>
    <w:rsid w:val="00EC5F80"/>
    <w:rsid w:val="00ED004E"/>
    <w:rsid w:val="00ED0386"/>
    <w:rsid w:val="00ED2D56"/>
    <w:rsid w:val="00EE32E4"/>
    <w:rsid w:val="00EF04E8"/>
    <w:rsid w:val="00EF0780"/>
    <w:rsid w:val="00EF377E"/>
    <w:rsid w:val="00EF3E2B"/>
    <w:rsid w:val="00EF6CD6"/>
    <w:rsid w:val="00F045FC"/>
    <w:rsid w:val="00F07D90"/>
    <w:rsid w:val="00F1076C"/>
    <w:rsid w:val="00F11458"/>
    <w:rsid w:val="00F114B5"/>
    <w:rsid w:val="00F11AF7"/>
    <w:rsid w:val="00F11E0E"/>
    <w:rsid w:val="00F14672"/>
    <w:rsid w:val="00F15836"/>
    <w:rsid w:val="00F15C1F"/>
    <w:rsid w:val="00F15E5C"/>
    <w:rsid w:val="00F22D05"/>
    <w:rsid w:val="00F31F93"/>
    <w:rsid w:val="00F3530E"/>
    <w:rsid w:val="00F37A05"/>
    <w:rsid w:val="00F4376B"/>
    <w:rsid w:val="00F55933"/>
    <w:rsid w:val="00F614B8"/>
    <w:rsid w:val="00F61F94"/>
    <w:rsid w:val="00F72572"/>
    <w:rsid w:val="00F73CB5"/>
    <w:rsid w:val="00F7710A"/>
    <w:rsid w:val="00F817EF"/>
    <w:rsid w:val="00F82A5D"/>
    <w:rsid w:val="00F8703A"/>
    <w:rsid w:val="00FA60D9"/>
    <w:rsid w:val="00FB1D9D"/>
    <w:rsid w:val="00FB3A6E"/>
    <w:rsid w:val="00FB750B"/>
    <w:rsid w:val="00FC1294"/>
    <w:rsid w:val="00FC3506"/>
    <w:rsid w:val="00FD1BCF"/>
    <w:rsid w:val="00FD352C"/>
    <w:rsid w:val="00FE5022"/>
    <w:rsid w:val="00FE61F7"/>
    <w:rsid w:val="00FF1DB6"/>
    <w:rsid w:val="00FF1FE5"/>
    <w:rsid w:val="00FF3D04"/>
    <w:rsid w:val="00FF5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4777A8"/>
  <w15:docId w15:val="{091137ED-FE9E-4C70-A24D-A64CDD534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qFormat/>
    <w:rsid w:val="00EC0747"/>
    <w:pPr>
      <w:keepNext/>
      <w:jc w:val="center"/>
      <w:outlineLvl w:val="1"/>
    </w:pPr>
    <w:rPr>
      <w:rFonts w:ascii=".VnTimeH" w:hAnsi=".VnTimeH"/>
      <w:b/>
      <w:bCs/>
      <w:sz w:val="28"/>
      <w:szCs w:val="28"/>
    </w:rPr>
  </w:style>
  <w:style w:type="paragraph" w:styleId="Heading7">
    <w:name w:val="heading 7"/>
    <w:basedOn w:val="Normal"/>
    <w:next w:val="Normal"/>
    <w:qFormat/>
    <w:rsid w:val="00EC0747"/>
    <w:pPr>
      <w:keepNext/>
      <w:outlineLvl w:val="6"/>
    </w:pPr>
    <w:rPr>
      <w:rFonts w:ascii=".VnTimeH" w:hAnsi=".VnTimeH"/>
      <w:i/>
      <w:iCs/>
      <w:sz w:val="36"/>
      <w:szCs w:val="36"/>
    </w:rPr>
  </w:style>
  <w:style w:type="paragraph" w:styleId="Heading9">
    <w:name w:val="heading 9"/>
    <w:basedOn w:val="Normal"/>
    <w:next w:val="Normal"/>
    <w:qFormat/>
    <w:rsid w:val="00EC0747"/>
    <w:pPr>
      <w:keepNext/>
      <w:ind w:firstLine="360"/>
      <w:outlineLvl w:val="8"/>
    </w:pPr>
    <w:rPr>
      <w:rFonts w:ascii=".VnTime" w:hAnsi=".VnTime"/>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C0747"/>
    <w:pPr>
      <w:jc w:val="center"/>
    </w:pPr>
    <w:rPr>
      <w:rFonts w:ascii=".VnTimeH" w:hAnsi=".VnTimeH"/>
      <w:b/>
      <w:bCs/>
      <w:sz w:val="28"/>
      <w:szCs w:val="28"/>
    </w:rPr>
  </w:style>
  <w:style w:type="paragraph" w:styleId="BodyText">
    <w:name w:val="Body Text"/>
    <w:basedOn w:val="Normal"/>
    <w:rsid w:val="00EC0747"/>
    <w:pPr>
      <w:jc w:val="both"/>
    </w:pPr>
    <w:rPr>
      <w:rFonts w:ascii=".VnTime" w:hAnsi=".VnTime"/>
      <w:sz w:val="28"/>
      <w:szCs w:val="28"/>
    </w:rPr>
  </w:style>
  <w:style w:type="paragraph" w:styleId="BodyTextIndent">
    <w:name w:val="Body Text Indent"/>
    <w:basedOn w:val="Normal"/>
    <w:rsid w:val="00EC0747"/>
    <w:pPr>
      <w:ind w:left="576" w:hanging="576"/>
      <w:jc w:val="both"/>
    </w:pPr>
    <w:rPr>
      <w:rFonts w:ascii=".VnTime" w:hAnsi=".VnTime"/>
      <w:sz w:val="28"/>
      <w:szCs w:val="28"/>
    </w:rPr>
  </w:style>
  <w:style w:type="paragraph" w:styleId="Footer">
    <w:name w:val="footer"/>
    <w:basedOn w:val="Normal"/>
    <w:rsid w:val="00EC0747"/>
    <w:pPr>
      <w:tabs>
        <w:tab w:val="center" w:pos="4320"/>
        <w:tab w:val="right" w:pos="8640"/>
      </w:tabs>
    </w:pPr>
    <w:rPr>
      <w:rFonts w:ascii=".VnTime" w:hAnsi=".VnTime"/>
      <w:sz w:val="28"/>
      <w:szCs w:val="28"/>
    </w:rPr>
  </w:style>
  <w:style w:type="character" w:styleId="PageNumber">
    <w:name w:val="page number"/>
    <w:basedOn w:val="DefaultParagraphFont"/>
    <w:rsid w:val="00EC0747"/>
  </w:style>
  <w:style w:type="paragraph" w:styleId="BodyText3">
    <w:name w:val="Body Text 3"/>
    <w:basedOn w:val="Normal"/>
    <w:rsid w:val="00EC0747"/>
    <w:rPr>
      <w:rFonts w:ascii=".VnTime" w:hAnsi=".VnTime"/>
      <w:b/>
      <w:bCs/>
      <w:i/>
      <w:iCs/>
      <w:sz w:val="48"/>
      <w:szCs w:val="48"/>
    </w:rPr>
  </w:style>
  <w:style w:type="table" w:styleId="TableGrid">
    <w:name w:val="Table Grid"/>
    <w:basedOn w:val="TableNormal"/>
    <w:rsid w:val="00EC0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67065"/>
    <w:rPr>
      <w:rFonts w:ascii="Tahoma" w:hAnsi="Tahoma" w:cs="Tahoma"/>
      <w:sz w:val="16"/>
      <w:szCs w:val="16"/>
    </w:rPr>
  </w:style>
  <w:style w:type="paragraph" w:styleId="Header">
    <w:name w:val="header"/>
    <w:basedOn w:val="Normal"/>
    <w:link w:val="HeaderChar"/>
    <w:uiPriority w:val="99"/>
    <w:rsid w:val="00B65745"/>
    <w:pPr>
      <w:tabs>
        <w:tab w:val="center" w:pos="4320"/>
        <w:tab w:val="right" w:pos="8640"/>
      </w:tabs>
    </w:pPr>
  </w:style>
  <w:style w:type="character" w:customStyle="1" w:styleId="HeaderChar">
    <w:name w:val="Header Char"/>
    <w:basedOn w:val="DefaultParagraphFont"/>
    <w:link w:val="Header"/>
    <w:uiPriority w:val="99"/>
    <w:rsid w:val="0075645C"/>
    <w:rPr>
      <w:sz w:val="24"/>
      <w:szCs w:val="24"/>
    </w:rPr>
  </w:style>
  <w:style w:type="paragraph" w:styleId="ListParagraph">
    <w:name w:val="List Paragraph"/>
    <w:basedOn w:val="Normal"/>
    <w:uiPriority w:val="34"/>
    <w:qFormat/>
    <w:rsid w:val="006E5407"/>
    <w:pPr>
      <w:ind w:left="720"/>
      <w:contextualSpacing/>
    </w:pPr>
  </w:style>
  <w:style w:type="paragraph" w:customStyle="1" w:styleId="Default">
    <w:name w:val="Default"/>
    <w:rsid w:val="0098185D"/>
    <w:pPr>
      <w:autoSpaceDE w:val="0"/>
      <w:autoSpaceDN w:val="0"/>
      <w:adjustRightInd w:val="0"/>
    </w:pPr>
    <w:rPr>
      <w:color w:val="000000"/>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3B59C-7496-4215-A8C3-4C868AFB2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14060</Words>
  <Characters>80144</Characters>
  <Application>Microsoft Office Word</Application>
  <DocSecurity>0</DocSecurity>
  <Lines>667</Lines>
  <Paragraphs>188</Paragraphs>
  <ScaleCrop>false</ScaleCrop>
  <HeadingPairs>
    <vt:vector size="2" baseType="variant">
      <vt:variant>
        <vt:lpstr>Title</vt:lpstr>
      </vt:variant>
      <vt:variant>
        <vt:i4>1</vt:i4>
      </vt:variant>
    </vt:vector>
  </HeadingPairs>
  <TitlesOfParts>
    <vt:vector size="1" baseType="lpstr">
      <vt:lpstr>H­íng dÉn cña  asean</vt:lpstr>
    </vt:vector>
  </TitlesOfParts>
  <Company>Hoang Ha Co.</Company>
  <LinksUpToDate>false</LinksUpToDate>
  <CharactersWithSpaces>94016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H­íng dÉn cña  asean</dc:title>
  <dc:subject/>
  <dc:creator>Nguyen Hoang Giang</dc:creator>
  <cp:keywords/>
  <dc:description/>
  <cp:lastModifiedBy>Admin</cp:lastModifiedBy>
  <cp:revision>5</cp:revision>
  <cp:lastPrinted>2014-08-26T07:22:00Z</cp:lastPrinted>
  <dcterms:created xsi:type="dcterms:W3CDTF">2022-06-29T07:42:00Z</dcterms:created>
  <dcterms:modified xsi:type="dcterms:W3CDTF">2022-07-06T02:28:00Z</dcterms:modified>
</cp:coreProperties>
</file>