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883B87" w14:textId="77777777" w:rsidR="00C755AC" w:rsidRPr="007D5CF2" w:rsidRDefault="00C755AC" w:rsidP="00C755AC">
      <w:pPr>
        <w:jc w:val="center"/>
        <w:rPr>
          <w:b/>
          <w:sz w:val="44"/>
          <w:szCs w:val="44"/>
          <w:lang w:val="vi-VN"/>
        </w:rPr>
      </w:pPr>
    </w:p>
    <w:p w14:paraId="436093D8" w14:textId="77777777" w:rsidR="00C755AC" w:rsidRPr="007D5CF2" w:rsidRDefault="00C755AC" w:rsidP="00C755AC">
      <w:pPr>
        <w:jc w:val="center"/>
        <w:rPr>
          <w:b/>
          <w:sz w:val="44"/>
          <w:szCs w:val="44"/>
          <w:lang w:val="vi-VN"/>
        </w:rPr>
      </w:pPr>
    </w:p>
    <w:p w14:paraId="6B148B3A" w14:textId="77777777" w:rsidR="00C755AC" w:rsidRPr="007D5CF2" w:rsidRDefault="00384546" w:rsidP="00384546">
      <w:pPr>
        <w:tabs>
          <w:tab w:val="left" w:pos="3204"/>
        </w:tabs>
        <w:rPr>
          <w:b/>
          <w:sz w:val="44"/>
          <w:szCs w:val="44"/>
          <w:lang w:val="vi-VN"/>
        </w:rPr>
      </w:pPr>
      <w:r>
        <w:rPr>
          <w:b/>
          <w:sz w:val="44"/>
          <w:szCs w:val="44"/>
          <w:lang w:val="vi-VN"/>
        </w:rPr>
        <w:tab/>
      </w:r>
      <w:bookmarkStart w:id="0" w:name="_GoBack"/>
      <w:bookmarkEnd w:id="0"/>
    </w:p>
    <w:p w14:paraId="0E2E0E09" w14:textId="77777777" w:rsidR="00C755AC" w:rsidRPr="007B7915" w:rsidRDefault="004D13B0" w:rsidP="00C755AC">
      <w:pPr>
        <w:jc w:val="center"/>
        <w:rPr>
          <w:b/>
          <w:sz w:val="44"/>
          <w:szCs w:val="44"/>
          <w:lang w:val="vi-VN"/>
        </w:rPr>
      </w:pPr>
      <w:r w:rsidRPr="007B7915">
        <w:rPr>
          <w:b/>
          <w:noProof/>
          <w:sz w:val="44"/>
          <w:szCs w:val="44"/>
          <w:lang w:eastAsia="zh-CN"/>
        </w:rPr>
        <w:drawing>
          <wp:anchor distT="0" distB="0" distL="114300" distR="114300" simplePos="0" relativeHeight="251667456" behindDoc="0" locked="0" layoutInCell="1" allowOverlap="1" wp14:anchorId="5B02D1DF" wp14:editId="163A3CF1">
            <wp:simplePos x="0" y="0"/>
            <wp:positionH relativeFrom="column">
              <wp:posOffset>2645453</wp:posOffset>
            </wp:positionH>
            <wp:positionV relativeFrom="paragraph">
              <wp:posOffset>143562</wp:posOffset>
            </wp:positionV>
            <wp:extent cx="935355" cy="882650"/>
            <wp:effectExtent l="0" t="0" r="4445" b="6350"/>
            <wp:wrapNone/>
            <wp:docPr id="1" name="Picture 2" descr="Pictur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ture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35355" cy="882650"/>
                    </a:xfrm>
                    <a:prstGeom prst="rect">
                      <a:avLst/>
                    </a:prstGeom>
                    <a:noFill/>
                    <a:ln w="9525">
                      <a:noFill/>
                      <a:miter lim="800000"/>
                      <a:headEnd/>
                      <a:tailEnd/>
                    </a:ln>
                  </pic:spPr>
                </pic:pic>
              </a:graphicData>
            </a:graphic>
          </wp:anchor>
        </w:drawing>
      </w:r>
    </w:p>
    <w:p w14:paraId="17DD1A5B" w14:textId="77777777" w:rsidR="00C755AC" w:rsidRPr="007B7915" w:rsidRDefault="00C755AC" w:rsidP="00C755AC">
      <w:pPr>
        <w:jc w:val="center"/>
        <w:rPr>
          <w:b/>
          <w:sz w:val="44"/>
          <w:szCs w:val="44"/>
          <w:lang w:val="vi-VN"/>
        </w:rPr>
      </w:pPr>
    </w:p>
    <w:p w14:paraId="1848D98C" w14:textId="77777777" w:rsidR="004D13B0" w:rsidRPr="007B7915" w:rsidRDefault="004D13B0" w:rsidP="00C755AC">
      <w:pPr>
        <w:jc w:val="center"/>
        <w:rPr>
          <w:b/>
          <w:sz w:val="44"/>
          <w:szCs w:val="44"/>
          <w:lang w:val="vi-VN"/>
        </w:rPr>
      </w:pPr>
    </w:p>
    <w:p w14:paraId="3DCE8416" w14:textId="77777777" w:rsidR="00930AF6" w:rsidRPr="007B7915" w:rsidRDefault="00930AF6" w:rsidP="00930AF6">
      <w:pPr>
        <w:jc w:val="center"/>
        <w:rPr>
          <w:b/>
          <w:sz w:val="44"/>
          <w:szCs w:val="44"/>
          <w:lang w:val="vi-VN"/>
        </w:rPr>
      </w:pPr>
    </w:p>
    <w:p w14:paraId="36AE0A9F" w14:textId="77777777" w:rsidR="002A4B0E" w:rsidRPr="007B7915" w:rsidRDefault="00C755AC" w:rsidP="00930AF6">
      <w:pPr>
        <w:tabs>
          <w:tab w:val="left" w:pos="993"/>
        </w:tabs>
        <w:spacing w:line="360" w:lineRule="auto"/>
        <w:ind w:left="851" w:right="758" w:hanging="142"/>
        <w:jc w:val="center"/>
        <w:rPr>
          <w:rFonts w:eastAsia="SimSun"/>
          <w:b/>
          <w:bCs/>
          <w:sz w:val="28"/>
          <w:szCs w:val="28"/>
          <w:lang w:val="vi-VN"/>
        </w:rPr>
      </w:pPr>
      <w:r w:rsidRPr="007B7915">
        <w:rPr>
          <w:rFonts w:eastAsia="SimSun"/>
          <w:b/>
          <w:bCs/>
          <w:sz w:val="28"/>
          <w:szCs w:val="28"/>
          <w:lang w:val="vi-VN"/>
        </w:rPr>
        <w:t xml:space="preserve">HƯỚNG DẪN CỦA ASEAN VỀ VIỆC CUNG CẤP DỮ LIỆU </w:t>
      </w:r>
    </w:p>
    <w:p w14:paraId="4DDA4C4E" w14:textId="77777777" w:rsidR="00C755AC" w:rsidRPr="007B7915" w:rsidRDefault="00C755AC" w:rsidP="00930AF6">
      <w:pPr>
        <w:tabs>
          <w:tab w:val="left" w:pos="993"/>
        </w:tabs>
        <w:spacing w:line="360" w:lineRule="auto"/>
        <w:ind w:left="851" w:right="758" w:hanging="142"/>
        <w:jc w:val="center"/>
        <w:rPr>
          <w:rFonts w:eastAsia="SimSun"/>
          <w:b/>
          <w:bCs/>
          <w:sz w:val="28"/>
          <w:szCs w:val="28"/>
          <w:lang w:val="vi-VN"/>
        </w:rPr>
      </w:pPr>
      <w:r w:rsidRPr="007B7915">
        <w:rPr>
          <w:rFonts w:eastAsia="SimSun"/>
          <w:b/>
          <w:bCs/>
          <w:sz w:val="28"/>
          <w:szCs w:val="28"/>
          <w:lang w:val="vi-VN"/>
        </w:rPr>
        <w:t>THẨM ĐỊNH QUY TRÌNH SẢN XUẤ</w:t>
      </w:r>
      <w:r w:rsidR="002A4B0E" w:rsidRPr="007B7915">
        <w:rPr>
          <w:rFonts w:eastAsia="SimSun"/>
          <w:b/>
          <w:bCs/>
          <w:sz w:val="28"/>
          <w:szCs w:val="28"/>
          <w:lang w:val="vi-VN"/>
        </w:rPr>
        <w:t xml:space="preserve">T TRONG </w:t>
      </w:r>
      <w:r w:rsidRPr="007B7915">
        <w:rPr>
          <w:rFonts w:eastAsia="SimSun"/>
          <w:b/>
          <w:bCs/>
          <w:sz w:val="28"/>
          <w:szCs w:val="28"/>
          <w:lang w:val="vi-VN"/>
        </w:rPr>
        <w:t>ĐĂNG KÝ THUỐC</w:t>
      </w:r>
    </w:p>
    <w:p w14:paraId="4AAE1E4F" w14:textId="77777777" w:rsidR="00C755AC" w:rsidRPr="007B7915" w:rsidRDefault="00C755AC" w:rsidP="00C755AC">
      <w:pPr>
        <w:rPr>
          <w:rFonts w:eastAsia="SimSun"/>
          <w:b/>
          <w:bCs/>
          <w:sz w:val="28"/>
          <w:szCs w:val="28"/>
          <w:lang w:val="vi-VN"/>
        </w:rPr>
      </w:pPr>
    </w:p>
    <w:p w14:paraId="14CD8B9A" w14:textId="77777777" w:rsidR="00C755AC" w:rsidRPr="007B7915" w:rsidRDefault="00C755AC" w:rsidP="00C755AC">
      <w:pPr>
        <w:rPr>
          <w:rFonts w:eastAsia="SimSun"/>
          <w:b/>
          <w:bCs/>
          <w:sz w:val="28"/>
          <w:szCs w:val="28"/>
          <w:lang w:val="vi-VN"/>
        </w:rPr>
      </w:pPr>
    </w:p>
    <w:p w14:paraId="2C7150B0" w14:textId="77777777" w:rsidR="00C755AC" w:rsidRPr="007B7915" w:rsidRDefault="00C755AC" w:rsidP="00C755AC">
      <w:pPr>
        <w:rPr>
          <w:rFonts w:eastAsia="SimSun"/>
          <w:b/>
          <w:bCs/>
          <w:sz w:val="28"/>
          <w:szCs w:val="28"/>
          <w:lang w:val="vi-VN"/>
        </w:rPr>
      </w:pPr>
    </w:p>
    <w:p w14:paraId="12313D31" w14:textId="77777777" w:rsidR="00C755AC" w:rsidRPr="007B7915" w:rsidRDefault="00C755AC" w:rsidP="00C755AC">
      <w:pPr>
        <w:rPr>
          <w:rFonts w:eastAsia="SimSun"/>
          <w:b/>
          <w:bCs/>
          <w:sz w:val="28"/>
          <w:szCs w:val="28"/>
          <w:lang w:val="vi-VN"/>
        </w:rPr>
      </w:pPr>
    </w:p>
    <w:p w14:paraId="06053EB2" w14:textId="77777777" w:rsidR="00C755AC" w:rsidRPr="007B7915" w:rsidRDefault="00C755AC" w:rsidP="00C755AC">
      <w:pPr>
        <w:rPr>
          <w:rFonts w:eastAsia="SimSun"/>
          <w:b/>
          <w:bCs/>
          <w:sz w:val="28"/>
          <w:szCs w:val="28"/>
          <w:lang w:val="vi-VN"/>
        </w:rPr>
      </w:pPr>
    </w:p>
    <w:p w14:paraId="1242E77E" w14:textId="77777777" w:rsidR="00C755AC" w:rsidRPr="007B7915" w:rsidRDefault="00C755AC" w:rsidP="00C755AC">
      <w:pPr>
        <w:rPr>
          <w:rFonts w:eastAsia="SimSun"/>
          <w:b/>
          <w:bCs/>
          <w:sz w:val="28"/>
          <w:szCs w:val="28"/>
          <w:lang w:val="vi-VN"/>
        </w:rPr>
      </w:pPr>
    </w:p>
    <w:p w14:paraId="2BB7826C" w14:textId="77777777" w:rsidR="00C755AC" w:rsidRPr="007B7915" w:rsidRDefault="00C755AC" w:rsidP="00C755AC">
      <w:pPr>
        <w:rPr>
          <w:rFonts w:eastAsia="SimSun"/>
          <w:b/>
          <w:bCs/>
          <w:sz w:val="28"/>
          <w:szCs w:val="28"/>
          <w:lang w:val="vi-VN"/>
        </w:rPr>
      </w:pPr>
    </w:p>
    <w:p w14:paraId="3A13452C" w14:textId="77777777" w:rsidR="00C755AC" w:rsidRPr="007B7915" w:rsidRDefault="00C755AC" w:rsidP="00C755AC">
      <w:pPr>
        <w:rPr>
          <w:rFonts w:eastAsia="SimSun"/>
          <w:b/>
          <w:bCs/>
          <w:sz w:val="28"/>
          <w:szCs w:val="28"/>
          <w:lang w:val="vi-VN"/>
        </w:rPr>
      </w:pPr>
    </w:p>
    <w:p w14:paraId="10517DF5" w14:textId="77777777" w:rsidR="00C755AC" w:rsidRPr="007B7915" w:rsidRDefault="00C755AC" w:rsidP="00C755AC">
      <w:pPr>
        <w:rPr>
          <w:rFonts w:eastAsia="SimSun"/>
          <w:b/>
          <w:bCs/>
          <w:sz w:val="28"/>
          <w:szCs w:val="28"/>
          <w:lang w:val="vi-VN"/>
        </w:rPr>
      </w:pPr>
    </w:p>
    <w:p w14:paraId="2159D2BC" w14:textId="77777777" w:rsidR="00C755AC" w:rsidRPr="007B7915" w:rsidRDefault="00C755AC" w:rsidP="00C755AC">
      <w:pPr>
        <w:rPr>
          <w:rFonts w:eastAsia="SimSun"/>
          <w:b/>
          <w:bCs/>
          <w:sz w:val="28"/>
          <w:szCs w:val="28"/>
          <w:lang w:val="vi-VN"/>
        </w:rPr>
      </w:pPr>
    </w:p>
    <w:p w14:paraId="0DF628A7" w14:textId="77777777" w:rsidR="00C755AC" w:rsidRPr="007B7915" w:rsidRDefault="00C755AC" w:rsidP="00C755AC">
      <w:pPr>
        <w:rPr>
          <w:rFonts w:eastAsia="SimSun"/>
          <w:b/>
          <w:bCs/>
          <w:sz w:val="28"/>
          <w:szCs w:val="28"/>
          <w:lang w:val="vi-VN"/>
        </w:rPr>
      </w:pPr>
    </w:p>
    <w:p w14:paraId="3782448B" w14:textId="77777777" w:rsidR="00C755AC" w:rsidRPr="007B7915" w:rsidRDefault="00C755AC" w:rsidP="00C755AC">
      <w:pPr>
        <w:rPr>
          <w:rFonts w:eastAsia="SimSun"/>
          <w:b/>
          <w:bCs/>
          <w:sz w:val="28"/>
          <w:szCs w:val="28"/>
          <w:lang w:val="vi-VN"/>
        </w:rPr>
      </w:pPr>
    </w:p>
    <w:p w14:paraId="1B8C52FA" w14:textId="77777777" w:rsidR="00C755AC" w:rsidRPr="007B7915" w:rsidRDefault="00C755AC" w:rsidP="00C755AC">
      <w:pPr>
        <w:rPr>
          <w:rFonts w:eastAsia="SimSun"/>
          <w:b/>
          <w:bCs/>
          <w:sz w:val="28"/>
          <w:szCs w:val="28"/>
          <w:lang w:val="vi-VN"/>
        </w:rPr>
      </w:pPr>
    </w:p>
    <w:p w14:paraId="7158096C" w14:textId="77777777" w:rsidR="00C755AC" w:rsidRPr="007B7915" w:rsidRDefault="00C755AC" w:rsidP="00C755AC">
      <w:pPr>
        <w:rPr>
          <w:rFonts w:eastAsia="SimSun"/>
          <w:b/>
          <w:bCs/>
          <w:sz w:val="28"/>
          <w:szCs w:val="28"/>
          <w:lang w:val="vi-VN"/>
        </w:rPr>
      </w:pPr>
    </w:p>
    <w:p w14:paraId="596E74CF" w14:textId="77777777" w:rsidR="00C755AC" w:rsidRPr="007B7915" w:rsidRDefault="00C755AC" w:rsidP="00C755AC">
      <w:pPr>
        <w:rPr>
          <w:rFonts w:eastAsia="SimSun"/>
          <w:b/>
          <w:bCs/>
          <w:sz w:val="28"/>
          <w:szCs w:val="28"/>
          <w:lang w:val="vi-VN"/>
        </w:rPr>
      </w:pPr>
    </w:p>
    <w:p w14:paraId="7D841DB6" w14:textId="77777777" w:rsidR="00C755AC" w:rsidRPr="007B7915" w:rsidRDefault="00C755AC" w:rsidP="00C755AC">
      <w:pPr>
        <w:rPr>
          <w:rFonts w:eastAsia="SimSun"/>
          <w:b/>
          <w:bCs/>
          <w:sz w:val="28"/>
          <w:szCs w:val="28"/>
          <w:lang w:val="vi-VN"/>
        </w:rPr>
      </w:pPr>
    </w:p>
    <w:p w14:paraId="5074BA44" w14:textId="77777777" w:rsidR="00C755AC" w:rsidRPr="007B7915" w:rsidRDefault="00C755AC" w:rsidP="00C755AC">
      <w:pPr>
        <w:rPr>
          <w:rFonts w:eastAsia="SimSun"/>
          <w:b/>
          <w:bCs/>
          <w:sz w:val="28"/>
          <w:szCs w:val="28"/>
          <w:lang w:val="vi-VN"/>
        </w:rPr>
      </w:pPr>
    </w:p>
    <w:p w14:paraId="291A92F4" w14:textId="77777777" w:rsidR="00C755AC" w:rsidRPr="007B7915" w:rsidRDefault="00C755AC" w:rsidP="00C755AC">
      <w:pPr>
        <w:rPr>
          <w:rFonts w:eastAsia="SimSun"/>
          <w:b/>
          <w:bCs/>
          <w:sz w:val="28"/>
          <w:szCs w:val="28"/>
          <w:lang w:val="vi-VN"/>
        </w:rPr>
      </w:pPr>
    </w:p>
    <w:p w14:paraId="7B8462B8" w14:textId="77777777" w:rsidR="00C755AC" w:rsidRPr="007B7915" w:rsidRDefault="00C755AC" w:rsidP="00C755AC">
      <w:pPr>
        <w:rPr>
          <w:rFonts w:eastAsia="SimSun"/>
          <w:b/>
          <w:bCs/>
          <w:sz w:val="28"/>
          <w:szCs w:val="28"/>
          <w:lang w:val="vi-VN"/>
        </w:rPr>
      </w:pPr>
    </w:p>
    <w:p w14:paraId="20CC2302" w14:textId="77777777" w:rsidR="00C755AC" w:rsidRPr="007B7915" w:rsidRDefault="00C755AC" w:rsidP="00C755AC">
      <w:pPr>
        <w:rPr>
          <w:rFonts w:eastAsia="SimSun"/>
          <w:b/>
          <w:bCs/>
          <w:sz w:val="28"/>
          <w:szCs w:val="28"/>
          <w:lang w:val="vi-VN"/>
        </w:rPr>
      </w:pPr>
    </w:p>
    <w:p w14:paraId="5267C86F" w14:textId="77777777" w:rsidR="00C755AC" w:rsidRPr="007B7915" w:rsidRDefault="00C755AC" w:rsidP="00C755AC">
      <w:pPr>
        <w:rPr>
          <w:rFonts w:eastAsia="SimSun"/>
          <w:b/>
          <w:bCs/>
          <w:sz w:val="28"/>
          <w:szCs w:val="28"/>
          <w:lang w:val="vi-VN"/>
        </w:rPr>
      </w:pPr>
    </w:p>
    <w:p w14:paraId="728139D1" w14:textId="77777777" w:rsidR="00C755AC" w:rsidRPr="007B7915" w:rsidRDefault="00C755AC" w:rsidP="00C755AC">
      <w:pPr>
        <w:rPr>
          <w:rFonts w:eastAsia="SimSun"/>
          <w:b/>
          <w:bCs/>
          <w:sz w:val="28"/>
          <w:szCs w:val="28"/>
          <w:lang w:val="vi-VN"/>
        </w:rPr>
      </w:pPr>
    </w:p>
    <w:p w14:paraId="6293EB8D" w14:textId="77777777" w:rsidR="00C755AC" w:rsidRPr="007B7915" w:rsidRDefault="00C755AC" w:rsidP="00C755AC">
      <w:pPr>
        <w:rPr>
          <w:rFonts w:eastAsia="SimSun"/>
          <w:b/>
          <w:bCs/>
          <w:sz w:val="28"/>
          <w:szCs w:val="28"/>
          <w:lang w:val="vi-VN"/>
        </w:rPr>
      </w:pPr>
    </w:p>
    <w:p w14:paraId="5FC07E53" w14:textId="77777777" w:rsidR="00C755AC" w:rsidRPr="007B7915" w:rsidRDefault="00C755AC" w:rsidP="00C755AC">
      <w:pPr>
        <w:rPr>
          <w:rFonts w:eastAsia="SimSun"/>
          <w:b/>
          <w:bCs/>
          <w:sz w:val="28"/>
          <w:szCs w:val="28"/>
          <w:lang w:val="vi-VN"/>
        </w:rPr>
      </w:pPr>
    </w:p>
    <w:p w14:paraId="76BB2AE3" w14:textId="77777777" w:rsidR="00C755AC" w:rsidRPr="007B7915" w:rsidRDefault="00C755AC" w:rsidP="00C755AC">
      <w:pPr>
        <w:pStyle w:val="TOCHeading"/>
        <w:spacing w:line="360" w:lineRule="auto"/>
        <w:jc w:val="center"/>
        <w:rPr>
          <w:rFonts w:ascii="Times New Roman" w:hAnsi="Times New Roman"/>
          <w:color w:val="auto"/>
          <w:sz w:val="24"/>
          <w:szCs w:val="24"/>
          <w:lang w:val="vi-VN"/>
        </w:rPr>
      </w:pPr>
      <w:r w:rsidRPr="007B7915">
        <w:rPr>
          <w:rFonts w:ascii="Times New Roman" w:hAnsi="Times New Roman"/>
          <w:color w:val="auto"/>
          <w:sz w:val="24"/>
          <w:szCs w:val="24"/>
          <w:lang w:val="vi-VN"/>
        </w:rPr>
        <w:lastRenderedPageBreak/>
        <w:br/>
      </w:r>
      <w:r w:rsidR="003A41CB" w:rsidRPr="007B7915">
        <w:rPr>
          <w:rFonts w:ascii="Times New Roman" w:hAnsi="Times New Roman"/>
          <w:color w:val="auto"/>
          <w:sz w:val="24"/>
          <w:szCs w:val="24"/>
          <w:lang w:val="vi-VN"/>
        </w:rPr>
        <w:t>MỤC LỤC</w:t>
      </w:r>
    </w:p>
    <w:p w14:paraId="05694685" w14:textId="77777777" w:rsidR="003801B4" w:rsidRPr="007B7915" w:rsidRDefault="00FD68E3" w:rsidP="003801B4">
      <w:pPr>
        <w:pStyle w:val="TOC1"/>
        <w:tabs>
          <w:tab w:val="left" w:pos="480"/>
          <w:tab w:val="right" w:leader="dot" w:pos="9962"/>
        </w:tabs>
        <w:spacing w:line="360" w:lineRule="auto"/>
        <w:rPr>
          <w:rFonts w:ascii="Times New Roman" w:eastAsiaTheme="minorEastAsia" w:hAnsi="Times New Roman"/>
          <w:bCs w:val="0"/>
          <w:caps w:val="0"/>
          <w:noProof/>
          <w:sz w:val="24"/>
          <w:szCs w:val="24"/>
          <w:lang w:val="vi-VN"/>
        </w:rPr>
      </w:pPr>
      <w:r w:rsidRPr="007B7915">
        <w:rPr>
          <w:rFonts w:ascii="Times New Roman" w:hAnsi="Times New Roman"/>
          <w:sz w:val="16"/>
          <w:szCs w:val="16"/>
          <w:lang w:val="vi-VN"/>
        </w:rPr>
        <w:fldChar w:fldCharType="begin"/>
      </w:r>
      <w:r w:rsidR="003801B4" w:rsidRPr="007B7915">
        <w:rPr>
          <w:rFonts w:ascii="Times New Roman" w:hAnsi="Times New Roman"/>
          <w:sz w:val="16"/>
          <w:szCs w:val="16"/>
          <w:lang w:val="vi-VN"/>
        </w:rPr>
        <w:instrText xml:space="preserve"> TOC \o "1-3" </w:instrText>
      </w:r>
      <w:r w:rsidRPr="007B7915">
        <w:rPr>
          <w:rFonts w:ascii="Times New Roman" w:hAnsi="Times New Roman"/>
          <w:sz w:val="16"/>
          <w:szCs w:val="16"/>
          <w:lang w:val="vi-VN"/>
        </w:rPr>
        <w:fldChar w:fldCharType="separate"/>
      </w:r>
      <w:r w:rsidR="003801B4" w:rsidRPr="007B7915">
        <w:rPr>
          <w:rFonts w:ascii="Times New Roman" w:hAnsi="Times New Roman"/>
          <w:noProof/>
          <w:lang w:val="vi-VN"/>
        </w:rPr>
        <w:t>1.</w:t>
      </w:r>
      <w:r w:rsidR="003801B4" w:rsidRPr="007B7915">
        <w:rPr>
          <w:rFonts w:ascii="Times New Roman" w:eastAsiaTheme="minorEastAsia" w:hAnsi="Times New Roman"/>
          <w:bCs w:val="0"/>
          <w:caps w:val="0"/>
          <w:noProof/>
          <w:sz w:val="24"/>
          <w:szCs w:val="24"/>
          <w:lang w:val="vi-VN"/>
        </w:rPr>
        <w:tab/>
      </w:r>
      <w:r w:rsidR="003801B4" w:rsidRPr="007B7915">
        <w:rPr>
          <w:rFonts w:ascii="Times New Roman" w:hAnsi="Times New Roman"/>
          <w:noProof/>
          <w:lang w:val="vi-VN"/>
        </w:rPr>
        <w:t>LỜI MỞ ĐẦU</w:t>
      </w:r>
      <w:r w:rsidR="003801B4" w:rsidRPr="007B7915">
        <w:rPr>
          <w:rFonts w:ascii="Times New Roman" w:hAnsi="Times New Roman"/>
          <w:noProof/>
          <w:lang w:val="vi-VN"/>
        </w:rPr>
        <w:tab/>
      </w:r>
      <w:r w:rsidRPr="007B7915">
        <w:rPr>
          <w:rFonts w:ascii="Times New Roman" w:hAnsi="Times New Roman"/>
          <w:noProof/>
          <w:lang w:val="vi-VN"/>
        </w:rPr>
        <w:fldChar w:fldCharType="begin"/>
      </w:r>
      <w:r w:rsidR="003801B4" w:rsidRPr="007B7915">
        <w:rPr>
          <w:rFonts w:ascii="Times New Roman" w:hAnsi="Times New Roman"/>
          <w:noProof/>
          <w:lang w:val="vi-VN"/>
        </w:rPr>
        <w:instrText xml:space="preserve"> PAGEREF _Toc483575112 \h </w:instrText>
      </w:r>
      <w:r w:rsidRPr="007B7915">
        <w:rPr>
          <w:rFonts w:ascii="Times New Roman" w:hAnsi="Times New Roman"/>
          <w:noProof/>
          <w:lang w:val="vi-VN"/>
        </w:rPr>
      </w:r>
      <w:r w:rsidRPr="007B7915">
        <w:rPr>
          <w:rFonts w:ascii="Times New Roman" w:hAnsi="Times New Roman"/>
          <w:noProof/>
          <w:lang w:val="vi-VN"/>
        </w:rPr>
        <w:fldChar w:fldCharType="separate"/>
      </w:r>
      <w:r w:rsidR="00EC09A5">
        <w:rPr>
          <w:rFonts w:ascii="Times New Roman" w:hAnsi="Times New Roman"/>
          <w:noProof/>
          <w:lang w:val="vi-VN"/>
        </w:rPr>
        <w:t>262</w:t>
      </w:r>
      <w:r w:rsidRPr="007B7915">
        <w:rPr>
          <w:rFonts w:ascii="Times New Roman" w:hAnsi="Times New Roman"/>
          <w:noProof/>
          <w:lang w:val="vi-VN"/>
        </w:rPr>
        <w:fldChar w:fldCharType="end"/>
      </w:r>
    </w:p>
    <w:p w14:paraId="32C32021" w14:textId="77777777" w:rsidR="003801B4" w:rsidRPr="007B7915" w:rsidRDefault="003801B4" w:rsidP="003801B4">
      <w:pPr>
        <w:pStyle w:val="TOC1"/>
        <w:tabs>
          <w:tab w:val="left" w:pos="480"/>
          <w:tab w:val="right" w:leader="dot" w:pos="9962"/>
        </w:tabs>
        <w:spacing w:line="360" w:lineRule="auto"/>
        <w:rPr>
          <w:rFonts w:ascii="Times New Roman" w:eastAsiaTheme="minorEastAsia" w:hAnsi="Times New Roman"/>
          <w:bCs w:val="0"/>
          <w:caps w:val="0"/>
          <w:noProof/>
          <w:sz w:val="24"/>
          <w:szCs w:val="24"/>
          <w:lang w:val="vi-VN"/>
        </w:rPr>
      </w:pPr>
      <w:r w:rsidRPr="007B7915">
        <w:rPr>
          <w:rFonts w:ascii="Times New Roman" w:hAnsi="Times New Roman"/>
          <w:noProof/>
          <w:lang w:val="vi-VN"/>
        </w:rPr>
        <w:t>2.</w:t>
      </w:r>
      <w:r w:rsidRPr="007B7915">
        <w:rPr>
          <w:rFonts w:ascii="Times New Roman" w:eastAsiaTheme="minorEastAsia" w:hAnsi="Times New Roman"/>
          <w:bCs w:val="0"/>
          <w:caps w:val="0"/>
          <w:noProof/>
          <w:sz w:val="24"/>
          <w:szCs w:val="24"/>
          <w:lang w:val="vi-VN"/>
        </w:rPr>
        <w:tab/>
      </w:r>
      <w:r w:rsidRPr="007B7915">
        <w:rPr>
          <w:rFonts w:ascii="Times New Roman" w:hAnsi="Times New Roman"/>
          <w:noProof/>
          <w:lang w:val="vi-VN"/>
        </w:rPr>
        <w:t>Ph</w:t>
      </w:r>
      <w:r w:rsidR="00FE0A1D" w:rsidRPr="005562EB">
        <w:rPr>
          <w:rFonts w:ascii="Times New Roman" w:hAnsi="Times New Roman"/>
          <w:noProof/>
          <w:lang w:val="vi-VN"/>
        </w:rPr>
        <w:t>Ạ</w:t>
      </w:r>
      <w:r w:rsidRPr="007B7915">
        <w:rPr>
          <w:rFonts w:ascii="Times New Roman" w:hAnsi="Times New Roman"/>
          <w:noProof/>
          <w:lang w:val="vi-VN"/>
        </w:rPr>
        <w:t>m vi áp d</w:t>
      </w:r>
      <w:r w:rsidR="007058EF" w:rsidRPr="005562EB">
        <w:rPr>
          <w:rFonts w:ascii="Times New Roman" w:hAnsi="Times New Roman"/>
          <w:noProof/>
          <w:lang w:val="vi-VN"/>
        </w:rPr>
        <w:t>Ụ</w:t>
      </w:r>
      <w:r w:rsidRPr="007B7915">
        <w:rPr>
          <w:rFonts w:ascii="Times New Roman" w:hAnsi="Times New Roman"/>
          <w:noProof/>
          <w:lang w:val="vi-VN"/>
        </w:rPr>
        <w:t>ng</w:t>
      </w:r>
      <w:r w:rsidRPr="007B7915">
        <w:rPr>
          <w:rFonts w:ascii="Times New Roman" w:hAnsi="Times New Roman"/>
          <w:noProof/>
          <w:lang w:val="vi-VN"/>
        </w:rPr>
        <w:tab/>
      </w:r>
      <w:r w:rsidR="00FD68E3" w:rsidRPr="007B7915">
        <w:rPr>
          <w:rFonts w:ascii="Times New Roman" w:hAnsi="Times New Roman"/>
          <w:noProof/>
          <w:lang w:val="vi-VN"/>
        </w:rPr>
        <w:fldChar w:fldCharType="begin"/>
      </w:r>
      <w:r w:rsidRPr="007B7915">
        <w:rPr>
          <w:rFonts w:ascii="Times New Roman" w:hAnsi="Times New Roman"/>
          <w:noProof/>
          <w:lang w:val="vi-VN"/>
        </w:rPr>
        <w:instrText xml:space="preserve"> PAGEREF _Toc483575113 \h </w:instrText>
      </w:r>
      <w:r w:rsidR="00FD68E3" w:rsidRPr="007B7915">
        <w:rPr>
          <w:rFonts w:ascii="Times New Roman" w:hAnsi="Times New Roman"/>
          <w:noProof/>
          <w:lang w:val="vi-VN"/>
        </w:rPr>
      </w:r>
      <w:r w:rsidR="00FD68E3" w:rsidRPr="007B7915">
        <w:rPr>
          <w:rFonts w:ascii="Times New Roman" w:hAnsi="Times New Roman"/>
          <w:noProof/>
          <w:lang w:val="vi-VN"/>
        </w:rPr>
        <w:fldChar w:fldCharType="separate"/>
      </w:r>
      <w:r w:rsidR="00EC09A5">
        <w:rPr>
          <w:rFonts w:ascii="Times New Roman" w:hAnsi="Times New Roman"/>
          <w:noProof/>
          <w:lang w:val="vi-VN"/>
        </w:rPr>
        <w:t>262</w:t>
      </w:r>
      <w:r w:rsidR="00FD68E3" w:rsidRPr="007B7915">
        <w:rPr>
          <w:rFonts w:ascii="Times New Roman" w:hAnsi="Times New Roman"/>
          <w:noProof/>
          <w:lang w:val="vi-VN"/>
        </w:rPr>
        <w:fldChar w:fldCharType="end"/>
      </w:r>
    </w:p>
    <w:p w14:paraId="02B4543B" w14:textId="77777777" w:rsidR="003801B4" w:rsidRPr="007B7915" w:rsidRDefault="003801B4" w:rsidP="003801B4">
      <w:pPr>
        <w:pStyle w:val="TOC1"/>
        <w:tabs>
          <w:tab w:val="left" w:pos="480"/>
          <w:tab w:val="right" w:leader="dot" w:pos="9962"/>
        </w:tabs>
        <w:spacing w:line="360" w:lineRule="auto"/>
        <w:rPr>
          <w:rFonts w:ascii="Times New Roman" w:eastAsiaTheme="minorEastAsia" w:hAnsi="Times New Roman"/>
          <w:bCs w:val="0"/>
          <w:caps w:val="0"/>
          <w:noProof/>
          <w:sz w:val="24"/>
          <w:szCs w:val="24"/>
          <w:lang w:val="vi-VN"/>
        </w:rPr>
      </w:pPr>
      <w:r w:rsidRPr="007B7915">
        <w:rPr>
          <w:rFonts w:ascii="Times New Roman" w:hAnsi="Times New Roman"/>
          <w:noProof/>
          <w:lang w:val="vi-VN"/>
        </w:rPr>
        <w:t>3.</w:t>
      </w:r>
      <w:r w:rsidRPr="007B7915">
        <w:rPr>
          <w:rFonts w:ascii="Times New Roman" w:eastAsiaTheme="minorEastAsia" w:hAnsi="Times New Roman"/>
          <w:bCs w:val="0"/>
          <w:caps w:val="0"/>
          <w:noProof/>
          <w:sz w:val="24"/>
          <w:szCs w:val="24"/>
          <w:lang w:val="vi-VN"/>
        </w:rPr>
        <w:tab/>
      </w:r>
      <w:r w:rsidRPr="007B7915">
        <w:rPr>
          <w:rFonts w:ascii="Times New Roman" w:hAnsi="Times New Roman"/>
          <w:noProof/>
          <w:lang w:val="vi-VN"/>
        </w:rPr>
        <w:t>Yêu c</w:t>
      </w:r>
      <w:r w:rsidR="007058EF" w:rsidRPr="005562EB">
        <w:rPr>
          <w:rFonts w:ascii="Times New Roman" w:hAnsi="Times New Roman"/>
          <w:noProof/>
          <w:lang w:val="vi-VN"/>
        </w:rPr>
        <w:t>Ầ</w:t>
      </w:r>
      <w:r w:rsidRPr="007B7915">
        <w:rPr>
          <w:rFonts w:ascii="Times New Roman" w:hAnsi="Times New Roman"/>
          <w:noProof/>
          <w:lang w:val="vi-VN"/>
        </w:rPr>
        <w:t>u v</w:t>
      </w:r>
      <w:r w:rsidR="007058EF" w:rsidRPr="005562EB">
        <w:rPr>
          <w:rFonts w:ascii="Times New Roman" w:hAnsi="Times New Roman"/>
          <w:noProof/>
          <w:lang w:val="vi-VN"/>
        </w:rPr>
        <w:t>Ề</w:t>
      </w:r>
      <w:r w:rsidRPr="007B7915">
        <w:rPr>
          <w:rFonts w:ascii="Times New Roman" w:hAnsi="Times New Roman"/>
          <w:noProof/>
          <w:lang w:val="vi-VN"/>
        </w:rPr>
        <w:t xml:space="preserve"> D</w:t>
      </w:r>
      <w:r w:rsidR="007058EF" w:rsidRPr="005562EB">
        <w:rPr>
          <w:rFonts w:ascii="Times New Roman" w:hAnsi="Times New Roman"/>
          <w:noProof/>
          <w:lang w:val="vi-VN"/>
        </w:rPr>
        <w:t>Ữ</w:t>
      </w:r>
      <w:r w:rsidRPr="007B7915">
        <w:rPr>
          <w:rFonts w:ascii="Times New Roman" w:hAnsi="Times New Roman"/>
          <w:noProof/>
          <w:lang w:val="vi-VN"/>
        </w:rPr>
        <w:t xml:space="preserve"> li</w:t>
      </w:r>
      <w:r w:rsidR="007058EF" w:rsidRPr="005562EB">
        <w:rPr>
          <w:rFonts w:ascii="Times New Roman" w:hAnsi="Times New Roman"/>
          <w:noProof/>
          <w:lang w:val="vi-VN"/>
        </w:rPr>
        <w:t>Ệ</w:t>
      </w:r>
      <w:r w:rsidRPr="007B7915">
        <w:rPr>
          <w:rFonts w:ascii="Times New Roman" w:hAnsi="Times New Roman"/>
          <w:noProof/>
          <w:lang w:val="vi-VN"/>
        </w:rPr>
        <w:t>u th</w:t>
      </w:r>
      <w:r w:rsidR="007058EF" w:rsidRPr="005562EB">
        <w:rPr>
          <w:rFonts w:ascii="Times New Roman" w:hAnsi="Times New Roman"/>
          <w:noProof/>
          <w:lang w:val="vi-VN"/>
        </w:rPr>
        <w:t>Ẩ</w:t>
      </w:r>
      <w:r w:rsidRPr="007B7915">
        <w:rPr>
          <w:rFonts w:ascii="Times New Roman" w:hAnsi="Times New Roman"/>
          <w:noProof/>
          <w:lang w:val="vi-VN"/>
        </w:rPr>
        <w:t>m đ</w:t>
      </w:r>
      <w:r w:rsidR="007058EF" w:rsidRPr="005562EB">
        <w:rPr>
          <w:rFonts w:ascii="Times New Roman" w:hAnsi="Times New Roman"/>
          <w:noProof/>
          <w:lang w:val="vi-VN"/>
        </w:rPr>
        <w:t>Ị</w:t>
      </w:r>
      <w:r w:rsidRPr="007B7915">
        <w:rPr>
          <w:rFonts w:ascii="Times New Roman" w:hAnsi="Times New Roman"/>
          <w:noProof/>
          <w:lang w:val="vi-VN"/>
        </w:rPr>
        <w:t>nh c</w:t>
      </w:r>
      <w:r w:rsidR="007058EF" w:rsidRPr="005562EB">
        <w:rPr>
          <w:rFonts w:ascii="Times New Roman" w:hAnsi="Times New Roman"/>
          <w:noProof/>
          <w:lang w:val="vi-VN"/>
        </w:rPr>
        <w:t>Ầ</w:t>
      </w:r>
      <w:r w:rsidRPr="007B7915">
        <w:rPr>
          <w:rFonts w:ascii="Times New Roman" w:hAnsi="Times New Roman"/>
          <w:noProof/>
          <w:lang w:val="vi-VN"/>
        </w:rPr>
        <w:t>n n</w:t>
      </w:r>
      <w:r w:rsidR="007058EF" w:rsidRPr="005562EB">
        <w:rPr>
          <w:rFonts w:ascii="Times New Roman" w:hAnsi="Times New Roman"/>
          <w:noProof/>
          <w:lang w:val="vi-VN"/>
        </w:rPr>
        <w:t>Ộ</w:t>
      </w:r>
      <w:r w:rsidRPr="007B7915">
        <w:rPr>
          <w:rFonts w:ascii="Times New Roman" w:hAnsi="Times New Roman"/>
          <w:noProof/>
          <w:lang w:val="vi-VN"/>
        </w:rPr>
        <w:t>p</w:t>
      </w:r>
      <w:r w:rsidRPr="007B7915">
        <w:rPr>
          <w:rFonts w:ascii="Times New Roman" w:hAnsi="Times New Roman"/>
          <w:noProof/>
          <w:lang w:val="vi-VN"/>
        </w:rPr>
        <w:tab/>
      </w:r>
      <w:r w:rsidR="00FD68E3" w:rsidRPr="007B7915">
        <w:rPr>
          <w:rFonts w:ascii="Times New Roman" w:hAnsi="Times New Roman"/>
          <w:noProof/>
          <w:lang w:val="vi-VN"/>
        </w:rPr>
        <w:fldChar w:fldCharType="begin"/>
      </w:r>
      <w:r w:rsidRPr="007B7915">
        <w:rPr>
          <w:rFonts w:ascii="Times New Roman" w:hAnsi="Times New Roman"/>
          <w:noProof/>
          <w:lang w:val="vi-VN"/>
        </w:rPr>
        <w:instrText xml:space="preserve"> PAGEREF _Toc483575114 \h </w:instrText>
      </w:r>
      <w:r w:rsidR="00FD68E3" w:rsidRPr="007B7915">
        <w:rPr>
          <w:rFonts w:ascii="Times New Roman" w:hAnsi="Times New Roman"/>
          <w:noProof/>
          <w:lang w:val="vi-VN"/>
        </w:rPr>
      </w:r>
      <w:r w:rsidR="00FD68E3" w:rsidRPr="007B7915">
        <w:rPr>
          <w:rFonts w:ascii="Times New Roman" w:hAnsi="Times New Roman"/>
          <w:noProof/>
          <w:lang w:val="vi-VN"/>
        </w:rPr>
        <w:fldChar w:fldCharType="separate"/>
      </w:r>
      <w:r w:rsidR="00EC09A5">
        <w:rPr>
          <w:rFonts w:ascii="Times New Roman" w:hAnsi="Times New Roman"/>
          <w:noProof/>
          <w:lang w:val="vi-VN"/>
        </w:rPr>
        <w:t>262</w:t>
      </w:r>
      <w:r w:rsidR="00FD68E3" w:rsidRPr="007B7915">
        <w:rPr>
          <w:rFonts w:ascii="Times New Roman" w:hAnsi="Times New Roman"/>
          <w:noProof/>
          <w:lang w:val="vi-VN"/>
        </w:rPr>
        <w:fldChar w:fldCharType="end"/>
      </w:r>
    </w:p>
    <w:p w14:paraId="5B0FFE6C" w14:textId="77777777" w:rsidR="003801B4" w:rsidRPr="007B7915" w:rsidRDefault="003801B4" w:rsidP="003801B4">
      <w:pPr>
        <w:pStyle w:val="TOC1"/>
        <w:tabs>
          <w:tab w:val="left" w:pos="480"/>
          <w:tab w:val="right" w:leader="dot" w:pos="9962"/>
        </w:tabs>
        <w:spacing w:line="360" w:lineRule="auto"/>
        <w:rPr>
          <w:rFonts w:ascii="Times New Roman" w:eastAsiaTheme="minorEastAsia" w:hAnsi="Times New Roman"/>
          <w:bCs w:val="0"/>
          <w:caps w:val="0"/>
          <w:noProof/>
          <w:sz w:val="24"/>
          <w:szCs w:val="24"/>
          <w:lang w:val="vi-VN"/>
        </w:rPr>
      </w:pPr>
      <w:r w:rsidRPr="007B7915">
        <w:rPr>
          <w:rFonts w:ascii="Times New Roman" w:hAnsi="Times New Roman"/>
          <w:noProof/>
          <w:lang w:val="vi-VN"/>
        </w:rPr>
        <w:t>4.</w:t>
      </w:r>
      <w:r w:rsidRPr="007B7915">
        <w:rPr>
          <w:rFonts w:ascii="Times New Roman" w:eastAsiaTheme="minorEastAsia" w:hAnsi="Times New Roman"/>
          <w:bCs w:val="0"/>
          <w:caps w:val="0"/>
          <w:noProof/>
          <w:sz w:val="24"/>
          <w:szCs w:val="24"/>
          <w:lang w:val="vi-VN"/>
        </w:rPr>
        <w:tab/>
      </w:r>
      <w:r w:rsidRPr="007B7915">
        <w:rPr>
          <w:rFonts w:ascii="Times New Roman" w:hAnsi="Times New Roman"/>
          <w:noProof/>
          <w:lang w:val="vi-VN"/>
        </w:rPr>
        <w:t>N</w:t>
      </w:r>
      <w:r w:rsidR="007058EF" w:rsidRPr="005562EB">
        <w:rPr>
          <w:rFonts w:ascii="Times New Roman" w:hAnsi="Times New Roman"/>
          <w:noProof/>
          <w:lang w:val="vi-VN"/>
        </w:rPr>
        <w:t>Ộ</w:t>
      </w:r>
      <w:r w:rsidRPr="007B7915">
        <w:rPr>
          <w:rFonts w:ascii="Times New Roman" w:hAnsi="Times New Roman"/>
          <w:noProof/>
          <w:lang w:val="vi-VN"/>
        </w:rPr>
        <w:t>i dung phát tri</w:t>
      </w:r>
      <w:r w:rsidR="007058EF" w:rsidRPr="005562EB">
        <w:rPr>
          <w:rFonts w:ascii="Times New Roman" w:hAnsi="Times New Roman"/>
          <w:noProof/>
          <w:lang w:val="vi-VN"/>
        </w:rPr>
        <w:t>Ể</w:t>
      </w:r>
      <w:r w:rsidRPr="007B7915">
        <w:rPr>
          <w:rFonts w:ascii="Times New Roman" w:hAnsi="Times New Roman"/>
          <w:noProof/>
          <w:lang w:val="vi-VN"/>
        </w:rPr>
        <w:t>n dư</w:t>
      </w:r>
      <w:r w:rsidR="007058EF" w:rsidRPr="005562EB">
        <w:rPr>
          <w:rFonts w:ascii="Times New Roman" w:hAnsi="Times New Roman"/>
          <w:noProof/>
          <w:lang w:val="vi-VN"/>
        </w:rPr>
        <w:t>Ợ</w:t>
      </w:r>
      <w:r w:rsidRPr="007B7915">
        <w:rPr>
          <w:rFonts w:ascii="Times New Roman" w:hAnsi="Times New Roman"/>
          <w:noProof/>
          <w:lang w:val="vi-VN"/>
        </w:rPr>
        <w:t xml:space="preserve">c </w:t>
      </w:r>
      <w:r w:rsidRPr="00A3513C">
        <w:rPr>
          <w:rFonts w:ascii="Times New Roman" w:hAnsi="Times New Roman"/>
          <w:noProof/>
          <w:lang w:val="vi-VN"/>
        </w:rPr>
        <w:t>h</w:t>
      </w:r>
      <w:r w:rsidR="007058EF" w:rsidRPr="005562EB">
        <w:rPr>
          <w:rFonts w:ascii="Times New Roman" w:hAnsi="Times New Roman"/>
          <w:noProof/>
          <w:lang w:val="vi-VN"/>
        </w:rPr>
        <w:t>Ọ</w:t>
      </w:r>
      <w:r w:rsidRPr="00A3513C">
        <w:rPr>
          <w:rFonts w:ascii="Times New Roman" w:hAnsi="Times New Roman"/>
          <w:noProof/>
          <w:lang w:val="vi-VN"/>
        </w:rPr>
        <w:t>c</w:t>
      </w:r>
      <w:r w:rsidRPr="007B7915">
        <w:rPr>
          <w:rFonts w:ascii="Times New Roman" w:hAnsi="Times New Roman"/>
          <w:noProof/>
          <w:lang w:val="vi-VN"/>
        </w:rPr>
        <w:tab/>
      </w:r>
      <w:r w:rsidR="00FD68E3" w:rsidRPr="007B7915">
        <w:rPr>
          <w:rFonts w:ascii="Times New Roman" w:hAnsi="Times New Roman"/>
          <w:noProof/>
          <w:lang w:val="vi-VN"/>
        </w:rPr>
        <w:fldChar w:fldCharType="begin"/>
      </w:r>
      <w:r w:rsidRPr="007B7915">
        <w:rPr>
          <w:rFonts w:ascii="Times New Roman" w:hAnsi="Times New Roman"/>
          <w:noProof/>
          <w:lang w:val="vi-VN"/>
        </w:rPr>
        <w:instrText xml:space="preserve"> PAGEREF _Toc483575115 \h </w:instrText>
      </w:r>
      <w:r w:rsidR="00FD68E3" w:rsidRPr="007B7915">
        <w:rPr>
          <w:rFonts w:ascii="Times New Roman" w:hAnsi="Times New Roman"/>
          <w:noProof/>
          <w:lang w:val="vi-VN"/>
        </w:rPr>
      </w:r>
      <w:r w:rsidR="00FD68E3" w:rsidRPr="007B7915">
        <w:rPr>
          <w:rFonts w:ascii="Times New Roman" w:hAnsi="Times New Roman"/>
          <w:noProof/>
          <w:lang w:val="vi-VN"/>
        </w:rPr>
        <w:fldChar w:fldCharType="separate"/>
      </w:r>
      <w:r w:rsidR="00EC09A5">
        <w:rPr>
          <w:rFonts w:ascii="Times New Roman" w:hAnsi="Times New Roman"/>
          <w:noProof/>
          <w:lang w:val="vi-VN"/>
        </w:rPr>
        <w:t>263</w:t>
      </w:r>
      <w:r w:rsidR="00FD68E3" w:rsidRPr="007B7915">
        <w:rPr>
          <w:rFonts w:ascii="Times New Roman" w:hAnsi="Times New Roman"/>
          <w:noProof/>
          <w:lang w:val="vi-VN"/>
        </w:rPr>
        <w:fldChar w:fldCharType="end"/>
      </w:r>
    </w:p>
    <w:p w14:paraId="0FA06EC6" w14:textId="77777777" w:rsidR="003801B4" w:rsidRPr="007B7915" w:rsidRDefault="003801B4" w:rsidP="003801B4">
      <w:pPr>
        <w:pStyle w:val="TOC1"/>
        <w:tabs>
          <w:tab w:val="left" w:pos="480"/>
          <w:tab w:val="right" w:leader="dot" w:pos="9962"/>
        </w:tabs>
        <w:spacing w:line="360" w:lineRule="auto"/>
        <w:rPr>
          <w:rFonts w:ascii="Times New Roman" w:eastAsiaTheme="minorEastAsia" w:hAnsi="Times New Roman"/>
          <w:bCs w:val="0"/>
          <w:caps w:val="0"/>
          <w:noProof/>
          <w:sz w:val="24"/>
          <w:szCs w:val="24"/>
          <w:lang w:val="vi-VN"/>
        </w:rPr>
      </w:pPr>
      <w:r w:rsidRPr="007B7915">
        <w:rPr>
          <w:rFonts w:ascii="Times New Roman" w:hAnsi="Times New Roman"/>
          <w:noProof/>
          <w:lang w:val="vi-VN"/>
        </w:rPr>
        <w:t>5.</w:t>
      </w:r>
      <w:r w:rsidRPr="007B7915">
        <w:rPr>
          <w:rFonts w:ascii="Times New Roman" w:eastAsiaTheme="minorEastAsia" w:hAnsi="Times New Roman"/>
          <w:bCs w:val="0"/>
          <w:caps w:val="0"/>
          <w:noProof/>
          <w:sz w:val="24"/>
          <w:szCs w:val="24"/>
          <w:lang w:val="vi-VN"/>
        </w:rPr>
        <w:tab/>
      </w:r>
      <w:r w:rsidRPr="007B7915">
        <w:rPr>
          <w:rFonts w:ascii="Times New Roman" w:hAnsi="Times New Roman"/>
          <w:noProof/>
          <w:lang w:val="vi-VN"/>
        </w:rPr>
        <w:t>N</w:t>
      </w:r>
      <w:r w:rsidR="007058EF" w:rsidRPr="005562EB">
        <w:rPr>
          <w:rFonts w:ascii="Times New Roman" w:hAnsi="Times New Roman"/>
          <w:noProof/>
          <w:lang w:val="vi-VN"/>
        </w:rPr>
        <w:t>Ộ</w:t>
      </w:r>
      <w:r w:rsidRPr="007B7915">
        <w:rPr>
          <w:rFonts w:ascii="Times New Roman" w:hAnsi="Times New Roman"/>
          <w:noProof/>
          <w:lang w:val="vi-VN"/>
        </w:rPr>
        <w:t>i dung c</w:t>
      </w:r>
      <w:r w:rsidR="008B2293" w:rsidRPr="005562EB">
        <w:rPr>
          <w:rFonts w:ascii="Times New Roman" w:hAnsi="Times New Roman"/>
          <w:noProof/>
          <w:lang w:val="vi-VN"/>
        </w:rPr>
        <w:t>Ủ</w:t>
      </w:r>
      <w:r w:rsidRPr="007B7915">
        <w:rPr>
          <w:rFonts w:ascii="Times New Roman" w:hAnsi="Times New Roman"/>
          <w:noProof/>
          <w:lang w:val="vi-VN"/>
        </w:rPr>
        <w:t>a đ</w:t>
      </w:r>
      <w:r w:rsidR="008B2293" w:rsidRPr="005562EB">
        <w:rPr>
          <w:rFonts w:ascii="Times New Roman" w:hAnsi="Times New Roman"/>
          <w:noProof/>
          <w:lang w:val="vi-VN"/>
        </w:rPr>
        <w:t>Ề</w:t>
      </w:r>
      <w:r w:rsidRPr="007B7915">
        <w:rPr>
          <w:rFonts w:ascii="Times New Roman" w:hAnsi="Times New Roman"/>
          <w:noProof/>
          <w:lang w:val="vi-VN"/>
        </w:rPr>
        <w:t xml:space="preserve"> cương th</w:t>
      </w:r>
      <w:r w:rsidR="008B2293" w:rsidRPr="005562EB">
        <w:rPr>
          <w:rFonts w:ascii="Times New Roman" w:hAnsi="Times New Roman"/>
          <w:noProof/>
          <w:lang w:val="vi-VN"/>
        </w:rPr>
        <w:t>Ẩ</w:t>
      </w:r>
      <w:r w:rsidRPr="007B7915">
        <w:rPr>
          <w:rFonts w:ascii="Times New Roman" w:hAnsi="Times New Roman"/>
          <w:noProof/>
          <w:lang w:val="vi-VN"/>
        </w:rPr>
        <w:t>m đ</w:t>
      </w:r>
      <w:r w:rsidR="008B2293" w:rsidRPr="005562EB">
        <w:rPr>
          <w:rFonts w:ascii="Times New Roman" w:hAnsi="Times New Roman"/>
          <w:noProof/>
          <w:lang w:val="vi-VN"/>
        </w:rPr>
        <w:t>Ị</w:t>
      </w:r>
      <w:r w:rsidRPr="007B7915">
        <w:rPr>
          <w:rFonts w:ascii="Times New Roman" w:hAnsi="Times New Roman"/>
          <w:noProof/>
          <w:lang w:val="vi-VN"/>
        </w:rPr>
        <w:t>nh</w:t>
      </w:r>
      <w:r w:rsidRPr="007B7915">
        <w:rPr>
          <w:rFonts w:ascii="Times New Roman" w:hAnsi="Times New Roman"/>
          <w:noProof/>
          <w:lang w:val="vi-VN"/>
        </w:rPr>
        <w:tab/>
      </w:r>
      <w:r w:rsidR="00FD68E3" w:rsidRPr="007B7915">
        <w:rPr>
          <w:rFonts w:ascii="Times New Roman" w:hAnsi="Times New Roman"/>
          <w:noProof/>
          <w:lang w:val="vi-VN"/>
        </w:rPr>
        <w:fldChar w:fldCharType="begin"/>
      </w:r>
      <w:r w:rsidRPr="007B7915">
        <w:rPr>
          <w:rFonts w:ascii="Times New Roman" w:hAnsi="Times New Roman"/>
          <w:noProof/>
          <w:lang w:val="vi-VN"/>
        </w:rPr>
        <w:instrText xml:space="preserve"> PAGEREF _Toc483575116 \h </w:instrText>
      </w:r>
      <w:r w:rsidR="00FD68E3" w:rsidRPr="007B7915">
        <w:rPr>
          <w:rFonts w:ascii="Times New Roman" w:hAnsi="Times New Roman"/>
          <w:noProof/>
          <w:lang w:val="vi-VN"/>
        </w:rPr>
      </w:r>
      <w:r w:rsidR="00FD68E3" w:rsidRPr="007B7915">
        <w:rPr>
          <w:rFonts w:ascii="Times New Roman" w:hAnsi="Times New Roman"/>
          <w:noProof/>
          <w:lang w:val="vi-VN"/>
        </w:rPr>
        <w:fldChar w:fldCharType="separate"/>
      </w:r>
      <w:r w:rsidR="00EC09A5">
        <w:rPr>
          <w:rFonts w:ascii="Times New Roman" w:hAnsi="Times New Roman"/>
          <w:noProof/>
          <w:lang w:val="vi-VN"/>
        </w:rPr>
        <w:t>263</w:t>
      </w:r>
      <w:r w:rsidR="00FD68E3" w:rsidRPr="007B7915">
        <w:rPr>
          <w:rFonts w:ascii="Times New Roman" w:hAnsi="Times New Roman"/>
          <w:noProof/>
          <w:lang w:val="vi-VN"/>
        </w:rPr>
        <w:fldChar w:fldCharType="end"/>
      </w:r>
    </w:p>
    <w:p w14:paraId="18C65DE0" w14:textId="77777777" w:rsidR="003801B4" w:rsidRPr="007B7915" w:rsidRDefault="003801B4" w:rsidP="003801B4">
      <w:pPr>
        <w:pStyle w:val="TOC1"/>
        <w:tabs>
          <w:tab w:val="left" w:pos="480"/>
          <w:tab w:val="right" w:leader="dot" w:pos="9962"/>
        </w:tabs>
        <w:spacing w:line="360" w:lineRule="auto"/>
        <w:rPr>
          <w:rFonts w:ascii="Times New Roman" w:eastAsiaTheme="minorEastAsia" w:hAnsi="Times New Roman"/>
          <w:bCs w:val="0"/>
          <w:caps w:val="0"/>
          <w:noProof/>
          <w:sz w:val="24"/>
          <w:szCs w:val="24"/>
          <w:lang w:val="vi-VN"/>
        </w:rPr>
      </w:pPr>
      <w:r w:rsidRPr="007B7915">
        <w:rPr>
          <w:rFonts w:ascii="Times New Roman" w:hAnsi="Times New Roman"/>
          <w:noProof/>
          <w:lang w:val="vi-VN"/>
        </w:rPr>
        <w:t>6.</w:t>
      </w:r>
      <w:r w:rsidRPr="007B7915">
        <w:rPr>
          <w:rFonts w:ascii="Times New Roman" w:eastAsiaTheme="minorEastAsia" w:hAnsi="Times New Roman"/>
          <w:bCs w:val="0"/>
          <w:caps w:val="0"/>
          <w:noProof/>
          <w:sz w:val="24"/>
          <w:szCs w:val="24"/>
          <w:lang w:val="vi-VN"/>
        </w:rPr>
        <w:tab/>
      </w:r>
      <w:r w:rsidRPr="007B7915">
        <w:rPr>
          <w:rFonts w:ascii="Times New Roman" w:hAnsi="Times New Roman"/>
          <w:noProof/>
          <w:lang w:val="vi-VN"/>
        </w:rPr>
        <w:t>N</w:t>
      </w:r>
      <w:r w:rsidR="008B2293" w:rsidRPr="005562EB">
        <w:rPr>
          <w:rFonts w:ascii="Times New Roman" w:hAnsi="Times New Roman"/>
          <w:noProof/>
          <w:lang w:val="vi-VN"/>
        </w:rPr>
        <w:t>Ộ</w:t>
      </w:r>
      <w:r w:rsidRPr="007B7915">
        <w:rPr>
          <w:rFonts w:ascii="Times New Roman" w:hAnsi="Times New Roman"/>
          <w:noProof/>
          <w:lang w:val="vi-VN"/>
        </w:rPr>
        <w:t>i dung c</w:t>
      </w:r>
      <w:r w:rsidR="008B2293" w:rsidRPr="005562EB">
        <w:rPr>
          <w:rFonts w:ascii="Times New Roman" w:hAnsi="Times New Roman"/>
          <w:noProof/>
          <w:lang w:val="vi-VN"/>
        </w:rPr>
        <w:t>Ủ</w:t>
      </w:r>
      <w:r w:rsidRPr="007B7915">
        <w:rPr>
          <w:rFonts w:ascii="Times New Roman" w:hAnsi="Times New Roman"/>
          <w:noProof/>
          <w:lang w:val="vi-VN"/>
        </w:rPr>
        <w:t>a báo cáo th</w:t>
      </w:r>
      <w:r w:rsidR="008B2293" w:rsidRPr="005562EB">
        <w:rPr>
          <w:rFonts w:ascii="Times New Roman" w:hAnsi="Times New Roman"/>
          <w:noProof/>
          <w:lang w:val="vi-VN"/>
        </w:rPr>
        <w:t>Ẩ</w:t>
      </w:r>
      <w:r w:rsidRPr="007B7915">
        <w:rPr>
          <w:rFonts w:ascii="Times New Roman" w:hAnsi="Times New Roman"/>
          <w:noProof/>
          <w:lang w:val="vi-VN"/>
        </w:rPr>
        <w:t>m đ</w:t>
      </w:r>
      <w:r w:rsidR="008B2293" w:rsidRPr="005562EB">
        <w:rPr>
          <w:rFonts w:ascii="Times New Roman" w:hAnsi="Times New Roman"/>
          <w:noProof/>
          <w:lang w:val="vi-VN"/>
        </w:rPr>
        <w:t>Ị</w:t>
      </w:r>
      <w:r w:rsidRPr="007B7915">
        <w:rPr>
          <w:rFonts w:ascii="Times New Roman" w:hAnsi="Times New Roman"/>
          <w:noProof/>
          <w:lang w:val="vi-VN"/>
        </w:rPr>
        <w:t>nh</w:t>
      </w:r>
      <w:r w:rsidRPr="007B7915">
        <w:rPr>
          <w:rFonts w:ascii="Times New Roman" w:hAnsi="Times New Roman"/>
          <w:noProof/>
          <w:lang w:val="vi-VN"/>
        </w:rPr>
        <w:tab/>
      </w:r>
      <w:r w:rsidR="00FD68E3" w:rsidRPr="007B7915">
        <w:rPr>
          <w:rFonts w:ascii="Times New Roman" w:hAnsi="Times New Roman"/>
          <w:noProof/>
          <w:lang w:val="vi-VN"/>
        </w:rPr>
        <w:fldChar w:fldCharType="begin"/>
      </w:r>
      <w:r w:rsidRPr="007B7915">
        <w:rPr>
          <w:rFonts w:ascii="Times New Roman" w:hAnsi="Times New Roman"/>
          <w:noProof/>
          <w:lang w:val="vi-VN"/>
        </w:rPr>
        <w:instrText xml:space="preserve"> PAGEREF _Toc483575117 \h </w:instrText>
      </w:r>
      <w:r w:rsidR="00FD68E3" w:rsidRPr="007B7915">
        <w:rPr>
          <w:rFonts w:ascii="Times New Roman" w:hAnsi="Times New Roman"/>
          <w:noProof/>
          <w:lang w:val="vi-VN"/>
        </w:rPr>
      </w:r>
      <w:r w:rsidR="00FD68E3" w:rsidRPr="007B7915">
        <w:rPr>
          <w:rFonts w:ascii="Times New Roman" w:hAnsi="Times New Roman"/>
          <w:noProof/>
          <w:lang w:val="vi-VN"/>
        </w:rPr>
        <w:fldChar w:fldCharType="separate"/>
      </w:r>
      <w:r w:rsidR="00EC09A5">
        <w:rPr>
          <w:rFonts w:ascii="Times New Roman" w:hAnsi="Times New Roman"/>
          <w:noProof/>
          <w:lang w:val="vi-VN"/>
        </w:rPr>
        <w:t>264</w:t>
      </w:r>
      <w:r w:rsidR="00FD68E3" w:rsidRPr="007B7915">
        <w:rPr>
          <w:rFonts w:ascii="Times New Roman" w:hAnsi="Times New Roman"/>
          <w:noProof/>
          <w:lang w:val="vi-VN"/>
        </w:rPr>
        <w:fldChar w:fldCharType="end"/>
      </w:r>
    </w:p>
    <w:p w14:paraId="0D0C19D8" w14:textId="77777777" w:rsidR="003801B4" w:rsidRPr="007B7915" w:rsidRDefault="003801B4" w:rsidP="003801B4">
      <w:pPr>
        <w:pStyle w:val="TOC1"/>
        <w:tabs>
          <w:tab w:val="left" w:pos="480"/>
          <w:tab w:val="right" w:leader="dot" w:pos="9962"/>
        </w:tabs>
        <w:spacing w:line="360" w:lineRule="auto"/>
        <w:rPr>
          <w:rFonts w:ascii="Times New Roman" w:eastAsiaTheme="minorEastAsia" w:hAnsi="Times New Roman"/>
          <w:bCs w:val="0"/>
          <w:caps w:val="0"/>
          <w:noProof/>
          <w:sz w:val="24"/>
          <w:szCs w:val="24"/>
          <w:lang w:val="vi-VN"/>
        </w:rPr>
      </w:pPr>
      <w:r w:rsidRPr="007B7915">
        <w:rPr>
          <w:rFonts w:ascii="Times New Roman" w:hAnsi="Times New Roman"/>
          <w:noProof/>
          <w:lang w:val="vi-VN"/>
        </w:rPr>
        <w:t>7.</w:t>
      </w:r>
      <w:r w:rsidRPr="007B7915">
        <w:rPr>
          <w:rFonts w:ascii="Times New Roman" w:eastAsiaTheme="minorEastAsia" w:hAnsi="Times New Roman"/>
          <w:bCs w:val="0"/>
          <w:caps w:val="0"/>
          <w:noProof/>
          <w:sz w:val="24"/>
          <w:szCs w:val="24"/>
          <w:lang w:val="vi-VN"/>
        </w:rPr>
        <w:tab/>
      </w:r>
      <w:r w:rsidRPr="007B7915">
        <w:rPr>
          <w:rFonts w:ascii="Times New Roman" w:hAnsi="Times New Roman"/>
          <w:noProof/>
          <w:lang w:val="vi-VN"/>
        </w:rPr>
        <w:t>M</w:t>
      </w:r>
      <w:r w:rsidR="00376600" w:rsidRPr="005562EB">
        <w:rPr>
          <w:rFonts w:ascii="Times New Roman" w:hAnsi="Times New Roman"/>
          <w:noProof/>
          <w:lang w:val="vi-VN"/>
        </w:rPr>
        <w:t>Ộ</w:t>
      </w:r>
      <w:r w:rsidRPr="007B7915">
        <w:rPr>
          <w:rFonts w:ascii="Times New Roman" w:hAnsi="Times New Roman"/>
          <w:noProof/>
          <w:lang w:val="vi-VN"/>
        </w:rPr>
        <w:t>t s</w:t>
      </w:r>
      <w:r w:rsidR="00A834CE" w:rsidRPr="005562EB">
        <w:rPr>
          <w:rFonts w:ascii="Times New Roman" w:hAnsi="Times New Roman"/>
          <w:noProof/>
          <w:lang w:val="vi-VN"/>
        </w:rPr>
        <w:t>Ố</w:t>
      </w:r>
      <w:r w:rsidRPr="007B7915">
        <w:rPr>
          <w:rFonts w:ascii="Times New Roman" w:hAnsi="Times New Roman"/>
          <w:noProof/>
          <w:lang w:val="vi-VN"/>
        </w:rPr>
        <w:t xml:space="preserve"> lưu ý v</w:t>
      </w:r>
      <w:r w:rsidR="00A834CE" w:rsidRPr="005562EB">
        <w:rPr>
          <w:rFonts w:ascii="Times New Roman" w:hAnsi="Times New Roman"/>
          <w:noProof/>
          <w:lang w:val="vi-VN"/>
        </w:rPr>
        <w:t>Ề</w:t>
      </w:r>
      <w:r w:rsidRPr="007B7915">
        <w:rPr>
          <w:rFonts w:ascii="Times New Roman" w:hAnsi="Times New Roman"/>
          <w:noProof/>
          <w:lang w:val="vi-VN"/>
        </w:rPr>
        <w:t xml:space="preserve"> th</w:t>
      </w:r>
      <w:r w:rsidR="00A834CE" w:rsidRPr="005562EB">
        <w:rPr>
          <w:rFonts w:ascii="Times New Roman" w:hAnsi="Times New Roman"/>
          <w:noProof/>
          <w:lang w:val="vi-VN"/>
        </w:rPr>
        <w:t>Ẩ</w:t>
      </w:r>
      <w:r w:rsidRPr="007B7915">
        <w:rPr>
          <w:rFonts w:ascii="Times New Roman" w:hAnsi="Times New Roman"/>
          <w:noProof/>
          <w:lang w:val="vi-VN"/>
        </w:rPr>
        <w:t>m đ</w:t>
      </w:r>
      <w:r w:rsidR="00A834CE" w:rsidRPr="005562EB">
        <w:rPr>
          <w:rFonts w:ascii="Times New Roman" w:hAnsi="Times New Roman"/>
          <w:noProof/>
          <w:lang w:val="vi-VN"/>
        </w:rPr>
        <w:t>Ị</w:t>
      </w:r>
      <w:r w:rsidRPr="007B7915">
        <w:rPr>
          <w:rFonts w:ascii="Times New Roman" w:hAnsi="Times New Roman"/>
          <w:noProof/>
          <w:lang w:val="vi-VN"/>
        </w:rPr>
        <w:t>nh h</w:t>
      </w:r>
      <w:r w:rsidR="00A834CE" w:rsidRPr="005562EB">
        <w:rPr>
          <w:rFonts w:ascii="Times New Roman" w:hAnsi="Times New Roman"/>
          <w:noProof/>
          <w:lang w:val="vi-VN"/>
        </w:rPr>
        <w:t>Ồ</w:t>
      </w:r>
      <w:r w:rsidRPr="007B7915">
        <w:rPr>
          <w:rFonts w:ascii="Times New Roman" w:hAnsi="Times New Roman"/>
          <w:noProof/>
          <w:lang w:val="vi-VN"/>
        </w:rPr>
        <w:t>i c</w:t>
      </w:r>
      <w:r w:rsidR="00A834CE" w:rsidRPr="005562EB">
        <w:rPr>
          <w:rFonts w:ascii="Times New Roman" w:hAnsi="Times New Roman"/>
          <w:noProof/>
          <w:lang w:val="vi-VN"/>
        </w:rPr>
        <w:t>Ứ</w:t>
      </w:r>
      <w:r w:rsidRPr="007B7915">
        <w:rPr>
          <w:rFonts w:ascii="Times New Roman" w:hAnsi="Times New Roman"/>
          <w:noProof/>
          <w:lang w:val="vi-VN"/>
        </w:rPr>
        <w:t>u và th</w:t>
      </w:r>
      <w:r w:rsidR="00A834CE" w:rsidRPr="005562EB">
        <w:rPr>
          <w:rFonts w:ascii="Times New Roman" w:hAnsi="Times New Roman"/>
          <w:noProof/>
          <w:lang w:val="vi-VN"/>
        </w:rPr>
        <w:t>Ẩ</w:t>
      </w:r>
      <w:r w:rsidRPr="007B7915">
        <w:rPr>
          <w:rFonts w:ascii="Times New Roman" w:hAnsi="Times New Roman"/>
          <w:noProof/>
          <w:lang w:val="vi-VN"/>
        </w:rPr>
        <w:t>m đ</w:t>
      </w:r>
      <w:r w:rsidR="00A834CE" w:rsidRPr="005562EB">
        <w:rPr>
          <w:rFonts w:ascii="Times New Roman" w:hAnsi="Times New Roman"/>
          <w:noProof/>
          <w:lang w:val="vi-VN"/>
        </w:rPr>
        <w:t>Ị</w:t>
      </w:r>
      <w:r w:rsidRPr="007B7915">
        <w:rPr>
          <w:rFonts w:ascii="Times New Roman" w:hAnsi="Times New Roman"/>
          <w:noProof/>
          <w:lang w:val="vi-VN"/>
        </w:rPr>
        <w:t>nh đ</w:t>
      </w:r>
      <w:r w:rsidR="00A834CE" w:rsidRPr="005562EB">
        <w:rPr>
          <w:rFonts w:ascii="Times New Roman" w:hAnsi="Times New Roman"/>
          <w:noProof/>
          <w:lang w:val="vi-VN"/>
        </w:rPr>
        <w:t>Ồ</w:t>
      </w:r>
      <w:r w:rsidRPr="007B7915">
        <w:rPr>
          <w:rFonts w:ascii="Times New Roman" w:hAnsi="Times New Roman"/>
          <w:noProof/>
          <w:lang w:val="vi-VN"/>
        </w:rPr>
        <w:t>ng th</w:t>
      </w:r>
      <w:r w:rsidR="00A834CE" w:rsidRPr="005562EB">
        <w:rPr>
          <w:rFonts w:ascii="Times New Roman" w:hAnsi="Times New Roman"/>
          <w:noProof/>
          <w:lang w:val="vi-VN"/>
        </w:rPr>
        <w:t>Ờ</w:t>
      </w:r>
      <w:r w:rsidRPr="007B7915">
        <w:rPr>
          <w:rFonts w:ascii="Times New Roman" w:hAnsi="Times New Roman"/>
          <w:noProof/>
          <w:lang w:val="vi-VN"/>
        </w:rPr>
        <w:t>i</w:t>
      </w:r>
      <w:r w:rsidRPr="007B7915">
        <w:rPr>
          <w:rFonts w:ascii="Times New Roman" w:hAnsi="Times New Roman"/>
          <w:noProof/>
          <w:lang w:val="vi-VN"/>
        </w:rPr>
        <w:tab/>
      </w:r>
      <w:r w:rsidR="00FD68E3" w:rsidRPr="007B7915">
        <w:rPr>
          <w:rFonts w:ascii="Times New Roman" w:hAnsi="Times New Roman"/>
          <w:noProof/>
          <w:lang w:val="vi-VN"/>
        </w:rPr>
        <w:fldChar w:fldCharType="begin"/>
      </w:r>
      <w:r w:rsidRPr="007B7915">
        <w:rPr>
          <w:rFonts w:ascii="Times New Roman" w:hAnsi="Times New Roman"/>
          <w:noProof/>
          <w:lang w:val="vi-VN"/>
        </w:rPr>
        <w:instrText xml:space="preserve"> PAGEREF _Toc483575118 \h </w:instrText>
      </w:r>
      <w:r w:rsidR="00FD68E3" w:rsidRPr="007B7915">
        <w:rPr>
          <w:rFonts w:ascii="Times New Roman" w:hAnsi="Times New Roman"/>
          <w:noProof/>
          <w:lang w:val="vi-VN"/>
        </w:rPr>
      </w:r>
      <w:r w:rsidR="00FD68E3" w:rsidRPr="007B7915">
        <w:rPr>
          <w:rFonts w:ascii="Times New Roman" w:hAnsi="Times New Roman"/>
          <w:noProof/>
          <w:lang w:val="vi-VN"/>
        </w:rPr>
        <w:fldChar w:fldCharType="separate"/>
      </w:r>
      <w:r w:rsidR="00EC09A5">
        <w:rPr>
          <w:rFonts w:ascii="Times New Roman" w:hAnsi="Times New Roman"/>
          <w:noProof/>
          <w:lang w:val="vi-VN"/>
        </w:rPr>
        <w:t>264</w:t>
      </w:r>
      <w:r w:rsidR="00FD68E3" w:rsidRPr="007B7915">
        <w:rPr>
          <w:rFonts w:ascii="Times New Roman" w:hAnsi="Times New Roman"/>
          <w:noProof/>
          <w:lang w:val="vi-VN"/>
        </w:rPr>
        <w:fldChar w:fldCharType="end"/>
      </w:r>
    </w:p>
    <w:p w14:paraId="2448212D" w14:textId="77777777" w:rsidR="003801B4" w:rsidRPr="007B7915" w:rsidRDefault="003801B4" w:rsidP="003801B4">
      <w:pPr>
        <w:pStyle w:val="TOC1"/>
        <w:tabs>
          <w:tab w:val="left" w:pos="480"/>
          <w:tab w:val="right" w:leader="dot" w:pos="9962"/>
        </w:tabs>
        <w:spacing w:line="360" w:lineRule="auto"/>
        <w:rPr>
          <w:rFonts w:ascii="Times New Roman" w:eastAsiaTheme="minorEastAsia" w:hAnsi="Times New Roman"/>
          <w:bCs w:val="0"/>
          <w:caps w:val="0"/>
          <w:noProof/>
          <w:sz w:val="24"/>
          <w:szCs w:val="24"/>
          <w:lang w:val="vi-VN"/>
        </w:rPr>
      </w:pPr>
      <w:r w:rsidRPr="007B7915">
        <w:rPr>
          <w:rFonts w:ascii="Times New Roman" w:hAnsi="Times New Roman"/>
          <w:noProof/>
          <w:lang w:val="vi-VN"/>
        </w:rPr>
        <w:t>8.</w:t>
      </w:r>
      <w:r w:rsidRPr="007B7915">
        <w:rPr>
          <w:rFonts w:ascii="Times New Roman" w:eastAsiaTheme="minorEastAsia" w:hAnsi="Times New Roman"/>
          <w:bCs w:val="0"/>
          <w:caps w:val="0"/>
          <w:noProof/>
          <w:sz w:val="24"/>
          <w:szCs w:val="24"/>
          <w:lang w:val="vi-VN"/>
        </w:rPr>
        <w:tab/>
      </w:r>
      <w:r w:rsidRPr="007B7915">
        <w:rPr>
          <w:rFonts w:ascii="Times New Roman" w:hAnsi="Times New Roman"/>
          <w:noProof/>
          <w:lang w:val="vi-VN"/>
        </w:rPr>
        <w:t>Ki</w:t>
      </w:r>
      <w:r w:rsidR="00A834CE" w:rsidRPr="005562EB">
        <w:rPr>
          <w:rFonts w:ascii="Times New Roman" w:hAnsi="Times New Roman"/>
          <w:noProof/>
          <w:lang w:val="vi-VN"/>
        </w:rPr>
        <w:t>Ể</w:t>
      </w:r>
      <w:r w:rsidRPr="007B7915">
        <w:rPr>
          <w:rFonts w:ascii="Times New Roman" w:hAnsi="Times New Roman"/>
          <w:noProof/>
          <w:lang w:val="vi-VN"/>
        </w:rPr>
        <w:t>m soát thay đ</w:t>
      </w:r>
      <w:r w:rsidR="00A834CE" w:rsidRPr="005562EB">
        <w:rPr>
          <w:rFonts w:ascii="Times New Roman" w:hAnsi="Times New Roman"/>
          <w:noProof/>
          <w:lang w:val="vi-VN"/>
        </w:rPr>
        <w:t>Ổ</w:t>
      </w:r>
      <w:r w:rsidRPr="007B7915">
        <w:rPr>
          <w:rFonts w:ascii="Times New Roman" w:hAnsi="Times New Roman"/>
          <w:noProof/>
          <w:lang w:val="vi-VN"/>
        </w:rPr>
        <w:t>i</w:t>
      </w:r>
      <w:r w:rsidRPr="007B7915">
        <w:rPr>
          <w:rFonts w:ascii="Times New Roman" w:hAnsi="Times New Roman"/>
          <w:noProof/>
          <w:lang w:val="vi-VN"/>
        </w:rPr>
        <w:tab/>
      </w:r>
      <w:r w:rsidR="00FD68E3" w:rsidRPr="007B7915">
        <w:rPr>
          <w:rFonts w:ascii="Times New Roman" w:hAnsi="Times New Roman"/>
          <w:noProof/>
          <w:lang w:val="vi-VN"/>
        </w:rPr>
        <w:fldChar w:fldCharType="begin"/>
      </w:r>
      <w:r w:rsidRPr="007B7915">
        <w:rPr>
          <w:rFonts w:ascii="Times New Roman" w:hAnsi="Times New Roman"/>
          <w:noProof/>
          <w:lang w:val="vi-VN"/>
        </w:rPr>
        <w:instrText xml:space="preserve"> PAGEREF _Toc483575119 \h </w:instrText>
      </w:r>
      <w:r w:rsidR="00FD68E3" w:rsidRPr="007B7915">
        <w:rPr>
          <w:rFonts w:ascii="Times New Roman" w:hAnsi="Times New Roman"/>
          <w:noProof/>
          <w:lang w:val="vi-VN"/>
        </w:rPr>
      </w:r>
      <w:r w:rsidR="00FD68E3" w:rsidRPr="007B7915">
        <w:rPr>
          <w:rFonts w:ascii="Times New Roman" w:hAnsi="Times New Roman"/>
          <w:noProof/>
          <w:lang w:val="vi-VN"/>
        </w:rPr>
        <w:fldChar w:fldCharType="separate"/>
      </w:r>
      <w:r w:rsidR="00EC09A5">
        <w:rPr>
          <w:rFonts w:ascii="Times New Roman" w:hAnsi="Times New Roman"/>
          <w:noProof/>
          <w:lang w:val="vi-VN"/>
        </w:rPr>
        <w:t>265</w:t>
      </w:r>
      <w:r w:rsidR="00FD68E3" w:rsidRPr="007B7915">
        <w:rPr>
          <w:rFonts w:ascii="Times New Roman" w:hAnsi="Times New Roman"/>
          <w:noProof/>
          <w:lang w:val="vi-VN"/>
        </w:rPr>
        <w:fldChar w:fldCharType="end"/>
      </w:r>
    </w:p>
    <w:p w14:paraId="7E2D8D8A" w14:textId="77777777" w:rsidR="003801B4" w:rsidRPr="007B7915" w:rsidRDefault="003801B4" w:rsidP="003801B4">
      <w:pPr>
        <w:pStyle w:val="TOC1"/>
        <w:tabs>
          <w:tab w:val="left" w:pos="480"/>
          <w:tab w:val="right" w:leader="dot" w:pos="9962"/>
        </w:tabs>
        <w:spacing w:line="360" w:lineRule="auto"/>
        <w:rPr>
          <w:rFonts w:ascii="Times New Roman" w:eastAsiaTheme="minorEastAsia" w:hAnsi="Times New Roman"/>
          <w:bCs w:val="0"/>
          <w:caps w:val="0"/>
          <w:noProof/>
          <w:sz w:val="24"/>
          <w:szCs w:val="24"/>
          <w:lang w:val="vi-VN"/>
        </w:rPr>
      </w:pPr>
      <w:r w:rsidRPr="007B7915">
        <w:rPr>
          <w:rFonts w:ascii="Times New Roman" w:hAnsi="Times New Roman"/>
          <w:noProof/>
          <w:lang w:val="vi-VN"/>
        </w:rPr>
        <w:t>9.</w:t>
      </w:r>
      <w:r w:rsidRPr="007B7915">
        <w:rPr>
          <w:rFonts w:ascii="Times New Roman" w:eastAsiaTheme="minorEastAsia" w:hAnsi="Times New Roman"/>
          <w:bCs w:val="0"/>
          <w:caps w:val="0"/>
          <w:noProof/>
          <w:sz w:val="24"/>
          <w:szCs w:val="24"/>
          <w:lang w:val="vi-VN"/>
        </w:rPr>
        <w:tab/>
      </w:r>
      <w:r w:rsidRPr="007B7915">
        <w:rPr>
          <w:rFonts w:ascii="Times New Roman" w:hAnsi="Times New Roman"/>
          <w:noProof/>
          <w:lang w:val="vi-VN"/>
        </w:rPr>
        <w:t>M</w:t>
      </w:r>
      <w:r w:rsidR="00A834CE" w:rsidRPr="005562EB">
        <w:rPr>
          <w:rFonts w:ascii="Times New Roman" w:hAnsi="Times New Roman"/>
          <w:noProof/>
          <w:lang w:val="vi-VN"/>
        </w:rPr>
        <w:t>Ụ</w:t>
      </w:r>
      <w:r w:rsidRPr="007B7915">
        <w:rPr>
          <w:rFonts w:ascii="Times New Roman" w:hAnsi="Times New Roman"/>
          <w:noProof/>
          <w:lang w:val="vi-VN"/>
        </w:rPr>
        <w:t>c l</w:t>
      </w:r>
      <w:r w:rsidR="00A834CE" w:rsidRPr="005562EB">
        <w:rPr>
          <w:rFonts w:ascii="Times New Roman" w:hAnsi="Times New Roman"/>
          <w:noProof/>
          <w:lang w:val="vi-VN"/>
        </w:rPr>
        <w:t>Ụ</w:t>
      </w:r>
      <w:r w:rsidRPr="007B7915">
        <w:rPr>
          <w:rFonts w:ascii="Times New Roman" w:hAnsi="Times New Roman"/>
          <w:noProof/>
          <w:lang w:val="vi-VN"/>
        </w:rPr>
        <w:t>c c</w:t>
      </w:r>
      <w:r w:rsidR="00A834CE" w:rsidRPr="005562EB">
        <w:rPr>
          <w:rFonts w:ascii="Times New Roman" w:hAnsi="Times New Roman"/>
          <w:noProof/>
          <w:lang w:val="vi-VN"/>
        </w:rPr>
        <w:t>Ủ</w:t>
      </w:r>
      <w:r w:rsidRPr="007B7915">
        <w:rPr>
          <w:rFonts w:ascii="Times New Roman" w:hAnsi="Times New Roman"/>
          <w:noProof/>
          <w:lang w:val="vi-VN"/>
        </w:rPr>
        <w:t>a tài li</w:t>
      </w:r>
      <w:r w:rsidR="00A834CE" w:rsidRPr="005562EB">
        <w:rPr>
          <w:rFonts w:ascii="Times New Roman" w:hAnsi="Times New Roman"/>
          <w:noProof/>
          <w:lang w:val="vi-VN"/>
        </w:rPr>
        <w:t>Ệ</w:t>
      </w:r>
      <w:r w:rsidRPr="007B7915">
        <w:rPr>
          <w:rFonts w:ascii="Times New Roman" w:hAnsi="Times New Roman"/>
          <w:noProof/>
          <w:lang w:val="vi-VN"/>
        </w:rPr>
        <w:t>u th</w:t>
      </w:r>
      <w:r w:rsidR="00A834CE" w:rsidRPr="005562EB">
        <w:rPr>
          <w:rFonts w:ascii="Times New Roman" w:hAnsi="Times New Roman"/>
          <w:noProof/>
          <w:lang w:val="vi-VN"/>
        </w:rPr>
        <w:t>Ẩ</w:t>
      </w:r>
      <w:r w:rsidRPr="007B7915">
        <w:rPr>
          <w:rFonts w:ascii="Times New Roman" w:hAnsi="Times New Roman"/>
          <w:noProof/>
          <w:lang w:val="vi-VN"/>
        </w:rPr>
        <w:t>m đ</w:t>
      </w:r>
      <w:r w:rsidR="00A834CE" w:rsidRPr="005562EB">
        <w:rPr>
          <w:rFonts w:ascii="Times New Roman" w:hAnsi="Times New Roman"/>
          <w:noProof/>
          <w:lang w:val="vi-VN"/>
        </w:rPr>
        <w:t>Ị</w:t>
      </w:r>
      <w:r w:rsidRPr="007B7915">
        <w:rPr>
          <w:rFonts w:ascii="Times New Roman" w:hAnsi="Times New Roman"/>
          <w:noProof/>
          <w:lang w:val="vi-VN"/>
        </w:rPr>
        <w:t>nh quy trình</w:t>
      </w:r>
      <w:r w:rsidRPr="007B7915">
        <w:rPr>
          <w:rFonts w:ascii="Times New Roman" w:hAnsi="Times New Roman"/>
          <w:noProof/>
          <w:lang w:val="vi-VN"/>
        </w:rPr>
        <w:tab/>
      </w:r>
      <w:r w:rsidR="00FD68E3" w:rsidRPr="007B7915">
        <w:rPr>
          <w:rFonts w:ascii="Times New Roman" w:hAnsi="Times New Roman"/>
          <w:noProof/>
          <w:lang w:val="vi-VN"/>
        </w:rPr>
        <w:fldChar w:fldCharType="begin"/>
      </w:r>
      <w:r w:rsidRPr="007B7915">
        <w:rPr>
          <w:rFonts w:ascii="Times New Roman" w:hAnsi="Times New Roman"/>
          <w:noProof/>
          <w:lang w:val="vi-VN"/>
        </w:rPr>
        <w:instrText xml:space="preserve"> PAGEREF _Toc483575120 \h </w:instrText>
      </w:r>
      <w:r w:rsidR="00FD68E3" w:rsidRPr="007B7915">
        <w:rPr>
          <w:rFonts w:ascii="Times New Roman" w:hAnsi="Times New Roman"/>
          <w:noProof/>
          <w:lang w:val="vi-VN"/>
        </w:rPr>
      </w:r>
      <w:r w:rsidR="00FD68E3" w:rsidRPr="007B7915">
        <w:rPr>
          <w:rFonts w:ascii="Times New Roman" w:hAnsi="Times New Roman"/>
          <w:noProof/>
          <w:lang w:val="vi-VN"/>
        </w:rPr>
        <w:fldChar w:fldCharType="separate"/>
      </w:r>
      <w:r w:rsidR="00EC09A5">
        <w:rPr>
          <w:rFonts w:ascii="Times New Roman" w:hAnsi="Times New Roman"/>
          <w:noProof/>
          <w:lang w:val="vi-VN"/>
        </w:rPr>
        <w:t>265</w:t>
      </w:r>
      <w:r w:rsidR="00FD68E3" w:rsidRPr="007B7915">
        <w:rPr>
          <w:rFonts w:ascii="Times New Roman" w:hAnsi="Times New Roman"/>
          <w:noProof/>
          <w:lang w:val="vi-VN"/>
        </w:rPr>
        <w:fldChar w:fldCharType="end"/>
      </w:r>
    </w:p>
    <w:p w14:paraId="349BF14D" w14:textId="77777777" w:rsidR="003801B4" w:rsidRPr="007B7915" w:rsidRDefault="003801B4" w:rsidP="00F05C0A">
      <w:pPr>
        <w:pStyle w:val="TOC1"/>
        <w:tabs>
          <w:tab w:val="left" w:pos="540"/>
          <w:tab w:val="right" w:leader="dot" w:pos="9962"/>
        </w:tabs>
        <w:spacing w:line="360" w:lineRule="auto"/>
        <w:rPr>
          <w:rFonts w:ascii="Times New Roman" w:eastAsiaTheme="minorEastAsia" w:hAnsi="Times New Roman"/>
          <w:bCs w:val="0"/>
          <w:caps w:val="0"/>
          <w:noProof/>
          <w:sz w:val="24"/>
          <w:szCs w:val="24"/>
          <w:lang w:val="vi-VN"/>
        </w:rPr>
      </w:pPr>
      <w:r w:rsidRPr="007B7915">
        <w:rPr>
          <w:rFonts w:ascii="Times New Roman" w:hAnsi="Times New Roman"/>
          <w:noProof/>
          <w:lang w:val="vi-VN"/>
        </w:rPr>
        <w:t>10.</w:t>
      </w:r>
      <w:r w:rsidR="00F5269D" w:rsidRPr="007B7915">
        <w:rPr>
          <w:rFonts w:ascii="Times New Roman" w:eastAsiaTheme="minorEastAsia" w:hAnsi="Times New Roman"/>
          <w:bCs w:val="0"/>
          <w:caps w:val="0"/>
          <w:noProof/>
          <w:sz w:val="24"/>
          <w:szCs w:val="24"/>
          <w:lang w:val="vi-VN"/>
        </w:rPr>
        <w:t xml:space="preserve">    </w:t>
      </w:r>
      <w:r w:rsidRPr="007B7915">
        <w:rPr>
          <w:rFonts w:ascii="Times New Roman" w:hAnsi="Times New Roman"/>
          <w:noProof/>
          <w:lang w:val="vi-VN"/>
        </w:rPr>
        <w:t>Cách ti</w:t>
      </w:r>
      <w:r w:rsidR="00CC63E6">
        <w:rPr>
          <w:rFonts w:ascii="Times New Roman" w:hAnsi="Times New Roman"/>
          <w:noProof/>
        </w:rPr>
        <w:t>Ế</w:t>
      </w:r>
      <w:r w:rsidRPr="007B7915">
        <w:rPr>
          <w:rFonts w:ascii="Times New Roman" w:hAnsi="Times New Roman"/>
          <w:noProof/>
          <w:lang w:val="vi-VN"/>
        </w:rPr>
        <w:t>p c</w:t>
      </w:r>
      <w:r w:rsidR="00CC63E6">
        <w:rPr>
          <w:rFonts w:ascii="Times New Roman" w:hAnsi="Times New Roman"/>
          <w:noProof/>
        </w:rPr>
        <w:t>Ậ</w:t>
      </w:r>
      <w:r w:rsidRPr="007B7915">
        <w:rPr>
          <w:rFonts w:ascii="Times New Roman" w:hAnsi="Times New Roman"/>
          <w:noProof/>
          <w:lang w:val="vi-VN"/>
        </w:rPr>
        <w:t>n m</w:t>
      </w:r>
      <w:r w:rsidR="00CC63E6">
        <w:rPr>
          <w:rFonts w:ascii="Times New Roman" w:hAnsi="Times New Roman"/>
          <w:noProof/>
        </w:rPr>
        <w:t>ỚI</w:t>
      </w:r>
      <w:r w:rsidRPr="007B7915">
        <w:rPr>
          <w:rFonts w:ascii="Times New Roman" w:hAnsi="Times New Roman"/>
          <w:noProof/>
          <w:lang w:val="vi-VN"/>
        </w:rPr>
        <w:t xml:space="preserve"> trong th</w:t>
      </w:r>
      <w:r w:rsidR="00CC63E6">
        <w:rPr>
          <w:rFonts w:ascii="Times New Roman" w:hAnsi="Times New Roman"/>
          <w:noProof/>
        </w:rPr>
        <w:t>Ẩ</w:t>
      </w:r>
      <w:r w:rsidRPr="007B7915">
        <w:rPr>
          <w:rFonts w:ascii="Times New Roman" w:hAnsi="Times New Roman"/>
          <w:noProof/>
          <w:lang w:val="vi-VN"/>
        </w:rPr>
        <w:t>m đ</w:t>
      </w:r>
      <w:r w:rsidR="00CC63E6">
        <w:rPr>
          <w:rFonts w:ascii="Times New Roman" w:hAnsi="Times New Roman"/>
          <w:noProof/>
        </w:rPr>
        <w:t>Ị</w:t>
      </w:r>
      <w:r w:rsidRPr="007B7915">
        <w:rPr>
          <w:rFonts w:ascii="Times New Roman" w:hAnsi="Times New Roman"/>
          <w:noProof/>
          <w:lang w:val="vi-VN"/>
        </w:rPr>
        <w:t>nh quy tr</w:t>
      </w:r>
      <w:r w:rsidR="00867F1E" w:rsidRPr="007B7915">
        <w:rPr>
          <w:rFonts w:ascii="Times New Roman" w:hAnsi="Times New Roman"/>
          <w:noProof/>
          <w:lang w:val="vi-VN"/>
        </w:rPr>
        <w:t>ình s</w:t>
      </w:r>
      <w:r w:rsidR="00CC63E6">
        <w:rPr>
          <w:rFonts w:ascii="Times New Roman" w:hAnsi="Times New Roman"/>
          <w:noProof/>
        </w:rPr>
        <w:t>Ả</w:t>
      </w:r>
      <w:r w:rsidR="00867F1E" w:rsidRPr="007B7915">
        <w:rPr>
          <w:rFonts w:ascii="Times New Roman" w:hAnsi="Times New Roman"/>
          <w:noProof/>
          <w:lang w:val="vi-VN"/>
        </w:rPr>
        <w:t>n xu</w:t>
      </w:r>
      <w:r w:rsidR="00CC63E6">
        <w:rPr>
          <w:rFonts w:ascii="Times New Roman" w:hAnsi="Times New Roman"/>
          <w:noProof/>
        </w:rPr>
        <w:t>Ấ</w:t>
      </w:r>
      <w:r w:rsidR="00867F1E" w:rsidRPr="007B7915">
        <w:rPr>
          <w:rFonts w:ascii="Times New Roman" w:hAnsi="Times New Roman"/>
          <w:noProof/>
          <w:lang w:val="vi-VN"/>
        </w:rPr>
        <w:t xml:space="preserve">t: Quality by design </w:t>
      </w:r>
      <w:r w:rsidRPr="007B7915">
        <w:rPr>
          <w:rFonts w:ascii="Times New Roman" w:hAnsi="Times New Roman"/>
          <w:noProof/>
          <w:lang w:val="vi-VN"/>
        </w:rPr>
        <w:t>hay ch</w:t>
      </w:r>
      <w:r w:rsidR="00CC63E6">
        <w:rPr>
          <w:rFonts w:ascii="Times New Roman" w:hAnsi="Times New Roman"/>
          <w:noProof/>
        </w:rPr>
        <w:t>Ấ</w:t>
      </w:r>
      <w:r w:rsidRPr="007B7915">
        <w:rPr>
          <w:rFonts w:ascii="Times New Roman" w:hAnsi="Times New Roman"/>
          <w:noProof/>
          <w:lang w:val="vi-VN"/>
        </w:rPr>
        <w:t>t lư</w:t>
      </w:r>
      <w:r w:rsidR="00CC63E6">
        <w:rPr>
          <w:rFonts w:ascii="Times New Roman" w:hAnsi="Times New Roman"/>
          <w:noProof/>
        </w:rPr>
        <w:t>Ợ</w:t>
      </w:r>
      <w:r w:rsidRPr="007B7915">
        <w:rPr>
          <w:rFonts w:ascii="Times New Roman" w:hAnsi="Times New Roman"/>
          <w:noProof/>
          <w:lang w:val="vi-VN"/>
        </w:rPr>
        <w:t>ng theo thi</w:t>
      </w:r>
      <w:r w:rsidR="00CC63E6">
        <w:rPr>
          <w:rFonts w:ascii="Times New Roman" w:hAnsi="Times New Roman"/>
          <w:noProof/>
        </w:rPr>
        <w:t>Ế</w:t>
      </w:r>
      <w:r w:rsidRPr="007B7915">
        <w:rPr>
          <w:rFonts w:ascii="Times New Roman" w:hAnsi="Times New Roman"/>
          <w:noProof/>
          <w:lang w:val="vi-VN"/>
        </w:rPr>
        <w:t>t k</w:t>
      </w:r>
      <w:r w:rsidR="00CC63E6">
        <w:rPr>
          <w:rFonts w:ascii="Times New Roman" w:hAnsi="Times New Roman"/>
          <w:noProof/>
        </w:rPr>
        <w:t>Ế</w:t>
      </w:r>
      <w:r w:rsidRPr="007B7915">
        <w:rPr>
          <w:rFonts w:ascii="Times New Roman" w:hAnsi="Times New Roman"/>
          <w:noProof/>
          <w:lang w:val="vi-VN"/>
        </w:rPr>
        <w:tab/>
      </w:r>
      <w:r w:rsidR="00FD68E3" w:rsidRPr="007B7915">
        <w:rPr>
          <w:rFonts w:ascii="Times New Roman" w:hAnsi="Times New Roman"/>
          <w:noProof/>
          <w:lang w:val="vi-VN"/>
        </w:rPr>
        <w:fldChar w:fldCharType="begin"/>
      </w:r>
      <w:r w:rsidRPr="007B7915">
        <w:rPr>
          <w:rFonts w:ascii="Times New Roman" w:hAnsi="Times New Roman"/>
          <w:noProof/>
          <w:lang w:val="vi-VN"/>
        </w:rPr>
        <w:instrText xml:space="preserve"> PAGEREF _Toc483575121 \h </w:instrText>
      </w:r>
      <w:r w:rsidR="00FD68E3" w:rsidRPr="007B7915">
        <w:rPr>
          <w:rFonts w:ascii="Times New Roman" w:hAnsi="Times New Roman"/>
          <w:noProof/>
          <w:lang w:val="vi-VN"/>
        </w:rPr>
      </w:r>
      <w:r w:rsidR="00FD68E3" w:rsidRPr="007B7915">
        <w:rPr>
          <w:rFonts w:ascii="Times New Roman" w:hAnsi="Times New Roman"/>
          <w:noProof/>
          <w:lang w:val="vi-VN"/>
        </w:rPr>
        <w:fldChar w:fldCharType="separate"/>
      </w:r>
      <w:r w:rsidR="00EC09A5">
        <w:rPr>
          <w:rFonts w:ascii="Times New Roman" w:hAnsi="Times New Roman"/>
          <w:noProof/>
          <w:lang w:val="vi-VN"/>
        </w:rPr>
        <w:t>265</w:t>
      </w:r>
      <w:r w:rsidR="00FD68E3" w:rsidRPr="007B7915">
        <w:rPr>
          <w:rFonts w:ascii="Times New Roman" w:hAnsi="Times New Roman"/>
          <w:noProof/>
          <w:lang w:val="vi-VN"/>
        </w:rPr>
        <w:fldChar w:fldCharType="end"/>
      </w:r>
    </w:p>
    <w:p w14:paraId="5D84EEB6" w14:textId="77777777" w:rsidR="003801B4" w:rsidRPr="007B7915" w:rsidRDefault="003801B4" w:rsidP="003801B4">
      <w:pPr>
        <w:pStyle w:val="TOC1"/>
        <w:tabs>
          <w:tab w:val="left" w:pos="720"/>
          <w:tab w:val="right" w:leader="dot" w:pos="9962"/>
        </w:tabs>
        <w:spacing w:line="360" w:lineRule="auto"/>
        <w:rPr>
          <w:rFonts w:ascii="Times New Roman" w:eastAsiaTheme="minorEastAsia" w:hAnsi="Times New Roman"/>
          <w:bCs w:val="0"/>
          <w:caps w:val="0"/>
          <w:noProof/>
          <w:sz w:val="24"/>
          <w:szCs w:val="24"/>
          <w:lang w:val="vi-VN"/>
        </w:rPr>
      </w:pPr>
      <w:r w:rsidRPr="007B7915">
        <w:rPr>
          <w:rFonts w:ascii="Times New Roman" w:hAnsi="Times New Roman"/>
          <w:noProof/>
          <w:lang w:val="vi-VN"/>
        </w:rPr>
        <w:t>11.</w:t>
      </w:r>
      <w:r w:rsidR="00F5269D" w:rsidRPr="007B7915">
        <w:rPr>
          <w:rFonts w:ascii="Times New Roman" w:eastAsiaTheme="minorEastAsia" w:hAnsi="Times New Roman"/>
          <w:bCs w:val="0"/>
          <w:caps w:val="0"/>
          <w:noProof/>
          <w:sz w:val="24"/>
          <w:szCs w:val="24"/>
          <w:lang w:val="vi-VN"/>
        </w:rPr>
        <w:t xml:space="preserve">    </w:t>
      </w:r>
      <w:r w:rsidRPr="007B7915">
        <w:rPr>
          <w:rFonts w:ascii="Times New Roman" w:hAnsi="Times New Roman"/>
          <w:noProof/>
          <w:lang w:val="vi-VN"/>
        </w:rPr>
        <w:t>Thu</w:t>
      </w:r>
      <w:r w:rsidR="00C11CC3" w:rsidRPr="005562EB">
        <w:rPr>
          <w:rFonts w:ascii="Times New Roman" w:hAnsi="Times New Roman"/>
          <w:noProof/>
          <w:lang w:val="vi-VN"/>
        </w:rPr>
        <w:t>Ậ</w:t>
      </w:r>
      <w:r w:rsidRPr="007B7915">
        <w:rPr>
          <w:rFonts w:ascii="Times New Roman" w:hAnsi="Times New Roman"/>
          <w:noProof/>
          <w:lang w:val="vi-VN"/>
        </w:rPr>
        <w:t>t ng</w:t>
      </w:r>
      <w:r w:rsidR="00C11CC3" w:rsidRPr="005562EB">
        <w:rPr>
          <w:rFonts w:ascii="Times New Roman" w:hAnsi="Times New Roman"/>
          <w:noProof/>
          <w:lang w:val="vi-VN"/>
        </w:rPr>
        <w:t>Ữ</w:t>
      </w:r>
      <w:r w:rsidRPr="007B7915">
        <w:rPr>
          <w:rFonts w:ascii="Times New Roman" w:hAnsi="Times New Roman"/>
          <w:noProof/>
          <w:lang w:val="vi-VN"/>
        </w:rPr>
        <w:tab/>
      </w:r>
      <w:r w:rsidR="00FD68E3" w:rsidRPr="007B7915">
        <w:rPr>
          <w:rFonts w:ascii="Times New Roman" w:hAnsi="Times New Roman"/>
          <w:noProof/>
          <w:lang w:val="vi-VN"/>
        </w:rPr>
        <w:fldChar w:fldCharType="begin"/>
      </w:r>
      <w:r w:rsidRPr="007B7915">
        <w:rPr>
          <w:rFonts w:ascii="Times New Roman" w:hAnsi="Times New Roman"/>
          <w:noProof/>
          <w:lang w:val="vi-VN"/>
        </w:rPr>
        <w:instrText xml:space="preserve"> PAGEREF _Toc483575122 \h </w:instrText>
      </w:r>
      <w:r w:rsidR="00FD68E3" w:rsidRPr="007B7915">
        <w:rPr>
          <w:rFonts w:ascii="Times New Roman" w:hAnsi="Times New Roman"/>
          <w:noProof/>
          <w:lang w:val="vi-VN"/>
        </w:rPr>
      </w:r>
      <w:r w:rsidR="00FD68E3" w:rsidRPr="007B7915">
        <w:rPr>
          <w:rFonts w:ascii="Times New Roman" w:hAnsi="Times New Roman"/>
          <w:noProof/>
          <w:lang w:val="vi-VN"/>
        </w:rPr>
        <w:fldChar w:fldCharType="separate"/>
      </w:r>
      <w:r w:rsidR="00EC09A5">
        <w:rPr>
          <w:rFonts w:ascii="Times New Roman" w:hAnsi="Times New Roman"/>
          <w:noProof/>
          <w:lang w:val="vi-VN"/>
        </w:rPr>
        <w:t>265</w:t>
      </w:r>
      <w:r w:rsidR="00FD68E3" w:rsidRPr="007B7915">
        <w:rPr>
          <w:rFonts w:ascii="Times New Roman" w:hAnsi="Times New Roman"/>
          <w:noProof/>
          <w:lang w:val="vi-VN"/>
        </w:rPr>
        <w:fldChar w:fldCharType="end"/>
      </w:r>
    </w:p>
    <w:p w14:paraId="4FC6B0DB" w14:textId="77777777" w:rsidR="003801B4" w:rsidRPr="007B7915" w:rsidRDefault="003801B4" w:rsidP="003801B4">
      <w:pPr>
        <w:pStyle w:val="TOC1"/>
        <w:tabs>
          <w:tab w:val="left" w:pos="720"/>
          <w:tab w:val="right" w:leader="dot" w:pos="9962"/>
        </w:tabs>
        <w:spacing w:line="360" w:lineRule="auto"/>
        <w:rPr>
          <w:rFonts w:ascii="Times New Roman" w:eastAsiaTheme="minorEastAsia" w:hAnsi="Times New Roman"/>
          <w:bCs w:val="0"/>
          <w:caps w:val="0"/>
          <w:noProof/>
          <w:sz w:val="24"/>
          <w:szCs w:val="24"/>
          <w:lang w:val="vi-VN"/>
        </w:rPr>
      </w:pPr>
      <w:r w:rsidRPr="007B7915">
        <w:rPr>
          <w:rFonts w:ascii="Times New Roman" w:hAnsi="Times New Roman"/>
          <w:noProof/>
          <w:lang w:val="vi-VN"/>
        </w:rPr>
        <w:t>12.</w:t>
      </w:r>
      <w:r w:rsidR="00F5269D" w:rsidRPr="007B7915">
        <w:rPr>
          <w:rFonts w:ascii="Times New Roman" w:eastAsiaTheme="minorEastAsia" w:hAnsi="Times New Roman"/>
          <w:bCs w:val="0"/>
          <w:caps w:val="0"/>
          <w:noProof/>
          <w:sz w:val="24"/>
          <w:szCs w:val="24"/>
          <w:lang w:val="vi-VN"/>
        </w:rPr>
        <w:t xml:space="preserve">    </w:t>
      </w:r>
      <w:r w:rsidRPr="007B7915">
        <w:rPr>
          <w:rFonts w:ascii="Times New Roman" w:hAnsi="Times New Roman"/>
          <w:noProof/>
          <w:lang w:val="vi-VN"/>
        </w:rPr>
        <w:t>Danh m</w:t>
      </w:r>
      <w:r w:rsidR="00C11CC3" w:rsidRPr="005562EB">
        <w:rPr>
          <w:rFonts w:ascii="Times New Roman" w:hAnsi="Times New Roman"/>
          <w:noProof/>
          <w:lang w:val="vi-VN"/>
        </w:rPr>
        <w:t>Ụ</w:t>
      </w:r>
      <w:r w:rsidRPr="007B7915">
        <w:rPr>
          <w:rFonts w:ascii="Times New Roman" w:hAnsi="Times New Roman"/>
          <w:noProof/>
          <w:lang w:val="vi-VN"/>
        </w:rPr>
        <w:t>c các phiên b</w:t>
      </w:r>
      <w:r w:rsidR="00C11CC3" w:rsidRPr="005562EB">
        <w:rPr>
          <w:rFonts w:ascii="Times New Roman" w:hAnsi="Times New Roman"/>
          <w:noProof/>
          <w:lang w:val="vi-VN"/>
        </w:rPr>
        <w:t>Ả</w:t>
      </w:r>
      <w:r w:rsidRPr="007B7915">
        <w:rPr>
          <w:rFonts w:ascii="Times New Roman" w:hAnsi="Times New Roman"/>
          <w:noProof/>
          <w:lang w:val="vi-VN"/>
        </w:rPr>
        <w:t>n cũ c</w:t>
      </w:r>
      <w:r w:rsidR="00C11CC3" w:rsidRPr="005562EB">
        <w:rPr>
          <w:rFonts w:ascii="Times New Roman" w:hAnsi="Times New Roman"/>
          <w:noProof/>
          <w:lang w:val="vi-VN"/>
        </w:rPr>
        <w:t>Ủ</w:t>
      </w:r>
      <w:r w:rsidRPr="007B7915">
        <w:rPr>
          <w:rFonts w:ascii="Times New Roman" w:hAnsi="Times New Roman"/>
          <w:noProof/>
          <w:lang w:val="vi-VN"/>
        </w:rPr>
        <w:t>a hư</w:t>
      </w:r>
      <w:r w:rsidR="00C11CC3" w:rsidRPr="005562EB">
        <w:rPr>
          <w:rFonts w:ascii="Times New Roman" w:hAnsi="Times New Roman"/>
          <w:noProof/>
          <w:lang w:val="vi-VN"/>
        </w:rPr>
        <w:t>Ớ</w:t>
      </w:r>
      <w:r w:rsidRPr="007B7915">
        <w:rPr>
          <w:rFonts w:ascii="Times New Roman" w:hAnsi="Times New Roman"/>
          <w:noProof/>
          <w:lang w:val="vi-VN"/>
        </w:rPr>
        <w:t>ng d</w:t>
      </w:r>
      <w:r w:rsidR="00C11CC3" w:rsidRPr="005562EB">
        <w:rPr>
          <w:rFonts w:ascii="Times New Roman" w:hAnsi="Times New Roman"/>
          <w:noProof/>
          <w:lang w:val="vi-VN"/>
        </w:rPr>
        <w:t>Ẫ</w:t>
      </w:r>
      <w:r w:rsidRPr="007B7915">
        <w:rPr>
          <w:rFonts w:ascii="Times New Roman" w:hAnsi="Times New Roman"/>
          <w:noProof/>
          <w:lang w:val="vi-VN"/>
        </w:rPr>
        <w:t>n này</w:t>
      </w:r>
      <w:r w:rsidRPr="007B7915">
        <w:rPr>
          <w:rFonts w:ascii="Times New Roman" w:hAnsi="Times New Roman"/>
          <w:noProof/>
          <w:lang w:val="vi-VN"/>
        </w:rPr>
        <w:tab/>
      </w:r>
      <w:r w:rsidR="00FD68E3" w:rsidRPr="007B7915">
        <w:rPr>
          <w:rFonts w:ascii="Times New Roman" w:hAnsi="Times New Roman"/>
          <w:noProof/>
          <w:lang w:val="vi-VN"/>
        </w:rPr>
        <w:fldChar w:fldCharType="begin"/>
      </w:r>
      <w:r w:rsidRPr="007B7915">
        <w:rPr>
          <w:rFonts w:ascii="Times New Roman" w:hAnsi="Times New Roman"/>
          <w:noProof/>
          <w:lang w:val="vi-VN"/>
        </w:rPr>
        <w:instrText xml:space="preserve"> PAGEREF _Toc483575123 \h </w:instrText>
      </w:r>
      <w:r w:rsidR="00FD68E3" w:rsidRPr="007B7915">
        <w:rPr>
          <w:rFonts w:ascii="Times New Roman" w:hAnsi="Times New Roman"/>
          <w:noProof/>
          <w:lang w:val="vi-VN"/>
        </w:rPr>
      </w:r>
      <w:r w:rsidR="00FD68E3" w:rsidRPr="007B7915">
        <w:rPr>
          <w:rFonts w:ascii="Times New Roman" w:hAnsi="Times New Roman"/>
          <w:noProof/>
          <w:lang w:val="vi-VN"/>
        </w:rPr>
        <w:fldChar w:fldCharType="separate"/>
      </w:r>
      <w:r w:rsidR="00EC09A5">
        <w:rPr>
          <w:rFonts w:ascii="Times New Roman" w:hAnsi="Times New Roman"/>
          <w:noProof/>
          <w:lang w:val="vi-VN"/>
        </w:rPr>
        <w:t>265</w:t>
      </w:r>
      <w:r w:rsidR="00FD68E3" w:rsidRPr="007B7915">
        <w:rPr>
          <w:rFonts w:ascii="Times New Roman" w:hAnsi="Times New Roman"/>
          <w:noProof/>
          <w:lang w:val="vi-VN"/>
        </w:rPr>
        <w:fldChar w:fldCharType="end"/>
      </w:r>
    </w:p>
    <w:p w14:paraId="147B9B40" w14:textId="77777777" w:rsidR="00FD2D22" w:rsidRPr="007B7915" w:rsidRDefault="00FD68E3" w:rsidP="003801B4">
      <w:pPr>
        <w:pStyle w:val="TOC1"/>
        <w:tabs>
          <w:tab w:val="left" w:pos="480"/>
          <w:tab w:val="right" w:leader="dot" w:pos="9962"/>
        </w:tabs>
        <w:spacing w:line="360" w:lineRule="auto"/>
        <w:rPr>
          <w:sz w:val="16"/>
          <w:szCs w:val="16"/>
          <w:lang w:val="vi-VN"/>
        </w:rPr>
      </w:pPr>
      <w:r w:rsidRPr="007B7915">
        <w:rPr>
          <w:rFonts w:ascii="Times New Roman" w:hAnsi="Times New Roman"/>
          <w:sz w:val="16"/>
          <w:szCs w:val="16"/>
          <w:lang w:val="vi-VN"/>
        </w:rPr>
        <w:fldChar w:fldCharType="end"/>
      </w:r>
    </w:p>
    <w:p w14:paraId="64FFA9FC" w14:textId="77777777" w:rsidR="00B34BA6" w:rsidRPr="007B7915" w:rsidRDefault="00B34BA6" w:rsidP="00F14D39">
      <w:pPr>
        <w:ind w:right="-18"/>
        <w:rPr>
          <w:color w:val="000000" w:themeColor="text1"/>
          <w:sz w:val="22"/>
          <w:szCs w:val="22"/>
          <w:lang w:val="vi-VN"/>
        </w:rPr>
      </w:pPr>
      <w:r w:rsidRPr="007B7915">
        <w:rPr>
          <w:color w:val="000000" w:themeColor="text1"/>
          <w:sz w:val="22"/>
          <w:szCs w:val="22"/>
          <w:lang w:val="vi-VN"/>
        </w:rPr>
        <w:t xml:space="preserve">PHỤ LỤC A1                                                                                                                                               </w:t>
      </w:r>
      <w:r w:rsidR="00AF3BC3" w:rsidRPr="007B7915">
        <w:rPr>
          <w:color w:val="000000" w:themeColor="text1"/>
          <w:sz w:val="22"/>
          <w:szCs w:val="22"/>
          <w:lang w:val="vi-VN"/>
        </w:rPr>
        <w:t xml:space="preserve">  </w:t>
      </w:r>
      <w:r w:rsidR="00F14D39" w:rsidRPr="007B7915">
        <w:rPr>
          <w:color w:val="000000" w:themeColor="text1"/>
          <w:sz w:val="22"/>
          <w:szCs w:val="22"/>
          <w:lang w:val="vi-VN"/>
        </w:rPr>
        <w:t xml:space="preserve">           </w:t>
      </w:r>
      <w:r w:rsidRPr="007B7915">
        <w:rPr>
          <w:color w:val="000000" w:themeColor="text1"/>
          <w:sz w:val="22"/>
          <w:szCs w:val="22"/>
          <w:lang w:val="vi-VN"/>
        </w:rPr>
        <w:t>6</w:t>
      </w:r>
    </w:p>
    <w:p w14:paraId="3F290A2E" w14:textId="77777777" w:rsidR="00B34BA6" w:rsidRPr="007B7915" w:rsidRDefault="00B34BA6" w:rsidP="00B34BA6">
      <w:pPr>
        <w:rPr>
          <w:color w:val="000000" w:themeColor="text1"/>
          <w:sz w:val="22"/>
          <w:szCs w:val="22"/>
          <w:lang w:val="vi-VN"/>
        </w:rPr>
      </w:pPr>
      <w:r w:rsidRPr="007B7915">
        <w:rPr>
          <w:color w:val="000000" w:themeColor="text1"/>
          <w:sz w:val="22"/>
          <w:szCs w:val="22"/>
          <w:lang w:val="vi-VN"/>
        </w:rPr>
        <w:t xml:space="preserve">HƯỚNG DẪN XÂY DỰNG </w:t>
      </w:r>
      <w:r w:rsidR="00C458FD" w:rsidRPr="007B7915">
        <w:rPr>
          <w:color w:val="000000" w:themeColor="text1"/>
          <w:sz w:val="22"/>
          <w:szCs w:val="22"/>
          <w:lang w:val="vi-VN"/>
        </w:rPr>
        <w:t>ĐỀ CƯƠNG THẨM ĐỊNH</w:t>
      </w:r>
      <w:r w:rsidRPr="007B7915">
        <w:rPr>
          <w:color w:val="000000" w:themeColor="text1"/>
          <w:sz w:val="22"/>
          <w:szCs w:val="22"/>
          <w:lang w:val="vi-VN"/>
        </w:rPr>
        <w:t xml:space="preserve"> QUY TRÌNH SẢN XUẤT CHO CÁC DẠNG THUỐC RẮN DÙNG ĐƯỜNG UỐNG</w:t>
      </w:r>
    </w:p>
    <w:p w14:paraId="24785430" w14:textId="77777777" w:rsidR="00B34BA6" w:rsidRPr="007B7915" w:rsidRDefault="00B34BA6" w:rsidP="00B34BA6">
      <w:pPr>
        <w:rPr>
          <w:color w:val="000000" w:themeColor="text1"/>
          <w:sz w:val="22"/>
          <w:szCs w:val="22"/>
          <w:lang w:val="vi-VN"/>
        </w:rPr>
      </w:pPr>
    </w:p>
    <w:p w14:paraId="3742883C" w14:textId="77777777" w:rsidR="00B34BA6" w:rsidRPr="007B7915" w:rsidRDefault="00B34BA6" w:rsidP="00B34BA6">
      <w:pPr>
        <w:rPr>
          <w:color w:val="000000" w:themeColor="text1"/>
          <w:sz w:val="22"/>
          <w:szCs w:val="22"/>
          <w:lang w:val="vi-VN"/>
        </w:rPr>
      </w:pPr>
      <w:r w:rsidRPr="007B7915">
        <w:rPr>
          <w:color w:val="000000" w:themeColor="text1"/>
          <w:sz w:val="22"/>
          <w:szCs w:val="22"/>
          <w:lang w:val="vi-VN"/>
        </w:rPr>
        <w:t xml:space="preserve">PHỤ LỤC A2                                                                                                                                            </w:t>
      </w:r>
      <w:r w:rsidR="00F14D39" w:rsidRPr="007B7915">
        <w:rPr>
          <w:color w:val="000000" w:themeColor="text1"/>
          <w:sz w:val="22"/>
          <w:szCs w:val="22"/>
          <w:lang w:val="vi-VN"/>
        </w:rPr>
        <w:tab/>
        <w:t xml:space="preserve">    </w:t>
      </w:r>
      <w:r w:rsidRPr="007B7915">
        <w:rPr>
          <w:color w:val="000000" w:themeColor="text1"/>
          <w:sz w:val="22"/>
          <w:szCs w:val="22"/>
          <w:lang w:val="vi-VN"/>
        </w:rPr>
        <w:t xml:space="preserve"> </w:t>
      </w:r>
      <w:r w:rsidR="00AF3BC3" w:rsidRPr="007B7915">
        <w:rPr>
          <w:color w:val="000000" w:themeColor="text1"/>
          <w:sz w:val="22"/>
          <w:szCs w:val="22"/>
          <w:lang w:val="vi-VN"/>
        </w:rPr>
        <w:t xml:space="preserve">  </w:t>
      </w:r>
      <w:r w:rsidR="00015541" w:rsidRPr="007B7915">
        <w:rPr>
          <w:color w:val="000000" w:themeColor="text1"/>
          <w:sz w:val="22"/>
          <w:szCs w:val="22"/>
          <w:lang w:val="vi-VN"/>
        </w:rPr>
        <w:t>16</w:t>
      </w:r>
    </w:p>
    <w:p w14:paraId="0E7134A0" w14:textId="77777777" w:rsidR="00B34BA6" w:rsidRPr="007B7915" w:rsidRDefault="00B34BA6" w:rsidP="00B34BA6">
      <w:pPr>
        <w:rPr>
          <w:color w:val="000000" w:themeColor="text1"/>
          <w:sz w:val="22"/>
          <w:szCs w:val="22"/>
          <w:lang w:val="vi-VN"/>
        </w:rPr>
      </w:pPr>
      <w:r w:rsidRPr="007B7915">
        <w:rPr>
          <w:color w:val="000000" w:themeColor="text1"/>
          <w:sz w:val="22"/>
          <w:szCs w:val="22"/>
          <w:lang w:val="vi-VN"/>
        </w:rPr>
        <w:t xml:space="preserve">HƯỚNG DẪN XÂY DỰNG </w:t>
      </w:r>
      <w:r w:rsidR="00C458FD" w:rsidRPr="007B7915">
        <w:rPr>
          <w:color w:val="000000" w:themeColor="text1"/>
          <w:sz w:val="22"/>
          <w:szCs w:val="22"/>
          <w:lang w:val="vi-VN"/>
        </w:rPr>
        <w:t>ĐỀ CƯƠNG THẨM ĐỊNH</w:t>
      </w:r>
      <w:r w:rsidRPr="007B7915">
        <w:rPr>
          <w:color w:val="000000" w:themeColor="text1"/>
          <w:sz w:val="22"/>
          <w:szCs w:val="22"/>
          <w:lang w:val="vi-VN"/>
        </w:rPr>
        <w:t xml:space="preserve"> QUY TRÌNH SẢN XUẤT CỦA CÁC THUỐC ĐƯỢC SẢN XUẤT TRONG ĐIỀU KIỆN VÔ KHUẨN</w:t>
      </w:r>
    </w:p>
    <w:p w14:paraId="27FC94E6" w14:textId="77777777" w:rsidR="00B34BA6" w:rsidRPr="007B7915" w:rsidRDefault="00B34BA6" w:rsidP="00B34BA6">
      <w:pPr>
        <w:rPr>
          <w:color w:val="000000" w:themeColor="text1"/>
          <w:sz w:val="22"/>
          <w:szCs w:val="22"/>
          <w:lang w:val="vi-VN"/>
        </w:rPr>
      </w:pPr>
    </w:p>
    <w:p w14:paraId="1FE90CEE" w14:textId="77777777" w:rsidR="00B34BA6" w:rsidRPr="007B7915" w:rsidRDefault="00B34BA6" w:rsidP="00B34BA6">
      <w:pPr>
        <w:rPr>
          <w:color w:val="000000" w:themeColor="text1"/>
          <w:sz w:val="22"/>
          <w:szCs w:val="22"/>
          <w:lang w:val="vi-VN"/>
        </w:rPr>
      </w:pPr>
      <w:r w:rsidRPr="007B7915">
        <w:rPr>
          <w:color w:val="000000" w:themeColor="text1"/>
          <w:sz w:val="22"/>
          <w:szCs w:val="22"/>
          <w:lang w:val="vi-VN"/>
        </w:rPr>
        <w:t xml:space="preserve">PHỤ LỤC A3                                                                                                                                            </w:t>
      </w:r>
      <w:r w:rsidR="00AF3BC3" w:rsidRPr="007B7915">
        <w:rPr>
          <w:color w:val="000000" w:themeColor="text1"/>
          <w:sz w:val="22"/>
          <w:szCs w:val="22"/>
          <w:lang w:val="vi-VN"/>
        </w:rPr>
        <w:t xml:space="preserve">   </w:t>
      </w:r>
      <w:r w:rsidR="00F14D39" w:rsidRPr="007B7915">
        <w:rPr>
          <w:color w:val="000000" w:themeColor="text1"/>
          <w:sz w:val="22"/>
          <w:szCs w:val="22"/>
          <w:lang w:val="vi-VN"/>
        </w:rPr>
        <w:tab/>
        <w:t xml:space="preserve">       </w:t>
      </w:r>
      <w:r w:rsidR="00D70E57" w:rsidRPr="007B7915">
        <w:rPr>
          <w:color w:val="000000" w:themeColor="text1"/>
          <w:sz w:val="22"/>
          <w:szCs w:val="22"/>
          <w:lang w:val="vi-VN"/>
        </w:rPr>
        <w:t>21</w:t>
      </w:r>
    </w:p>
    <w:p w14:paraId="4AA1C3FA" w14:textId="77777777" w:rsidR="00B34BA6" w:rsidRPr="007B7915" w:rsidRDefault="00B34BA6" w:rsidP="00B34BA6">
      <w:pPr>
        <w:rPr>
          <w:color w:val="000000" w:themeColor="text1"/>
          <w:sz w:val="22"/>
          <w:szCs w:val="22"/>
          <w:lang w:val="vi-VN"/>
        </w:rPr>
      </w:pPr>
      <w:r w:rsidRPr="007B7915">
        <w:rPr>
          <w:color w:val="000000" w:themeColor="text1"/>
          <w:sz w:val="22"/>
          <w:szCs w:val="22"/>
          <w:lang w:val="vi-VN"/>
        </w:rPr>
        <w:t xml:space="preserve">HƯỚNG DẪN THẨM ĐỊNH QUY TRÌNH SẢN XUẤT CỦA CÁC THUỐC ĐƯỢC TIỆT KHUẨN </w:t>
      </w:r>
      <w:r w:rsidRPr="007B7915">
        <w:rPr>
          <w:color w:val="000000" w:themeColor="text1"/>
          <w:sz w:val="22"/>
          <w:szCs w:val="22"/>
          <w:lang w:val="vi-VN"/>
        </w:rPr>
        <w:br/>
        <w:t>CUỐI</w:t>
      </w:r>
    </w:p>
    <w:p w14:paraId="3AE82C88" w14:textId="77777777" w:rsidR="00B34BA6" w:rsidRPr="007B7915" w:rsidRDefault="00B34BA6" w:rsidP="00B34BA6">
      <w:pPr>
        <w:rPr>
          <w:color w:val="000000" w:themeColor="text1"/>
          <w:sz w:val="22"/>
          <w:szCs w:val="22"/>
          <w:lang w:val="vi-VN"/>
        </w:rPr>
      </w:pPr>
    </w:p>
    <w:p w14:paraId="780127A8" w14:textId="77777777" w:rsidR="00B34BA6" w:rsidRPr="007B7915" w:rsidRDefault="00B34BA6" w:rsidP="00B34BA6">
      <w:pPr>
        <w:rPr>
          <w:color w:val="000000" w:themeColor="text1"/>
          <w:sz w:val="22"/>
          <w:szCs w:val="22"/>
          <w:lang w:val="vi-VN"/>
        </w:rPr>
      </w:pPr>
      <w:r w:rsidRPr="007B7915">
        <w:rPr>
          <w:color w:val="000000" w:themeColor="text1"/>
          <w:sz w:val="22"/>
          <w:szCs w:val="22"/>
          <w:lang w:val="vi-VN"/>
        </w:rPr>
        <w:t xml:space="preserve">PHỤ LỤC B                                                                                                                                           </w:t>
      </w:r>
      <w:r w:rsidR="00AF3BC3" w:rsidRPr="007B7915">
        <w:rPr>
          <w:color w:val="000000" w:themeColor="text1"/>
          <w:sz w:val="22"/>
          <w:szCs w:val="22"/>
          <w:lang w:val="vi-VN"/>
        </w:rPr>
        <w:t xml:space="preserve">     </w:t>
      </w:r>
      <w:r w:rsidRPr="007B7915">
        <w:rPr>
          <w:color w:val="000000" w:themeColor="text1"/>
          <w:sz w:val="22"/>
          <w:szCs w:val="22"/>
          <w:lang w:val="vi-VN"/>
        </w:rPr>
        <w:t xml:space="preserve"> </w:t>
      </w:r>
      <w:r w:rsidR="00F14D39" w:rsidRPr="007B7915">
        <w:rPr>
          <w:color w:val="000000" w:themeColor="text1"/>
          <w:sz w:val="22"/>
          <w:szCs w:val="22"/>
          <w:lang w:val="vi-VN"/>
        </w:rPr>
        <w:tab/>
        <w:t xml:space="preserve">       </w:t>
      </w:r>
      <w:r w:rsidR="00D70E57" w:rsidRPr="007B7915">
        <w:rPr>
          <w:color w:val="000000" w:themeColor="text1"/>
          <w:sz w:val="22"/>
          <w:szCs w:val="22"/>
          <w:lang w:val="vi-VN"/>
        </w:rPr>
        <w:t>26</w:t>
      </w:r>
    </w:p>
    <w:p w14:paraId="5F5B5875" w14:textId="77777777" w:rsidR="00B34BA6" w:rsidRPr="007B7915" w:rsidRDefault="00B34BA6" w:rsidP="00B34BA6">
      <w:pPr>
        <w:rPr>
          <w:color w:val="000000" w:themeColor="text1"/>
          <w:sz w:val="22"/>
          <w:szCs w:val="22"/>
          <w:lang w:val="vi-VN"/>
        </w:rPr>
      </w:pPr>
      <w:r w:rsidRPr="007B7915">
        <w:rPr>
          <w:color w:val="000000" w:themeColor="text1"/>
          <w:sz w:val="22"/>
          <w:szCs w:val="22"/>
          <w:lang w:val="vi-VN"/>
        </w:rPr>
        <w:t>MỤC LỤC CỦA HỒ SƠ THẨM ĐỊNH QUY TRÌNH SẢN XUẤT</w:t>
      </w:r>
    </w:p>
    <w:p w14:paraId="4E5D673B" w14:textId="77777777" w:rsidR="00B34BA6" w:rsidRPr="007B7915" w:rsidRDefault="00B34BA6" w:rsidP="00B34BA6">
      <w:pPr>
        <w:rPr>
          <w:color w:val="000000" w:themeColor="text1"/>
          <w:sz w:val="22"/>
          <w:szCs w:val="22"/>
          <w:lang w:val="vi-VN"/>
        </w:rPr>
      </w:pPr>
    </w:p>
    <w:p w14:paraId="704E1D65" w14:textId="77777777" w:rsidR="00B34BA6" w:rsidRPr="007B7915" w:rsidRDefault="00247A62" w:rsidP="00B34BA6">
      <w:pPr>
        <w:rPr>
          <w:color w:val="000000" w:themeColor="text1"/>
          <w:sz w:val="22"/>
          <w:szCs w:val="22"/>
          <w:lang w:val="vi-VN"/>
        </w:rPr>
      </w:pPr>
      <w:r w:rsidRPr="007B7915">
        <w:rPr>
          <w:color w:val="000000" w:themeColor="text1"/>
          <w:sz w:val="22"/>
          <w:szCs w:val="22"/>
          <w:lang w:val="vi-VN"/>
        </w:rPr>
        <w:t xml:space="preserve">PHỤ LỤC </w:t>
      </w:r>
      <w:r w:rsidR="00B34BA6" w:rsidRPr="007B7915">
        <w:rPr>
          <w:color w:val="000000" w:themeColor="text1"/>
          <w:sz w:val="22"/>
          <w:szCs w:val="22"/>
          <w:lang w:val="vi-VN"/>
        </w:rPr>
        <w:t xml:space="preserve">C                                                                                                                                          </w:t>
      </w:r>
      <w:r w:rsidR="00F6031D" w:rsidRPr="007B7915">
        <w:rPr>
          <w:color w:val="000000" w:themeColor="text1"/>
          <w:sz w:val="22"/>
          <w:szCs w:val="22"/>
          <w:lang w:val="vi-VN"/>
        </w:rPr>
        <w:t xml:space="preserve">   </w:t>
      </w:r>
      <w:r w:rsidR="00AF3BC3" w:rsidRPr="007B7915">
        <w:rPr>
          <w:color w:val="000000" w:themeColor="text1"/>
          <w:sz w:val="22"/>
          <w:szCs w:val="22"/>
          <w:lang w:val="vi-VN"/>
        </w:rPr>
        <w:t xml:space="preserve">    </w:t>
      </w:r>
      <w:r w:rsidR="00F14D39" w:rsidRPr="007B7915">
        <w:rPr>
          <w:color w:val="000000" w:themeColor="text1"/>
          <w:sz w:val="22"/>
          <w:szCs w:val="22"/>
          <w:lang w:val="vi-VN"/>
        </w:rPr>
        <w:t xml:space="preserve">           </w:t>
      </w:r>
      <w:r w:rsidR="00D70E57" w:rsidRPr="007B7915">
        <w:rPr>
          <w:color w:val="000000" w:themeColor="text1"/>
          <w:sz w:val="22"/>
          <w:szCs w:val="22"/>
          <w:lang w:val="vi-VN"/>
        </w:rPr>
        <w:t>27</w:t>
      </w:r>
    </w:p>
    <w:p w14:paraId="7FCA9928" w14:textId="77777777" w:rsidR="00FD2D22" w:rsidRPr="007B7915" w:rsidRDefault="004E58B2" w:rsidP="00B34BA6">
      <w:pPr>
        <w:rPr>
          <w:color w:val="000000" w:themeColor="text1"/>
          <w:sz w:val="22"/>
          <w:szCs w:val="22"/>
          <w:lang w:val="vi-VN"/>
        </w:rPr>
      </w:pPr>
      <w:r w:rsidRPr="007B7915">
        <w:rPr>
          <w:color w:val="000000" w:themeColor="text1"/>
          <w:sz w:val="22"/>
          <w:szCs w:val="22"/>
          <w:lang w:val="vi-VN"/>
        </w:rPr>
        <w:t xml:space="preserve">HƯỚNG DẪN THẨM ĐỊNH QUY TRÌNH SẢN XUẤT DỰA TRÊN </w:t>
      </w:r>
      <w:r w:rsidR="003A5936" w:rsidRPr="007B7915">
        <w:rPr>
          <w:color w:val="000000" w:themeColor="text1"/>
          <w:sz w:val="22"/>
          <w:szCs w:val="22"/>
          <w:lang w:val="vi-VN"/>
        </w:rPr>
        <w:t>CHẤT LƯỢNG THEO THIẾT KẾ</w:t>
      </w:r>
      <w:r w:rsidRPr="007B7915">
        <w:rPr>
          <w:color w:val="000000" w:themeColor="text1"/>
          <w:sz w:val="22"/>
          <w:szCs w:val="22"/>
          <w:lang w:val="vi-VN"/>
        </w:rPr>
        <w:t xml:space="preserve"> </w:t>
      </w:r>
    </w:p>
    <w:p w14:paraId="1A62A246" w14:textId="77777777" w:rsidR="00B34BA6" w:rsidRPr="007B7915" w:rsidRDefault="004E58B2" w:rsidP="00B34BA6">
      <w:pPr>
        <w:rPr>
          <w:color w:val="000000" w:themeColor="text1"/>
          <w:sz w:val="22"/>
          <w:szCs w:val="22"/>
          <w:lang w:val="vi-VN"/>
        </w:rPr>
      </w:pPr>
      <w:r w:rsidRPr="007B7915">
        <w:rPr>
          <w:color w:val="000000" w:themeColor="text1"/>
          <w:sz w:val="22"/>
          <w:szCs w:val="22"/>
          <w:lang w:val="vi-VN"/>
        </w:rPr>
        <w:t>HAY QUALITY BY DESIGN</w:t>
      </w:r>
    </w:p>
    <w:p w14:paraId="54F80BF4" w14:textId="77777777" w:rsidR="004E58B2" w:rsidRPr="007B7915" w:rsidRDefault="004E58B2" w:rsidP="00B34BA6">
      <w:pPr>
        <w:rPr>
          <w:color w:val="000000" w:themeColor="text1"/>
          <w:sz w:val="22"/>
          <w:szCs w:val="22"/>
          <w:lang w:val="vi-VN"/>
        </w:rPr>
      </w:pPr>
    </w:p>
    <w:p w14:paraId="4AEF7624" w14:textId="77777777" w:rsidR="00B34BA6" w:rsidRPr="007B7915" w:rsidRDefault="00247A62" w:rsidP="00B34BA6">
      <w:pPr>
        <w:rPr>
          <w:color w:val="000000" w:themeColor="text1"/>
          <w:sz w:val="22"/>
          <w:szCs w:val="22"/>
          <w:lang w:val="vi-VN"/>
        </w:rPr>
      </w:pPr>
      <w:r w:rsidRPr="007B7915">
        <w:rPr>
          <w:color w:val="000000" w:themeColor="text1"/>
          <w:sz w:val="22"/>
          <w:szCs w:val="22"/>
          <w:lang w:val="vi-VN"/>
        </w:rPr>
        <w:t xml:space="preserve">PHỤ LỤC </w:t>
      </w:r>
      <w:r w:rsidR="00B34BA6" w:rsidRPr="007B7915">
        <w:rPr>
          <w:color w:val="000000" w:themeColor="text1"/>
          <w:sz w:val="22"/>
          <w:szCs w:val="22"/>
          <w:lang w:val="vi-VN"/>
        </w:rPr>
        <w:t xml:space="preserve">D                                                                                                                                             </w:t>
      </w:r>
      <w:r w:rsidR="00F6031D" w:rsidRPr="007B7915">
        <w:rPr>
          <w:color w:val="000000" w:themeColor="text1"/>
          <w:sz w:val="22"/>
          <w:szCs w:val="22"/>
          <w:lang w:val="vi-VN"/>
        </w:rPr>
        <w:t xml:space="preserve">  </w:t>
      </w:r>
      <w:r w:rsidR="00AF3BC3" w:rsidRPr="007B7915">
        <w:rPr>
          <w:color w:val="000000" w:themeColor="text1"/>
          <w:sz w:val="22"/>
          <w:szCs w:val="22"/>
          <w:lang w:val="vi-VN"/>
        </w:rPr>
        <w:t xml:space="preserve">  </w:t>
      </w:r>
      <w:r w:rsidR="00F14D39" w:rsidRPr="007B7915">
        <w:rPr>
          <w:color w:val="000000" w:themeColor="text1"/>
          <w:sz w:val="22"/>
          <w:szCs w:val="22"/>
          <w:lang w:val="vi-VN"/>
        </w:rPr>
        <w:t xml:space="preserve">  </w:t>
      </w:r>
      <w:r w:rsidR="00F14D39" w:rsidRPr="007B7915">
        <w:rPr>
          <w:color w:val="000000" w:themeColor="text1"/>
          <w:sz w:val="22"/>
          <w:szCs w:val="22"/>
          <w:lang w:val="vi-VN"/>
        </w:rPr>
        <w:tab/>
        <w:t xml:space="preserve">       </w:t>
      </w:r>
      <w:r w:rsidR="00D70E57" w:rsidRPr="007B7915">
        <w:rPr>
          <w:color w:val="000000" w:themeColor="text1"/>
          <w:sz w:val="22"/>
          <w:szCs w:val="22"/>
          <w:lang w:val="vi-VN"/>
        </w:rPr>
        <w:t>37</w:t>
      </w:r>
    </w:p>
    <w:p w14:paraId="5F942F7F" w14:textId="77777777" w:rsidR="00B34BA6" w:rsidRPr="007B7915" w:rsidRDefault="004E58B2" w:rsidP="00B34BA6">
      <w:pPr>
        <w:rPr>
          <w:color w:val="000000" w:themeColor="text1"/>
          <w:sz w:val="22"/>
          <w:szCs w:val="22"/>
          <w:lang w:val="vi-VN"/>
        </w:rPr>
      </w:pPr>
      <w:r w:rsidRPr="007B7915">
        <w:rPr>
          <w:color w:val="000000" w:themeColor="text1"/>
          <w:sz w:val="22"/>
          <w:szCs w:val="22"/>
          <w:lang w:val="vi-VN"/>
        </w:rPr>
        <w:t>THUẬT NGỮ</w:t>
      </w:r>
    </w:p>
    <w:p w14:paraId="52EF14F8" w14:textId="77777777" w:rsidR="00C755AC" w:rsidRPr="007B7915" w:rsidRDefault="00C755AC" w:rsidP="00C755AC">
      <w:pPr>
        <w:spacing w:line="360" w:lineRule="auto"/>
        <w:jc w:val="center"/>
        <w:rPr>
          <w:sz w:val="22"/>
          <w:szCs w:val="22"/>
          <w:lang w:val="vi-VN"/>
        </w:rPr>
      </w:pPr>
    </w:p>
    <w:p w14:paraId="39045545" w14:textId="77777777" w:rsidR="002A4B0E" w:rsidRPr="007B7915" w:rsidRDefault="00C755AC" w:rsidP="002A4B0E">
      <w:pPr>
        <w:spacing w:line="360" w:lineRule="auto"/>
        <w:jc w:val="center"/>
        <w:rPr>
          <w:b/>
          <w:bCs/>
          <w:sz w:val="22"/>
          <w:szCs w:val="22"/>
          <w:lang w:val="vi-VN"/>
        </w:rPr>
      </w:pPr>
      <w:r w:rsidRPr="007B7915">
        <w:rPr>
          <w:sz w:val="22"/>
          <w:szCs w:val="22"/>
          <w:lang w:val="vi-VN"/>
        </w:rPr>
        <w:br w:type="page"/>
      </w:r>
      <w:r w:rsidR="002A4B0E" w:rsidRPr="007B7915">
        <w:rPr>
          <w:b/>
          <w:bCs/>
          <w:sz w:val="22"/>
          <w:szCs w:val="22"/>
          <w:lang w:val="vi-VN"/>
        </w:rPr>
        <w:t xml:space="preserve">HƯỚNG DẪN CỦA ASEAN VỀ VIỆC CUNG CẤP DỮ LIỆU </w:t>
      </w:r>
    </w:p>
    <w:p w14:paraId="76481679" w14:textId="77777777" w:rsidR="00C755AC" w:rsidRPr="007B7915" w:rsidRDefault="002A4B0E" w:rsidP="002A4B0E">
      <w:pPr>
        <w:spacing w:line="360" w:lineRule="auto"/>
        <w:jc w:val="center"/>
        <w:rPr>
          <w:b/>
          <w:bCs/>
          <w:sz w:val="22"/>
          <w:szCs w:val="22"/>
          <w:lang w:val="vi-VN"/>
        </w:rPr>
      </w:pPr>
      <w:r w:rsidRPr="007B7915">
        <w:rPr>
          <w:b/>
          <w:bCs/>
          <w:sz w:val="22"/>
          <w:szCs w:val="22"/>
          <w:lang w:val="vi-VN"/>
        </w:rPr>
        <w:t>THẨM ĐỊNH QUY TRÌNH SẢN XUẤT TRONG ĐĂNG KÝ THUỐC</w:t>
      </w:r>
    </w:p>
    <w:p w14:paraId="46931B10" w14:textId="77777777" w:rsidR="002A4B0E" w:rsidRPr="007B7915" w:rsidRDefault="002A4B0E" w:rsidP="002A4B0E">
      <w:pPr>
        <w:spacing w:line="360" w:lineRule="auto"/>
        <w:jc w:val="center"/>
        <w:rPr>
          <w:lang w:val="vi-VN"/>
        </w:rPr>
      </w:pPr>
    </w:p>
    <w:p w14:paraId="14821F70" w14:textId="77777777" w:rsidR="00C755AC" w:rsidRPr="007B7915" w:rsidRDefault="00C755AC" w:rsidP="00C755AC">
      <w:pPr>
        <w:pStyle w:val="PVheading1"/>
        <w:rPr>
          <w:rFonts w:ascii="Times New Roman" w:hAnsi="Times New Roman" w:cs="Times New Roman"/>
          <w:lang w:val="vi-VN"/>
        </w:rPr>
      </w:pPr>
      <w:bookmarkStart w:id="1" w:name="_Toc482865374"/>
      <w:bookmarkStart w:id="2" w:name="_Toc482947453"/>
      <w:bookmarkStart w:id="3" w:name="_Toc483413408"/>
      <w:bookmarkStart w:id="4" w:name="_Toc483413459"/>
      <w:bookmarkStart w:id="5" w:name="_Toc483414877"/>
      <w:bookmarkStart w:id="6" w:name="_Toc483415109"/>
      <w:bookmarkStart w:id="7" w:name="_Toc483416953"/>
      <w:bookmarkStart w:id="8" w:name="_Toc483488594"/>
      <w:bookmarkStart w:id="9" w:name="_Toc483575112"/>
      <w:bookmarkStart w:id="10" w:name="_Toc483575171"/>
      <w:bookmarkStart w:id="11" w:name="_Toc483575267"/>
      <w:bookmarkStart w:id="12" w:name="_Toc483575449"/>
      <w:bookmarkStart w:id="13" w:name="_Toc483575588"/>
      <w:bookmarkStart w:id="14" w:name="_Toc483576013"/>
      <w:bookmarkStart w:id="15" w:name="_Toc483643752"/>
      <w:r w:rsidRPr="007B7915">
        <w:rPr>
          <w:rFonts w:ascii="Times New Roman" w:hAnsi="Times New Roman" w:cs="Times New Roman"/>
          <w:lang w:val="vi-VN"/>
        </w:rPr>
        <w:t>LỜI MỞ ĐẦU</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5EFCD15F" w14:textId="77777777" w:rsidR="00C755AC" w:rsidRPr="007B7915" w:rsidRDefault="00C755AC" w:rsidP="00C755AC">
      <w:pPr>
        <w:pStyle w:val="BodyText"/>
        <w:rPr>
          <w:rFonts w:ascii="Times New Roman" w:hAnsi="Times New Roman" w:cs="Times New Roman"/>
          <w:lang w:val="vi-VN"/>
        </w:rPr>
      </w:pPr>
    </w:p>
    <w:p w14:paraId="23F90081" w14:textId="77777777" w:rsidR="00C755AC" w:rsidRPr="007B7915" w:rsidRDefault="00C755AC" w:rsidP="00C755AC">
      <w:pPr>
        <w:pStyle w:val="BodyText2"/>
        <w:rPr>
          <w:rFonts w:ascii="Times New Roman" w:hAnsi="Times New Roman" w:cs="Times New Roman"/>
          <w:lang w:val="vi-VN"/>
        </w:rPr>
      </w:pPr>
      <w:r w:rsidRPr="007B7915">
        <w:rPr>
          <w:rFonts w:ascii="Times New Roman" w:hAnsi="Times New Roman" w:cs="Times New Roman"/>
          <w:lang w:val="vi-VN"/>
        </w:rPr>
        <w:t>Thẩm định quy trình</w:t>
      </w:r>
      <w:r w:rsidR="00831DFB" w:rsidRPr="007B7915">
        <w:rPr>
          <w:rFonts w:ascii="Times New Roman" w:hAnsi="Times New Roman" w:cs="Times New Roman"/>
          <w:lang w:val="vi-VN"/>
        </w:rPr>
        <w:t xml:space="preserve"> sản xuất</w:t>
      </w:r>
      <w:r w:rsidRPr="007B7915">
        <w:rPr>
          <w:rFonts w:ascii="Times New Roman" w:hAnsi="Times New Roman" w:cs="Times New Roman"/>
          <w:lang w:val="vi-VN"/>
        </w:rPr>
        <w:t xml:space="preserve"> là </w:t>
      </w:r>
      <w:r w:rsidR="00831DFB" w:rsidRPr="007B7915">
        <w:rPr>
          <w:rFonts w:ascii="Times New Roman" w:hAnsi="Times New Roman" w:cs="Times New Roman"/>
          <w:lang w:val="vi-VN"/>
        </w:rPr>
        <w:t xml:space="preserve">biện pháp </w:t>
      </w:r>
      <w:r w:rsidRPr="007B7915">
        <w:rPr>
          <w:rFonts w:ascii="Times New Roman" w:hAnsi="Times New Roman" w:cs="Times New Roman"/>
          <w:lang w:val="vi-VN"/>
        </w:rPr>
        <w:t xml:space="preserve">để đảm bảo rằng các quy trình sản xuất có đủ khả năng tạo ra các sản phẩm có chất lượng đạt yêu cầu một cách </w:t>
      </w:r>
      <w:r w:rsidR="0056149C" w:rsidRPr="007B7915">
        <w:rPr>
          <w:rFonts w:ascii="Times New Roman" w:hAnsi="Times New Roman" w:cs="Times New Roman"/>
          <w:lang w:val="vi-VN"/>
        </w:rPr>
        <w:t>ổn định</w:t>
      </w:r>
      <w:r w:rsidRPr="007B7915">
        <w:rPr>
          <w:rFonts w:ascii="Times New Roman" w:hAnsi="Times New Roman" w:cs="Times New Roman"/>
          <w:lang w:val="vi-VN"/>
        </w:rPr>
        <w:t xml:space="preserve">. Thẩm định quy trình sản xuất bao gồm việc cung cấp bằng chứng dưới dạng văn bản về </w:t>
      </w:r>
      <w:r w:rsidR="002A4B0E" w:rsidRPr="007B7915">
        <w:rPr>
          <w:rFonts w:ascii="Times New Roman" w:hAnsi="Times New Roman" w:cs="Times New Roman"/>
          <w:lang w:val="vi-VN"/>
        </w:rPr>
        <w:t xml:space="preserve">tính </w:t>
      </w:r>
      <w:r w:rsidRPr="007B7915">
        <w:rPr>
          <w:rFonts w:ascii="Times New Roman" w:hAnsi="Times New Roman" w:cs="Times New Roman"/>
          <w:lang w:val="vi-VN"/>
        </w:rPr>
        <w:t>ổn định và lặp lại của</w:t>
      </w:r>
      <w:r w:rsidR="003B51BD" w:rsidRPr="007B7915">
        <w:rPr>
          <w:rFonts w:ascii="Times New Roman" w:hAnsi="Times New Roman" w:cs="Times New Roman"/>
          <w:lang w:val="vi-VN"/>
        </w:rPr>
        <w:t xml:space="preserve"> các bước trọng yếu của</w:t>
      </w:r>
      <w:r w:rsidRPr="007B7915">
        <w:rPr>
          <w:rFonts w:ascii="Times New Roman" w:hAnsi="Times New Roman" w:cs="Times New Roman"/>
          <w:lang w:val="vi-VN"/>
        </w:rPr>
        <w:t xml:space="preserve"> quy trình sản xuất. Một quy trình sản xuất được thẩm định</w:t>
      </w:r>
      <w:r w:rsidR="002A4B0E" w:rsidRPr="007B7915">
        <w:rPr>
          <w:rFonts w:ascii="Times New Roman" w:hAnsi="Times New Roman" w:cs="Times New Roman"/>
          <w:lang w:val="vi-VN"/>
        </w:rPr>
        <w:t xml:space="preserve"> là quy trình đã được chứng minh là có </w:t>
      </w:r>
      <w:r w:rsidRPr="007B7915">
        <w:rPr>
          <w:rFonts w:ascii="Times New Roman" w:hAnsi="Times New Roman" w:cs="Times New Roman"/>
          <w:lang w:val="vi-VN"/>
        </w:rPr>
        <w:t>khả năng thực hiện được mục tiêu</w:t>
      </w:r>
      <w:r w:rsidR="002A4B0E" w:rsidRPr="007B7915">
        <w:rPr>
          <w:rFonts w:ascii="Times New Roman" w:hAnsi="Times New Roman" w:cs="Times New Roman"/>
          <w:lang w:val="vi-VN"/>
        </w:rPr>
        <w:t xml:space="preserve"> đề ra</w:t>
      </w:r>
      <w:r w:rsidRPr="007B7915">
        <w:rPr>
          <w:rFonts w:ascii="Times New Roman" w:hAnsi="Times New Roman" w:cs="Times New Roman"/>
          <w:lang w:val="vi-VN"/>
        </w:rPr>
        <w:t>.</w:t>
      </w:r>
    </w:p>
    <w:p w14:paraId="22952A49" w14:textId="77777777" w:rsidR="00C755AC" w:rsidRPr="007B7915" w:rsidRDefault="00C755AC" w:rsidP="00C755AC">
      <w:pPr>
        <w:pStyle w:val="BodyText2"/>
        <w:rPr>
          <w:rFonts w:ascii="Times New Roman" w:hAnsi="Times New Roman" w:cs="Times New Roman"/>
          <w:lang w:val="vi-VN"/>
        </w:rPr>
      </w:pPr>
      <w:r w:rsidRPr="007B7915">
        <w:rPr>
          <w:rFonts w:ascii="Times New Roman" w:hAnsi="Times New Roman" w:cs="Times New Roman"/>
          <w:lang w:val="vi-VN"/>
        </w:rPr>
        <w:t xml:space="preserve">  </w:t>
      </w:r>
    </w:p>
    <w:p w14:paraId="4F83E8B1" w14:textId="77777777" w:rsidR="00C755AC" w:rsidRPr="007B7915" w:rsidRDefault="00EA63E1" w:rsidP="00C755AC">
      <w:pPr>
        <w:pStyle w:val="BodyText2"/>
        <w:rPr>
          <w:rFonts w:ascii="Times New Roman" w:hAnsi="Times New Roman" w:cs="Times New Roman"/>
          <w:lang w:val="vi-VN"/>
        </w:rPr>
      </w:pPr>
      <w:r w:rsidRPr="007B7915">
        <w:rPr>
          <w:rFonts w:ascii="Times New Roman" w:hAnsi="Times New Roman" w:cs="Times New Roman"/>
          <w:lang w:val="vi-VN"/>
        </w:rPr>
        <w:t>Thuật ngữ</w:t>
      </w:r>
      <w:r w:rsidR="0056149C" w:rsidRPr="007B7915">
        <w:rPr>
          <w:rFonts w:ascii="Times New Roman" w:hAnsi="Times New Roman" w:cs="Times New Roman"/>
          <w:lang w:val="vi-VN"/>
        </w:rPr>
        <w:t xml:space="preserve"> "thẩm định</w:t>
      </w:r>
      <w:r w:rsidR="00C755AC" w:rsidRPr="007B7915">
        <w:rPr>
          <w:rFonts w:ascii="Times New Roman" w:hAnsi="Times New Roman" w:cs="Times New Roman"/>
          <w:lang w:val="vi-VN"/>
        </w:rPr>
        <w:t xml:space="preserve">" </w:t>
      </w:r>
      <w:r w:rsidR="00AF3BC3" w:rsidRPr="007B7915">
        <w:rPr>
          <w:rFonts w:ascii="Times New Roman" w:hAnsi="Times New Roman" w:cs="Times New Roman"/>
          <w:lang w:val="vi-VN"/>
        </w:rPr>
        <w:t xml:space="preserve"> </w:t>
      </w:r>
      <w:r w:rsidRPr="007B7915">
        <w:rPr>
          <w:rFonts w:ascii="Times New Roman" w:hAnsi="Times New Roman" w:cs="Times New Roman"/>
          <w:lang w:val="vi-VN"/>
        </w:rPr>
        <w:t>được xem như là lần thẩm tra</w:t>
      </w:r>
      <w:r w:rsidR="00C755AC" w:rsidRPr="007B7915">
        <w:rPr>
          <w:rFonts w:ascii="Times New Roman" w:hAnsi="Times New Roman" w:cs="Times New Roman"/>
          <w:lang w:val="vi-VN"/>
        </w:rPr>
        <w:t xml:space="preserve"> cuối cùng ở quy mô sản xuất. Thông thường, tối thiểu 03 lô sản xuất liên tiếp cần được thẩm định trước khi sản phẩm được lưu hành.</w:t>
      </w:r>
    </w:p>
    <w:p w14:paraId="1282B4A8" w14:textId="77777777" w:rsidR="00C755AC" w:rsidRPr="007B7915" w:rsidRDefault="00C755AC" w:rsidP="00AF3BC3">
      <w:pPr>
        <w:pStyle w:val="BodyText2"/>
        <w:rPr>
          <w:rFonts w:ascii="Times New Roman" w:hAnsi="Times New Roman" w:cs="Times New Roman"/>
          <w:lang w:val="vi-VN"/>
        </w:rPr>
      </w:pPr>
    </w:p>
    <w:p w14:paraId="3B594927" w14:textId="77777777" w:rsidR="00C755AC" w:rsidRPr="007B7915" w:rsidRDefault="00C755AC" w:rsidP="00C755AC">
      <w:pPr>
        <w:rPr>
          <w:sz w:val="22"/>
          <w:lang w:val="vi-VN"/>
        </w:rPr>
      </w:pPr>
    </w:p>
    <w:p w14:paraId="6B5838E1" w14:textId="77777777" w:rsidR="00C755AC" w:rsidRPr="007B7915" w:rsidRDefault="00C755AC" w:rsidP="00C755AC">
      <w:pPr>
        <w:pStyle w:val="PVheading1"/>
        <w:rPr>
          <w:rFonts w:ascii="Times New Roman" w:hAnsi="Times New Roman" w:cs="Times New Roman"/>
          <w:lang w:val="vi-VN"/>
        </w:rPr>
      </w:pPr>
      <w:bookmarkStart w:id="16" w:name="_Toc482865375"/>
      <w:bookmarkStart w:id="17" w:name="_Toc482947454"/>
      <w:bookmarkStart w:id="18" w:name="_Toc483413409"/>
      <w:bookmarkStart w:id="19" w:name="_Toc483413460"/>
      <w:bookmarkStart w:id="20" w:name="_Toc483414878"/>
      <w:bookmarkStart w:id="21" w:name="_Toc483415110"/>
      <w:bookmarkStart w:id="22" w:name="_Toc483416954"/>
      <w:bookmarkStart w:id="23" w:name="_Toc483488595"/>
      <w:bookmarkStart w:id="24" w:name="_Toc483575113"/>
      <w:bookmarkStart w:id="25" w:name="_Toc483575172"/>
      <w:bookmarkStart w:id="26" w:name="_Toc483575268"/>
      <w:bookmarkStart w:id="27" w:name="_Toc483575450"/>
      <w:bookmarkStart w:id="28" w:name="_Toc483575589"/>
      <w:bookmarkStart w:id="29" w:name="_Toc483576014"/>
      <w:bookmarkStart w:id="30" w:name="_Toc483643753"/>
      <w:r w:rsidRPr="007B7915">
        <w:rPr>
          <w:rFonts w:ascii="Times New Roman" w:hAnsi="Times New Roman" w:cs="Times New Roman"/>
          <w:lang w:val="vi-VN"/>
        </w:rPr>
        <w:t>Phạm vi áp dụng</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p w14:paraId="328AF62B" w14:textId="77777777" w:rsidR="00C755AC" w:rsidRPr="007B7915" w:rsidRDefault="00C755AC" w:rsidP="00C755AC">
      <w:pPr>
        <w:pStyle w:val="BodyText2"/>
        <w:rPr>
          <w:rFonts w:ascii="Times New Roman" w:hAnsi="Times New Roman" w:cs="Times New Roman"/>
          <w:b/>
          <w:lang w:val="vi-VN"/>
        </w:rPr>
      </w:pPr>
    </w:p>
    <w:p w14:paraId="18128ECA" w14:textId="77777777" w:rsidR="00C755AC" w:rsidRPr="007B7915" w:rsidRDefault="00EA63E1" w:rsidP="002A4B0E">
      <w:pPr>
        <w:pStyle w:val="BodyText2"/>
        <w:rPr>
          <w:rFonts w:ascii="Times New Roman" w:hAnsi="Times New Roman" w:cs="Times New Roman"/>
          <w:color w:val="000000" w:themeColor="text1"/>
          <w:szCs w:val="24"/>
          <w:lang w:val="vi-VN"/>
        </w:rPr>
      </w:pPr>
      <w:r w:rsidRPr="007B7915">
        <w:rPr>
          <w:rFonts w:ascii="Times New Roman" w:hAnsi="Times New Roman" w:cs="Times New Roman"/>
          <w:color w:val="000000" w:themeColor="text1"/>
          <w:szCs w:val="24"/>
          <w:lang w:val="vi-VN"/>
        </w:rPr>
        <w:t>H</w:t>
      </w:r>
      <w:r w:rsidR="00FB6463" w:rsidRPr="007B7915">
        <w:rPr>
          <w:rFonts w:ascii="Times New Roman" w:hAnsi="Times New Roman" w:cs="Times New Roman"/>
          <w:color w:val="000000" w:themeColor="text1"/>
          <w:szCs w:val="24"/>
          <w:lang w:val="vi-VN"/>
        </w:rPr>
        <w:t>ướng dẫn này tóm tắt</w:t>
      </w:r>
      <w:r w:rsidR="00C755AC" w:rsidRPr="007B7915">
        <w:rPr>
          <w:rFonts w:ascii="Times New Roman" w:hAnsi="Times New Roman" w:cs="Times New Roman"/>
          <w:color w:val="000000" w:themeColor="text1"/>
          <w:szCs w:val="24"/>
          <w:lang w:val="vi-VN"/>
        </w:rPr>
        <w:t xml:space="preserve"> các yêu cầu pháp lý liên quan đến các nghiên cứu thẩm định quy trình sản xuất khi tiến hành đăng </w:t>
      </w:r>
      <w:r w:rsidR="00D175B2" w:rsidRPr="007B7915">
        <w:rPr>
          <w:rFonts w:ascii="Times New Roman" w:hAnsi="Times New Roman" w:cs="Times New Roman"/>
          <w:color w:val="000000" w:themeColor="text1"/>
          <w:szCs w:val="24"/>
          <w:lang w:val="vi-VN"/>
        </w:rPr>
        <w:t>ký thuốc</w:t>
      </w:r>
      <w:r w:rsidR="00CD653A" w:rsidRPr="007B7915">
        <w:rPr>
          <w:rFonts w:ascii="Times New Roman" w:hAnsi="Times New Roman" w:cs="Times New Roman"/>
          <w:color w:val="000000" w:themeColor="text1"/>
          <w:szCs w:val="24"/>
          <w:lang w:val="vi-VN"/>
        </w:rPr>
        <w:t>,</w:t>
      </w:r>
      <w:r w:rsidR="009B5EF4" w:rsidRPr="007B7915">
        <w:rPr>
          <w:rFonts w:ascii="Times New Roman" w:hAnsi="Times New Roman" w:cs="Times New Roman"/>
          <w:color w:val="000000" w:themeColor="text1"/>
          <w:szCs w:val="24"/>
          <w:lang w:val="vi-VN"/>
        </w:rPr>
        <w:t xml:space="preserve"> các </w:t>
      </w:r>
      <w:r w:rsidR="00D175B2" w:rsidRPr="007B7915">
        <w:rPr>
          <w:rFonts w:ascii="Times New Roman" w:hAnsi="Times New Roman" w:cs="Times New Roman"/>
          <w:color w:val="000000" w:themeColor="text1"/>
          <w:szCs w:val="24"/>
          <w:lang w:val="vi-VN"/>
        </w:rPr>
        <w:t>hướng dẫn</w:t>
      </w:r>
      <w:r w:rsidR="00C755AC" w:rsidRPr="007B7915">
        <w:rPr>
          <w:rFonts w:ascii="Times New Roman" w:hAnsi="Times New Roman" w:cs="Times New Roman"/>
          <w:color w:val="000000" w:themeColor="text1"/>
          <w:szCs w:val="24"/>
          <w:lang w:val="vi-VN"/>
        </w:rPr>
        <w:t xml:space="preserve"> </w:t>
      </w:r>
      <w:r w:rsidR="00D175B2" w:rsidRPr="007B7915">
        <w:rPr>
          <w:rFonts w:ascii="Times New Roman" w:hAnsi="Times New Roman" w:cs="Times New Roman"/>
          <w:color w:val="000000" w:themeColor="text1"/>
          <w:szCs w:val="24"/>
          <w:lang w:val="vi-VN"/>
        </w:rPr>
        <w:t xml:space="preserve">xây dựng </w:t>
      </w:r>
      <w:r w:rsidR="00C755AC" w:rsidRPr="007B7915">
        <w:rPr>
          <w:rFonts w:ascii="Times New Roman" w:hAnsi="Times New Roman" w:cs="Times New Roman"/>
          <w:color w:val="000000" w:themeColor="text1"/>
          <w:szCs w:val="24"/>
          <w:lang w:val="vi-VN"/>
        </w:rPr>
        <w:t>hồ sơ đăng ký</w:t>
      </w:r>
      <w:r w:rsidR="002A4B0E" w:rsidRPr="007B7915">
        <w:rPr>
          <w:rFonts w:ascii="Times New Roman" w:hAnsi="Times New Roman" w:cs="Times New Roman"/>
          <w:color w:val="000000" w:themeColor="text1"/>
          <w:szCs w:val="24"/>
          <w:lang w:val="vi-VN"/>
        </w:rPr>
        <w:t xml:space="preserve"> để</w:t>
      </w:r>
      <w:r w:rsidR="00C755AC" w:rsidRPr="007B7915">
        <w:rPr>
          <w:rFonts w:ascii="Times New Roman" w:hAnsi="Times New Roman" w:cs="Times New Roman"/>
          <w:color w:val="000000" w:themeColor="text1"/>
          <w:szCs w:val="24"/>
          <w:lang w:val="vi-VN"/>
        </w:rPr>
        <w:t xml:space="preserve"> xin </w:t>
      </w:r>
      <w:r w:rsidR="00D175B2" w:rsidRPr="007B7915">
        <w:rPr>
          <w:rFonts w:ascii="Times New Roman" w:hAnsi="Times New Roman" w:cs="Times New Roman"/>
          <w:color w:val="000000" w:themeColor="text1"/>
          <w:szCs w:val="24"/>
          <w:lang w:val="vi-VN"/>
        </w:rPr>
        <w:t xml:space="preserve">cấp giấy phép </w:t>
      </w:r>
      <w:r w:rsidR="00C755AC" w:rsidRPr="007B7915">
        <w:rPr>
          <w:rFonts w:ascii="Times New Roman" w:hAnsi="Times New Roman" w:cs="Times New Roman"/>
          <w:color w:val="000000" w:themeColor="text1"/>
          <w:szCs w:val="24"/>
          <w:lang w:val="vi-VN"/>
        </w:rPr>
        <w:t xml:space="preserve">lưu hành thuốc </w:t>
      </w:r>
      <w:r w:rsidR="002A4B0E" w:rsidRPr="007B7915">
        <w:rPr>
          <w:rFonts w:ascii="Times New Roman" w:hAnsi="Times New Roman" w:cs="Times New Roman"/>
          <w:color w:val="000000" w:themeColor="text1"/>
          <w:szCs w:val="24"/>
          <w:lang w:val="vi-VN"/>
        </w:rPr>
        <w:t xml:space="preserve">cũng như xây dựng </w:t>
      </w:r>
      <w:r w:rsidR="00D175B2" w:rsidRPr="007B7915">
        <w:rPr>
          <w:rFonts w:ascii="Times New Roman" w:hAnsi="Times New Roman" w:cs="Times New Roman"/>
          <w:color w:val="000000" w:themeColor="text1"/>
          <w:szCs w:val="24"/>
          <w:lang w:val="vi-VN"/>
        </w:rPr>
        <w:t>hồ sơ đăng ký</w:t>
      </w:r>
      <w:r w:rsidR="00C755AC" w:rsidRPr="007B7915">
        <w:rPr>
          <w:rFonts w:ascii="Times New Roman" w:hAnsi="Times New Roman" w:cs="Times New Roman"/>
          <w:color w:val="000000" w:themeColor="text1"/>
          <w:szCs w:val="24"/>
          <w:lang w:val="vi-VN"/>
        </w:rPr>
        <w:t xml:space="preserve"> thay đổi sau khi </w:t>
      </w:r>
      <w:r w:rsidR="00D175B2" w:rsidRPr="007B7915">
        <w:rPr>
          <w:rFonts w:ascii="Times New Roman" w:hAnsi="Times New Roman" w:cs="Times New Roman"/>
          <w:color w:val="000000" w:themeColor="text1"/>
          <w:szCs w:val="24"/>
          <w:lang w:val="vi-VN"/>
        </w:rPr>
        <w:t>đã</w:t>
      </w:r>
      <w:r w:rsidR="00831DFB" w:rsidRPr="007B7915">
        <w:rPr>
          <w:rFonts w:ascii="Times New Roman" w:hAnsi="Times New Roman" w:cs="Times New Roman"/>
          <w:color w:val="000000" w:themeColor="text1"/>
          <w:szCs w:val="24"/>
          <w:lang w:val="vi-VN"/>
        </w:rPr>
        <w:t xml:space="preserve"> được</w:t>
      </w:r>
      <w:r w:rsidR="00D175B2" w:rsidRPr="007B7915">
        <w:rPr>
          <w:rFonts w:ascii="Times New Roman" w:hAnsi="Times New Roman" w:cs="Times New Roman"/>
          <w:color w:val="000000" w:themeColor="text1"/>
          <w:szCs w:val="24"/>
          <w:lang w:val="vi-VN"/>
        </w:rPr>
        <w:t xml:space="preserve"> </w:t>
      </w:r>
      <w:r w:rsidR="00C755AC" w:rsidRPr="007B7915">
        <w:rPr>
          <w:rFonts w:ascii="Times New Roman" w:hAnsi="Times New Roman" w:cs="Times New Roman"/>
          <w:color w:val="000000" w:themeColor="text1"/>
          <w:szCs w:val="24"/>
          <w:lang w:val="vi-VN"/>
        </w:rPr>
        <w:t xml:space="preserve">cấp giấy phép lưu hành. </w:t>
      </w:r>
      <w:r w:rsidR="00D175B2" w:rsidRPr="007B7915">
        <w:rPr>
          <w:rFonts w:ascii="Times New Roman" w:hAnsi="Times New Roman" w:cs="Times New Roman"/>
          <w:color w:val="000000" w:themeColor="text1"/>
          <w:szCs w:val="24"/>
          <w:lang w:val="vi-VN"/>
        </w:rPr>
        <w:t xml:space="preserve">Hướng dẫn này không </w:t>
      </w:r>
      <w:r w:rsidR="00831DFB" w:rsidRPr="007B7915">
        <w:rPr>
          <w:rFonts w:ascii="Times New Roman" w:hAnsi="Times New Roman" w:cs="Times New Roman"/>
          <w:color w:val="000000" w:themeColor="text1"/>
          <w:szCs w:val="24"/>
          <w:lang w:val="vi-VN"/>
        </w:rPr>
        <w:t>hướng đến việc</w:t>
      </w:r>
      <w:r w:rsidR="00D175B2" w:rsidRPr="007B7915">
        <w:rPr>
          <w:rFonts w:ascii="Times New Roman" w:hAnsi="Times New Roman" w:cs="Times New Roman"/>
          <w:color w:val="000000" w:themeColor="text1"/>
          <w:szCs w:val="24"/>
          <w:lang w:val="vi-VN"/>
        </w:rPr>
        <w:t xml:space="preserve"> quản lý </w:t>
      </w:r>
      <w:r w:rsidR="002A4B0E" w:rsidRPr="007B7915">
        <w:rPr>
          <w:rFonts w:ascii="Times New Roman" w:hAnsi="Times New Roman" w:cs="Times New Roman"/>
          <w:color w:val="000000" w:themeColor="text1"/>
          <w:szCs w:val="24"/>
          <w:lang w:val="vi-VN"/>
        </w:rPr>
        <w:t xml:space="preserve">các </w:t>
      </w:r>
      <w:r w:rsidR="00D175B2" w:rsidRPr="007B7915">
        <w:rPr>
          <w:rFonts w:ascii="Times New Roman" w:hAnsi="Times New Roman" w:cs="Times New Roman"/>
          <w:color w:val="000000" w:themeColor="text1"/>
          <w:szCs w:val="24"/>
          <w:lang w:val="vi-VN"/>
        </w:rPr>
        <w:t xml:space="preserve">quy trình sản xuất hoạt chất hay các nguyên liệu ban đầu khác mà chỉ áp dụng cho </w:t>
      </w:r>
      <w:r w:rsidR="00831DFB" w:rsidRPr="007B7915">
        <w:rPr>
          <w:rFonts w:ascii="Times New Roman" w:hAnsi="Times New Roman" w:cs="Times New Roman"/>
          <w:color w:val="000000" w:themeColor="text1"/>
          <w:szCs w:val="24"/>
          <w:lang w:val="vi-VN"/>
        </w:rPr>
        <w:t>quy</w:t>
      </w:r>
      <w:r w:rsidR="002A4B0E" w:rsidRPr="007B7915">
        <w:rPr>
          <w:rFonts w:ascii="Times New Roman" w:hAnsi="Times New Roman" w:cs="Times New Roman"/>
          <w:color w:val="000000" w:themeColor="text1"/>
          <w:szCs w:val="24"/>
          <w:lang w:val="vi-VN"/>
        </w:rPr>
        <w:t xml:space="preserve"> trình </w:t>
      </w:r>
      <w:r w:rsidR="00D175B2" w:rsidRPr="007B7915">
        <w:rPr>
          <w:rFonts w:ascii="Times New Roman" w:hAnsi="Times New Roman" w:cs="Times New Roman"/>
          <w:color w:val="000000" w:themeColor="text1"/>
          <w:szCs w:val="24"/>
          <w:lang w:val="vi-VN"/>
        </w:rPr>
        <w:t xml:space="preserve">sản xuất thuốc thành phẩm. Đối với các thuốc có nguồn gốc sinh học hoặc sản xuất bằng công nghệ sinh học, </w:t>
      </w:r>
      <w:r w:rsidR="002A4B0E" w:rsidRPr="007B7915">
        <w:rPr>
          <w:rFonts w:ascii="Times New Roman" w:hAnsi="Times New Roman" w:cs="Times New Roman"/>
          <w:color w:val="000000" w:themeColor="text1"/>
          <w:szCs w:val="24"/>
          <w:lang w:val="vi-VN"/>
        </w:rPr>
        <w:t xml:space="preserve">cơ quan quản lý có thể sẽ yêu cầu </w:t>
      </w:r>
      <w:r w:rsidR="00D175B2" w:rsidRPr="007B7915">
        <w:rPr>
          <w:rFonts w:ascii="Times New Roman" w:hAnsi="Times New Roman" w:cs="Times New Roman"/>
          <w:color w:val="000000" w:themeColor="text1"/>
          <w:szCs w:val="24"/>
          <w:lang w:val="vi-VN"/>
        </w:rPr>
        <w:t xml:space="preserve">các dữ liệu </w:t>
      </w:r>
      <w:r w:rsidR="00831DFB" w:rsidRPr="007B7915">
        <w:rPr>
          <w:rFonts w:ascii="Times New Roman" w:hAnsi="Times New Roman" w:cs="Times New Roman"/>
          <w:color w:val="000000" w:themeColor="text1"/>
          <w:szCs w:val="24"/>
          <w:lang w:val="vi-VN"/>
        </w:rPr>
        <w:t xml:space="preserve">bổ sung </w:t>
      </w:r>
      <w:r w:rsidR="00D175B2" w:rsidRPr="007B7915">
        <w:rPr>
          <w:rFonts w:ascii="Times New Roman" w:hAnsi="Times New Roman" w:cs="Times New Roman"/>
          <w:color w:val="000000" w:themeColor="text1"/>
          <w:szCs w:val="24"/>
          <w:lang w:val="vi-VN"/>
        </w:rPr>
        <w:t xml:space="preserve">nằm ngoài phạm vi của hướng dẫn này. </w:t>
      </w:r>
    </w:p>
    <w:p w14:paraId="1AFC9395" w14:textId="77777777" w:rsidR="00C755AC" w:rsidRPr="007B7915" w:rsidRDefault="00C755AC" w:rsidP="00C755AC">
      <w:pPr>
        <w:rPr>
          <w:sz w:val="22"/>
          <w:lang w:val="vi-VN"/>
        </w:rPr>
      </w:pPr>
    </w:p>
    <w:p w14:paraId="66B67772" w14:textId="77777777" w:rsidR="00C755AC" w:rsidRPr="007B7915" w:rsidRDefault="00D175B2" w:rsidP="00D476A4">
      <w:pPr>
        <w:pStyle w:val="PVheading1"/>
        <w:rPr>
          <w:rFonts w:ascii="Times New Roman" w:hAnsi="Times New Roman" w:cs="Times New Roman"/>
          <w:lang w:val="vi-VN"/>
        </w:rPr>
      </w:pPr>
      <w:bookmarkStart w:id="31" w:name="_Toc482865376"/>
      <w:bookmarkStart w:id="32" w:name="_Toc482947455"/>
      <w:bookmarkStart w:id="33" w:name="_Toc483413410"/>
      <w:bookmarkStart w:id="34" w:name="_Toc483413461"/>
      <w:bookmarkStart w:id="35" w:name="_Toc483414879"/>
      <w:bookmarkStart w:id="36" w:name="_Toc483415111"/>
      <w:bookmarkStart w:id="37" w:name="_Toc483416955"/>
      <w:bookmarkStart w:id="38" w:name="_Toc483488596"/>
      <w:bookmarkStart w:id="39" w:name="_Toc483575114"/>
      <w:bookmarkStart w:id="40" w:name="_Toc483575173"/>
      <w:bookmarkStart w:id="41" w:name="_Toc483575269"/>
      <w:bookmarkStart w:id="42" w:name="_Toc483575451"/>
      <w:bookmarkStart w:id="43" w:name="_Toc483575590"/>
      <w:bookmarkStart w:id="44" w:name="_Toc483576015"/>
      <w:bookmarkStart w:id="45" w:name="_Toc483643754"/>
      <w:r w:rsidRPr="007B7915">
        <w:rPr>
          <w:rFonts w:ascii="Times New Roman" w:hAnsi="Times New Roman" w:cs="Times New Roman"/>
          <w:lang w:val="vi-VN"/>
        </w:rPr>
        <w:t>Yêu cầu về Dữ liệu thẩm định cần nộp</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011132B9" w14:textId="77777777" w:rsidR="00D175B2" w:rsidRPr="007B7915" w:rsidRDefault="00D175B2" w:rsidP="00C755AC">
      <w:pPr>
        <w:pStyle w:val="BodyText2"/>
        <w:rPr>
          <w:rFonts w:ascii="Times New Roman" w:hAnsi="Times New Roman" w:cs="Times New Roman"/>
          <w:lang w:val="vi-VN"/>
        </w:rPr>
      </w:pPr>
    </w:p>
    <w:p w14:paraId="0BD3A2AD" w14:textId="77777777" w:rsidR="00755861" w:rsidRPr="007B7915" w:rsidRDefault="00D175B2" w:rsidP="00C755AC">
      <w:pPr>
        <w:pStyle w:val="BodyText2"/>
        <w:rPr>
          <w:rFonts w:ascii="Times New Roman" w:hAnsi="Times New Roman" w:cs="Times New Roman"/>
          <w:lang w:val="vi-VN"/>
        </w:rPr>
      </w:pPr>
      <w:r w:rsidRPr="007B7915">
        <w:rPr>
          <w:rFonts w:ascii="Times New Roman" w:hAnsi="Times New Roman" w:cs="Times New Roman"/>
          <w:lang w:val="vi-VN"/>
        </w:rPr>
        <w:t xml:space="preserve">Phương án 1 - Các dữ liệu thẩm </w:t>
      </w:r>
      <w:r w:rsidR="00AF15F1" w:rsidRPr="007B7915">
        <w:rPr>
          <w:rFonts w:ascii="Times New Roman" w:hAnsi="Times New Roman" w:cs="Times New Roman"/>
          <w:lang w:val="vi-VN"/>
        </w:rPr>
        <w:t xml:space="preserve">định phải nộp bao gồm báo cảo thẩm định </w:t>
      </w:r>
      <w:r w:rsidR="002A4B0E" w:rsidRPr="007B7915">
        <w:rPr>
          <w:rFonts w:ascii="Times New Roman" w:hAnsi="Times New Roman" w:cs="Times New Roman"/>
          <w:lang w:val="vi-VN"/>
        </w:rPr>
        <w:t xml:space="preserve">của 03 lô liên tiếp đã được thẩm định </w:t>
      </w:r>
      <w:r w:rsidR="00BC1406" w:rsidRPr="007B7915">
        <w:rPr>
          <w:rFonts w:ascii="Times New Roman" w:hAnsi="Times New Roman" w:cs="Times New Roman"/>
          <w:lang w:val="vi-VN"/>
        </w:rPr>
        <w:t xml:space="preserve">đạt yêu cầu </w:t>
      </w:r>
      <w:r w:rsidR="00AF15F1" w:rsidRPr="007B7915">
        <w:rPr>
          <w:rFonts w:ascii="Times New Roman" w:hAnsi="Times New Roman" w:cs="Times New Roman"/>
          <w:lang w:val="vi-VN"/>
        </w:rPr>
        <w:t>(xem mục Nội dung của Báo cáo thẩm định).</w:t>
      </w:r>
    </w:p>
    <w:p w14:paraId="5114748E" w14:textId="77777777" w:rsidR="00C755AC" w:rsidRPr="007B7915" w:rsidRDefault="00AF15F1" w:rsidP="00C755AC">
      <w:pPr>
        <w:pStyle w:val="BodyText2"/>
        <w:rPr>
          <w:rFonts w:ascii="Times New Roman" w:hAnsi="Times New Roman" w:cs="Times New Roman"/>
          <w:lang w:val="vi-VN"/>
        </w:rPr>
      </w:pPr>
      <w:r w:rsidRPr="007B7915">
        <w:rPr>
          <w:rFonts w:ascii="Times New Roman" w:hAnsi="Times New Roman" w:cs="Times New Roman"/>
          <w:lang w:val="vi-VN"/>
        </w:rPr>
        <w:t xml:space="preserve"> </w:t>
      </w:r>
    </w:p>
    <w:p w14:paraId="18C84949" w14:textId="77777777" w:rsidR="00C755AC" w:rsidRPr="007B7915" w:rsidRDefault="00AF15F1" w:rsidP="00C755AC">
      <w:pPr>
        <w:pStyle w:val="BodyText2"/>
        <w:rPr>
          <w:rFonts w:ascii="Times New Roman" w:hAnsi="Times New Roman" w:cs="Times New Roman"/>
          <w:lang w:val="vi-VN"/>
        </w:rPr>
      </w:pPr>
      <w:r w:rsidRPr="007B7915">
        <w:rPr>
          <w:rFonts w:ascii="Times New Roman" w:hAnsi="Times New Roman" w:cs="Times New Roman"/>
          <w:lang w:val="vi-VN"/>
        </w:rPr>
        <w:t>Phương án</w:t>
      </w:r>
      <w:r w:rsidR="00FB6463" w:rsidRPr="007B7915">
        <w:rPr>
          <w:rFonts w:ascii="Times New Roman" w:hAnsi="Times New Roman" w:cs="Times New Roman"/>
          <w:lang w:val="vi-VN"/>
        </w:rPr>
        <w:t xml:space="preserve"> 2 - </w:t>
      </w:r>
      <w:r w:rsidRPr="007B7915">
        <w:rPr>
          <w:rFonts w:ascii="Times New Roman" w:hAnsi="Times New Roman" w:cs="Times New Roman"/>
          <w:lang w:val="vi-VN"/>
        </w:rPr>
        <w:t>Trong trường hợp không đủ dữ liệu của 03 lô sản xuất liên tiếp tại thời điểm nộp hồ sơ, các tài liệu sau có thể được nộp cho cơ quan quản lý dược phẩm để xin cấp giấy phép lưu hành:</w:t>
      </w:r>
    </w:p>
    <w:p w14:paraId="56B041A5" w14:textId="77777777" w:rsidR="00C755AC" w:rsidRPr="007B7915" w:rsidRDefault="00C755AC" w:rsidP="00C755AC">
      <w:pPr>
        <w:pStyle w:val="BodyText2"/>
        <w:rPr>
          <w:rFonts w:ascii="Times New Roman" w:hAnsi="Times New Roman" w:cs="Times New Roman"/>
          <w:lang w:val="vi-VN"/>
        </w:rPr>
      </w:pPr>
    </w:p>
    <w:p w14:paraId="42D345C3" w14:textId="77777777" w:rsidR="00AF15F1" w:rsidRPr="007B7915" w:rsidRDefault="00AF15F1" w:rsidP="00C755AC">
      <w:pPr>
        <w:pStyle w:val="BodyText2"/>
        <w:numPr>
          <w:ilvl w:val="0"/>
          <w:numId w:val="10"/>
        </w:numPr>
        <w:tabs>
          <w:tab w:val="clear" w:pos="915"/>
        </w:tabs>
        <w:ind w:left="360" w:hanging="360"/>
        <w:rPr>
          <w:rFonts w:ascii="Times New Roman" w:hAnsi="Times New Roman" w:cs="Times New Roman"/>
          <w:lang w:val="vi-VN"/>
        </w:rPr>
      </w:pPr>
      <w:r w:rsidRPr="007B7915">
        <w:rPr>
          <w:rFonts w:ascii="Times New Roman" w:hAnsi="Times New Roman" w:cs="Times New Roman"/>
          <w:lang w:val="vi-VN"/>
        </w:rPr>
        <w:t>Báo cáo phát triển dược học</w:t>
      </w:r>
      <w:r w:rsidR="00BC1406" w:rsidRPr="007B7915">
        <w:rPr>
          <w:rFonts w:ascii="Times New Roman" w:hAnsi="Times New Roman" w:cs="Times New Roman"/>
          <w:lang w:val="vi-VN"/>
        </w:rPr>
        <w:t>; và</w:t>
      </w:r>
    </w:p>
    <w:p w14:paraId="3E28161E" w14:textId="77777777" w:rsidR="00C755AC" w:rsidRPr="007B7915" w:rsidRDefault="00AF15F1" w:rsidP="00C755AC">
      <w:pPr>
        <w:pStyle w:val="BodyText2"/>
        <w:numPr>
          <w:ilvl w:val="0"/>
          <w:numId w:val="10"/>
        </w:numPr>
        <w:tabs>
          <w:tab w:val="clear" w:pos="915"/>
        </w:tabs>
        <w:ind w:left="360" w:hanging="360"/>
        <w:rPr>
          <w:rFonts w:ascii="Times New Roman" w:hAnsi="Times New Roman" w:cs="Times New Roman"/>
          <w:lang w:val="vi-VN"/>
        </w:rPr>
      </w:pPr>
      <w:r w:rsidRPr="007B7915">
        <w:rPr>
          <w:rFonts w:ascii="Times New Roman" w:hAnsi="Times New Roman" w:cs="Times New Roman"/>
          <w:lang w:val="vi-VN"/>
        </w:rPr>
        <w:t xml:space="preserve">Dữ liệu thẩm định của 01 lô ở quy mô pilot và </w:t>
      </w:r>
      <w:r w:rsidR="00C458FD" w:rsidRPr="007B7915">
        <w:rPr>
          <w:rFonts w:ascii="Times New Roman" w:hAnsi="Times New Roman" w:cs="Times New Roman"/>
          <w:lang w:val="vi-VN"/>
        </w:rPr>
        <w:t>đề cương thẩm định</w:t>
      </w:r>
      <w:r w:rsidRPr="007B7915">
        <w:rPr>
          <w:rFonts w:ascii="Times New Roman" w:hAnsi="Times New Roman" w:cs="Times New Roman"/>
          <w:lang w:val="vi-VN"/>
        </w:rPr>
        <w:t xml:space="preserve"> ở quy mô sản xuất thực tế.</w:t>
      </w:r>
    </w:p>
    <w:p w14:paraId="22E5534B" w14:textId="77777777" w:rsidR="00C755AC" w:rsidRPr="007B7915" w:rsidRDefault="00C755AC" w:rsidP="00C755AC">
      <w:pPr>
        <w:pStyle w:val="BodyText2"/>
        <w:rPr>
          <w:rFonts w:ascii="Times New Roman" w:hAnsi="Times New Roman" w:cs="Times New Roman"/>
          <w:lang w:val="vi-VN"/>
        </w:rPr>
      </w:pPr>
      <w:r w:rsidRPr="007B7915">
        <w:rPr>
          <w:rFonts w:ascii="Times New Roman" w:hAnsi="Times New Roman" w:cs="Times New Roman"/>
          <w:lang w:val="vi-VN"/>
        </w:rPr>
        <w:t xml:space="preserve">   </w:t>
      </w:r>
    </w:p>
    <w:p w14:paraId="52B92848" w14:textId="77777777" w:rsidR="00C755AC" w:rsidRPr="007B7915" w:rsidRDefault="002A4B0E" w:rsidP="00C755AC">
      <w:pPr>
        <w:pStyle w:val="BodyTextIndent"/>
        <w:tabs>
          <w:tab w:val="left" w:pos="432"/>
          <w:tab w:val="left" w:pos="1332"/>
        </w:tabs>
        <w:ind w:left="0" w:firstLine="0"/>
        <w:rPr>
          <w:rFonts w:ascii="Times New Roman" w:hAnsi="Times New Roman" w:cs="Times New Roman"/>
          <w:lang w:val="vi-VN"/>
        </w:rPr>
      </w:pPr>
      <w:r w:rsidRPr="007B7915">
        <w:rPr>
          <w:rFonts w:ascii="Times New Roman" w:hAnsi="Times New Roman" w:cs="Times New Roman"/>
          <w:lang w:val="vi-VN"/>
        </w:rPr>
        <w:t>Ngoài ra</w:t>
      </w:r>
      <w:r w:rsidR="00AF15F1" w:rsidRPr="007B7915">
        <w:rPr>
          <w:rFonts w:ascii="Times New Roman" w:hAnsi="Times New Roman" w:cs="Times New Roman"/>
          <w:lang w:val="vi-VN"/>
        </w:rPr>
        <w:t xml:space="preserve">, cơ sở đăng ký cần phải </w:t>
      </w:r>
      <w:r w:rsidR="0056149C" w:rsidRPr="007B7915">
        <w:rPr>
          <w:rFonts w:ascii="Times New Roman" w:hAnsi="Times New Roman" w:cs="Times New Roman"/>
          <w:lang w:val="vi-VN"/>
        </w:rPr>
        <w:t xml:space="preserve">thực hiện các cam kết </w:t>
      </w:r>
      <w:r w:rsidR="00AF15F1" w:rsidRPr="007B7915">
        <w:rPr>
          <w:rFonts w:ascii="Times New Roman" w:hAnsi="Times New Roman" w:cs="Times New Roman"/>
          <w:lang w:val="vi-VN"/>
        </w:rPr>
        <w:t>sau</w:t>
      </w:r>
      <w:r w:rsidR="00C755AC" w:rsidRPr="007B7915">
        <w:rPr>
          <w:rFonts w:ascii="Times New Roman" w:hAnsi="Times New Roman" w:cs="Times New Roman"/>
          <w:lang w:val="vi-VN"/>
        </w:rPr>
        <w:t>:</w:t>
      </w:r>
    </w:p>
    <w:p w14:paraId="244B294D" w14:textId="77777777" w:rsidR="00C755AC" w:rsidRPr="007B7915" w:rsidRDefault="002A4B0E" w:rsidP="00C755AC">
      <w:pPr>
        <w:pStyle w:val="BodyTextIndent"/>
        <w:numPr>
          <w:ilvl w:val="0"/>
          <w:numId w:val="9"/>
        </w:numPr>
        <w:tabs>
          <w:tab w:val="clear" w:pos="720"/>
        </w:tabs>
        <w:ind w:left="284" w:hanging="290"/>
        <w:rPr>
          <w:rFonts w:ascii="Times New Roman" w:hAnsi="Times New Roman" w:cs="Times New Roman"/>
          <w:lang w:val="vi-VN"/>
        </w:rPr>
      </w:pPr>
      <w:r w:rsidRPr="007B7915">
        <w:rPr>
          <w:rFonts w:ascii="Times New Roman" w:hAnsi="Times New Roman" w:cs="Times New Roman"/>
          <w:lang w:val="vi-VN"/>
        </w:rPr>
        <w:t>Đảm bảo rằng 3 lô</w:t>
      </w:r>
      <w:r w:rsidR="00AF15F1" w:rsidRPr="007B7915">
        <w:rPr>
          <w:rFonts w:ascii="Times New Roman" w:hAnsi="Times New Roman" w:cs="Times New Roman"/>
          <w:lang w:val="vi-VN"/>
        </w:rPr>
        <w:t xml:space="preserve"> sản xuất thực tế đã được thẩm định </w:t>
      </w:r>
      <w:r w:rsidR="00BC1406" w:rsidRPr="007B7915">
        <w:rPr>
          <w:rFonts w:ascii="Times New Roman" w:hAnsi="Times New Roman" w:cs="Times New Roman"/>
          <w:lang w:val="vi-VN"/>
        </w:rPr>
        <w:t>đạt yêu cầu</w:t>
      </w:r>
      <w:r w:rsidR="00AF15F1" w:rsidRPr="007B7915">
        <w:rPr>
          <w:rFonts w:ascii="Times New Roman" w:hAnsi="Times New Roman" w:cs="Times New Roman"/>
          <w:lang w:val="vi-VN"/>
        </w:rPr>
        <w:t xml:space="preserve"> trước khi </w:t>
      </w:r>
      <w:r w:rsidR="00944ABA" w:rsidRPr="007B7915">
        <w:rPr>
          <w:rFonts w:ascii="Times New Roman" w:hAnsi="Times New Roman" w:cs="Times New Roman"/>
          <w:lang w:val="vi-VN"/>
        </w:rPr>
        <w:t>sản phẩm được lưu hành</w:t>
      </w:r>
      <w:r w:rsidRPr="007B7915">
        <w:rPr>
          <w:rFonts w:ascii="Times New Roman" w:hAnsi="Times New Roman" w:cs="Times New Roman"/>
          <w:lang w:val="vi-VN"/>
        </w:rPr>
        <w:t xml:space="preserve"> trên thị trường</w:t>
      </w:r>
      <w:r w:rsidR="00944ABA" w:rsidRPr="007B7915">
        <w:rPr>
          <w:rFonts w:ascii="Times New Roman" w:hAnsi="Times New Roman" w:cs="Times New Roman"/>
          <w:lang w:val="vi-VN"/>
        </w:rPr>
        <w:t xml:space="preserve"> với sự cho phép của cơ quan quản lý dược phẩm</w:t>
      </w:r>
      <w:r w:rsidR="000B697B" w:rsidRPr="007B7915">
        <w:rPr>
          <w:rFonts w:ascii="Times New Roman" w:hAnsi="Times New Roman" w:cs="Times New Roman"/>
          <w:lang w:val="vi-VN"/>
        </w:rPr>
        <w:t>.</w:t>
      </w:r>
    </w:p>
    <w:p w14:paraId="727C2BF6" w14:textId="77777777" w:rsidR="00944ABA" w:rsidRPr="007B7915" w:rsidRDefault="00944ABA" w:rsidP="00C755AC">
      <w:pPr>
        <w:pStyle w:val="BodyTextIndent"/>
        <w:numPr>
          <w:ilvl w:val="0"/>
          <w:numId w:val="9"/>
        </w:numPr>
        <w:tabs>
          <w:tab w:val="clear" w:pos="720"/>
        </w:tabs>
        <w:ind w:left="284" w:hanging="290"/>
        <w:rPr>
          <w:rFonts w:ascii="Times New Roman" w:hAnsi="Times New Roman" w:cs="Times New Roman"/>
          <w:lang w:val="vi-VN"/>
        </w:rPr>
      </w:pPr>
      <w:r w:rsidRPr="007B7915">
        <w:rPr>
          <w:rFonts w:ascii="Times New Roman" w:hAnsi="Times New Roman" w:cs="Times New Roman"/>
          <w:lang w:val="vi-VN"/>
        </w:rPr>
        <w:t xml:space="preserve">Cần phải nộp báo cáo cho cơ quan quản lý dược phẩm sau một khoảng thời gian cụ thể được quy định hoặc </w:t>
      </w:r>
      <w:r w:rsidR="000B697B" w:rsidRPr="007B7915">
        <w:rPr>
          <w:rFonts w:ascii="Times New Roman" w:hAnsi="Times New Roman" w:cs="Times New Roman"/>
          <w:lang w:val="vi-VN"/>
        </w:rPr>
        <w:t>chuẩn bị sẵn sàng các dữ liệu của</w:t>
      </w:r>
      <w:r w:rsidRPr="007B7915">
        <w:rPr>
          <w:rFonts w:ascii="Times New Roman" w:hAnsi="Times New Roman" w:cs="Times New Roman"/>
          <w:lang w:val="vi-VN"/>
        </w:rPr>
        <w:t xml:space="preserve"> các nghiên cứu thẩm định </w:t>
      </w:r>
      <w:r w:rsidR="00086ED3" w:rsidRPr="007B7915">
        <w:rPr>
          <w:rFonts w:ascii="Times New Roman" w:hAnsi="Times New Roman" w:cs="Times New Roman"/>
          <w:lang w:val="vi-VN"/>
        </w:rPr>
        <w:t xml:space="preserve">để </w:t>
      </w:r>
      <w:r w:rsidRPr="007B7915">
        <w:rPr>
          <w:rFonts w:ascii="Times New Roman" w:hAnsi="Times New Roman" w:cs="Times New Roman"/>
          <w:lang w:val="vi-VN"/>
        </w:rPr>
        <w:t>cơ quan quản lý dược phẩm tiến hành kiểm tra sau khi cấp phép lưu hành</w:t>
      </w:r>
      <w:r w:rsidR="00FB6463" w:rsidRPr="007B7915">
        <w:rPr>
          <w:rFonts w:ascii="Times New Roman" w:hAnsi="Times New Roman" w:cs="Times New Roman"/>
          <w:lang w:val="vi-VN"/>
        </w:rPr>
        <w:t>,</w:t>
      </w:r>
      <w:r w:rsidR="0056149C" w:rsidRPr="007B7915">
        <w:rPr>
          <w:rFonts w:ascii="Times New Roman" w:hAnsi="Times New Roman" w:cs="Times New Roman"/>
          <w:lang w:val="vi-VN"/>
        </w:rPr>
        <w:t xml:space="preserve"> tuỳ theo quy định </w:t>
      </w:r>
      <w:r w:rsidR="00086ED3" w:rsidRPr="007B7915">
        <w:rPr>
          <w:rFonts w:ascii="Times New Roman" w:hAnsi="Times New Roman" w:cs="Times New Roman"/>
          <w:lang w:val="vi-VN"/>
        </w:rPr>
        <w:t>của</w:t>
      </w:r>
      <w:r w:rsidR="0056149C" w:rsidRPr="007B7915">
        <w:rPr>
          <w:rFonts w:ascii="Times New Roman" w:hAnsi="Times New Roman" w:cs="Times New Roman"/>
          <w:lang w:val="vi-VN"/>
        </w:rPr>
        <w:t xml:space="preserve"> từng</w:t>
      </w:r>
      <w:r w:rsidR="00867F1E" w:rsidRPr="007B7915">
        <w:rPr>
          <w:rFonts w:ascii="Times New Roman" w:hAnsi="Times New Roman" w:cs="Times New Roman"/>
          <w:lang w:val="vi-VN"/>
        </w:rPr>
        <w:t xml:space="preserve"> quốc gia.</w:t>
      </w:r>
    </w:p>
    <w:p w14:paraId="20AF7707" w14:textId="77777777" w:rsidR="00C755AC" w:rsidRPr="007B7915" w:rsidRDefault="00C755AC" w:rsidP="00C755AC">
      <w:pPr>
        <w:pStyle w:val="BodyText2"/>
        <w:rPr>
          <w:rFonts w:ascii="Times New Roman" w:hAnsi="Times New Roman" w:cs="Times New Roman"/>
          <w:lang w:val="vi-VN"/>
        </w:rPr>
      </w:pPr>
    </w:p>
    <w:p w14:paraId="0676085C" w14:textId="77777777" w:rsidR="00086ED3" w:rsidRPr="007B7915" w:rsidRDefault="00086ED3" w:rsidP="00C755AC">
      <w:pPr>
        <w:pStyle w:val="BodyText2"/>
        <w:rPr>
          <w:rFonts w:ascii="Times New Roman" w:hAnsi="Times New Roman" w:cs="Times New Roman"/>
          <w:lang w:val="vi-VN"/>
        </w:rPr>
      </w:pPr>
      <w:r w:rsidRPr="007B7915">
        <w:rPr>
          <w:rFonts w:ascii="Times New Roman" w:hAnsi="Times New Roman" w:cs="Times New Roman"/>
          <w:lang w:val="vi-VN"/>
        </w:rPr>
        <w:t>Ghi chú:</w:t>
      </w:r>
    </w:p>
    <w:p w14:paraId="792B6977" w14:textId="77777777" w:rsidR="00086ED3" w:rsidRPr="007B7915" w:rsidRDefault="00086ED3" w:rsidP="00C755AC">
      <w:pPr>
        <w:pStyle w:val="BodyText2"/>
        <w:rPr>
          <w:rFonts w:ascii="Times New Roman" w:hAnsi="Times New Roman" w:cs="Times New Roman"/>
          <w:lang w:val="vi-VN"/>
        </w:rPr>
      </w:pPr>
      <w:r w:rsidRPr="007B7915">
        <w:rPr>
          <w:rFonts w:ascii="Times New Roman" w:hAnsi="Times New Roman" w:cs="Times New Roman"/>
          <w:lang w:val="vi-VN"/>
        </w:rPr>
        <w:t xml:space="preserve">Không nên </w:t>
      </w:r>
      <w:r w:rsidR="0056149C" w:rsidRPr="007B7915">
        <w:rPr>
          <w:rFonts w:ascii="Times New Roman" w:hAnsi="Times New Roman" w:cs="Times New Roman"/>
          <w:lang w:val="vi-VN"/>
        </w:rPr>
        <w:t xml:space="preserve">áp dụng </w:t>
      </w:r>
      <w:r w:rsidRPr="007B7915">
        <w:rPr>
          <w:rFonts w:ascii="Times New Roman" w:hAnsi="Times New Roman" w:cs="Times New Roman"/>
          <w:lang w:val="vi-VN"/>
        </w:rPr>
        <w:t>phương án 2 đối với các sản phẩm có nguồn gốc sinh học hoặc được sản xuất bằng công nghệ sinh học, các sản phẩm được sản xuất theo các phương pháp không được chuẩn hoá (chẳng hạn: các phương pháp tiệt khuẩn hoặc các quy trình bào chế vô khuẩn không được chuẩn hoá</w:t>
      </w:r>
      <w:r w:rsidR="00C14126" w:rsidRPr="007B7915">
        <w:rPr>
          <w:rFonts w:ascii="Times New Roman" w:hAnsi="Times New Roman" w:cs="Times New Roman"/>
          <w:lang w:val="vi-VN"/>
        </w:rPr>
        <w:t>) và các sản phẩm đặc biệt khác như các dạng bào chế điều chỉnh giải phóng.</w:t>
      </w:r>
    </w:p>
    <w:p w14:paraId="1179F557" w14:textId="77777777" w:rsidR="00C755AC" w:rsidRPr="007B7915" w:rsidRDefault="00086ED3" w:rsidP="00C755AC">
      <w:pPr>
        <w:pStyle w:val="BodyText2"/>
        <w:rPr>
          <w:rFonts w:ascii="Times New Roman" w:hAnsi="Times New Roman" w:cs="Times New Roman"/>
          <w:lang w:val="vi-VN"/>
        </w:rPr>
      </w:pPr>
      <w:r w:rsidRPr="007B7915">
        <w:rPr>
          <w:rFonts w:ascii="Times New Roman" w:hAnsi="Times New Roman" w:cs="Times New Roman"/>
          <w:lang w:val="vi-VN"/>
        </w:rPr>
        <w:t xml:space="preserve"> </w:t>
      </w:r>
      <w:r w:rsidR="00C755AC" w:rsidRPr="007B7915">
        <w:rPr>
          <w:rFonts w:ascii="Times New Roman" w:hAnsi="Times New Roman" w:cs="Times New Roman"/>
          <w:lang w:val="vi-VN"/>
        </w:rPr>
        <w:t xml:space="preserve"> </w:t>
      </w:r>
    </w:p>
    <w:p w14:paraId="0EC5CEDE" w14:textId="77777777" w:rsidR="00C755AC" w:rsidRPr="007B7915" w:rsidRDefault="00086ED3" w:rsidP="00C755AC">
      <w:pPr>
        <w:pStyle w:val="BodyText2"/>
        <w:rPr>
          <w:rFonts w:ascii="Times New Roman" w:hAnsi="Times New Roman" w:cs="Times New Roman"/>
          <w:lang w:val="vi-VN"/>
        </w:rPr>
      </w:pPr>
      <w:r w:rsidRPr="007B7915">
        <w:rPr>
          <w:rFonts w:ascii="Times New Roman" w:hAnsi="Times New Roman" w:cs="Times New Roman"/>
          <w:lang w:val="vi-VN"/>
        </w:rPr>
        <w:t>Phương án 3:</w:t>
      </w:r>
      <w:r w:rsidR="000B697B" w:rsidRPr="007B7915">
        <w:rPr>
          <w:rFonts w:ascii="Times New Roman" w:hAnsi="Times New Roman" w:cs="Times New Roman"/>
          <w:lang w:val="vi-VN"/>
        </w:rPr>
        <w:t xml:space="preserve"> </w:t>
      </w:r>
      <w:r w:rsidRPr="007B7915">
        <w:rPr>
          <w:rFonts w:ascii="Times New Roman" w:hAnsi="Times New Roman" w:cs="Times New Roman"/>
          <w:lang w:val="vi-VN"/>
        </w:rPr>
        <w:t>Với sản phẩm đã được cấp phép bởi một cơ quan quản lý tham chiếu, cơ sở đăng ký phải</w:t>
      </w:r>
      <w:r w:rsidR="007E7218" w:rsidRPr="007B7915">
        <w:rPr>
          <w:rFonts w:ascii="Times New Roman" w:hAnsi="Times New Roman" w:cs="Times New Roman"/>
          <w:lang w:val="vi-VN"/>
        </w:rPr>
        <w:t xml:space="preserve"> cam kết bằng văn bản rằng </w:t>
      </w:r>
      <w:r w:rsidR="00FB6463" w:rsidRPr="007B7915">
        <w:rPr>
          <w:rFonts w:ascii="Times New Roman" w:hAnsi="Times New Roman" w:cs="Times New Roman"/>
          <w:color w:val="FF0000"/>
          <w:lang w:val="vi-VN"/>
        </w:rPr>
        <w:t xml:space="preserve">hồ sơ </w:t>
      </w:r>
      <w:r w:rsidR="007E7218" w:rsidRPr="007B7915">
        <w:rPr>
          <w:rFonts w:ascii="Times New Roman" w:hAnsi="Times New Roman" w:cs="Times New Roman"/>
          <w:color w:val="FF0000"/>
          <w:lang w:val="vi-VN"/>
        </w:rPr>
        <w:t>được nộp cho cơ quan quản lý dược phẩm</w:t>
      </w:r>
      <w:r w:rsidR="00FB6463" w:rsidRPr="007B7915">
        <w:rPr>
          <w:rFonts w:ascii="Times New Roman" w:hAnsi="Times New Roman" w:cs="Times New Roman"/>
          <w:color w:val="FF0000"/>
          <w:lang w:val="vi-VN"/>
        </w:rPr>
        <w:t xml:space="preserve"> (trong đó chứa phần thẩm định quy trình sản xuất)</w:t>
      </w:r>
      <w:r w:rsidR="007E7218" w:rsidRPr="007B7915">
        <w:rPr>
          <w:rFonts w:ascii="Times New Roman" w:hAnsi="Times New Roman" w:cs="Times New Roman"/>
          <w:color w:val="FF0000"/>
          <w:lang w:val="vi-VN"/>
        </w:rPr>
        <w:t xml:space="preserve"> để </w:t>
      </w:r>
      <w:r w:rsidR="004D3394" w:rsidRPr="007B7915">
        <w:rPr>
          <w:rFonts w:ascii="Times New Roman" w:hAnsi="Times New Roman" w:cs="Times New Roman"/>
          <w:color w:val="FF0000"/>
          <w:lang w:val="vi-VN"/>
        </w:rPr>
        <w:t>thẩm định</w:t>
      </w:r>
      <w:r w:rsidR="007E7218" w:rsidRPr="007B7915">
        <w:rPr>
          <w:rFonts w:ascii="Times New Roman" w:hAnsi="Times New Roman" w:cs="Times New Roman"/>
          <w:color w:val="FF0000"/>
          <w:lang w:val="vi-VN"/>
        </w:rPr>
        <w:t xml:space="preserve"> </w:t>
      </w:r>
      <w:r w:rsidR="0091577C" w:rsidRPr="007B7915">
        <w:rPr>
          <w:rFonts w:ascii="Times New Roman" w:hAnsi="Times New Roman" w:cs="Times New Roman"/>
          <w:color w:val="FF0000"/>
          <w:lang w:val="vi-VN"/>
        </w:rPr>
        <w:t>có nội dung</w:t>
      </w:r>
      <w:r w:rsidR="00196ACC" w:rsidRPr="007B7915">
        <w:rPr>
          <w:rFonts w:ascii="Times New Roman" w:hAnsi="Times New Roman" w:cs="Times New Roman"/>
          <w:color w:val="FF0000"/>
          <w:lang w:val="vi-VN"/>
        </w:rPr>
        <w:t xml:space="preserve"> giống</w:t>
      </w:r>
      <w:r w:rsidR="0091577C" w:rsidRPr="007B7915">
        <w:rPr>
          <w:rFonts w:ascii="Times New Roman" w:hAnsi="Times New Roman" w:cs="Times New Roman"/>
          <w:color w:val="FF0000"/>
          <w:lang w:val="vi-VN"/>
        </w:rPr>
        <w:t xml:space="preserve"> với </w:t>
      </w:r>
      <w:r w:rsidR="007E7218" w:rsidRPr="007B7915">
        <w:rPr>
          <w:rFonts w:ascii="Times New Roman" w:hAnsi="Times New Roman" w:cs="Times New Roman"/>
          <w:color w:val="FF0000"/>
          <w:lang w:val="vi-VN"/>
        </w:rPr>
        <w:t>hồ sơ đã được nộp trước đó</w:t>
      </w:r>
      <w:r w:rsidR="007E7218" w:rsidRPr="007B7915">
        <w:rPr>
          <w:rFonts w:ascii="Times New Roman" w:hAnsi="Times New Roman" w:cs="Times New Roman"/>
          <w:lang w:val="vi-VN"/>
        </w:rPr>
        <w:t xml:space="preserve"> </w:t>
      </w:r>
      <w:r w:rsidR="004D3394" w:rsidRPr="007B7915">
        <w:rPr>
          <w:rFonts w:ascii="Times New Roman" w:hAnsi="Times New Roman" w:cs="Times New Roman"/>
          <w:lang w:val="vi-VN"/>
        </w:rPr>
        <w:t>nhằm mục đích</w:t>
      </w:r>
      <w:r w:rsidR="007E7218" w:rsidRPr="007B7915">
        <w:rPr>
          <w:rFonts w:ascii="Times New Roman" w:hAnsi="Times New Roman" w:cs="Times New Roman"/>
          <w:lang w:val="vi-VN"/>
        </w:rPr>
        <w:t xml:space="preserve"> xin giấy phép lưu hành của cơ quan quản lý tham chiếu. Trong một số trường hợp mà các tài liệu thẩm định không nằm trong hồ sơ xin cấp phép</w:t>
      </w:r>
      <w:r w:rsidR="0056149C" w:rsidRPr="007B7915">
        <w:rPr>
          <w:rFonts w:ascii="Times New Roman" w:hAnsi="Times New Roman" w:cs="Times New Roman"/>
          <w:lang w:val="vi-VN"/>
        </w:rPr>
        <w:t xml:space="preserve"> trước đó</w:t>
      </w:r>
      <w:r w:rsidR="007E7218" w:rsidRPr="007B7915">
        <w:rPr>
          <w:rFonts w:ascii="Times New Roman" w:hAnsi="Times New Roman" w:cs="Times New Roman"/>
          <w:lang w:val="vi-VN"/>
        </w:rPr>
        <w:t xml:space="preserve">, cơ quan quản lý dược phẩm có thể yêu cầu cơ sở đăng ký nộp báo cáo thẩm định hoặc </w:t>
      </w:r>
      <w:r w:rsidR="00C458FD" w:rsidRPr="007B7915">
        <w:rPr>
          <w:rFonts w:ascii="Times New Roman" w:hAnsi="Times New Roman" w:cs="Times New Roman"/>
          <w:lang w:val="vi-VN"/>
        </w:rPr>
        <w:t>đề cương thẩm định</w:t>
      </w:r>
      <w:r w:rsidR="007E7218" w:rsidRPr="007B7915">
        <w:rPr>
          <w:rFonts w:ascii="Times New Roman" w:hAnsi="Times New Roman" w:cs="Times New Roman"/>
          <w:lang w:val="vi-VN"/>
        </w:rPr>
        <w:t xml:space="preserve">. Thêm vào đó, </w:t>
      </w:r>
      <w:r w:rsidR="00216DA2" w:rsidRPr="007B7915">
        <w:rPr>
          <w:rFonts w:ascii="Times New Roman" w:hAnsi="Times New Roman" w:cs="Times New Roman"/>
          <w:lang w:val="vi-VN"/>
        </w:rPr>
        <w:t xml:space="preserve">cơ sở </w:t>
      </w:r>
      <w:r w:rsidR="007E7218" w:rsidRPr="007B7915">
        <w:rPr>
          <w:rFonts w:ascii="Times New Roman" w:hAnsi="Times New Roman" w:cs="Times New Roman"/>
          <w:lang w:val="vi-VN"/>
        </w:rPr>
        <w:t>đăng ký cần phải đảm bảo rằng 3 lô sản xuất thực tế liên tiếp sẽ được thẩm định</w:t>
      </w:r>
      <w:r w:rsidR="00FB6463" w:rsidRPr="007B7915">
        <w:rPr>
          <w:rFonts w:ascii="Times New Roman" w:hAnsi="Times New Roman" w:cs="Times New Roman"/>
          <w:lang w:val="vi-VN"/>
        </w:rPr>
        <w:t xml:space="preserve"> </w:t>
      </w:r>
      <w:r w:rsidR="00196ACC" w:rsidRPr="007B7915">
        <w:rPr>
          <w:rFonts w:ascii="Times New Roman" w:hAnsi="Times New Roman" w:cs="Times New Roman"/>
          <w:lang w:val="vi-VN"/>
        </w:rPr>
        <w:t xml:space="preserve">đạt yêu cầu </w:t>
      </w:r>
      <w:r w:rsidR="007E7218" w:rsidRPr="007B7915">
        <w:rPr>
          <w:rFonts w:ascii="Times New Roman" w:hAnsi="Times New Roman" w:cs="Times New Roman"/>
          <w:lang w:val="vi-VN"/>
        </w:rPr>
        <w:t xml:space="preserve">trước khi sản phẩm được đưa ra lưu hành </w:t>
      </w:r>
      <w:r w:rsidR="000B697B" w:rsidRPr="007B7915">
        <w:rPr>
          <w:rFonts w:ascii="Times New Roman" w:hAnsi="Times New Roman" w:cs="Times New Roman"/>
          <w:lang w:val="vi-VN"/>
        </w:rPr>
        <w:t xml:space="preserve">trên thị trường </w:t>
      </w:r>
      <w:r w:rsidR="007E7218" w:rsidRPr="007B7915">
        <w:rPr>
          <w:rFonts w:ascii="Times New Roman" w:hAnsi="Times New Roman" w:cs="Times New Roman"/>
          <w:lang w:val="vi-VN"/>
        </w:rPr>
        <w:t xml:space="preserve">và </w:t>
      </w:r>
      <w:r w:rsidR="00183036" w:rsidRPr="007B7915">
        <w:rPr>
          <w:rFonts w:ascii="Times New Roman" w:hAnsi="Times New Roman" w:cs="Times New Roman"/>
          <w:lang w:val="vi-VN"/>
        </w:rPr>
        <w:t>cơ sở đăng ký</w:t>
      </w:r>
      <w:r w:rsidR="007E7218" w:rsidRPr="007B7915">
        <w:rPr>
          <w:rFonts w:ascii="Times New Roman" w:hAnsi="Times New Roman" w:cs="Times New Roman"/>
          <w:lang w:val="vi-VN"/>
        </w:rPr>
        <w:t xml:space="preserve"> phải</w:t>
      </w:r>
      <w:r w:rsidR="00183036" w:rsidRPr="007B7915">
        <w:rPr>
          <w:rFonts w:ascii="Times New Roman" w:hAnsi="Times New Roman" w:cs="Times New Roman"/>
          <w:lang w:val="vi-VN"/>
        </w:rPr>
        <w:t xml:space="preserve"> nộp</w:t>
      </w:r>
      <w:r w:rsidR="007E7218" w:rsidRPr="007B7915">
        <w:rPr>
          <w:rFonts w:ascii="Times New Roman" w:hAnsi="Times New Roman" w:cs="Times New Roman"/>
          <w:lang w:val="vi-VN"/>
        </w:rPr>
        <w:t xml:space="preserve"> báo cáo</w:t>
      </w:r>
      <w:r w:rsidR="00183036" w:rsidRPr="007B7915">
        <w:rPr>
          <w:rFonts w:ascii="Times New Roman" w:hAnsi="Times New Roman" w:cs="Times New Roman"/>
          <w:lang w:val="vi-VN"/>
        </w:rPr>
        <w:t xml:space="preserve"> thẩm định cho cơ quan quản lý dược phẩm khi được yêu cầu.</w:t>
      </w:r>
      <w:r w:rsidR="007E7218" w:rsidRPr="007B7915">
        <w:rPr>
          <w:rFonts w:ascii="Times New Roman" w:hAnsi="Times New Roman" w:cs="Times New Roman"/>
          <w:lang w:val="vi-VN"/>
        </w:rPr>
        <w:t xml:space="preserve"> </w:t>
      </w:r>
    </w:p>
    <w:p w14:paraId="559DE055" w14:textId="77777777" w:rsidR="00C755AC" w:rsidRPr="007B7915" w:rsidRDefault="00C755AC" w:rsidP="00C755AC">
      <w:pPr>
        <w:pStyle w:val="BodyText2"/>
        <w:rPr>
          <w:rFonts w:ascii="Times New Roman" w:hAnsi="Times New Roman" w:cs="Times New Roman"/>
          <w:lang w:val="vi-VN"/>
        </w:rPr>
      </w:pPr>
    </w:p>
    <w:p w14:paraId="24B3F3DF" w14:textId="77777777" w:rsidR="00183036" w:rsidRPr="007B7915" w:rsidRDefault="00183036" w:rsidP="00D476A4">
      <w:pPr>
        <w:pStyle w:val="PVheading1"/>
        <w:tabs>
          <w:tab w:val="left" w:pos="2160"/>
        </w:tabs>
        <w:ind w:left="0" w:firstLine="0"/>
        <w:rPr>
          <w:rFonts w:ascii="Times New Roman" w:hAnsi="Times New Roman" w:cs="Times New Roman"/>
          <w:lang w:val="vi-VN"/>
        </w:rPr>
      </w:pPr>
      <w:bookmarkStart w:id="46" w:name="_Toc482865377"/>
      <w:bookmarkStart w:id="47" w:name="_Toc482947456"/>
      <w:bookmarkStart w:id="48" w:name="_Toc483413411"/>
      <w:bookmarkStart w:id="49" w:name="_Toc483413462"/>
      <w:bookmarkStart w:id="50" w:name="_Toc483414880"/>
      <w:bookmarkStart w:id="51" w:name="_Toc483415112"/>
      <w:bookmarkStart w:id="52" w:name="_Toc483416956"/>
      <w:bookmarkStart w:id="53" w:name="_Toc483488597"/>
      <w:bookmarkStart w:id="54" w:name="_Toc483575115"/>
      <w:bookmarkStart w:id="55" w:name="_Toc483575174"/>
      <w:bookmarkStart w:id="56" w:name="_Toc483575270"/>
      <w:bookmarkStart w:id="57" w:name="_Toc483575452"/>
      <w:bookmarkStart w:id="58" w:name="_Toc483575591"/>
      <w:bookmarkStart w:id="59" w:name="_Toc483576016"/>
      <w:bookmarkStart w:id="60" w:name="_Toc483643755"/>
      <w:r w:rsidRPr="007B7915">
        <w:rPr>
          <w:rFonts w:ascii="Times New Roman" w:hAnsi="Times New Roman" w:cs="Times New Roman"/>
          <w:lang w:val="vi-VN"/>
        </w:rPr>
        <w:t>Nội dung phát triển dược học</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269F876F" w14:textId="77777777" w:rsidR="00183036" w:rsidRPr="007B7915" w:rsidRDefault="00183036" w:rsidP="00C755AC">
      <w:pPr>
        <w:pStyle w:val="BodyTextIndent"/>
        <w:tabs>
          <w:tab w:val="left" w:pos="2160"/>
        </w:tabs>
        <w:ind w:left="0" w:firstLine="0"/>
        <w:rPr>
          <w:rFonts w:ascii="Times New Roman" w:hAnsi="Times New Roman" w:cs="Times New Roman"/>
          <w:lang w:val="vi-VN"/>
        </w:rPr>
      </w:pPr>
    </w:p>
    <w:p w14:paraId="511B637F" w14:textId="77777777" w:rsidR="00183036" w:rsidRPr="007B7915" w:rsidRDefault="00183036" w:rsidP="00C755AC">
      <w:pPr>
        <w:pStyle w:val="BodyTextIndent"/>
        <w:tabs>
          <w:tab w:val="left" w:pos="2160"/>
        </w:tabs>
        <w:ind w:left="0" w:firstLine="0"/>
        <w:rPr>
          <w:rFonts w:ascii="Times New Roman" w:hAnsi="Times New Roman" w:cs="Times New Roman"/>
          <w:lang w:val="vi-VN"/>
        </w:rPr>
      </w:pPr>
      <w:r w:rsidRPr="007B7915">
        <w:rPr>
          <w:rFonts w:ascii="Times New Roman" w:hAnsi="Times New Roman" w:cs="Times New Roman"/>
          <w:lang w:val="vi-VN"/>
        </w:rPr>
        <w:t>Báo cáo phát triển dược học cần bao gồm các phần sau</w:t>
      </w:r>
      <w:r w:rsidR="000A0039" w:rsidRPr="007B7915">
        <w:rPr>
          <w:rFonts w:ascii="Times New Roman" w:hAnsi="Times New Roman" w:cs="Times New Roman"/>
          <w:lang w:val="vi-VN"/>
        </w:rPr>
        <w:t>:</w:t>
      </w:r>
    </w:p>
    <w:p w14:paraId="22C4E57E" w14:textId="77777777" w:rsidR="00C755AC" w:rsidRPr="007B7915" w:rsidRDefault="00C755AC" w:rsidP="00C755AC">
      <w:pPr>
        <w:pStyle w:val="BodyTextIndent"/>
        <w:tabs>
          <w:tab w:val="left" w:pos="2160"/>
        </w:tabs>
        <w:ind w:left="0" w:firstLine="0"/>
        <w:rPr>
          <w:rFonts w:ascii="Times New Roman" w:hAnsi="Times New Roman" w:cs="Times New Roman"/>
          <w:lang w:val="vi-VN"/>
        </w:rPr>
      </w:pPr>
    </w:p>
    <w:p w14:paraId="76A4CAE4" w14:textId="77777777" w:rsidR="00183036" w:rsidRPr="007B7915" w:rsidRDefault="00183036" w:rsidP="00D476A4">
      <w:pPr>
        <w:pStyle w:val="BodyTextIndent"/>
        <w:numPr>
          <w:ilvl w:val="0"/>
          <w:numId w:val="1"/>
        </w:numPr>
        <w:tabs>
          <w:tab w:val="left" w:pos="2160"/>
        </w:tabs>
        <w:ind w:left="0" w:firstLine="0"/>
        <w:rPr>
          <w:rFonts w:ascii="Times New Roman" w:hAnsi="Times New Roman" w:cs="Times New Roman"/>
          <w:lang w:val="vi-VN"/>
        </w:rPr>
      </w:pPr>
      <w:r w:rsidRPr="007B7915">
        <w:rPr>
          <w:rFonts w:ascii="Times New Roman" w:hAnsi="Times New Roman" w:cs="Times New Roman"/>
          <w:lang w:val="vi-VN"/>
        </w:rPr>
        <w:t>Lý do lựa chọn dạng bào chế</w:t>
      </w:r>
    </w:p>
    <w:p w14:paraId="2B088EE8" w14:textId="77777777" w:rsidR="00C755AC" w:rsidRPr="007B7915" w:rsidRDefault="00183036" w:rsidP="00C755AC">
      <w:pPr>
        <w:pStyle w:val="BodyTextIndent"/>
        <w:numPr>
          <w:ilvl w:val="0"/>
          <w:numId w:val="1"/>
        </w:numPr>
        <w:tabs>
          <w:tab w:val="left" w:pos="2160"/>
        </w:tabs>
        <w:rPr>
          <w:rFonts w:ascii="Times New Roman" w:hAnsi="Times New Roman" w:cs="Times New Roman"/>
          <w:lang w:val="vi-VN"/>
        </w:rPr>
      </w:pPr>
      <w:r w:rsidRPr="007B7915">
        <w:rPr>
          <w:rFonts w:ascii="Times New Roman" w:hAnsi="Times New Roman" w:cs="Times New Roman"/>
          <w:lang w:val="vi-VN"/>
        </w:rPr>
        <w:t>Lý do lựa chọn các thành phần trong công thức</w:t>
      </w:r>
    </w:p>
    <w:p w14:paraId="025F1A59" w14:textId="77777777" w:rsidR="00533532" w:rsidRPr="007B7915" w:rsidRDefault="00533532" w:rsidP="00C755AC">
      <w:pPr>
        <w:pStyle w:val="BodyTextIndent"/>
        <w:numPr>
          <w:ilvl w:val="0"/>
          <w:numId w:val="2"/>
        </w:numPr>
        <w:tabs>
          <w:tab w:val="clear" w:pos="360"/>
        </w:tabs>
        <w:ind w:left="720"/>
        <w:rPr>
          <w:rFonts w:ascii="Times New Roman" w:hAnsi="Times New Roman" w:cs="Times New Roman"/>
          <w:lang w:val="vi-VN"/>
        </w:rPr>
      </w:pPr>
      <w:r w:rsidRPr="007B7915">
        <w:rPr>
          <w:rFonts w:ascii="Times New Roman" w:hAnsi="Times New Roman" w:cs="Times New Roman"/>
          <w:lang w:val="vi-VN"/>
        </w:rPr>
        <w:t>Tính tương hợp</w:t>
      </w:r>
      <w:r w:rsidR="00FB6463" w:rsidRPr="007B7915">
        <w:rPr>
          <w:rFonts w:ascii="Times New Roman" w:hAnsi="Times New Roman" w:cs="Times New Roman"/>
          <w:lang w:val="vi-VN"/>
        </w:rPr>
        <w:t xml:space="preserve"> - tương kỵ</w:t>
      </w:r>
      <w:r w:rsidRPr="007B7915">
        <w:rPr>
          <w:rFonts w:ascii="Times New Roman" w:hAnsi="Times New Roman" w:cs="Times New Roman"/>
          <w:lang w:val="vi-VN"/>
        </w:rPr>
        <w:t xml:space="preserve"> </w:t>
      </w:r>
      <w:r w:rsidR="00B34BA6" w:rsidRPr="007B7915">
        <w:rPr>
          <w:rFonts w:ascii="Times New Roman" w:hAnsi="Times New Roman" w:cs="Times New Roman"/>
          <w:lang w:val="vi-VN"/>
        </w:rPr>
        <w:t xml:space="preserve">giữa </w:t>
      </w:r>
      <w:r w:rsidRPr="007B7915">
        <w:rPr>
          <w:rFonts w:ascii="Times New Roman" w:hAnsi="Times New Roman" w:cs="Times New Roman"/>
          <w:lang w:val="vi-VN"/>
        </w:rPr>
        <w:t>dược chất - tá dược</w:t>
      </w:r>
      <w:r w:rsidR="000B697B" w:rsidRPr="007B7915">
        <w:rPr>
          <w:rFonts w:ascii="Times New Roman" w:hAnsi="Times New Roman" w:cs="Times New Roman"/>
          <w:lang w:val="vi-VN"/>
        </w:rPr>
        <w:t>,</w:t>
      </w:r>
    </w:p>
    <w:p w14:paraId="1582876D" w14:textId="77777777" w:rsidR="00C755AC" w:rsidRPr="007B7915" w:rsidRDefault="00183036" w:rsidP="00C755AC">
      <w:pPr>
        <w:pStyle w:val="BodyTextIndent"/>
        <w:numPr>
          <w:ilvl w:val="0"/>
          <w:numId w:val="2"/>
        </w:numPr>
        <w:tabs>
          <w:tab w:val="clear" w:pos="360"/>
        </w:tabs>
        <w:ind w:left="720"/>
        <w:rPr>
          <w:rFonts w:ascii="Times New Roman" w:hAnsi="Times New Roman" w:cs="Times New Roman"/>
          <w:lang w:val="vi-VN"/>
        </w:rPr>
      </w:pPr>
      <w:r w:rsidRPr="007B7915">
        <w:rPr>
          <w:rFonts w:ascii="Times New Roman" w:hAnsi="Times New Roman" w:cs="Times New Roman"/>
          <w:lang w:val="vi-VN"/>
        </w:rPr>
        <w:t>Đặc tính hoá lý</w:t>
      </w:r>
      <w:r w:rsidR="000B697B" w:rsidRPr="007B7915">
        <w:rPr>
          <w:rFonts w:ascii="Times New Roman" w:hAnsi="Times New Roman" w:cs="Times New Roman"/>
          <w:lang w:val="vi-VN"/>
        </w:rPr>
        <w:t>.</w:t>
      </w:r>
    </w:p>
    <w:p w14:paraId="4B9211D4" w14:textId="77777777" w:rsidR="00C755AC" w:rsidRPr="007B7915" w:rsidRDefault="00C755AC" w:rsidP="00C755AC">
      <w:pPr>
        <w:pStyle w:val="BodyTextIndent"/>
        <w:tabs>
          <w:tab w:val="left" w:pos="2160"/>
        </w:tabs>
        <w:ind w:left="360" w:firstLine="0"/>
        <w:rPr>
          <w:rFonts w:ascii="Times New Roman" w:hAnsi="Times New Roman" w:cs="Times New Roman"/>
          <w:lang w:val="vi-VN"/>
        </w:rPr>
      </w:pPr>
    </w:p>
    <w:p w14:paraId="3DC2C975" w14:textId="77777777" w:rsidR="00C755AC" w:rsidRPr="007B7915" w:rsidRDefault="00183036" w:rsidP="00C755AC">
      <w:pPr>
        <w:pStyle w:val="BodyTextIndent"/>
        <w:numPr>
          <w:ilvl w:val="0"/>
          <w:numId w:val="1"/>
        </w:numPr>
        <w:tabs>
          <w:tab w:val="left" w:pos="2160"/>
        </w:tabs>
        <w:rPr>
          <w:rFonts w:ascii="Times New Roman" w:hAnsi="Times New Roman" w:cs="Times New Roman"/>
          <w:lang w:val="vi-VN"/>
        </w:rPr>
      </w:pPr>
      <w:r w:rsidRPr="007B7915">
        <w:rPr>
          <w:rFonts w:ascii="Times New Roman" w:hAnsi="Times New Roman" w:cs="Times New Roman"/>
          <w:lang w:val="vi-VN"/>
        </w:rPr>
        <w:t>Xây dựng công thức</w:t>
      </w:r>
    </w:p>
    <w:p w14:paraId="74B7665E" w14:textId="77777777" w:rsidR="00C755AC" w:rsidRPr="007B7915" w:rsidRDefault="00183036" w:rsidP="00C755AC">
      <w:pPr>
        <w:pStyle w:val="BodyTextIndent"/>
        <w:numPr>
          <w:ilvl w:val="0"/>
          <w:numId w:val="3"/>
        </w:numPr>
        <w:ind w:left="720"/>
        <w:rPr>
          <w:rFonts w:ascii="Times New Roman" w:hAnsi="Times New Roman" w:cs="Times New Roman"/>
          <w:lang w:val="vi-VN"/>
        </w:rPr>
      </w:pPr>
      <w:r w:rsidRPr="007B7915">
        <w:rPr>
          <w:rFonts w:ascii="Times New Roman" w:hAnsi="Times New Roman" w:cs="Times New Roman"/>
          <w:lang w:val="vi-VN"/>
        </w:rPr>
        <w:t xml:space="preserve">Lượng </w:t>
      </w:r>
      <w:r w:rsidR="0056149C" w:rsidRPr="007B7915">
        <w:rPr>
          <w:rFonts w:ascii="Times New Roman" w:hAnsi="Times New Roman" w:cs="Times New Roman"/>
          <w:lang w:val="vi-VN"/>
        </w:rPr>
        <w:t xml:space="preserve">dôi ra </w:t>
      </w:r>
      <w:r w:rsidR="000B697B" w:rsidRPr="007B7915">
        <w:rPr>
          <w:rFonts w:ascii="Times New Roman" w:hAnsi="Times New Roman" w:cs="Times New Roman"/>
          <w:lang w:val="vi-VN"/>
        </w:rPr>
        <w:t>so với công thức,</w:t>
      </w:r>
    </w:p>
    <w:p w14:paraId="3ADF0E53" w14:textId="77777777" w:rsidR="00C755AC" w:rsidRPr="007B7915" w:rsidRDefault="0056149C" w:rsidP="00C755AC">
      <w:pPr>
        <w:pStyle w:val="BodyTextIndent"/>
        <w:numPr>
          <w:ilvl w:val="0"/>
          <w:numId w:val="3"/>
        </w:numPr>
        <w:ind w:left="720"/>
        <w:rPr>
          <w:rFonts w:ascii="Times New Roman" w:hAnsi="Times New Roman" w:cs="Times New Roman"/>
          <w:lang w:val="vi-VN"/>
        </w:rPr>
      </w:pPr>
      <w:r w:rsidRPr="007B7915">
        <w:rPr>
          <w:rFonts w:ascii="Times New Roman" w:hAnsi="Times New Roman" w:cs="Times New Roman"/>
          <w:lang w:val="vi-VN"/>
        </w:rPr>
        <w:t>Tác động</w:t>
      </w:r>
      <w:r w:rsidR="00183036" w:rsidRPr="007B7915">
        <w:rPr>
          <w:rFonts w:ascii="Times New Roman" w:hAnsi="Times New Roman" w:cs="Times New Roman"/>
          <w:lang w:val="vi-VN"/>
        </w:rPr>
        <w:t xml:space="preserve"> của pH và các thông số khác</w:t>
      </w:r>
      <w:r w:rsidR="000B697B" w:rsidRPr="007B7915">
        <w:rPr>
          <w:rFonts w:ascii="Times New Roman" w:hAnsi="Times New Roman" w:cs="Times New Roman"/>
          <w:lang w:val="vi-VN"/>
        </w:rPr>
        <w:t>,</w:t>
      </w:r>
    </w:p>
    <w:p w14:paraId="1A354877" w14:textId="77777777" w:rsidR="00183036" w:rsidRPr="007B7915" w:rsidRDefault="0056149C" w:rsidP="00C755AC">
      <w:pPr>
        <w:pStyle w:val="BodyTextIndent"/>
        <w:numPr>
          <w:ilvl w:val="0"/>
          <w:numId w:val="3"/>
        </w:numPr>
        <w:ind w:left="720"/>
        <w:rPr>
          <w:rFonts w:ascii="Times New Roman" w:hAnsi="Times New Roman" w:cs="Times New Roman"/>
          <w:lang w:val="vi-VN"/>
        </w:rPr>
      </w:pPr>
      <w:r w:rsidRPr="007B7915">
        <w:rPr>
          <w:rFonts w:ascii="Times New Roman" w:hAnsi="Times New Roman" w:cs="Times New Roman"/>
          <w:lang w:val="vi-VN"/>
        </w:rPr>
        <w:t>Tác động</w:t>
      </w:r>
      <w:r w:rsidR="00183036" w:rsidRPr="007B7915">
        <w:rPr>
          <w:rFonts w:ascii="Times New Roman" w:hAnsi="Times New Roman" w:cs="Times New Roman"/>
          <w:lang w:val="vi-VN"/>
        </w:rPr>
        <w:t xml:space="preserve"> của chất chống </w:t>
      </w:r>
      <w:r w:rsidR="00247A62" w:rsidRPr="007B7915">
        <w:rPr>
          <w:rFonts w:ascii="Times New Roman" w:hAnsi="Times New Roman" w:cs="Times New Roman"/>
          <w:lang w:val="vi-VN"/>
        </w:rPr>
        <w:t xml:space="preserve">oxy </w:t>
      </w:r>
      <w:r w:rsidR="00183036" w:rsidRPr="007B7915">
        <w:rPr>
          <w:rFonts w:ascii="Times New Roman" w:hAnsi="Times New Roman" w:cs="Times New Roman"/>
          <w:lang w:val="vi-VN"/>
        </w:rPr>
        <w:t xml:space="preserve">hoá, dung môi, tác nhân tạo phức, loại và </w:t>
      </w:r>
      <w:r w:rsidR="000B697B" w:rsidRPr="007B7915">
        <w:rPr>
          <w:rFonts w:ascii="Times New Roman" w:hAnsi="Times New Roman" w:cs="Times New Roman"/>
          <w:lang w:val="vi-VN"/>
        </w:rPr>
        <w:t>nồng độ của tác nhân diệt khuẩn,</w:t>
      </w:r>
    </w:p>
    <w:p w14:paraId="0929CD8F" w14:textId="77777777" w:rsidR="00183036" w:rsidRPr="007B7915" w:rsidRDefault="00183036" w:rsidP="00C755AC">
      <w:pPr>
        <w:pStyle w:val="BodyTextIndent"/>
        <w:numPr>
          <w:ilvl w:val="0"/>
          <w:numId w:val="3"/>
        </w:numPr>
        <w:ind w:left="720"/>
        <w:rPr>
          <w:rFonts w:ascii="Times New Roman" w:hAnsi="Times New Roman" w:cs="Times New Roman"/>
          <w:lang w:val="vi-VN"/>
        </w:rPr>
      </w:pPr>
      <w:r w:rsidRPr="007B7915">
        <w:rPr>
          <w:rFonts w:ascii="Times New Roman" w:hAnsi="Times New Roman" w:cs="Times New Roman"/>
          <w:lang w:val="vi-VN"/>
        </w:rPr>
        <w:t>Độ ổn định, độ đồng nhấ</w:t>
      </w:r>
      <w:r w:rsidR="00533532" w:rsidRPr="007B7915">
        <w:rPr>
          <w:rFonts w:ascii="Times New Roman" w:hAnsi="Times New Roman" w:cs="Times New Roman"/>
          <w:lang w:val="vi-VN"/>
        </w:rPr>
        <w:t>t</w:t>
      </w:r>
      <w:r w:rsidRPr="007B7915">
        <w:rPr>
          <w:rFonts w:ascii="Times New Roman" w:hAnsi="Times New Roman" w:cs="Times New Roman"/>
          <w:lang w:val="vi-VN"/>
        </w:rPr>
        <w:t xml:space="preserve"> và</w:t>
      </w:r>
      <w:r w:rsidR="00533532" w:rsidRPr="007B7915">
        <w:rPr>
          <w:rFonts w:ascii="Times New Roman" w:hAnsi="Times New Roman" w:cs="Times New Roman"/>
          <w:lang w:val="vi-VN"/>
        </w:rPr>
        <w:t xml:space="preserve"> tính lặp lại của các lô sản xuất.</w:t>
      </w:r>
      <w:r w:rsidRPr="007B7915">
        <w:rPr>
          <w:rFonts w:ascii="Times New Roman" w:hAnsi="Times New Roman" w:cs="Times New Roman"/>
          <w:lang w:val="vi-VN"/>
        </w:rPr>
        <w:t xml:space="preserve"> </w:t>
      </w:r>
    </w:p>
    <w:p w14:paraId="23BF8FA3" w14:textId="77777777" w:rsidR="00C755AC" w:rsidRPr="007B7915" w:rsidRDefault="00C755AC" w:rsidP="00C755AC">
      <w:pPr>
        <w:pStyle w:val="BodyTextIndent"/>
        <w:tabs>
          <w:tab w:val="left" w:pos="2160"/>
        </w:tabs>
        <w:ind w:left="360" w:firstLine="0"/>
        <w:rPr>
          <w:rFonts w:ascii="Times New Roman" w:hAnsi="Times New Roman" w:cs="Times New Roman"/>
          <w:lang w:val="vi-VN"/>
        </w:rPr>
      </w:pPr>
    </w:p>
    <w:p w14:paraId="06F62BE5" w14:textId="77777777" w:rsidR="00C755AC" w:rsidRPr="007B7915" w:rsidRDefault="00533532" w:rsidP="00C755AC">
      <w:pPr>
        <w:pStyle w:val="BodyTextIndent"/>
        <w:numPr>
          <w:ilvl w:val="0"/>
          <w:numId w:val="1"/>
        </w:numPr>
        <w:tabs>
          <w:tab w:val="clear" w:pos="360"/>
        </w:tabs>
        <w:ind w:left="252" w:hanging="252"/>
        <w:rPr>
          <w:rFonts w:ascii="Times New Roman" w:hAnsi="Times New Roman" w:cs="Times New Roman"/>
          <w:lang w:val="vi-VN"/>
        </w:rPr>
      </w:pPr>
      <w:r w:rsidRPr="007B7915">
        <w:rPr>
          <w:rFonts w:ascii="Times New Roman" w:hAnsi="Times New Roman" w:cs="Times New Roman"/>
          <w:lang w:val="vi-VN"/>
        </w:rPr>
        <w:t xml:space="preserve"> Lựa chọn quy trình sản xuất, quy trình tiệt khuẩn </w:t>
      </w:r>
    </w:p>
    <w:p w14:paraId="2CFEB534" w14:textId="77777777" w:rsidR="00C755AC" w:rsidRPr="007B7915" w:rsidRDefault="00C755AC" w:rsidP="00C755AC">
      <w:pPr>
        <w:pStyle w:val="BodyTextIndent"/>
        <w:tabs>
          <w:tab w:val="left" w:pos="252"/>
        </w:tabs>
        <w:ind w:left="0" w:firstLine="0"/>
        <w:rPr>
          <w:rFonts w:ascii="Times New Roman" w:hAnsi="Times New Roman" w:cs="Times New Roman"/>
          <w:lang w:val="vi-VN"/>
        </w:rPr>
      </w:pPr>
    </w:p>
    <w:p w14:paraId="427A4A88" w14:textId="77777777" w:rsidR="00C755AC" w:rsidRPr="007B7915" w:rsidRDefault="00533532" w:rsidP="00C755AC">
      <w:pPr>
        <w:pStyle w:val="BodyTextIndent"/>
        <w:numPr>
          <w:ilvl w:val="0"/>
          <w:numId w:val="1"/>
        </w:numPr>
        <w:tabs>
          <w:tab w:val="left" w:pos="252"/>
        </w:tabs>
        <w:rPr>
          <w:rFonts w:ascii="Times New Roman" w:hAnsi="Times New Roman" w:cs="Times New Roman"/>
          <w:lang w:val="vi-VN"/>
        </w:rPr>
      </w:pPr>
      <w:r w:rsidRPr="007B7915">
        <w:rPr>
          <w:rFonts w:ascii="Times New Roman" w:hAnsi="Times New Roman" w:cs="Times New Roman"/>
          <w:lang w:val="vi-VN"/>
        </w:rPr>
        <w:t xml:space="preserve"> Lựa chọn bao bì và vật liệu đóng gói</w:t>
      </w:r>
    </w:p>
    <w:p w14:paraId="688A178C" w14:textId="77777777" w:rsidR="00C755AC" w:rsidRPr="007B7915" w:rsidRDefault="00831DFB" w:rsidP="00C755AC">
      <w:pPr>
        <w:pStyle w:val="BodyTextIndent"/>
        <w:numPr>
          <w:ilvl w:val="0"/>
          <w:numId w:val="4"/>
        </w:numPr>
        <w:tabs>
          <w:tab w:val="clear" w:pos="360"/>
        </w:tabs>
        <w:ind w:left="660" w:hanging="300"/>
        <w:rPr>
          <w:rFonts w:ascii="Times New Roman" w:hAnsi="Times New Roman" w:cs="Times New Roman"/>
          <w:lang w:val="vi-VN"/>
        </w:rPr>
      </w:pPr>
      <w:r w:rsidRPr="007B7915">
        <w:rPr>
          <w:rFonts w:ascii="Times New Roman" w:hAnsi="Times New Roman" w:cs="Times New Roman"/>
          <w:lang w:val="vi-VN"/>
        </w:rPr>
        <w:t xml:space="preserve">Tính toàn vẹn </w:t>
      </w:r>
      <w:r w:rsidR="00533532" w:rsidRPr="007B7915">
        <w:rPr>
          <w:rFonts w:ascii="Times New Roman" w:hAnsi="Times New Roman" w:cs="Times New Roman"/>
          <w:lang w:val="vi-VN"/>
        </w:rPr>
        <w:t>của bao bì đóng gói</w:t>
      </w:r>
    </w:p>
    <w:p w14:paraId="14B65564" w14:textId="77777777" w:rsidR="00C755AC" w:rsidRPr="007B7915" w:rsidRDefault="00533532" w:rsidP="00C755AC">
      <w:pPr>
        <w:pStyle w:val="BodyTextIndent"/>
        <w:numPr>
          <w:ilvl w:val="0"/>
          <w:numId w:val="4"/>
        </w:numPr>
        <w:tabs>
          <w:tab w:val="clear" w:pos="360"/>
        </w:tabs>
        <w:ind w:left="660" w:hanging="300"/>
        <w:rPr>
          <w:rFonts w:ascii="Times New Roman" w:hAnsi="Times New Roman" w:cs="Times New Roman"/>
          <w:lang w:val="vi-VN"/>
        </w:rPr>
      </w:pPr>
      <w:r w:rsidRPr="007B7915">
        <w:rPr>
          <w:rFonts w:ascii="Times New Roman" w:hAnsi="Times New Roman" w:cs="Times New Roman"/>
          <w:lang w:val="vi-VN"/>
        </w:rPr>
        <w:t xml:space="preserve">Các </w:t>
      </w:r>
      <w:r w:rsidR="0056149C" w:rsidRPr="007B7915">
        <w:rPr>
          <w:rFonts w:ascii="Times New Roman" w:hAnsi="Times New Roman" w:cs="Times New Roman"/>
          <w:lang w:val="vi-VN"/>
        </w:rPr>
        <w:t xml:space="preserve">vấn đề </w:t>
      </w:r>
      <w:r w:rsidRPr="007B7915">
        <w:rPr>
          <w:rFonts w:ascii="Times New Roman" w:hAnsi="Times New Roman" w:cs="Times New Roman"/>
          <w:lang w:val="vi-VN"/>
        </w:rPr>
        <w:t>hấp phụ/rò rỉ nếu có khi sử dụng bao bì đóng gói được lựa chọn</w:t>
      </w:r>
    </w:p>
    <w:p w14:paraId="31F696A6" w14:textId="77777777" w:rsidR="00C755AC" w:rsidRPr="007B7915" w:rsidRDefault="00C755AC" w:rsidP="00C755AC">
      <w:pPr>
        <w:pStyle w:val="BodyTextIndent"/>
        <w:rPr>
          <w:rFonts w:ascii="Times New Roman" w:hAnsi="Times New Roman" w:cs="Times New Roman"/>
          <w:lang w:val="vi-VN"/>
        </w:rPr>
      </w:pPr>
    </w:p>
    <w:p w14:paraId="5BFE366B" w14:textId="77777777" w:rsidR="00C755AC" w:rsidRPr="007B7915" w:rsidRDefault="00533532" w:rsidP="00C755AC">
      <w:pPr>
        <w:pStyle w:val="BodyTextIndent"/>
        <w:numPr>
          <w:ilvl w:val="0"/>
          <w:numId w:val="1"/>
        </w:numPr>
        <w:rPr>
          <w:rFonts w:ascii="Times New Roman" w:hAnsi="Times New Roman" w:cs="Times New Roman"/>
          <w:lang w:val="vi-VN"/>
        </w:rPr>
      </w:pPr>
      <w:r w:rsidRPr="007B7915">
        <w:rPr>
          <w:rFonts w:ascii="Times New Roman" w:hAnsi="Times New Roman" w:cs="Times New Roman"/>
          <w:lang w:val="vi-VN"/>
        </w:rPr>
        <w:t>Tiêu chí về</w:t>
      </w:r>
      <w:r w:rsidR="000B697B" w:rsidRPr="007B7915">
        <w:rPr>
          <w:rFonts w:ascii="Times New Roman" w:hAnsi="Times New Roman" w:cs="Times New Roman"/>
          <w:lang w:val="vi-VN"/>
        </w:rPr>
        <w:t xml:space="preserve"> mức độ nhiễm</w:t>
      </w:r>
      <w:r w:rsidRPr="007B7915">
        <w:rPr>
          <w:rFonts w:ascii="Times New Roman" w:hAnsi="Times New Roman" w:cs="Times New Roman"/>
          <w:lang w:val="vi-VN"/>
        </w:rPr>
        <w:t xml:space="preserve"> vi sinh vật của dạng bào chế</w:t>
      </w:r>
    </w:p>
    <w:p w14:paraId="427A9817" w14:textId="77777777" w:rsidR="00C755AC" w:rsidRPr="007B7915" w:rsidRDefault="00C755AC" w:rsidP="00C755AC">
      <w:pPr>
        <w:pStyle w:val="BodyTextIndent"/>
        <w:rPr>
          <w:rFonts w:ascii="Times New Roman" w:hAnsi="Times New Roman" w:cs="Times New Roman"/>
          <w:lang w:val="vi-VN"/>
        </w:rPr>
      </w:pPr>
    </w:p>
    <w:p w14:paraId="74296F70" w14:textId="77777777" w:rsidR="00533532" w:rsidRPr="007B7915" w:rsidRDefault="00533532" w:rsidP="00C755AC">
      <w:pPr>
        <w:pStyle w:val="BodyTextIndent"/>
        <w:numPr>
          <w:ilvl w:val="0"/>
          <w:numId w:val="1"/>
        </w:numPr>
        <w:rPr>
          <w:rFonts w:ascii="Times New Roman" w:hAnsi="Times New Roman" w:cs="Times New Roman"/>
          <w:lang w:val="vi-VN"/>
        </w:rPr>
      </w:pPr>
      <w:r w:rsidRPr="007B7915">
        <w:rPr>
          <w:rFonts w:ascii="Times New Roman" w:hAnsi="Times New Roman" w:cs="Times New Roman"/>
          <w:lang w:val="vi-VN"/>
        </w:rPr>
        <w:t xml:space="preserve">Tính tương thích của thuốc với các tá dược dùng để pha loãng hoặc </w:t>
      </w:r>
      <w:r w:rsidR="000B697B" w:rsidRPr="007B7915">
        <w:rPr>
          <w:rFonts w:ascii="Times New Roman" w:hAnsi="Times New Roman" w:cs="Times New Roman"/>
          <w:lang w:val="vi-VN"/>
        </w:rPr>
        <w:t xml:space="preserve">với </w:t>
      </w:r>
      <w:r w:rsidRPr="007B7915">
        <w:rPr>
          <w:rFonts w:ascii="Times New Roman" w:hAnsi="Times New Roman" w:cs="Times New Roman"/>
          <w:lang w:val="vi-VN"/>
        </w:rPr>
        <w:t>dụng cụ chia liều (ví dụ: sự kết tủa của dược chất trong dung dịch hoặc sự hấp phụ dược</w:t>
      </w:r>
      <w:r w:rsidR="000B697B" w:rsidRPr="007B7915">
        <w:rPr>
          <w:rFonts w:ascii="Times New Roman" w:hAnsi="Times New Roman" w:cs="Times New Roman"/>
          <w:lang w:val="vi-VN"/>
        </w:rPr>
        <w:t xml:space="preserve"> chất lên thành của dụng cụ</w:t>
      </w:r>
      <w:r w:rsidRPr="007B7915">
        <w:rPr>
          <w:rFonts w:ascii="Times New Roman" w:hAnsi="Times New Roman" w:cs="Times New Roman"/>
          <w:lang w:val="vi-VN"/>
        </w:rPr>
        <w:t>...) trong suốt hạn dùng của thuốc.</w:t>
      </w:r>
    </w:p>
    <w:p w14:paraId="74A507A8" w14:textId="77777777" w:rsidR="00533532" w:rsidRPr="007B7915" w:rsidRDefault="00533532" w:rsidP="00C755AC">
      <w:pPr>
        <w:pStyle w:val="BodyTextIndent"/>
        <w:tabs>
          <w:tab w:val="left" w:pos="252"/>
        </w:tabs>
        <w:ind w:left="300" w:firstLine="0"/>
        <w:rPr>
          <w:rFonts w:ascii="Times New Roman" w:hAnsi="Times New Roman" w:cs="Times New Roman"/>
          <w:lang w:val="vi-VN"/>
        </w:rPr>
      </w:pPr>
    </w:p>
    <w:p w14:paraId="7A23AE7D" w14:textId="77777777" w:rsidR="00C755AC" w:rsidRPr="007B7915" w:rsidRDefault="00533532" w:rsidP="00755861">
      <w:pPr>
        <w:pStyle w:val="BodyTextIndent"/>
        <w:tabs>
          <w:tab w:val="left" w:pos="0"/>
        </w:tabs>
        <w:ind w:left="0" w:firstLine="0"/>
        <w:rPr>
          <w:rFonts w:ascii="Times New Roman" w:hAnsi="Times New Roman" w:cs="Times New Roman"/>
          <w:lang w:val="vi-VN"/>
        </w:rPr>
      </w:pPr>
      <w:r w:rsidRPr="007B7915">
        <w:rPr>
          <w:rFonts w:ascii="Times New Roman" w:hAnsi="Times New Roman" w:cs="Times New Roman"/>
          <w:lang w:val="vi-VN"/>
        </w:rPr>
        <w:t xml:space="preserve">Báo cáo phát triển dược học cần phải chứng minh </w:t>
      </w:r>
      <w:r w:rsidR="00D476A4" w:rsidRPr="007B7915">
        <w:rPr>
          <w:rFonts w:ascii="Times New Roman" w:hAnsi="Times New Roman" w:cs="Times New Roman"/>
          <w:lang w:val="vi-VN"/>
        </w:rPr>
        <w:t xml:space="preserve">được </w:t>
      </w:r>
      <w:r w:rsidRPr="007B7915">
        <w:rPr>
          <w:rFonts w:ascii="Times New Roman" w:hAnsi="Times New Roman" w:cs="Times New Roman"/>
          <w:lang w:val="vi-VN"/>
        </w:rPr>
        <w:t>rằng dạng bào chế và công thức bào chế được lựa chọn là phù hợp với mục đích sử dụng</w:t>
      </w:r>
      <w:r w:rsidR="00BF1917" w:rsidRPr="007B7915">
        <w:rPr>
          <w:rFonts w:ascii="Times New Roman" w:hAnsi="Times New Roman" w:cs="Times New Roman"/>
          <w:lang w:val="vi-VN"/>
        </w:rPr>
        <w:t xml:space="preserve"> đã</w:t>
      </w:r>
      <w:r w:rsidRPr="007B7915">
        <w:rPr>
          <w:rFonts w:ascii="Times New Roman" w:hAnsi="Times New Roman" w:cs="Times New Roman"/>
          <w:lang w:val="vi-VN"/>
        </w:rPr>
        <w:t xml:space="preserve"> được nêu rõ khi nộp hồ sơ đăng ký thuốc. Báo cáo phát triển dược học cũng cần phải nêu rõ được </w:t>
      </w:r>
      <w:r w:rsidR="00D476A4" w:rsidRPr="007B7915">
        <w:rPr>
          <w:rFonts w:ascii="Times New Roman" w:hAnsi="Times New Roman" w:cs="Times New Roman"/>
          <w:lang w:val="vi-VN"/>
        </w:rPr>
        <w:t xml:space="preserve">những </w:t>
      </w:r>
      <w:r w:rsidRPr="007B7915">
        <w:rPr>
          <w:rFonts w:ascii="Times New Roman" w:hAnsi="Times New Roman" w:cs="Times New Roman"/>
          <w:lang w:val="vi-VN"/>
        </w:rPr>
        <w:t>khía cạnh của công thức và quy trình sản xuất</w:t>
      </w:r>
      <w:r w:rsidR="008B4C92" w:rsidRPr="007B7915">
        <w:rPr>
          <w:rFonts w:ascii="Times New Roman" w:hAnsi="Times New Roman" w:cs="Times New Roman"/>
          <w:lang w:val="vi-VN"/>
        </w:rPr>
        <w:t xml:space="preserve"> cần được theo dõi chặt chẽ và</w:t>
      </w:r>
      <w:r w:rsidRPr="007B7915">
        <w:rPr>
          <w:rFonts w:ascii="Times New Roman" w:hAnsi="Times New Roman" w:cs="Times New Roman"/>
          <w:lang w:val="vi-VN"/>
        </w:rPr>
        <w:t xml:space="preserve"> </w:t>
      </w:r>
      <w:r w:rsidR="00D476A4" w:rsidRPr="007B7915">
        <w:rPr>
          <w:rFonts w:ascii="Times New Roman" w:hAnsi="Times New Roman" w:cs="Times New Roman"/>
          <w:lang w:val="vi-VN"/>
        </w:rPr>
        <w:t>có ảnh</w:t>
      </w:r>
      <w:r w:rsidR="008B4C92" w:rsidRPr="007B7915">
        <w:rPr>
          <w:rFonts w:ascii="Times New Roman" w:hAnsi="Times New Roman" w:cs="Times New Roman"/>
          <w:lang w:val="vi-VN"/>
        </w:rPr>
        <w:t xml:space="preserve"> hưởng lớn đến tính đồng nhất /</w:t>
      </w:r>
      <w:r w:rsidR="00D476A4" w:rsidRPr="007B7915">
        <w:rPr>
          <w:rFonts w:ascii="Times New Roman" w:hAnsi="Times New Roman" w:cs="Times New Roman"/>
          <w:lang w:val="vi-VN"/>
        </w:rPr>
        <w:t xml:space="preserve"> độ lặp lại</w:t>
      </w:r>
      <w:r w:rsidR="00BF1917" w:rsidRPr="007B7915">
        <w:rPr>
          <w:rFonts w:ascii="Times New Roman" w:hAnsi="Times New Roman" w:cs="Times New Roman"/>
          <w:lang w:val="vi-VN"/>
        </w:rPr>
        <w:t xml:space="preserve"> giữa các</w:t>
      </w:r>
      <w:r w:rsidR="00D476A4" w:rsidRPr="007B7915">
        <w:rPr>
          <w:rFonts w:ascii="Times New Roman" w:hAnsi="Times New Roman" w:cs="Times New Roman"/>
          <w:lang w:val="vi-VN"/>
        </w:rPr>
        <w:t xml:space="preserve"> l</w:t>
      </w:r>
      <w:r w:rsidR="00BF1917" w:rsidRPr="007B7915">
        <w:rPr>
          <w:rFonts w:ascii="Times New Roman" w:hAnsi="Times New Roman" w:cs="Times New Roman"/>
          <w:lang w:val="vi-VN"/>
        </w:rPr>
        <w:t>ô trong quá trình sản xuất</w:t>
      </w:r>
      <w:r w:rsidR="00D476A4" w:rsidRPr="007B7915">
        <w:rPr>
          <w:rFonts w:ascii="Times New Roman" w:hAnsi="Times New Roman" w:cs="Times New Roman"/>
          <w:lang w:val="vi-VN"/>
        </w:rPr>
        <w:t>. Nội dung của báo cáo phát triển dược học và báo cáo thẩm định</w:t>
      </w:r>
      <w:r w:rsidR="008B4C92" w:rsidRPr="007B7915">
        <w:rPr>
          <w:rFonts w:ascii="Times New Roman" w:hAnsi="Times New Roman" w:cs="Times New Roman"/>
          <w:lang w:val="vi-VN"/>
        </w:rPr>
        <w:t xml:space="preserve"> quy trình</w:t>
      </w:r>
      <w:r w:rsidR="00D476A4" w:rsidRPr="007B7915">
        <w:rPr>
          <w:rFonts w:ascii="Times New Roman" w:hAnsi="Times New Roman" w:cs="Times New Roman"/>
          <w:lang w:val="vi-VN"/>
        </w:rPr>
        <w:t xml:space="preserve"> sản xuất ở quy mô pilot cần có sự tương quan và liên kết chặt chẽ với </w:t>
      </w:r>
      <w:r w:rsidR="00C458FD" w:rsidRPr="007B7915">
        <w:rPr>
          <w:rFonts w:ascii="Times New Roman" w:hAnsi="Times New Roman" w:cs="Times New Roman"/>
          <w:lang w:val="vi-VN"/>
        </w:rPr>
        <w:t>đề cương thẩm định</w:t>
      </w:r>
      <w:r w:rsidR="00D476A4" w:rsidRPr="007B7915">
        <w:rPr>
          <w:rFonts w:ascii="Times New Roman" w:hAnsi="Times New Roman" w:cs="Times New Roman"/>
          <w:lang w:val="vi-VN"/>
        </w:rPr>
        <w:t xml:space="preserve"> dự kiến của quy trình sản xuất ở quy mô sản xuất thực tế.</w:t>
      </w:r>
    </w:p>
    <w:p w14:paraId="45E9F85B" w14:textId="77777777" w:rsidR="00C755AC" w:rsidRPr="007B7915" w:rsidRDefault="00C755AC" w:rsidP="00C755AC">
      <w:pPr>
        <w:rPr>
          <w:sz w:val="22"/>
          <w:lang w:val="vi-VN"/>
        </w:rPr>
      </w:pPr>
    </w:p>
    <w:p w14:paraId="3BE99A25" w14:textId="77777777" w:rsidR="00C755AC" w:rsidRPr="007B7915" w:rsidRDefault="00EA5B89" w:rsidP="00C755AC">
      <w:pPr>
        <w:pStyle w:val="PVheading1"/>
        <w:rPr>
          <w:rFonts w:ascii="Times New Roman" w:hAnsi="Times New Roman" w:cs="Times New Roman"/>
          <w:lang w:val="vi-VN"/>
        </w:rPr>
      </w:pPr>
      <w:bookmarkStart w:id="61" w:name="_Toc482865378"/>
      <w:bookmarkStart w:id="62" w:name="_Toc482947457"/>
      <w:bookmarkStart w:id="63" w:name="_Toc483413412"/>
      <w:bookmarkStart w:id="64" w:name="_Toc483413463"/>
      <w:bookmarkStart w:id="65" w:name="_Toc483414881"/>
      <w:bookmarkStart w:id="66" w:name="_Toc483415113"/>
      <w:bookmarkStart w:id="67" w:name="_Toc483416957"/>
      <w:bookmarkStart w:id="68" w:name="_Toc483488598"/>
      <w:bookmarkStart w:id="69" w:name="_Toc483575116"/>
      <w:bookmarkStart w:id="70" w:name="_Toc483575175"/>
      <w:bookmarkStart w:id="71" w:name="_Toc483575271"/>
      <w:bookmarkStart w:id="72" w:name="_Toc483575453"/>
      <w:bookmarkStart w:id="73" w:name="_Toc483575592"/>
      <w:bookmarkStart w:id="74" w:name="_Toc483576017"/>
      <w:bookmarkStart w:id="75" w:name="_Toc483643756"/>
      <w:r w:rsidRPr="007B7915">
        <w:rPr>
          <w:rFonts w:ascii="Times New Roman" w:hAnsi="Times New Roman" w:cs="Times New Roman"/>
          <w:lang w:val="vi-VN"/>
        </w:rPr>
        <w:t xml:space="preserve">Nội dung của </w:t>
      </w:r>
      <w:bookmarkEnd w:id="61"/>
      <w:bookmarkEnd w:id="62"/>
      <w:r w:rsidR="00C458FD" w:rsidRPr="007B7915">
        <w:rPr>
          <w:rFonts w:ascii="Times New Roman" w:hAnsi="Times New Roman" w:cs="Times New Roman"/>
          <w:lang w:val="vi-VN"/>
        </w:rPr>
        <w:t>đề cương thẩm định</w:t>
      </w:r>
      <w:bookmarkEnd w:id="63"/>
      <w:bookmarkEnd w:id="64"/>
      <w:bookmarkEnd w:id="65"/>
      <w:bookmarkEnd w:id="66"/>
      <w:bookmarkEnd w:id="67"/>
      <w:bookmarkEnd w:id="68"/>
      <w:bookmarkEnd w:id="69"/>
      <w:bookmarkEnd w:id="70"/>
      <w:bookmarkEnd w:id="71"/>
      <w:bookmarkEnd w:id="72"/>
      <w:bookmarkEnd w:id="73"/>
      <w:bookmarkEnd w:id="74"/>
      <w:bookmarkEnd w:id="75"/>
    </w:p>
    <w:p w14:paraId="0BCB442D" w14:textId="77777777" w:rsidR="00C755AC" w:rsidRPr="007B7915" w:rsidRDefault="00C755AC" w:rsidP="00C755AC">
      <w:pPr>
        <w:pStyle w:val="BodyText2"/>
        <w:tabs>
          <w:tab w:val="left" w:pos="1332"/>
        </w:tabs>
        <w:rPr>
          <w:rFonts w:ascii="Times New Roman" w:hAnsi="Times New Roman" w:cs="Times New Roman"/>
          <w:lang w:val="vi-VN"/>
        </w:rPr>
      </w:pPr>
    </w:p>
    <w:p w14:paraId="100337CF" w14:textId="77777777" w:rsidR="00EA5B89" w:rsidRPr="007B7915" w:rsidRDefault="0056149C" w:rsidP="00C755AC">
      <w:pPr>
        <w:pStyle w:val="BodyTextIndent"/>
        <w:tabs>
          <w:tab w:val="left" w:pos="1440"/>
        </w:tabs>
        <w:ind w:left="0" w:firstLine="0"/>
        <w:rPr>
          <w:rFonts w:ascii="Times New Roman" w:hAnsi="Times New Roman" w:cs="Times New Roman"/>
          <w:lang w:val="vi-VN"/>
        </w:rPr>
      </w:pPr>
      <w:r w:rsidRPr="007B7915">
        <w:rPr>
          <w:rFonts w:ascii="Times New Roman" w:hAnsi="Times New Roman" w:cs="Times New Roman"/>
          <w:lang w:val="vi-VN"/>
        </w:rPr>
        <w:t xml:space="preserve">Nội dung của </w:t>
      </w:r>
      <w:r w:rsidR="00C458FD" w:rsidRPr="007B7915">
        <w:rPr>
          <w:rFonts w:ascii="Times New Roman" w:hAnsi="Times New Roman" w:cs="Times New Roman"/>
          <w:lang w:val="vi-VN"/>
        </w:rPr>
        <w:t>đề cương thẩm định</w:t>
      </w:r>
      <w:r w:rsidR="00EA5B89" w:rsidRPr="007B7915">
        <w:rPr>
          <w:rFonts w:ascii="Times New Roman" w:hAnsi="Times New Roman" w:cs="Times New Roman"/>
          <w:lang w:val="vi-VN"/>
        </w:rPr>
        <w:t xml:space="preserve"> </w:t>
      </w:r>
      <w:r w:rsidRPr="007B7915">
        <w:rPr>
          <w:rFonts w:ascii="Times New Roman" w:hAnsi="Times New Roman" w:cs="Times New Roman"/>
          <w:lang w:val="vi-VN"/>
        </w:rPr>
        <w:t xml:space="preserve">bao </w:t>
      </w:r>
      <w:r w:rsidR="00EA5B89" w:rsidRPr="007B7915">
        <w:rPr>
          <w:rFonts w:ascii="Times New Roman" w:hAnsi="Times New Roman" w:cs="Times New Roman"/>
          <w:lang w:val="vi-VN"/>
        </w:rPr>
        <w:t xml:space="preserve">gồm </w:t>
      </w:r>
      <w:r w:rsidR="008F64A9" w:rsidRPr="007B7915">
        <w:rPr>
          <w:rFonts w:ascii="Times New Roman" w:hAnsi="Times New Roman" w:cs="Times New Roman"/>
          <w:lang w:val="vi-VN"/>
        </w:rPr>
        <w:t xml:space="preserve">các </w:t>
      </w:r>
      <w:r w:rsidR="00EA5B89" w:rsidRPr="007B7915">
        <w:rPr>
          <w:rFonts w:ascii="Times New Roman" w:hAnsi="Times New Roman" w:cs="Times New Roman"/>
          <w:lang w:val="vi-VN"/>
        </w:rPr>
        <w:t>nghiên cứu thẩm định được tiến hành trên các lô sản phẩm được sản xuất ở quy mô sản xuất thực tế</w:t>
      </w:r>
      <w:r w:rsidRPr="007B7915">
        <w:rPr>
          <w:rFonts w:ascii="Times New Roman" w:hAnsi="Times New Roman" w:cs="Times New Roman"/>
          <w:lang w:val="vi-VN"/>
        </w:rPr>
        <w:t xml:space="preserve"> theo đúng quy định</w:t>
      </w:r>
      <w:r w:rsidR="00EA5B89" w:rsidRPr="007B7915">
        <w:rPr>
          <w:rFonts w:ascii="Times New Roman" w:hAnsi="Times New Roman" w:cs="Times New Roman"/>
          <w:lang w:val="vi-VN"/>
        </w:rPr>
        <w:t xml:space="preserve">. </w:t>
      </w:r>
      <w:r w:rsidR="00C458FD" w:rsidRPr="007B7915">
        <w:rPr>
          <w:rFonts w:ascii="Times New Roman" w:hAnsi="Times New Roman" w:cs="Times New Roman"/>
          <w:lang w:val="vi-VN"/>
        </w:rPr>
        <w:t>Đề cương thẩm định</w:t>
      </w:r>
      <w:r w:rsidR="00EA5B89" w:rsidRPr="007B7915">
        <w:rPr>
          <w:rFonts w:ascii="Times New Roman" w:hAnsi="Times New Roman" w:cs="Times New Roman"/>
          <w:lang w:val="vi-VN"/>
        </w:rPr>
        <w:t xml:space="preserve"> nên bao gồm</w:t>
      </w:r>
      <w:r w:rsidR="008B4C92" w:rsidRPr="007B7915">
        <w:rPr>
          <w:rFonts w:ascii="Times New Roman" w:hAnsi="Times New Roman" w:cs="Times New Roman"/>
          <w:lang w:val="vi-VN"/>
        </w:rPr>
        <w:t>,</w:t>
      </w:r>
      <w:r w:rsidR="00634ED1" w:rsidRPr="007B7915">
        <w:rPr>
          <w:rFonts w:ascii="Times New Roman" w:hAnsi="Times New Roman" w:cs="Times New Roman"/>
          <w:lang w:val="vi-VN"/>
        </w:rPr>
        <w:t xml:space="preserve"> nhưng không bị giới hạn </w:t>
      </w:r>
      <w:r w:rsidR="000918C4" w:rsidRPr="007B7915">
        <w:rPr>
          <w:rFonts w:ascii="Times New Roman" w:hAnsi="Times New Roman" w:cs="Times New Roman"/>
          <w:lang w:val="vi-VN"/>
        </w:rPr>
        <w:t xml:space="preserve">bởi </w:t>
      </w:r>
      <w:r w:rsidR="00EA5B89" w:rsidRPr="007B7915">
        <w:rPr>
          <w:rFonts w:ascii="Times New Roman" w:hAnsi="Times New Roman" w:cs="Times New Roman"/>
          <w:lang w:val="vi-VN"/>
        </w:rPr>
        <w:t>các phần sau:</w:t>
      </w:r>
    </w:p>
    <w:p w14:paraId="6680C249" w14:textId="77777777" w:rsidR="00C755AC" w:rsidRPr="007B7915" w:rsidRDefault="00EA5B89" w:rsidP="00634ED1">
      <w:pPr>
        <w:pStyle w:val="BodyTextIndent"/>
        <w:tabs>
          <w:tab w:val="left" w:pos="1440"/>
        </w:tabs>
        <w:ind w:left="0" w:firstLine="0"/>
        <w:rPr>
          <w:rFonts w:ascii="Times New Roman" w:hAnsi="Times New Roman" w:cs="Times New Roman"/>
          <w:lang w:val="vi-VN"/>
        </w:rPr>
      </w:pPr>
      <w:r w:rsidRPr="007B7915">
        <w:rPr>
          <w:rFonts w:ascii="Times New Roman" w:hAnsi="Times New Roman" w:cs="Times New Roman"/>
          <w:lang w:val="vi-VN"/>
        </w:rPr>
        <w:t xml:space="preserve"> </w:t>
      </w:r>
    </w:p>
    <w:p w14:paraId="74AA4C4C" w14:textId="77777777" w:rsidR="00634ED1" w:rsidRPr="007B7915" w:rsidRDefault="00634ED1" w:rsidP="00C755AC">
      <w:pPr>
        <w:numPr>
          <w:ilvl w:val="0"/>
          <w:numId w:val="5"/>
        </w:numPr>
        <w:tabs>
          <w:tab w:val="num" w:pos="432"/>
        </w:tabs>
        <w:ind w:left="432" w:hanging="432"/>
        <w:jc w:val="both"/>
        <w:rPr>
          <w:sz w:val="21"/>
          <w:lang w:val="vi-VN"/>
        </w:rPr>
      </w:pPr>
      <w:r w:rsidRPr="007B7915">
        <w:rPr>
          <w:sz w:val="22"/>
          <w:lang w:val="vi-VN"/>
        </w:rPr>
        <w:t>Mô tả quy trình sản xuất và sơ đồ quy trình</w:t>
      </w:r>
    </w:p>
    <w:p w14:paraId="443E0163" w14:textId="77777777" w:rsidR="00C755AC" w:rsidRPr="007B7915" w:rsidRDefault="00634ED1" w:rsidP="00C755AC">
      <w:pPr>
        <w:numPr>
          <w:ilvl w:val="0"/>
          <w:numId w:val="5"/>
        </w:numPr>
        <w:tabs>
          <w:tab w:val="num" w:pos="432"/>
        </w:tabs>
        <w:ind w:left="432" w:hanging="432"/>
        <w:jc w:val="both"/>
        <w:rPr>
          <w:sz w:val="22"/>
          <w:lang w:val="vi-VN"/>
        </w:rPr>
      </w:pPr>
      <w:r w:rsidRPr="007B7915">
        <w:rPr>
          <w:sz w:val="22"/>
          <w:lang w:val="vi-VN"/>
        </w:rPr>
        <w:t xml:space="preserve">Bản tổng hợp các bước trọng yếu trong quy trình, các thông số được kiểm soát và </w:t>
      </w:r>
      <w:r w:rsidR="00755861" w:rsidRPr="007B7915">
        <w:rPr>
          <w:sz w:val="22"/>
          <w:lang w:val="vi-VN"/>
        </w:rPr>
        <w:t>lý do lựa chọn các thông số đó</w:t>
      </w:r>
    </w:p>
    <w:p w14:paraId="19C7FD85" w14:textId="77777777" w:rsidR="00C755AC" w:rsidRPr="007B7915" w:rsidRDefault="00134392" w:rsidP="00134392">
      <w:pPr>
        <w:numPr>
          <w:ilvl w:val="0"/>
          <w:numId w:val="5"/>
        </w:numPr>
        <w:tabs>
          <w:tab w:val="num" w:pos="432"/>
        </w:tabs>
        <w:ind w:left="432" w:hanging="432"/>
        <w:jc w:val="both"/>
        <w:rPr>
          <w:sz w:val="22"/>
          <w:lang w:val="vi-VN"/>
        </w:rPr>
      </w:pPr>
      <w:r w:rsidRPr="007B7915">
        <w:rPr>
          <w:sz w:val="22"/>
          <w:lang w:val="vi-VN"/>
        </w:rPr>
        <w:t>Tiêu chuẩn xuất xưởng của thành phẩm</w:t>
      </w:r>
    </w:p>
    <w:p w14:paraId="2855A6E4" w14:textId="77777777" w:rsidR="00C755AC" w:rsidRPr="007B7915" w:rsidRDefault="00420BB6" w:rsidP="00C755AC">
      <w:pPr>
        <w:pStyle w:val="BodyTextIndent"/>
        <w:numPr>
          <w:ilvl w:val="0"/>
          <w:numId w:val="5"/>
        </w:numPr>
        <w:tabs>
          <w:tab w:val="num" w:pos="432"/>
          <w:tab w:val="left" w:pos="2160"/>
        </w:tabs>
        <w:ind w:left="432" w:hanging="432"/>
        <w:rPr>
          <w:rFonts w:ascii="Times New Roman" w:hAnsi="Times New Roman" w:cs="Times New Roman"/>
          <w:lang w:val="vi-VN"/>
        </w:rPr>
      </w:pPr>
      <w:r w:rsidRPr="007B7915">
        <w:rPr>
          <w:rFonts w:ascii="Times New Roman" w:hAnsi="Times New Roman" w:cs="Times New Roman"/>
          <w:lang w:val="vi-VN"/>
        </w:rPr>
        <w:t>Các thông tin</w:t>
      </w:r>
      <w:r w:rsidR="00134392" w:rsidRPr="007B7915">
        <w:rPr>
          <w:rFonts w:ascii="Times New Roman" w:hAnsi="Times New Roman" w:cs="Times New Roman"/>
          <w:lang w:val="vi-VN"/>
        </w:rPr>
        <w:t xml:space="preserve"> về các </w:t>
      </w:r>
      <w:r w:rsidR="006445DB" w:rsidRPr="007B7915">
        <w:rPr>
          <w:rFonts w:ascii="Times New Roman" w:hAnsi="Times New Roman" w:cs="Times New Roman"/>
          <w:lang w:val="vi-VN"/>
        </w:rPr>
        <w:t xml:space="preserve">phương pháp phân tích (kèm </w:t>
      </w:r>
      <w:r w:rsidR="00DA3961" w:rsidRPr="007B7915">
        <w:rPr>
          <w:rFonts w:ascii="Times New Roman" w:hAnsi="Times New Roman" w:cs="Times New Roman"/>
          <w:lang w:val="vi-VN"/>
        </w:rPr>
        <w:t xml:space="preserve">chỉ </w:t>
      </w:r>
      <w:r w:rsidR="006445DB" w:rsidRPr="007B7915">
        <w:rPr>
          <w:rFonts w:ascii="Times New Roman" w:hAnsi="Times New Roman" w:cs="Times New Roman"/>
          <w:lang w:val="vi-VN"/>
        </w:rPr>
        <w:t xml:space="preserve">dẫn đến </w:t>
      </w:r>
      <w:r w:rsidR="007E2578" w:rsidRPr="007B7915">
        <w:rPr>
          <w:rFonts w:ascii="Times New Roman" w:hAnsi="Times New Roman" w:cs="Times New Roman"/>
          <w:lang w:val="vi-VN"/>
        </w:rPr>
        <w:t xml:space="preserve">các phần </w:t>
      </w:r>
      <w:r w:rsidR="00DA3961" w:rsidRPr="007B7915">
        <w:rPr>
          <w:rFonts w:ascii="Times New Roman" w:hAnsi="Times New Roman" w:cs="Times New Roman"/>
          <w:lang w:val="vi-VN"/>
        </w:rPr>
        <w:t xml:space="preserve">chi tiết </w:t>
      </w:r>
      <w:r w:rsidR="007E2578" w:rsidRPr="007B7915">
        <w:rPr>
          <w:rFonts w:ascii="Times New Roman" w:hAnsi="Times New Roman" w:cs="Times New Roman"/>
          <w:lang w:val="vi-VN"/>
        </w:rPr>
        <w:t>tương ứng trong hồ sơ)</w:t>
      </w:r>
    </w:p>
    <w:p w14:paraId="78F04EEB" w14:textId="77777777" w:rsidR="00C755AC" w:rsidRPr="007B7915" w:rsidRDefault="00420BB6" w:rsidP="00C755AC">
      <w:pPr>
        <w:pStyle w:val="BodyTextIndent"/>
        <w:numPr>
          <w:ilvl w:val="0"/>
          <w:numId w:val="5"/>
        </w:numPr>
        <w:tabs>
          <w:tab w:val="num" w:pos="432"/>
          <w:tab w:val="left" w:pos="2160"/>
        </w:tabs>
        <w:ind w:left="432" w:hanging="432"/>
        <w:rPr>
          <w:rFonts w:ascii="Times New Roman" w:hAnsi="Times New Roman" w:cs="Times New Roman"/>
          <w:lang w:val="vi-VN"/>
        </w:rPr>
      </w:pPr>
      <w:r w:rsidRPr="007B7915">
        <w:rPr>
          <w:rFonts w:ascii="Times New Roman" w:hAnsi="Times New Roman" w:cs="Times New Roman"/>
          <w:lang w:val="vi-VN"/>
        </w:rPr>
        <w:t xml:space="preserve">Kiểm soát trong quá trình và các </w:t>
      </w:r>
      <w:r w:rsidR="00EB0B71" w:rsidRPr="007B7915">
        <w:rPr>
          <w:rFonts w:ascii="Times New Roman" w:hAnsi="Times New Roman" w:cs="Times New Roman"/>
          <w:lang w:val="vi-VN"/>
        </w:rPr>
        <w:t>giới hạn chấp nhận</w:t>
      </w:r>
      <w:r w:rsidR="00755861" w:rsidRPr="007B7915">
        <w:rPr>
          <w:rFonts w:ascii="Times New Roman" w:hAnsi="Times New Roman" w:cs="Times New Roman"/>
          <w:lang w:val="vi-VN"/>
        </w:rPr>
        <w:t xml:space="preserve"> đề xuất cho các thông số đó</w:t>
      </w:r>
    </w:p>
    <w:p w14:paraId="36108243" w14:textId="77777777" w:rsidR="00420BB6" w:rsidRPr="007B7915" w:rsidRDefault="00420BB6" w:rsidP="00C755AC">
      <w:pPr>
        <w:pStyle w:val="BodyTextIndent"/>
        <w:numPr>
          <w:ilvl w:val="0"/>
          <w:numId w:val="5"/>
        </w:numPr>
        <w:tabs>
          <w:tab w:val="num" w:pos="432"/>
          <w:tab w:val="left" w:pos="2160"/>
        </w:tabs>
        <w:ind w:left="432" w:hanging="432"/>
        <w:rPr>
          <w:rFonts w:ascii="Times New Roman" w:hAnsi="Times New Roman" w:cs="Times New Roman"/>
          <w:lang w:val="vi-VN"/>
        </w:rPr>
      </w:pPr>
      <w:r w:rsidRPr="007B7915">
        <w:rPr>
          <w:rFonts w:ascii="Times New Roman" w:hAnsi="Times New Roman" w:cs="Times New Roman"/>
          <w:lang w:val="vi-VN"/>
        </w:rPr>
        <w:t xml:space="preserve">Các phép thử khác cần được tiến hành (ví dụ: </w:t>
      </w:r>
      <w:r w:rsidR="00EB0B71" w:rsidRPr="007B7915">
        <w:rPr>
          <w:rFonts w:ascii="Times New Roman" w:hAnsi="Times New Roman" w:cs="Times New Roman"/>
          <w:lang w:val="vi-VN"/>
        </w:rPr>
        <w:t>giới hạn chấp nhận</w:t>
      </w:r>
      <w:r w:rsidRPr="007B7915">
        <w:rPr>
          <w:rFonts w:ascii="Times New Roman" w:hAnsi="Times New Roman" w:cs="Times New Roman"/>
          <w:lang w:val="vi-VN"/>
        </w:rPr>
        <w:t xml:space="preserve"> </w:t>
      </w:r>
      <w:r w:rsidR="00D661DA" w:rsidRPr="007B7915">
        <w:rPr>
          <w:rFonts w:ascii="Times New Roman" w:hAnsi="Times New Roman" w:cs="Times New Roman"/>
          <w:lang w:val="vi-VN"/>
        </w:rPr>
        <w:t xml:space="preserve">của </w:t>
      </w:r>
      <w:r w:rsidRPr="007B7915">
        <w:rPr>
          <w:rFonts w:ascii="Times New Roman" w:hAnsi="Times New Roman" w:cs="Times New Roman"/>
          <w:lang w:val="vi-VN"/>
        </w:rPr>
        <w:t xml:space="preserve">các tiêu chí đánh giá và </w:t>
      </w:r>
      <w:r w:rsidR="00D661DA" w:rsidRPr="007B7915">
        <w:rPr>
          <w:rFonts w:ascii="Times New Roman" w:hAnsi="Times New Roman" w:cs="Times New Roman"/>
          <w:lang w:val="vi-VN"/>
        </w:rPr>
        <w:t>phương pháp thẩm định quy trình phân tích</w:t>
      </w:r>
      <w:r w:rsidR="00755861" w:rsidRPr="007B7915">
        <w:rPr>
          <w:rFonts w:ascii="Times New Roman" w:hAnsi="Times New Roman" w:cs="Times New Roman"/>
          <w:lang w:val="vi-VN"/>
        </w:rPr>
        <w:t xml:space="preserve"> phù hợp)</w:t>
      </w:r>
    </w:p>
    <w:p w14:paraId="3262059B" w14:textId="77777777" w:rsidR="00420BB6" w:rsidRPr="007B7915" w:rsidRDefault="00420BB6" w:rsidP="00C755AC">
      <w:pPr>
        <w:pStyle w:val="BodyTextIndent"/>
        <w:numPr>
          <w:ilvl w:val="0"/>
          <w:numId w:val="5"/>
        </w:numPr>
        <w:tabs>
          <w:tab w:val="num" w:pos="432"/>
          <w:tab w:val="left" w:pos="2160"/>
        </w:tabs>
        <w:ind w:left="432" w:hanging="432"/>
        <w:rPr>
          <w:rFonts w:ascii="Times New Roman" w:hAnsi="Times New Roman" w:cs="Times New Roman"/>
          <w:lang w:val="vi-VN"/>
        </w:rPr>
      </w:pPr>
      <w:r w:rsidRPr="007B7915">
        <w:rPr>
          <w:rFonts w:ascii="Times New Roman" w:hAnsi="Times New Roman" w:cs="Times New Roman"/>
          <w:lang w:val="vi-VN"/>
        </w:rPr>
        <w:t>Kế hoạch lấy mẫu (khi nào, lúc nào và mẫu được lấy như thế nào)</w:t>
      </w:r>
    </w:p>
    <w:p w14:paraId="757DC6CC" w14:textId="77777777" w:rsidR="00420BB6" w:rsidRPr="007B7915" w:rsidRDefault="00420BB6" w:rsidP="00C755AC">
      <w:pPr>
        <w:pStyle w:val="BodyTextIndent"/>
        <w:numPr>
          <w:ilvl w:val="0"/>
          <w:numId w:val="5"/>
        </w:numPr>
        <w:tabs>
          <w:tab w:val="num" w:pos="432"/>
          <w:tab w:val="left" w:pos="2160"/>
        </w:tabs>
        <w:ind w:left="432" w:hanging="432"/>
        <w:rPr>
          <w:rFonts w:ascii="Times New Roman" w:hAnsi="Times New Roman" w:cs="Times New Roman"/>
          <w:lang w:val="vi-VN"/>
        </w:rPr>
      </w:pPr>
      <w:r w:rsidRPr="007B7915">
        <w:rPr>
          <w:rFonts w:ascii="Times New Roman" w:hAnsi="Times New Roman" w:cs="Times New Roman"/>
          <w:lang w:val="vi-VN"/>
        </w:rPr>
        <w:t xml:space="preserve">Thông tin chi tiết về cách </w:t>
      </w:r>
      <w:r w:rsidR="00D661DA" w:rsidRPr="007B7915">
        <w:rPr>
          <w:rFonts w:ascii="Times New Roman" w:hAnsi="Times New Roman" w:cs="Times New Roman"/>
          <w:lang w:val="vi-VN"/>
        </w:rPr>
        <w:t xml:space="preserve">lưu </w:t>
      </w:r>
      <w:r w:rsidRPr="007B7915">
        <w:rPr>
          <w:rFonts w:ascii="Times New Roman" w:hAnsi="Times New Roman" w:cs="Times New Roman"/>
          <w:lang w:val="vi-VN"/>
        </w:rPr>
        <w:t>lại và đánh giá kết quả</w:t>
      </w:r>
    </w:p>
    <w:p w14:paraId="754088DA" w14:textId="77777777" w:rsidR="00420BB6" w:rsidRPr="007B7915" w:rsidRDefault="00DA3961" w:rsidP="00C755AC">
      <w:pPr>
        <w:pStyle w:val="BodyTextIndent"/>
        <w:numPr>
          <w:ilvl w:val="0"/>
          <w:numId w:val="5"/>
        </w:numPr>
        <w:tabs>
          <w:tab w:val="num" w:pos="432"/>
          <w:tab w:val="left" w:pos="2160"/>
        </w:tabs>
        <w:ind w:left="432" w:hanging="432"/>
        <w:rPr>
          <w:rFonts w:ascii="Times New Roman" w:hAnsi="Times New Roman" w:cs="Times New Roman"/>
          <w:lang w:val="vi-VN"/>
        </w:rPr>
      </w:pPr>
      <w:r w:rsidRPr="007B7915">
        <w:rPr>
          <w:rFonts w:ascii="Times New Roman" w:hAnsi="Times New Roman" w:cs="Times New Roman"/>
          <w:lang w:val="vi-VN"/>
        </w:rPr>
        <w:t xml:space="preserve">Thời gian </w:t>
      </w:r>
      <w:r w:rsidR="00420BB6" w:rsidRPr="007B7915">
        <w:rPr>
          <w:rFonts w:ascii="Times New Roman" w:hAnsi="Times New Roman" w:cs="Times New Roman"/>
          <w:lang w:val="vi-VN"/>
        </w:rPr>
        <w:t xml:space="preserve">dự kiến để tiến hành nghiên cứu </w:t>
      </w:r>
      <w:r w:rsidR="008B4C92" w:rsidRPr="007B7915">
        <w:rPr>
          <w:rFonts w:ascii="Times New Roman" w:hAnsi="Times New Roman" w:cs="Times New Roman"/>
          <w:lang w:val="vi-VN"/>
        </w:rPr>
        <w:t>thẩm định</w:t>
      </w:r>
    </w:p>
    <w:p w14:paraId="47CF0011" w14:textId="77777777" w:rsidR="000E35B2" w:rsidRPr="007B7915" w:rsidRDefault="00420BB6" w:rsidP="00581380">
      <w:pPr>
        <w:pStyle w:val="BodyTextIndent"/>
        <w:numPr>
          <w:ilvl w:val="0"/>
          <w:numId w:val="5"/>
        </w:numPr>
        <w:tabs>
          <w:tab w:val="num" w:pos="432"/>
          <w:tab w:val="left" w:pos="2160"/>
        </w:tabs>
        <w:ind w:left="432" w:hanging="432"/>
        <w:rPr>
          <w:rFonts w:ascii="Times New Roman" w:hAnsi="Times New Roman" w:cs="Times New Roman"/>
          <w:lang w:val="vi-VN"/>
        </w:rPr>
      </w:pPr>
      <w:r w:rsidRPr="007B7915">
        <w:rPr>
          <w:rFonts w:ascii="Times New Roman" w:hAnsi="Times New Roman" w:cs="Times New Roman"/>
          <w:lang w:val="vi-VN"/>
        </w:rPr>
        <w:t>Các máy móc</w:t>
      </w:r>
      <w:r w:rsidR="008B4C92" w:rsidRPr="007B7915">
        <w:rPr>
          <w:rFonts w:ascii="Times New Roman" w:hAnsi="Times New Roman" w:cs="Times New Roman"/>
          <w:lang w:val="vi-VN"/>
        </w:rPr>
        <w:t xml:space="preserve"> thiết bị</w:t>
      </w:r>
      <w:r w:rsidRPr="007B7915">
        <w:rPr>
          <w:rFonts w:ascii="Times New Roman" w:hAnsi="Times New Roman" w:cs="Times New Roman"/>
          <w:lang w:val="vi-VN"/>
        </w:rPr>
        <w:t xml:space="preserve"> và cơ sở vật chất </w:t>
      </w:r>
      <w:r w:rsidR="008B4C92" w:rsidRPr="007B7915">
        <w:rPr>
          <w:rFonts w:ascii="Times New Roman" w:hAnsi="Times New Roman" w:cs="Times New Roman"/>
          <w:lang w:val="vi-VN"/>
        </w:rPr>
        <w:t xml:space="preserve">trọng yếu </w:t>
      </w:r>
      <w:r w:rsidRPr="007B7915">
        <w:rPr>
          <w:rFonts w:ascii="Times New Roman" w:hAnsi="Times New Roman" w:cs="Times New Roman"/>
          <w:lang w:val="vi-VN"/>
        </w:rPr>
        <w:t>được sử dụng (chẳng hạn:</w:t>
      </w:r>
      <w:r w:rsidR="0091577C" w:rsidRPr="007B7915">
        <w:rPr>
          <w:rFonts w:ascii="Times New Roman" w:hAnsi="Times New Roman" w:cs="Times New Roman"/>
          <w:lang w:val="vi-VN"/>
        </w:rPr>
        <w:t xml:space="preserve"> </w:t>
      </w:r>
      <w:r w:rsidR="0091577C" w:rsidRPr="007B7915">
        <w:rPr>
          <w:rFonts w:ascii="Times New Roman" w:hAnsi="Times New Roman" w:cs="Times New Roman"/>
          <w:color w:val="FF0000"/>
          <w:lang w:val="vi-VN"/>
        </w:rPr>
        <w:t>thông tin về</w:t>
      </w:r>
      <w:r w:rsidRPr="007B7915">
        <w:rPr>
          <w:rFonts w:ascii="Times New Roman" w:hAnsi="Times New Roman" w:cs="Times New Roman"/>
          <w:color w:val="FF0000"/>
          <w:lang w:val="vi-VN"/>
        </w:rPr>
        <w:t xml:space="preserve"> </w:t>
      </w:r>
      <w:r w:rsidRPr="007B7915">
        <w:rPr>
          <w:rFonts w:ascii="Times New Roman" w:hAnsi="Times New Roman" w:cs="Times New Roman"/>
          <w:lang w:val="vi-VN"/>
        </w:rPr>
        <w:t xml:space="preserve">các máy đo/ghi kết quả cần phải </w:t>
      </w:r>
      <w:r w:rsidR="00D661DA" w:rsidRPr="007B7915">
        <w:rPr>
          <w:rFonts w:ascii="Times New Roman" w:hAnsi="Times New Roman" w:cs="Times New Roman"/>
          <w:lang w:val="vi-VN"/>
        </w:rPr>
        <w:t>đi kèm với trạng thái của máy móc khi tiến hành kiểm tra/hiệu chuẩn</w:t>
      </w:r>
      <w:r w:rsidRPr="007B7915">
        <w:rPr>
          <w:rFonts w:ascii="Times New Roman" w:hAnsi="Times New Roman" w:cs="Times New Roman"/>
          <w:lang w:val="vi-VN"/>
        </w:rPr>
        <w:t>).</w:t>
      </w:r>
    </w:p>
    <w:p w14:paraId="6B42632A" w14:textId="77777777" w:rsidR="00C755AC" w:rsidRPr="007B7915" w:rsidRDefault="00C755AC" w:rsidP="00C755AC">
      <w:pPr>
        <w:rPr>
          <w:sz w:val="22"/>
          <w:lang w:val="vi-VN"/>
        </w:rPr>
      </w:pPr>
    </w:p>
    <w:p w14:paraId="6CE33E09" w14:textId="77777777" w:rsidR="00C755AC" w:rsidRPr="007B7915" w:rsidRDefault="00420BB6" w:rsidP="00C755AC">
      <w:pPr>
        <w:pStyle w:val="PVheading1"/>
        <w:rPr>
          <w:rFonts w:ascii="Times New Roman" w:hAnsi="Times New Roman" w:cs="Times New Roman"/>
          <w:lang w:val="vi-VN"/>
        </w:rPr>
      </w:pPr>
      <w:bookmarkStart w:id="76" w:name="_Toc482865379"/>
      <w:bookmarkStart w:id="77" w:name="_Toc482947458"/>
      <w:bookmarkStart w:id="78" w:name="_Toc483413413"/>
      <w:bookmarkStart w:id="79" w:name="_Toc483413464"/>
      <w:bookmarkStart w:id="80" w:name="_Toc483414882"/>
      <w:bookmarkStart w:id="81" w:name="_Toc483415114"/>
      <w:bookmarkStart w:id="82" w:name="_Toc483416958"/>
      <w:bookmarkStart w:id="83" w:name="_Toc483488599"/>
      <w:bookmarkStart w:id="84" w:name="_Toc483575117"/>
      <w:bookmarkStart w:id="85" w:name="_Toc483575176"/>
      <w:bookmarkStart w:id="86" w:name="_Toc483575272"/>
      <w:bookmarkStart w:id="87" w:name="_Toc483575454"/>
      <w:bookmarkStart w:id="88" w:name="_Toc483575593"/>
      <w:bookmarkStart w:id="89" w:name="_Toc483576018"/>
      <w:bookmarkStart w:id="90" w:name="_Toc483643757"/>
      <w:r w:rsidRPr="007B7915">
        <w:rPr>
          <w:rFonts w:ascii="Times New Roman" w:hAnsi="Times New Roman" w:cs="Times New Roman"/>
          <w:lang w:val="vi-VN"/>
        </w:rPr>
        <w:t>Nội dung của báo cáo thẩm định</w:t>
      </w: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14:paraId="64CFE22B" w14:textId="77777777" w:rsidR="00581380" w:rsidRPr="007B7915" w:rsidRDefault="00581380" w:rsidP="00581380">
      <w:pPr>
        <w:pStyle w:val="PVheading1"/>
        <w:numPr>
          <w:ilvl w:val="0"/>
          <w:numId w:val="0"/>
        </w:numPr>
        <w:rPr>
          <w:rFonts w:ascii="Times New Roman" w:hAnsi="Times New Roman" w:cs="Times New Roman"/>
          <w:sz w:val="13"/>
          <w:lang w:val="vi-VN"/>
        </w:rPr>
      </w:pPr>
    </w:p>
    <w:p w14:paraId="1624720D" w14:textId="77777777" w:rsidR="00C755AC" w:rsidRPr="007B7915" w:rsidRDefault="00420BB6" w:rsidP="00C755AC">
      <w:pPr>
        <w:pStyle w:val="BodyTextIndent"/>
        <w:tabs>
          <w:tab w:val="left" w:pos="432"/>
          <w:tab w:val="left" w:pos="1332"/>
          <w:tab w:val="left" w:pos="2160"/>
        </w:tabs>
        <w:ind w:left="432" w:hanging="432"/>
        <w:rPr>
          <w:rFonts w:ascii="Times New Roman" w:hAnsi="Times New Roman" w:cs="Times New Roman"/>
          <w:lang w:val="vi-VN"/>
        </w:rPr>
      </w:pPr>
      <w:r w:rsidRPr="007B7915">
        <w:rPr>
          <w:rFonts w:ascii="Times New Roman" w:hAnsi="Times New Roman" w:cs="Times New Roman"/>
          <w:lang w:val="vi-VN"/>
        </w:rPr>
        <w:t xml:space="preserve">Nội dung của báo cáo thẩm định </w:t>
      </w:r>
      <w:r w:rsidR="00E401AA" w:rsidRPr="007B7915">
        <w:rPr>
          <w:rFonts w:ascii="Times New Roman" w:hAnsi="Times New Roman" w:cs="Times New Roman"/>
          <w:lang w:val="vi-VN"/>
        </w:rPr>
        <w:t xml:space="preserve">cần </w:t>
      </w:r>
      <w:r w:rsidRPr="007B7915">
        <w:rPr>
          <w:rFonts w:ascii="Times New Roman" w:hAnsi="Times New Roman" w:cs="Times New Roman"/>
          <w:lang w:val="vi-VN"/>
        </w:rPr>
        <w:t xml:space="preserve">bao gồm, mà không bị giới hạn bởi các nội dung sau: </w:t>
      </w:r>
    </w:p>
    <w:p w14:paraId="0F381BD1" w14:textId="77777777" w:rsidR="00420BB6" w:rsidRPr="007B7915" w:rsidRDefault="00420BB6" w:rsidP="00C755AC">
      <w:pPr>
        <w:pStyle w:val="BodyTextIndent"/>
        <w:numPr>
          <w:ilvl w:val="0"/>
          <w:numId w:val="11"/>
        </w:numPr>
        <w:tabs>
          <w:tab w:val="clear" w:pos="720"/>
          <w:tab w:val="left" w:pos="72"/>
          <w:tab w:val="left" w:pos="432"/>
        </w:tabs>
        <w:ind w:hanging="648"/>
        <w:rPr>
          <w:rFonts w:ascii="Times New Roman" w:hAnsi="Times New Roman" w:cs="Times New Roman"/>
          <w:lang w:val="vi-VN"/>
        </w:rPr>
      </w:pPr>
      <w:r w:rsidRPr="007B7915">
        <w:rPr>
          <w:rFonts w:ascii="Times New Roman" w:hAnsi="Times New Roman" w:cs="Times New Roman"/>
          <w:lang w:val="vi-VN"/>
        </w:rPr>
        <w:t>Tóm tắt</w:t>
      </w:r>
    </w:p>
    <w:p w14:paraId="768FD227" w14:textId="77777777" w:rsidR="00420BB6" w:rsidRPr="007B7915" w:rsidRDefault="00420BB6" w:rsidP="00C755AC">
      <w:pPr>
        <w:pStyle w:val="BodyTextIndent"/>
        <w:numPr>
          <w:ilvl w:val="0"/>
          <w:numId w:val="11"/>
        </w:numPr>
        <w:tabs>
          <w:tab w:val="left" w:pos="0"/>
          <w:tab w:val="left" w:pos="432"/>
        </w:tabs>
        <w:ind w:hanging="648"/>
        <w:rPr>
          <w:rFonts w:ascii="Times New Roman" w:hAnsi="Times New Roman" w:cs="Times New Roman"/>
          <w:lang w:val="vi-VN"/>
        </w:rPr>
      </w:pPr>
      <w:r w:rsidRPr="007B7915">
        <w:rPr>
          <w:rFonts w:ascii="Times New Roman" w:hAnsi="Times New Roman" w:cs="Times New Roman"/>
          <w:lang w:val="vi-VN"/>
        </w:rPr>
        <w:t>Giới thiệu</w:t>
      </w:r>
    </w:p>
    <w:p w14:paraId="067E08F9" w14:textId="77777777" w:rsidR="00420BB6" w:rsidRPr="007B7915" w:rsidRDefault="00420BB6" w:rsidP="00420BB6">
      <w:pPr>
        <w:pStyle w:val="BodyTextIndent"/>
        <w:numPr>
          <w:ilvl w:val="0"/>
          <w:numId w:val="11"/>
        </w:numPr>
        <w:tabs>
          <w:tab w:val="left" w:pos="0"/>
          <w:tab w:val="left" w:pos="432"/>
        </w:tabs>
        <w:ind w:hanging="648"/>
        <w:rPr>
          <w:rFonts w:ascii="Times New Roman" w:hAnsi="Times New Roman" w:cs="Times New Roman"/>
          <w:lang w:val="vi-VN"/>
        </w:rPr>
      </w:pPr>
      <w:r w:rsidRPr="007B7915">
        <w:rPr>
          <w:rFonts w:ascii="Times New Roman" w:hAnsi="Times New Roman" w:cs="Times New Roman"/>
          <w:lang w:val="vi-VN"/>
        </w:rPr>
        <w:t xml:space="preserve">Thông tin về các lô sản xuất được dùng trong thẩm định (ví dụ, ngày sản xuất, cỡ lô) </w:t>
      </w:r>
    </w:p>
    <w:p w14:paraId="2C2AF407" w14:textId="77777777" w:rsidR="00C755AC" w:rsidRPr="007B7915" w:rsidRDefault="00420BB6" w:rsidP="00C755AC">
      <w:pPr>
        <w:pStyle w:val="BodyTextIndent"/>
        <w:numPr>
          <w:ilvl w:val="0"/>
          <w:numId w:val="11"/>
        </w:numPr>
        <w:tabs>
          <w:tab w:val="left" w:pos="0"/>
          <w:tab w:val="left" w:pos="432"/>
        </w:tabs>
        <w:ind w:hanging="648"/>
        <w:rPr>
          <w:rFonts w:ascii="Times New Roman" w:hAnsi="Times New Roman" w:cs="Times New Roman"/>
          <w:lang w:val="vi-VN"/>
        </w:rPr>
      </w:pPr>
      <w:r w:rsidRPr="007B7915">
        <w:rPr>
          <w:rFonts w:ascii="Times New Roman" w:hAnsi="Times New Roman" w:cs="Times New Roman"/>
          <w:lang w:val="vi-VN"/>
        </w:rPr>
        <w:t>Các thiết bị dùng trong sản xuất</w:t>
      </w:r>
    </w:p>
    <w:p w14:paraId="06E07388" w14:textId="77777777" w:rsidR="00420BB6" w:rsidRPr="007B7915" w:rsidRDefault="00420BB6" w:rsidP="00C755AC">
      <w:pPr>
        <w:pStyle w:val="BodyTextIndent"/>
        <w:numPr>
          <w:ilvl w:val="0"/>
          <w:numId w:val="11"/>
        </w:numPr>
        <w:tabs>
          <w:tab w:val="clear" w:pos="720"/>
          <w:tab w:val="left" w:pos="0"/>
          <w:tab w:val="left" w:pos="432"/>
        </w:tabs>
        <w:ind w:hanging="648"/>
        <w:rPr>
          <w:rFonts w:ascii="Times New Roman" w:hAnsi="Times New Roman" w:cs="Times New Roman"/>
          <w:lang w:val="vi-VN"/>
        </w:rPr>
      </w:pPr>
      <w:r w:rsidRPr="007B7915">
        <w:rPr>
          <w:rFonts w:ascii="Times New Roman" w:hAnsi="Times New Roman" w:cs="Times New Roman"/>
          <w:lang w:val="vi-VN"/>
        </w:rPr>
        <w:t xml:space="preserve">Các bước và thông số trọng yếu trong quá trình sản xuất </w:t>
      </w:r>
    </w:p>
    <w:p w14:paraId="6BBCEAB7" w14:textId="77777777" w:rsidR="00C755AC" w:rsidRPr="007B7915" w:rsidRDefault="00EB0B71" w:rsidP="00C755AC">
      <w:pPr>
        <w:pStyle w:val="BodyTextIndent"/>
        <w:numPr>
          <w:ilvl w:val="0"/>
          <w:numId w:val="11"/>
        </w:numPr>
        <w:tabs>
          <w:tab w:val="clear" w:pos="720"/>
          <w:tab w:val="left" w:pos="0"/>
          <w:tab w:val="left" w:pos="432"/>
        </w:tabs>
        <w:ind w:hanging="648"/>
        <w:rPr>
          <w:rFonts w:ascii="Times New Roman" w:hAnsi="Times New Roman" w:cs="Times New Roman"/>
          <w:lang w:val="vi-VN"/>
        </w:rPr>
      </w:pPr>
      <w:r w:rsidRPr="007B7915">
        <w:rPr>
          <w:rFonts w:ascii="Times New Roman" w:hAnsi="Times New Roman" w:cs="Times New Roman"/>
          <w:lang w:val="vi-VN"/>
        </w:rPr>
        <w:t>Giới hạn chấp nhận</w:t>
      </w:r>
      <w:r w:rsidR="00C755AC" w:rsidRPr="007B7915">
        <w:rPr>
          <w:rFonts w:ascii="Times New Roman" w:hAnsi="Times New Roman" w:cs="Times New Roman"/>
          <w:lang w:val="vi-VN"/>
        </w:rPr>
        <w:t xml:space="preserve"> </w:t>
      </w:r>
    </w:p>
    <w:p w14:paraId="4985652B" w14:textId="77777777" w:rsidR="00C755AC" w:rsidRPr="007B7915" w:rsidRDefault="00420BB6" w:rsidP="00C755AC">
      <w:pPr>
        <w:pStyle w:val="BodyTextIndent"/>
        <w:numPr>
          <w:ilvl w:val="0"/>
          <w:numId w:val="11"/>
        </w:numPr>
        <w:tabs>
          <w:tab w:val="clear" w:pos="720"/>
          <w:tab w:val="left" w:pos="0"/>
          <w:tab w:val="left" w:pos="432"/>
        </w:tabs>
        <w:ind w:hanging="648"/>
        <w:rPr>
          <w:rFonts w:ascii="Times New Roman" w:hAnsi="Times New Roman" w:cs="Times New Roman"/>
          <w:lang w:val="vi-VN"/>
        </w:rPr>
      </w:pPr>
      <w:r w:rsidRPr="007B7915">
        <w:rPr>
          <w:rFonts w:ascii="Times New Roman" w:hAnsi="Times New Roman" w:cs="Times New Roman"/>
          <w:lang w:val="vi-VN"/>
        </w:rPr>
        <w:t>Kế hoạch lấy mẫu</w:t>
      </w:r>
    </w:p>
    <w:p w14:paraId="1D86F1AC" w14:textId="77777777" w:rsidR="00C755AC" w:rsidRPr="007B7915" w:rsidRDefault="00420BB6" w:rsidP="00C755AC">
      <w:pPr>
        <w:pStyle w:val="BodyTextIndent"/>
        <w:numPr>
          <w:ilvl w:val="0"/>
          <w:numId w:val="11"/>
        </w:numPr>
        <w:tabs>
          <w:tab w:val="left" w:pos="0"/>
          <w:tab w:val="left" w:pos="432"/>
        </w:tabs>
        <w:ind w:hanging="648"/>
        <w:rPr>
          <w:rFonts w:ascii="Times New Roman" w:hAnsi="Times New Roman" w:cs="Times New Roman"/>
          <w:lang w:val="vi-VN"/>
        </w:rPr>
      </w:pPr>
      <w:r w:rsidRPr="007B7915">
        <w:rPr>
          <w:rFonts w:ascii="Times New Roman" w:hAnsi="Times New Roman" w:cs="Times New Roman"/>
          <w:lang w:val="vi-VN"/>
        </w:rPr>
        <w:t xml:space="preserve">Kết quả </w:t>
      </w:r>
      <w:r w:rsidR="00CE4831" w:rsidRPr="007B7915">
        <w:rPr>
          <w:rFonts w:ascii="Times New Roman" w:hAnsi="Times New Roman" w:cs="Times New Roman"/>
          <w:lang w:val="vi-VN"/>
        </w:rPr>
        <w:t>thẩm định dưới dạng bảng</w:t>
      </w:r>
    </w:p>
    <w:p w14:paraId="5CF21F29" w14:textId="77777777" w:rsidR="00C755AC" w:rsidRPr="007B7915" w:rsidRDefault="00CE4831" w:rsidP="00C755AC">
      <w:pPr>
        <w:pStyle w:val="BodyTextIndent"/>
        <w:numPr>
          <w:ilvl w:val="0"/>
          <w:numId w:val="11"/>
        </w:numPr>
        <w:tabs>
          <w:tab w:val="left" w:pos="0"/>
          <w:tab w:val="left" w:pos="432"/>
        </w:tabs>
        <w:ind w:hanging="648"/>
        <w:rPr>
          <w:rFonts w:ascii="Times New Roman" w:hAnsi="Times New Roman" w:cs="Times New Roman"/>
          <w:lang w:val="vi-VN"/>
        </w:rPr>
      </w:pPr>
      <w:r w:rsidRPr="007B7915">
        <w:rPr>
          <w:rFonts w:ascii="Times New Roman" w:hAnsi="Times New Roman" w:cs="Times New Roman"/>
          <w:lang w:val="vi-VN"/>
        </w:rPr>
        <w:t>Phân tích kết quả của từng lô thẩm định</w:t>
      </w:r>
    </w:p>
    <w:p w14:paraId="4FA25344" w14:textId="77777777" w:rsidR="00CE4831" w:rsidRPr="007B7915" w:rsidRDefault="00CE4831" w:rsidP="00C755AC">
      <w:pPr>
        <w:pStyle w:val="BodyTextIndent"/>
        <w:numPr>
          <w:ilvl w:val="0"/>
          <w:numId w:val="11"/>
        </w:numPr>
        <w:tabs>
          <w:tab w:val="left" w:pos="0"/>
          <w:tab w:val="left" w:pos="432"/>
        </w:tabs>
        <w:ind w:hanging="648"/>
        <w:rPr>
          <w:rFonts w:ascii="Times New Roman" w:hAnsi="Times New Roman" w:cs="Times New Roman"/>
          <w:lang w:val="vi-VN"/>
        </w:rPr>
      </w:pPr>
      <w:r w:rsidRPr="007B7915">
        <w:rPr>
          <w:rFonts w:ascii="Times New Roman" w:hAnsi="Times New Roman" w:cs="Times New Roman"/>
          <w:lang w:val="vi-VN"/>
        </w:rPr>
        <w:t>Đánh giá kết quả thu được, bao gồm cả việc phân tích thống kê số liệu của kiểm soát trong quá trình</w:t>
      </w:r>
    </w:p>
    <w:p w14:paraId="21613CB5" w14:textId="77777777" w:rsidR="00CE4831" w:rsidRPr="007B7915" w:rsidRDefault="00CE4831" w:rsidP="00C755AC">
      <w:pPr>
        <w:pStyle w:val="BodyTextIndent"/>
        <w:numPr>
          <w:ilvl w:val="0"/>
          <w:numId w:val="11"/>
        </w:numPr>
        <w:tabs>
          <w:tab w:val="left" w:pos="0"/>
          <w:tab w:val="left" w:pos="432"/>
        </w:tabs>
        <w:ind w:hanging="648"/>
        <w:rPr>
          <w:rFonts w:ascii="Times New Roman" w:hAnsi="Times New Roman" w:cs="Times New Roman"/>
          <w:lang w:val="vi-VN"/>
        </w:rPr>
      </w:pPr>
      <w:r w:rsidRPr="007B7915">
        <w:rPr>
          <w:rFonts w:ascii="Times New Roman" w:hAnsi="Times New Roman" w:cs="Times New Roman"/>
          <w:lang w:val="vi-VN"/>
        </w:rPr>
        <w:t xml:space="preserve">Đánh giá kết quả và so sánh với </w:t>
      </w:r>
      <w:r w:rsidR="00EB0B71" w:rsidRPr="007B7915">
        <w:rPr>
          <w:rFonts w:ascii="Times New Roman" w:hAnsi="Times New Roman" w:cs="Times New Roman"/>
          <w:lang w:val="vi-VN"/>
        </w:rPr>
        <w:t>giới hạn chấp nhận</w:t>
      </w:r>
    </w:p>
    <w:p w14:paraId="2A62BFE6" w14:textId="77777777" w:rsidR="00DA3961" w:rsidRPr="007B7915" w:rsidRDefault="00CE4831" w:rsidP="00DA3961">
      <w:pPr>
        <w:pStyle w:val="BodyTextIndent"/>
        <w:numPr>
          <w:ilvl w:val="0"/>
          <w:numId w:val="11"/>
        </w:numPr>
        <w:tabs>
          <w:tab w:val="left" w:pos="0"/>
          <w:tab w:val="left" w:pos="432"/>
        </w:tabs>
        <w:ind w:hanging="648"/>
        <w:rPr>
          <w:rFonts w:ascii="Times New Roman" w:hAnsi="Times New Roman" w:cs="Times New Roman"/>
          <w:lang w:val="vi-VN"/>
        </w:rPr>
      </w:pPr>
      <w:r w:rsidRPr="007B7915">
        <w:rPr>
          <w:rFonts w:ascii="Times New Roman" w:hAnsi="Times New Roman" w:cs="Times New Roman"/>
          <w:lang w:val="vi-VN"/>
        </w:rPr>
        <w:t xml:space="preserve">Đánh giá mức độ biến thiên của kết quả cũng như các kết quả nằm ngoài </w:t>
      </w:r>
      <w:r w:rsidR="000E35B2" w:rsidRPr="007B7915">
        <w:rPr>
          <w:rFonts w:ascii="Times New Roman" w:hAnsi="Times New Roman" w:cs="Times New Roman"/>
          <w:lang w:val="vi-VN"/>
        </w:rPr>
        <w:t xml:space="preserve">giới hạn </w:t>
      </w:r>
      <w:r w:rsidRPr="007B7915">
        <w:rPr>
          <w:rFonts w:ascii="Times New Roman" w:hAnsi="Times New Roman" w:cs="Times New Roman"/>
          <w:lang w:val="vi-VN"/>
        </w:rPr>
        <w:t>cho phép</w:t>
      </w:r>
    </w:p>
    <w:p w14:paraId="2968B3B9" w14:textId="77777777" w:rsidR="00CE4831" w:rsidRPr="007B7915" w:rsidRDefault="00CE4831" w:rsidP="00DA3961">
      <w:pPr>
        <w:pStyle w:val="BodyTextIndent"/>
        <w:numPr>
          <w:ilvl w:val="0"/>
          <w:numId w:val="11"/>
        </w:numPr>
        <w:tabs>
          <w:tab w:val="left" w:pos="0"/>
          <w:tab w:val="left" w:pos="432"/>
        </w:tabs>
        <w:ind w:hanging="648"/>
        <w:rPr>
          <w:rFonts w:ascii="Times New Roman" w:hAnsi="Times New Roman" w:cs="Times New Roman"/>
          <w:lang w:val="vi-VN"/>
        </w:rPr>
      </w:pPr>
      <w:r w:rsidRPr="007B7915">
        <w:rPr>
          <w:rFonts w:ascii="Times New Roman" w:hAnsi="Times New Roman" w:cs="Times New Roman"/>
          <w:lang w:val="vi-VN"/>
        </w:rPr>
        <w:t>Kết luận và đề xuất</w:t>
      </w:r>
    </w:p>
    <w:p w14:paraId="30C37987" w14:textId="77777777" w:rsidR="00C755AC" w:rsidRPr="007B7915" w:rsidRDefault="00DA3961" w:rsidP="00CE4831">
      <w:pPr>
        <w:pStyle w:val="BodyTextIndent"/>
        <w:tabs>
          <w:tab w:val="left" w:pos="0"/>
          <w:tab w:val="left" w:pos="432"/>
        </w:tabs>
        <w:spacing w:before="120"/>
        <w:ind w:left="0" w:firstLine="0"/>
        <w:rPr>
          <w:rFonts w:ascii="Times New Roman" w:hAnsi="Times New Roman" w:cs="Times New Roman"/>
          <w:lang w:val="vi-VN"/>
        </w:rPr>
      </w:pPr>
      <w:r w:rsidRPr="007B7915">
        <w:rPr>
          <w:rFonts w:ascii="Times New Roman" w:hAnsi="Times New Roman" w:cs="Times New Roman"/>
          <w:lang w:val="vi-VN"/>
        </w:rPr>
        <w:t>C</w:t>
      </w:r>
      <w:r w:rsidR="00CE4831" w:rsidRPr="007B7915">
        <w:rPr>
          <w:rFonts w:ascii="Times New Roman" w:hAnsi="Times New Roman" w:cs="Times New Roman"/>
          <w:lang w:val="vi-VN"/>
        </w:rPr>
        <w:t>ơ quan quản lý dược phẩm có thể yêu cầu cung cấp mô tả quy trình sản xuất và sơ đồ quy trình</w:t>
      </w:r>
      <w:r w:rsidRPr="007B7915">
        <w:rPr>
          <w:rFonts w:ascii="Times New Roman" w:hAnsi="Times New Roman" w:cs="Times New Roman"/>
          <w:lang w:val="vi-VN"/>
        </w:rPr>
        <w:t xml:space="preserve"> trong trường hợp cần thiết</w:t>
      </w:r>
      <w:r w:rsidR="00CE4831" w:rsidRPr="007B7915">
        <w:rPr>
          <w:rFonts w:ascii="Times New Roman" w:hAnsi="Times New Roman" w:cs="Times New Roman"/>
          <w:lang w:val="vi-VN"/>
        </w:rPr>
        <w:t>.</w:t>
      </w:r>
    </w:p>
    <w:p w14:paraId="561A0828" w14:textId="77777777" w:rsidR="0091577C" w:rsidRPr="007B7915" w:rsidRDefault="00CE4831" w:rsidP="0091577C">
      <w:pPr>
        <w:pStyle w:val="BodyTextIndent"/>
        <w:tabs>
          <w:tab w:val="left" w:pos="0"/>
          <w:tab w:val="left" w:pos="432"/>
        </w:tabs>
        <w:spacing w:before="120" w:line="276" w:lineRule="auto"/>
        <w:ind w:left="0" w:firstLine="0"/>
        <w:rPr>
          <w:rFonts w:ascii="Times New Roman" w:hAnsi="Times New Roman" w:cs="Times New Roman"/>
          <w:lang w:val="vi-VN"/>
        </w:rPr>
      </w:pPr>
      <w:r w:rsidRPr="007B7915">
        <w:rPr>
          <w:rFonts w:ascii="Times New Roman" w:hAnsi="Times New Roman" w:cs="Times New Roman"/>
          <w:lang w:val="vi-VN"/>
        </w:rPr>
        <w:t>Vui lòng xem chi tiết ở các phụ lục dưới đây:</w:t>
      </w:r>
    </w:p>
    <w:p w14:paraId="3FB7D7C0" w14:textId="77777777" w:rsidR="0091577C" w:rsidRPr="007B7915" w:rsidRDefault="0091577C" w:rsidP="0091577C">
      <w:pPr>
        <w:pStyle w:val="BodyTextIndent"/>
        <w:tabs>
          <w:tab w:val="left" w:pos="0"/>
          <w:tab w:val="left" w:pos="432"/>
        </w:tabs>
        <w:spacing w:before="120" w:line="276" w:lineRule="auto"/>
        <w:ind w:left="0" w:firstLine="0"/>
        <w:rPr>
          <w:rFonts w:ascii="Times New Roman" w:hAnsi="Times New Roman" w:cs="Times New Roman"/>
          <w:sz w:val="2"/>
          <w:lang w:val="vi-VN"/>
        </w:rPr>
      </w:pPr>
    </w:p>
    <w:p w14:paraId="0ADCA5D6" w14:textId="77777777" w:rsidR="00C755AC" w:rsidRPr="007B7915" w:rsidRDefault="00CE4831" w:rsidP="0091577C">
      <w:pPr>
        <w:pStyle w:val="BodyTextIndent"/>
        <w:numPr>
          <w:ilvl w:val="0"/>
          <w:numId w:val="12"/>
        </w:numPr>
        <w:spacing w:line="276" w:lineRule="auto"/>
        <w:rPr>
          <w:rFonts w:ascii="Times New Roman" w:hAnsi="Times New Roman" w:cs="Times New Roman"/>
          <w:lang w:val="vi-VN"/>
        </w:rPr>
      </w:pPr>
      <w:r w:rsidRPr="007B7915">
        <w:rPr>
          <w:rFonts w:ascii="Times New Roman" w:hAnsi="Times New Roman" w:cs="Times New Roman"/>
          <w:lang w:val="vi-VN"/>
        </w:rPr>
        <w:t>Phụ lục</w:t>
      </w:r>
      <w:r w:rsidR="00C755AC" w:rsidRPr="007B7915">
        <w:rPr>
          <w:rFonts w:ascii="Times New Roman" w:hAnsi="Times New Roman" w:cs="Times New Roman"/>
          <w:lang w:val="vi-VN"/>
        </w:rPr>
        <w:t xml:space="preserve"> A1</w:t>
      </w:r>
      <w:r w:rsidRPr="007B7915">
        <w:rPr>
          <w:rFonts w:ascii="Times New Roman" w:hAnsi="Times New Roman" w:cs="Times New Roman"/>
          <w:lang w:val="vi-VN"/>
        </w:rPr>
        <w:t xml:space="preserve"> hướng dẫn xây dựng </w:t>
      </w:r>
      <w:r w:rsidR="00C458FD" w:rsidRPr="007B7915">
        <w:rPr>
          <w:rFonts w:ascii="Times New Roman" w:hAnsi="Times New Roman" w:cs="Times New Roman"/>
          <w:lang w:val="vi-VN"/>
        </w:rPr>
        <w:t>đề cương thẩm định</w:t>
      </w:r>
      <w:r w:rsidRPr="007B7915">
        <w:rPr>
          <w:rFonts w:ascii="Times New Roman" w:hAnsi="Times New Roman" w:cs="Times New Roman"/>
          <w:lang w:val="vi-VN"/>
        </w:rPr>
        <w:t xml:space="preserve"> quy trình sản xuất cho các dạng thuốc rắn</w:t>
      </w:r>
      <w:r w:rsidR="006B67AC" w:rsidRPr="007B7915">
        <w:rPr>
          <w:rFonts w:ascii="Times New Roman" w:hAnsi="Times New Roman" w:cs="Times New Roman"/>
          <w:lang w:val="vi-VN"/>
        </w:rPr>
        <w:t xml:space="preserve"> dùng đường uống</w:t>
      </w:r>
      <w:r w:rsidR="00C755AC" w:rsidRPr="007B7915">
        <w:rPr>
          <w:rFonts w:ascii="Times New Roman" w:hAnsi="Times New Roman" w:cs="Times New Roman"/>
          <w:lang w:val="vi-VN"/>
        </w:rPr>
        <w:t>,</w:t>
      </w:r>
    </w:p>
    <w:p w14:paraId="4DD2C85A" w14:textId="77777777" w:rsidR="00C755AC" w:rsidRPr="007B7915" w:rsidRDefault="00CE4831" w:rsidP="00C755AC">
      <w:pPr>
        <w:pStyle w:val="BodyTextIndent"/>
        <w:numPr>
          <w:ilvl w:val="0"/>
          <w:numId w:val="12"/>
        </w:numPr>
        <w:rPr>
          <w:rFonts w:ascii="Times New Roman" w:hAnsi="Times New Roman" w:cs="Times New Roman"/>
          <w:lang w:val="vi-VN"/>
        </w:rPr>
      </w:pPr>
      <w:r w:rsidRPr="007B7915">
        <w:rPr>
          <w:rFonts w:ascii="Times New Roman" w:hAnsi="Times New Roman" w:cs="Times New Roman"/>
          <w:lang w:val="vi-VN"/>
        </w:rPr>
        <w:t xml:space="preserve">Phụ lục </w:t>
      </w:r>
      <w:r w:rsidR="00C755AC" w:rsidRPr="007B7915">
        <w:rPr>
          <w:rFonts w:ascii="Times New Roman" w:hAnsi="Times New Roman" w:cs="Times New Roman"/>
          <w:lang w:val="vi-VN"/>
        </w:rPr>
        <w:t xml:space="preserve">A2 </w:t>
      </w:r>
      <w:r w:rsidRPr="007B7915">
        <w:rPr>
          <w:rFonts w:ascii="Times New Roman" w:hAnsi="Times New Roman" w:cs="Times New Roman"/>
          <w:lang w:val="vi-VN"/>
        </w:rPr>
        <w:t xml:space="preserve">hướng dẫn xây dựng </w:t>
      </w:r>
      <w:r w:rsidR="00C458FD" w:rsidRPr="007B7915">
        <w:rPr>
          <w:rFonts w:ascii="Times New Roman" w:hAnsi="Times New Roman" w:cs="Times New Roman"/>
          <w:lang w:val="vi-VN"/>
        </w:rPr>
        <w:t>đề cương thẩm định</w:t>
      </w:r>
      <w:r w:rsidRPr="007B7915">
        <w:rPr>
          <w:rFonts w:ascii="Times New Roman" w:hAnsi="Times New Roman" w:cs="Times New Roman"/>
          <w:lang w:val="vi-VN"/>
        </w:rPr>
        <w:t xml:space="preserve"> quy trình sản xuất các thuốc được sản xuất trong điều kiện vô khuẩn</w:t>
      </w:r>
      <w:r w:rsidR="0091577C" w:rsidRPr="007B7915">
        <w:rPr>
          <w:rFonts w:ascii="Times New Roman" w:hAnsi="Times New Roman" w:cs="Times New Roman"/>
          <w:lang w:val="vi-VN"/>
        </w:rPr>
        <w:t>,</w:t>
      </w:r>
    </w:p>
    <w:p w14:paraId="2A5CF4B8" w14:textId="77777777" w:rsidR="00C755AC" w:rsidRPr="007B7915" w:rsidRDefault="00247A62" w:rsidP="00C755AC">
      <w:pPr>
        <w:pStyle w:val="BodyTextIndent"/>
        <w:numPr>
          <w:ilvl w:val="0"/>
          <w:numId w:val="12"/>
        </w:numPr>
        <w:rPr>
          <w:rFonts w:ascii="Times New Roman" w:hAnsi="Times New Roman" w:cs="Times New Roman"/>
          <w:lang w:val="vi-VN"/>
        </w:rPr>
      </w:pPr>
      <w:r w:rsidRPr="007B7915">
        <w:rPr>
          <w:rFonts w:ascii="Times New Roman" w:hAnsi="Times New Roman" w:cs="Times New Roman"/>
          <w:lang w:val="vi-VN"/>
        </w:rPr>
        <w:t xml:space="preserve">Phụ lục </w:t>
      </w:r>
      <w:r w:rsidR="00C755AC" w:rsidRPr="007B7915">
        <w:rPr>
          <w:rFonts w:ascii="Times New Roman" w:hAnsi="Times New Roman" w:cs="Times New Roman"/>
          <w:lang w:val="vi-VN"/>
        </w:rPr>
        <w:t>A3</w:t>
      </w:r>
      <w:r w:rsidR="00CE4831" w:rsidRPr="007B7915">
        <w:rPr>
          <w:rFonts w:ascii="Times New Roman" w:hAnsi="Times New Roman" w:cs="Times New Roman"/>
          <w:lang w:val="vi-VN"/>
        </w:rPr>
        <w:t xml:space="preserve"> hướng dẫn xây dựng </w:t>
      </w:r>
      <w:r w:rsidR="00C458FD" w:rsidRPr="007B7915">
        <w:rPr>
          <w:rFonts w:ascii="Times New Roman" w:hAnsi="Times New Roman" w:cs="Times New Roman"/>
          <w:lang w:val="vi-VN"/>
        </w:rPr>
        <w:t>đề cương thẩm định</w:t>
      </w:r>
      <w:r w:rsidR="00CE4831" w:rsidRPr="007B7915">
        <w:rPr>
          <w:rFonts w:ascii="Times New Roman" w:hAnsi="Times New Roman" w:cs="Times New Roman"/>
          <w:lang w:val="vi-VN"/>
        </w:rPr>
        <w:t xml:space="preserve"> quy trình sản xuất các thuốc</w:t>
      </w:r>
      <w:r w:rsidR="000E35B2" w:rsidRPr="007B7915">
        <w:rPr>
          <w:rFonts w:ascii="Times New Roman" w:hAnsi="Times New Roman" w:cs="Times New Roman"/>
          <w:lang w:val="vi-VN"/>
        </w:rPr>
        <w:t xml:space="preserve"> có</w:t>
      </w:r>
      <w:r w:rsidR="00CE4831" w:rsidRPr="007B7915">
        <w:rPr>
          <w:rFonts w:ascii="Times New Roman" w:hAnsi="Times New Roman" w:cs="Times New Roman"/>
          <w:lang w:val="vi-VN"/>
        </w:rPr>
        <w:t xml:space="preserve"> </w:t>
      </w:r>
      <w:r w:rsidR="009C3CB1" w:rsidRPr="007B7915">
        <w:rPr>
          <w:rFonts w:ascii="Times New Roman" w:hAnsi="Times New Roman" w:cs="Times New Roman"/>
          <w:lang w:val="vi-VN"/>
        </w:rPr>
        <w:t>tiệt khuẩn</w:t>
      </w:r>
      <w:r w:rsidR="000E35B2" w:rsidRPr="007B7915">
        <w:rPr>
          <w:rFonts w:ascii="Times New Roman" w:hAnsi="Times New Roman" w:cs="Times New Roman"/>
          <w:lang w:val="vi-VN"/>
        </w:rPr>
        <w:t xml:space="preserve"> </w:t>
      </w:r>
      <w:r w:rsidR="00CE4831" w:rsidRPr="007B7915">
        <w:rPr>
          <w:rFonts w:ascii="Times New Roman" w:hAnsi="Times New Roman" w:cs="Times New Roman"/>
          <w:lang w:val="vi-VN"/>
        </w:rPr>
        <w:t>cuối</w:t>
      </w:r>
      <w:r w:rsidR="00C755AC" w:rsidRPr="007B7915">
        <w:rPr>
          <w:rFonts w:ascii="Times New Roman" w:hAnsi="Times New Roman" w:cs="Times New Roman"/>
          <w:lang w:val="vi-VN"/>
        </w:rPr>
        <w:t xml:space="preserve">.    </w:t>
      </w:r>
    </w:p>
    <w:p w14:paraId="4B251062" w14:textId="77777777" w:rsidR="00C755AC" w:rsidRPr="007B7915" w:rsidRDefault="00C755AC" w:rsidP="00AF3BC3">
      <w:pPr>
        <w:pStyle w:val="BodyText2"/>
        <w:ind w:left="720"/>
        <w:rPr>
          <w:lang w:val="vi-VN"/>
        </w:rPr>
      </w:pPr>
    </w:p>
    <w:p w14:paraId="67F25BC3" w14:textId="77777777" w:rsidR="00C755AC" w:rsidRPr="007B7915" w:rsidRDefault="00CE4831" w:rsidP="00C755AC">
      <w:pPr>
        <w:pStyle w:val="PVheading1"/>
        <w:rPr>
          <w:rFonts w:ascii="Times New Roman" w:hAnsi="Times New Roman" w:cs="Times New Roman"/>
          <w:lang w:val="vi-VN"/>
        </w:rPr>
      </w:pPr>
      <w:bookmarkStart w:id="91" w:name="_Toc482865380"/>
      <w:bookmarkStart w:id="92" w:name="_Toc482947459"/>
      <w:bookmarkStart w:id="93" w:name="_Toc483413414"/>
      <w:bookmarkStart w:id="94" w:name="_Toc483413465"/>
      <w:bookmarkStart w:id="95" w:name="_Toc483414883"/>
      <w:bookmarkStart w:id="96" w:name="_Toc483415115"/>
      <w:bookmarkStart w:id="97" w:name="_Toc483416959"/>
      <w:bookmarkStart w:id="98" w:name="_Toc483488600"/>
      <w:bookmarkStart w:id="99" w:name="_Toc483575118"/>
      <w:bookmarkStart w:id="100" w:name="_Toc483575177"/>
      <w:bookmarkStart w:id="101" w:name="_Toc483575273"/>
      <w:bookmarkStart w:id="102" w:name="_Toc483575455"/>
      <w:bookmarkStart w:id="103" w:name="_Toc483575594"/>
      <w:bookmarkStart w:id="104" w:name="_Toc483576019"/>
      <w:bookmarkStart w:id="105" w:name="_Toc483643758"/>
      <w:r w:rsidRPr="007B7915">
        <w:rPr>
          <w:rFonts w:ascii="Times New Roman" w:hAnsi="Times New Roman" w:cs="Times New Roman"/>
          <w:lang w:val="vi-VN"/>
        </w:rPr>
        <w:t xml:space="preserve">Một số lưu ý về thẩm định hồi cứu và thẩm định </w:t>
      </w:r>
      <w:r w:rsidR="002A4B0E" w:rsidRPr="007B7915">
        <w:rPr>
          <w:rFonts w:ascii="Times New Roman" w:hAnsi="Times New Roman" w:cs="Times New Roman"/>
          <w:lang w:val="vi-VN"/>
        </w:rPr>
        <w:t>đồng thời</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p>
    <w:p w14:paraId="57B731B6" w14:textId="77777777" w:rsidR="00C755AC" w:rsidRPr="007B7915" w:rsidRDefault="00C755AC" w:rsidP="00C755AC">
      <w:pPr>
        <w:pStyle w:val="BodyText2"/>
        <w:rPr>
          <w:rFonts w:ascii="Times New Roman" w:hAnsi="Times New Roman" w:cs="Times New Roman"/>
          <w:lang w:val="vi-VN"/>
        </w:rPr>
      </w:pPr>
    </w:p>
    <w:p w14:paraId="29FB0635" w14:textId="77777777" w:rsidR="00C755AC" w:rsidRPr="007B7915" w:rsidRDefault="00E83E85" w:rsidP="00C755AC">
      <w:pPr>
        <w:pStyle w:val="BodyText2"/>
        <w:rPr>
          <w:rFonts w:ascii="Times New Roman" w:hAnsi="Times New Roman" w:cs="Times New Roman"/>
          <w:b/>
          <w:bCs/>
          <w:lang w:val="vi-VN"/>
        </w:rPr>
      </w:pPr>
      <w:r w:rsidRPr="007B7915">
        <w:rPr>
          <w:rFonts w:ascii="Times New Roman" w:hAnsi="Times New Roman" w:cs="Times New Roman"/>
          <w:b/>
          <w:bCs/>
          <w:lang w:val="vi-VN"/>
        </w:rPr>
        <w:t xml:space="preserve">7.1 </w:t>
      </w:r>
      <w:r w:rsidRPr="007B7915">
        <w:rPr>
          <w:rFonts w:ascii="Times New Roman" w:hAnsi="Times New Roman" w:cs="Times New Roman"/>
          <w:b/>
          <w:bCs/>
          <w:lang w:val="vi-VN"/>
        </w:rPr>
        <w:tab/>
        <w:t>Thẩm định hồi cứu</w:t>
      </w:r>
    </w:p>
    <w:p w14:paraId="1E29F918" w14:textId="77777777" w:rsidR="00C755AC" w:rsidRPr="007B7915" w:rsidRDefault="00C755AC" w:rsidP="00C755AC">
      <w:pPr>
        <w:pStyle w:val="BodyText2"/>
        <w:rPr>
          <w:rFonts w:ascii="Times New Roman" w:hAnsi="Times New Roman" w:cs="Times New Roman"/>
          <w:lang w:val="vi-VN"/>
        </w:rPr>
      </w:pPr>
    </w:p>
    <w:p w14:paraId="4B45DF64" w14:textId="77777777" w:rsidR="00F56547" w:rsidRPr="007B7915" w:rsidRDefault="008B4C92" w:rsidP="00C755AC">
      <w:pPr>
        <w:pStyle w:val="BodyText2"/>
        <w:ind w:left="720"/>
        <w:rPr>
          <w:rFonts w:ascii="Times New Roman" w:hAnsi="Times New Roman" w:cs="Times New Roman"/>
          <w:lang w:val="vi-VN"/>
        </w:rPr>
      </w:pPr>
      <w:r w:rsidRPr="007B7915">
        <w:rPr>
          <w:rFonts w:ascii="Times New Roman" w:hAnsi="Times New Roman" w:cs="Times New Roman"/>
          <w:lang w:val="vi-VN"/>
        </w:rPr>
        <w:t>Thẩm định hồi cứu nên được thực hiện đ</w:t>
      </w:r>
      <w:r w:rsidR="00E83E85" w:rsidRPr="007B7915">
        <w:rPr>
          <w:rFonts w:ascii="Times New Roman" w:hAnsi="Times New Roman" w:cs="Times New Roman"/>
          <w:lang w:val="vi-VN"/>
        </w:rPr>
        <w:t xml:space="preserve">ối với những sản phẩm đã </w:t>
      </w:r>
      <w:r w:rsidR="00F56547" w:rsidRPr="007B7915">
        <w:rPr>
          <w:rFonts w:ascii="Times New Roman" w:hAnsi="Times New Roman" w:cs="Times New Roman"/>
          <w:lang w:val="vi-VN"/>
        </w:rPr>
        <w:t xml:space="preserve">được </w:t>
      </w:r>
      <w:r w:rsidR="00E83E85" w:rsidRPr="007B7915">
        <w:rPr>
          <w:rFonts w:ascii="Times New Roman" w:hAnsi="Times New Roman" w:cs="Times New Roman"/>
          <w:lang w:val="vi-VN"/>
        </w:rPr>
        <w:t xml:space="preserve">lưu hành </w:t>
      </w:r>
      <w:r w:rsidR="00F56547" w:rsidRPr="007B7915">
        <w:rPr>
          <w:rFonts w:ascii="Times New Roman" w:hAnsi="Times New Roman" w:cs="Times New Roman"/>
          <w:lang w:val="vi-VN"/>
        </w:rPr>
        <w:t xml:space="preserve">trên thị trường trong </w:t>
      </w:r>
      <w:r w:rsidR="00E83E85" w:rsidRPr="007B7915">
        <w:rPr>
          <w:rFonts w:ascii="Times New Roman" w:hAnsi="Times New Roman" w:cs="Times New Roman"/>
          <w:lang w:val="vi-VN"/>
        </w:rPr>
        <w:t>một</w:t>
      </w:r>
      <w:r w:rsidR="00F56547" w:rsidRPr="007B7915">
        <w:rPr>
          <w:rFonts w:ascii="Times New Roman" w:hAnsi="Times New Roman" w:cs="Times New Roman"/>
          <w:lang w:val="vi-VN"/>
        </w:rPr>
        <w:t xml:space="preserve"> khoảng</w:t>
      </w:r>
      <w:r w:rsidR="00E83E85" w:rsidRPr="007B7915">
        <w:rPr>
          <w:rFonts w:ascii="Times New Roman" w:hAnsi="Times New Roman" w:cs="Times New Roman"/>
          <w:lang w:val="vi-VN"/>
        </w:rPr>
        <w:t xml:space="preserve"> thời gian</w:t>
      </w:r>
      <w:r w:rsidR="00DA3961" w:rsidRPr="007B7915">
        <w:rPr>
          <w:rFonts w:ascii="Times New Roman" w:hAnsi="Times New Roman" w:cs="Times New Roman"/>
          <w:lang w:val="vi-VN"/>
        </w:rPr>
        <w:t xml:space="preserve"> nhất định</w:t>
      </w:r>
      <w:r w:rsidR="00F56547" w:rsidRPr="007B7915">
        <w:rPr>
          <w:rFonts w:ascii="Times New Roman" w:hAnsi="Times New Roman" w:cs="Times New Roman"/>
          <w:lang w:val="vi-VN"/>
        </w:rPr>
        <w:t xml:space="preserve">. Thẩm định hồi cứu bao gồm việc phân tích các xu hướng (sử dụng biểu đồ kiểm soát...) của các dữ liệu trong quá trình sản xuất </w:t>
      </w:r>
      <w:r w:rsidRPr="007B7915">
        <w:rPr>
          <w:rFonts w:ascii="Times New Roman" w:hAnsi="Times New Roman" w:cs="Times New Roman"/>
          <w:lang w:val="vi-VN"/>
        </w:rPr>
        <w:t xml:space="preserve">trước đây </w:t>
      </w:r>
      <w:r w:rsidR="00F56547" w:rsidRPr="007B7915">
        <w:rPr>
          <w:rFonts w:ascii="Times New Roman" w:hAnsi="Times New Roman" w:cs="Times New Roman"/>
          <w:lang w:val="vi-VN"/>
        </w:rPr>
        <w:t>cùng với các dữ liệu của quá trình kiểm tra chất lượng</w:t>
      </w:r>
      <w:r w:rsidR="00E83E85" w:rsidRPr="007B7915">
        <w:rPr>
          <w:rFonts w:ascii="Times New Roman" w:hAnsi="Times New Roman" w:cs="Times New Roman"/>
          <w:lang w:val="vi-VN"/>
        </w:rPr>
        <w:t xml:space="preserve"> </w:t>
      </w:r>
      <w:r w:rsidR="00D661DA" w:rsidRPr="007B7915">
        <w:rPr>
          <w:rFonts w:ascii="Times New Roman" w:hAnsi="Times New Roman" w:cs="Times New Roman"/>
          <w:lang w:val="vi-VN"/>
        </w:rPr>
        <w:t>(Quality control</w:t>
      </w:r>
      <w:r w:rsidR="00F56547" w:rsidRPr="007B7915">
        <w:rPr>
          <w:rFonts w:ascii="Times New Roman" w:hAnsi="Times New Roman" w:cs="Times New Roman"/>
          <w:lang w:val="vi-VN"/>
        </w:rPr>
        <w:t xml:space="preserve"> - </w:t>
      </w:r>
      <w:r w:rsidR="00D661DA" w:rsidRPr="007B7915">
        <w:rPr>
          <w:rFonts w:ascii="Times New Roman" w:hAnsi="Times New Roman" w:cs="Times New Roman"/>
          <w:lang w:val="vi-VN"/>
        </w:rPr>
        <w:t>chẳng hạn</w:t>
      </w:r>
      <w:r w:rsidR="006B67AC" w:rsidRPr="007B7915">
        <w:rPr>
          <w:rFonts w:ascii="Times New Roman" w:hAnsi="Times New Roman" w:cs="Times New Roman"/>
          <w:lang w:val="vi-VN"/>
        </w:rPr>
        <w:t xml:space="preserve"> như </w:t>
      </w:r>
      <w:r w:rsidR="00F56547" w:rsidRPr="007B7915">
        <w:rPr>
          <w:rFonts w:ascii="Times New Roman" w:hAnsi="Times New Roman" w:cs="Times New Roman"/>
          <w:lang w:val="vi-VN"/>
        </w:rPr>
        <w:t>kết quả định lượng, kết quả thử độ hoà tan, pH...) của thành phẩm. Dữ liệu của 10 đến 20 lô được sản xuất bằng cùng một quy trình ổn định nên được phân tích để chứng minh rằng quy trình sản xuất này được kiểm soát tốt và "đảm bảo yêu cầu". Chỉ số C</w:t>
      </w:r>
      <w:r w:rsidR="00F56547" w:rsidRPr="007B7915">
        <w:rPr>
          <w:rFonts w:ascii="Times New Roman" w:hAnsi="Times New Roman" w:cs="Times New Roman"/>
          <w:vertAlign w:val="subscript"/>
          <w:lang w:val="vi-VN"/>
        </w:rPr>
        <w:t xml:space="preserve">pk </w:t>
      </w:r>
      <w:r w:rsidR="00F56547" w:rsidRPr="007B7915">
        <w:rPr>
          <w:rFonts w:ascii="Times New Roman" w:hAnsi="Times New Roman" w:cs="Times New Roman"/>
          <w:lang w:val="vi-VN"/>
        </w:rPr>
        <w:t xml:space="preserve"> (Process Capability</w:t>
      </w:r>
      <w:r w:rsidR="005C66D3" w:rsidRPr="007B7915">
        <w:rPr>
          <w:rFonts w:ascii="Times New Roman" w:hAnsi="Times New Roman" w:cs="Times New Roman"/>
          <w:lang w:val="vi-VN"/>
        </w:rPr>
        <w:t xml:space="preserve"> – Hiệu quả quy trình</w:t>
      </w:r>
      <w:r w:rsidR="00F56547" w:rsidRPr="007B7915">
        <w:rPr>
          <w:rFonts w:ascii="Times New Roman" w:hAnsi="Times New Roman" w:cs="Times New Roman"/>
          <w:lang w:val="vi-VN"/>
        </w:rPr>
        <w:t>) và/hoặc P</w:t>
      </w:r>
      <w:r w:rsidR="00F56547" w:rsidRPr="007B7915">
        <w:rPr>
          <w:rFonts w:ascii="Times New Roman" w:hAnsi="Times New Roman" w:cs="Times New Roman"/>
          <w:vertAlign w:val="subscript"/>
          <w:lang w:val="vi-VN"/>
        </w:rPr>
        <w:t xml:space="preserve">pk </w:t>
      </w:r>
      <w:r w:rsidR="00F56547" w:rsidRPr="007B7915">
        <w:rPr>
          <w:rFonts w:ascii="Times New Roman" w:hAnsi="Times New Roman" w:cs="Times New Roman"/>
          <w:lang w:val="vi-VN"/>
        </w:rPr>
        <w:t>(Process Performance</w:t>
      </w:r>
      <w:r w:rsidR="005C66D3" w:rsidRPr="007B7915">
        <w:rPr>
          <w:rFonts w:ascii="Times New Roman" w:hAnsi="Times New Roman" w:cs="Times New Roman"/>
          <w:lang w:val="vi-VN"/>
        </w:rPr>
        <w:t xml:space="preserve"> – Hiệu năng quy trình</w:t>
      </w:r>
      <w:r w:rsidR="00DE6C30" w:rsidRPr="007B7915">
        <w:rPr>
          <w:rFonts w:ascii="Times New Roman" w:hAnsi="Times New Roman" w:cs="Times New Roman"/>
          <w:lang w:val="vi-VN"/>
        </w:rPr>
        <w:t>) có giá trị là 1,</w:t>
      </w:r>
      <w:r w:rsidR="00F56547" w:rsidRPr="007B7915">
        <w:rPr>
          <w:rFonts w:ascii="Times New Roman" w:hAnsi="Times New Roman" w:cs="Times New Roman"/>
          <w:lang w:val="vi-VN"/>
        </w:rPr>
        <w:t>0</w:t>
      </w:r>
      <w:r w:rsidR="00DE6C30" w:rsidRPr="007B7915">
        <w:rPr>
          <w:rFonts w:ascii="Times New Roman" w:hAnsi="Times New Roman" w:cs="Times New Roman"/>
          <w:lang w:val="vi-VN"/>
        </w:rPr>
        <w:t>; 1,</w:t>
      </w:r>
      <w:r w:rsidR="00F56547" w:rsidRPr="007B7915">
        <w:rPr>
          <w:rFonts w:ascii="Times New Roman" w:hAnsi="Times New Roman" w:cs="Times New Roman"/>
          <w:lang w:val="vi-VN"/>
        </w:rPr>
        <w:t>33 và 2</w:t>
      </w:r>
      <w:r w:rsidR="00DE6C30" w:rsidRPr="007B7915">
        <w:rPr>
          <w:rFonts w:ascii="Times New Roman" w:hAnsi="Times New Roman" w:cs="Times New Roman"/>
          <w:lang w:val="vi-VN"/>
        </w:rPr>
        <w:t>,</w:t>
      </w:r>
      <w:r w:rsidR="00F56547" w:rsidRPr="007B7915">
        <w:rPr>
          <w:rFonts w:ascii="Times New Roman" w:hAnsi="Times New Roman" w:cs="Times New Roman"/>
          <w:lang w:val="vi-VN"/>
        </w:rPr>
        <w:t xml:space="preserve">0 </w:t>
      </w:r>
      <w:r w:rsidR="005C66D3" w:rsidRPr="007B7915">
        <w:rPr>
          <w:rFonts w:ascii="Times New Roman" w:hAnsi="Times New Roman" w:cs="Times New Roman"/>
          <w:lang w:val="vi-VN"/>
        </w:rPr>
        <w:t xml:space="preserve">lần lượt </w:t>
      </w:r>
      <w:r w:rsidR="00F56547" w:rsidRPr="007B7915">
        <w:rPr>
          <w:rFonts w:ascii="Times New Roman" w:hAnsi="Times New Roman" w:cs="Times New Roman"/>
          <w:lang w:val="vi-VN"/>
        </w:rPr>
        <w:t>tương ứng với</w:t>
      </w:r>
      <w:r w:rsidR="005C66D3" w:rsidRPr="007B7915">
        <w:rPr>
          <w:rFonts w:ascii="Times New Roman" w:hAnsi="Times New Roman" w:cs="Times New Roman"/>
          <w:lang w:val="vi-VN"/>
        </w:rPr>
        <w:t xml:space="preserve"> </w:t>
      </w:r>
      <w:r w:rsidR="00F56547" w:rsidRPr="007B7915">
        <w:rPr>
          <w:rFonts w:ascii="Times New Roman" w:hAnsi="Times New Roman" w:cs="Times New Roman"/>
          <w:lang w:val="vi-VN"/>
        </w:rPr>
        <w:t>3, 4</w:t>
      </w:r>
      <w:r w:rsidR="005C66D3" w:rsidRPr="007B7915">
        <w:rPr>
          <w:rFonts w:ascii="Times New Roman" w:hAnsi="Times New Roman" w:cs="Times New Roman"/>
          <w:lang w:val="vi-VN"/>
        </w:rPr>
        <w:t xml:space="preserve"> và</w:t>
      </w:r>
      <w:r w:rsidR="00F56547" w:rsidRPr="007B7915">
        <w:rPr>
          <w:rFonts w:ascii="Times New Roman" w:hAnsi="Times New Roman" w:cs="Times New Roman"/>
          <w:lang w:val="vi-VN"/>
        </w:rPr>
        <w:t xml:space="preserve"> 6 sigma</w:t>
      </w:r>
      <w:r w:rsidR="00065374" w:rsidRPr="007B7915">
        <w:rPr>
          <w:rFonts w:ascii="Times New Roman" w:hAnsi="Times New Roman" w:cs="Times New Roman"/>
          <w:lang w:val="vi-VN"/>
        </w:rPr>
        <w:t xml:space="preserve">. </w:t>
      </w:r>
      <w:r w:rsidR="005C66D3" w:rsidRPr="007B7915">
        <w:rPr>
          <w:rFonts w:ascii="Times New Roman" w:hAnsi="Times New Roman" w:cs="Times New Roman"/>
          <w:lang w:val="vi-VN"/>
        </w:rPr>
        <w:t>Giá trị tính toán được của</w:t>
      </w:r>
      <w:r w:rsidR="00065374" w:rsidRPr="007B7915">
        <w:rPr>
          <w:rFonts w:ascii="Times New Roman" w:hAnsi="Times New Roman" w:cs="Times New Roman"/>
          <w:lang w:val="vi-VN"/>
        </w:rPr>
        <w:t xml:space="preserve"> C</w:t>
      </w:r>
      <w:r w:rsidR="00065374" w:rsidRPr="007B7915">
        <w:rPr>
          <w:rFonts w:ascii="Times New Roman" w:hAnsi="Times New Roman" w:cs="Times New Roman"/>
          <w:vertAlign w:val="subscript"/>
          <w:lang w:val="vi-VN"/>
        </w:rPr>
        <w:t>p</w:t>
      </w:r>
      <w:r w:rsidR="00065374" w:rsidRPr="007B7915">
        <w:rPr>
          <w:rFonts w:ascii="Times New Roman" w:hAnsi="Times New Roman" w:cs="Times New Roman"/>
          <w:lang w:val="vi-VN"/>
        </w:rPr>
        <w:t>, C</w:t>
      </w:r>
      <w:r w:rsidR="00065374" w:rsidRPr="007B7915">
        <w:rPr>
          <w:rFonts w:ascii="Times New Roman" w:hAnsi="Times New Roman" w:cs="Times New Roman"/>
          <w:vertAlign w:val="subscript"/>
          <w:lang w:val="vi-VN"/>
        </w:rPr>
        <w:t>pk</w:t>
      </w:r>
      <w:r w:rsidR="00065374" w:rsidRPr="007B7915">
        <w:rPr>
          <w:rFonts w:ascii="Times New Roman" w:hAnsi="Times New Roman" w:cs="Times New Roman"/>
          <w:lang w:val="vi-VN"/>
        </w:rPr>
        <w:t>, P</w:t>
      </w:r>
      <w:r w:rsidR="00065374" w:rsidRPr="007B7915">
        <w:rPr>
          <w:rFonts w:ascii="Times New Roman" w:hAnsi="Times New Roman" w:cs="Times New Roman"/>
          <w:vertAlign w:val="subscript"/>
          <w:lang w:val="vi-VN"/>
        </w:rPr>
        <w:t>p</w:t>
      </w:r>
      <w:r w:rsidR="00065374" w:rsidRPr="007B7915">
        <w:rPr>
          <w:rFonts w:ascii="Times New Roman" w:hAnsi="Times New Roman" w:cs="Times New Roman"/>
          <w:lang w:val="vi-VN"/>
        </w:rPr>
        <w:t xml:space="preserve"> </w:t>
      </w:r>
      <w:r w:rsidR="005C66D3" w:rsidRPr="007B7915">
        <w:rPr>
          <w:rFonts w:ascii="Times New Roman" w:hAnsi="Times New Roman" w:cs="Times New Roman"/>
          <w:lang w:val="vi-VN"/>
        </w:rPr>
        <w:t xml:space="preserve">hay </w:t>
      </w:r>
      <w:r w:rsidR="00065374" w:rsidRPr="007B7915">
        <w:rPr>
          <w:rFonts w:ascii="Times New Roman" w:hAnsi="Times New Roman" w:cs="Times New Roman"/>
          <w:lang w:val="vi-VN"/>
        </w:rPr>
        <w:t>P</w:t>
      </w:r>
      <w:r w:rsidR="00065374" w:rsidRPr="007B7915">
        <w:rPr>
          <w:rFonts w:ascii="Times New Roman" w:hAnsi="Times New Roman" w:cs="Times New Roman"/>
          <w:vertAlign w:val="subscript"/>
          <w:lang w:val="vi-VN"/>
        </w:rPr>
        <w:t xml:space="preserve">pk </w:t>
      </w:r>
      <w:r w:rsidR="00065374" w:rsidRPr="007B7915">
        <w:rPr>
          <w:rFonts w:ascii="Times New Roman" w:hAnsi="Times New Roman" w:cs="Times New Roman"/>
          <w:lang w:val="vi-VN"/>
        </w:rPr>
        <w:t>được chấp nhận như một công cụ thống kê để phân tích việc kiểm soát trong quy trình.</w:t>
      </w:r>
      <w:r w:rsidR="00F56547" w:rsidRPr="007B7915">
        <w:rPr>
          <w:rFonts w:ascii="Times New Roman" w:hAnsi="Times New Roman" w:cs="Times New Roman"/>
          <w:lang w:val="vi-VN"/>
        </w:rPr>
        <w:t xml:space="preserve"> </w:t>
      </w:r>
    </w:p>
    <w:p w14:paraId="5297D8B7" w14:textId="77777777" w:rsidR="00C755AC" w:rsidRPr="007B7915" w:rsidRDefault="00F56547" w:rsidP="00065374">
      <w:pPr>
        <w:pStyle w:val="BodyText2"/>
        <w:ind w:left="720"/>
        <w:rPr>
          <w:rFonts w:ascii="Times New Roman" w:hAnsi="Times New Roman" w:cs="Times New Roman"/>
          <w:lang w:val="vi-VN"/>
        </w:rPr>
      </w:pPr>
      <w:r w:rsidRPr="007B7915">
        <w:rPr>
          <w:rFonts w:ascii="Times New Roman" w:hAnsi="Times New Roman" w:cs="Times New Roman"/>
          <w:vertAlign w:val="subscript"/>
          <w:lang w:val="vi-VN"/>
        </w:rPr>
        <w:t xml:space="preserve"> </w:t>
      </w:r>
    </w:p>
    <w:p w14:paraId="2661D912" w14:textId="77777777" w:rsidR="00C755AC" w:rsidRPr="007B7915" w:rsidRDefault="00065374" w:rsidP="00C755AC">
      <w:pPr>
        <w:pStyle w:val="BodyText2"/>
        <w:rPr>
          <w:rFonts w:ascii="Times New Roman" w:hAnsi="Times New Roman" w:cs="Times New Roman"/>
          <w:b/>
          <w:bCs/>
          <w:lang w:val="vi-VN"/>
        </w:rPr>
      </w:pPr>
      <w:r w:rsidRPr="007B7915">
        <w:rPr>
          <w:rFonts w:ascii="Times New Roman" w:hAnsi="Times New Roman" w:cs="Times New Roman"/>
          <w:b/>
          <w:bCs/>
          <w:lang w:val="vi-VN"/>
        </w:rPr>
        <w:t xml:space="preserve">7.2 </w:t>
      </w:r>
      <w:r w:rsidRPr="007B7915">
        <w:rPr>
          <w:rFonts w:ascii="Times New Roman" w:hAnsi="Times New Roman" w:cs="Times New Roman"/>
          <w:b/>
          <w:bCs/>
          <w:lang w:val="vi-VN"/>
        </w:rPr>
        <w:tab/>
        <w:t>Thẩm định đồng thời</w:t>
      </w:r>
    </w:p>
    <w:p w14:paraId="12D1534B" w14:textId="77777777" w:rsidR="00065374" w:rsidRPr="007B7915" w:rsidRDefault="00065374" w:rsidP="00C755AC">
      <w:pPr>
        <w:pStyle w:val="BodyText2"/>
        <w:rPr>
          <w:rFonts w:ascii="Times New Roman" w:hAnsi="Times New Roman" w:cs="Times New Roman"/>
          <w:b/>
          <w:bCs/>
          <w:lang w:val="vi-VN"/>
        </w:rPr>
      </w:pPr>
      <w:r w:rsidRPr="007B7915">
        <w:rPr>
          <w:rFonts w:ascii="Times New Roman" w:hAnsi="Times New Roman" w:cs="Times New Roman"/>
          <w:b/>
          <w:bCs/>
          <w:lang w:val="vi-VN"/>
        </w:rPr>
        <w:tab/>
      </w:r>
    </w:p>
    <w:p w14:paraId="0375303A" w14:textId="77777777" w:rsidR="00065374" w:rsidRPr="007B7915" w:rsidRDefault="00065374" w:rsidP="008B4C92">
      <w:pPr>
        <w:pStyle w:val="BodyText2"/>
        <w:ind w:left="720"/>
        <w:rPr>
          <w:rFonts w:ascii="Times New Roman" w:hAnsi="Times New Roman" w:cs="Times New Roman"/>
          <w:bCs/>
          <w:lang w:val="vi-VN"/>
        </w:rPr>
      </w:pPr>
      <w:r w:rsidRPr="007B7915">
        <w:rPr>
          <w:rFonts w:ascii="Times New Roman" w:hAnsi="Times New Roman" w:cs="Times New Roman"/>
          <w:bCs/>
          <w:lang w:val="vi-VN"/>
        </w:rPr>
        <w:t>Đối với các thuốc đặc trị cho các bệnh hiếm gặp,</w:t>
      </w:r>
      <w:r w:rsidR="008B4C92" w:rsidRPr="007B7915">
        <w:rPr>
          <w:rFonts w:ascii="Times New Roman" w:hAnsi="Times New Roman" w:cs="Times New Roman"/>
          <w:bCs/>
          <w:lang w:val="vi-VN"/>
        </w:rPr>
        <w:t xml:space="preserve"> việc thẩm định đồng thời được chấp nhận do </w:t>
      </w:r>
      <w:r w:rsidRPr="007B7915">
        <w:rPr>
          <w:rFonts w:ascii="Times New Roman" w:hAnsi="Times New Roman" w:cs="Times New Roman"/>
          <w:bCs/>
          <w:lang w:val="vi-VN"/>
        </w:rPr>
        <w:t>số lượng l</w:t>
      </w:r>
      <w:r w:rsidR="008B4C92" w:rsidRPr="007B7915">
        <w:rPr>
          <w:rFonts w:ascii="Times New Roman" w:hAnsi="Times New Roman" w:cs="Times New Roman"/>
          <w:bCs/>
          <w:lang w:val="vi-VN"/>
        </w:rPr>
        <w:t xml:space="preserve">ô sản xuất trong </w:t>
      </w:r>
      <w:r w:rsidR="000A0820" w:rsidRPr="007B7915">
        <w:rPr>
          <w:rFonts w:ascii="Times New Roman" w:hAnsi="Times New Roman" w:cs="Times New Roman"/>
          <w:bCs/>
          <w:lang w:val="vi-VN"/>
        </w:rPr>
        <w:t xml:space="preserve">một </w:t>
      </w:r>
      <w:r w:rsidR="008B4C92" w:rsidRPr="007B7915">
        <w:rPr>
          <w:rFonts w:ascii="Times New Roman" w:hAnsi="Times New Roman" w:cs="Times New Roman"/>
          <w:bCs/>
          <w:lang w:val="vi-VN"/>
        </w:rPr>
        <w:t xml:space="preserve">năm thường </w:t>
      </w:r>
      <w:r w:rsidR="000A0820" w:rsidRPr="007B7915">
        <w:rPr>
          <w:rFonts w:ascii="Times New Roman" w:hAnsi="Times New Roman" w:cs="Times New Roman"/>
          <w:bCs/>
          <w:lang w:val="vi-VN"/>
        </w:rPr>
        <w:t>ít</w:t>
      </w:r>
      <w:r w:rsidRPr="007B7915">
        <w:rPr>
          <w:rFonts w:ascii="Times New Roman" w:hAnsi="Times New Roman" w:cs="Times New Roman"/>
          <w:bCs/>
          <w:lang w:val="vi-VN"/>
        </w:rPr>
        <w:t>. Các loại thuốc vốn</w:t>
      </w:r>
      <w:r w:rsidR="008B4C92" w:rsidRPr="007B7915">
        <w:rPr>
          <w:rFonts w:ascii="Times New Roman" w:hAnsi="Times New Roman" w:cs="Times New Roman"/>
          <w:bCs/>
          <w:lang w:val="vi-VN"/>
        </w:rPr>
        <w:t xml:space="preserve"> có </w:t>
      </w:r>
      <w:r w:rsidR="0047550B" w:rsidRPr="007B7915">
        <w:rPr>
          <w:rFonts w:ascii="Times New Roman" w:hAnsi="Times New Roman" w:cs="Times New Roman"/>
          <w:bCs/>
          <w:lang w:val="vi-VN"/>
        </w:rPr>
        <w:t xml:space="preserve">tuổi thọ ngắn </w:t>
      </w:r>
      <w:r w:rsidR="008B4C92" w:rsidRPr="007B7915">
        <w:rPr>
          <w:rFonts w:ascii="Times New Roman" w:hAnsi="Times New Roman" w:cs="Times New Roman"/>
          <w:bCs/>
          <w:lang w:val="vi-VN"/>
        </w:rPr>
        <w:t>(</w:t>
      </w:r>
      <w:r w:rsidR="0047550B" w:rsidRPr="007B7915">
        <w:rPr>
          <w:rFonts w:ascii="Times New Roman" w:hAnsi="Times New Roman" w:cs="Times New Roman"/>
          <w:bCs/>
          <w:lang w:val="vi-VN"/>
        </w:rPr>
        <w:t xml:space="preserve">chẳng hạn </w:t>
      </w:r>
      <w:r w:rsidR="008B4C92" w:rsidRPr="007B7915">
        <w:rPr>
          <w:rFonts w:ascii="Times New Roman" w:hAnsi="Times New Roman" w:cs="Times New Roman"/>
          <w:bCs/>
          <w:lang w:val="vi-VN"/>
        </w:rPr>
        <w:t xml:space="preserve">thuốc phóng </w:t>
      </w:r>
      <w:r w:rsidRPr="007B7915">
        <w:rPr>
          <w:rFonts w:ascii="Times New Roman" w:hAnsi="Times New Roman" w:cs="Times New Roman"/>
          <w:bCs/>
          <w:lang w:val="vi-VN"/>
        </w:rPr>
        <w:t xml:space="preserve">xạ) </w:t>
      </w:r>
      <w:r w:rsidR="000A0820" w:rsidRPr="007B7915">
        <w:rPr>
          <w:rFonts w:ascii="Times New Roman" w:hAnsi="Times New Roman" w:cs="Times New Roman"/>
          <w:bCs/>
          <w:lang w:val="vi-VN"/>
        </w:rPr>
        <w:t xml:space="preserve">nhưng </w:t>
      </w:r>
      <w:r w:rsidRPr="007B7915">
        <w:rPr>
          <w:rFonts w:ascii="Times New Roman" w:hAnsi="Times New Roman" w:cs="Times New Roman"/>
          <w:bCs/>
          <w:lang w:val="vi-VN"/>
        </w:rPr>
        <w:t>việc sử dụng là cần thiết vì các lý do y tế (ví dụ: thuốc đ</w:t>
      </w:r>
      <w:r w:rsidR="008B4C92" w:rsidRPr="007B7915">
        <w:rPr>
          <w:rFonts w:ascii="Times New Roman" w:hAnsi="Times New Roman" w:cs="Times New Roman"/>
          <w:bCs/>
          <w:lang w:val="vi-VN"/>
        </w:rPr>
        <w:t xml:space="preserve">ược sử dụng để phòng ngừa hoặc </w:t>
      </w:r>
      <w:r w:rsidRPr="007B7915">
        <w:rPr>
          <w:rFonts w:ascii="Times New Roman" w:hAnsi="Times New Roman" w:cs="Times New Roman"/>
          <w:bCs/>
          <w:lang w:val="vi-VN"/>
        </w:rPr>
        <w:t>điều trị các bệnh hoặc tình trạng</w:t>
      </w:r>
      <w:r w:rsidR="006B67AC" w:rsidRPr="007B7915">
        <w:rPr>
          <w:rFonts w:ascii="Times New Roman" w:hAnsi="Times New Roman" w:cs="Times New Roman"/>
          <w:bCs/>
          <w:lang w:val="vi-VN"/>
        </w:rPr>
        <w:t xml:space="preserve"> nghiêm trọng</w:t>
      </w:r>
      <w:r w:rsidRPr="007B7915">
        <w:rPr>
          <w:rFonts w:ascii="Times New Roman" w:hAnsi="Times New Roman" w:cs="Times New Roman"/>
          <w:bCs/>
          <w:lang w:val="vi-VN"/>
        </w:rPr>
        <w:t xml:space="preserve"> có thể gây nguy hiểm đến tín</w:t>
      </w:r>
      <w:r w:rsidR="008B4C92" w:rsidRPr="007B7915">
        <w:rPr>
          <w:rFonts w:ascii="Times New Roman" w:hAnsi="Times New Roman" w:cs="Times New Roman"/>
          <w:bCs/>
          <w:lang w:val="vi-VN"/>
        </w:rPr>
        <w:t>h m</w:t>
      </w:r>
      <w:r w:rsidR="006B67AC" w:rsidRPr="007B7915">
        <w:rPr>
          <w:rFonts w:ascii="Times New Roman" w:hAnsi="Times New Roman" w:cs="Times New Roman"/>
          <w:bCs/>
          <w:lang w:val="vi-VN"/>
        </w:rPr>
        <w:t xml:space="preserve">ạng hoặc các thuốc mà nguồn cung không đủ và không </w:t>
      </w:r>
      <w:r w:rsidR="008B4C92" w:rsidRPr="007B7915">
        <w:rPr>
          <w:rFonts w:ascii="Times New Roman" w:hAnsi="Times New Roman" w:cs="Times New Roman"/>
          <w:bCs/>
          <w:lang w:val="vi-VN"/>
        </w:rPr>
        <w:t xml:space="preserve">có </w:t>
      </w:r>
      <w:r w:rsidRPr="007B7915">
        <w:rPr>
          <w:rFonts w:ascii="Times New Roman" w:hAnsi="Times New Roman" w:cs="Times New Roman"/>
          <w:bCs/>
          <w:lang w:val="vi-VN"/>
        </w:rPr>
        <w:t xml:space="preserve">nguồn </w:t>
      </w:r>
      <w:r w:rsidR="008B4C92" w:rsidRPr="007B7915">
        <w:rPr>
          <w:rFonts w:ascii="Times New Roman" w:hAnsi="Times New Roman" w:cs="Times New Roman"/>
          <w:bCs/>
          <w:lang w:val="vi-VN"/>
        </w:rPr>
        <w:t>t</w:t>
      </w:r>
      <w:r w:rsidRPr="007B7915">
        <w:rPr>
          <w:rFonts w:ascii="Times New Roman" w:hAnsi="Times New Roman" w:cs="Times New Roman"/>
          <w:bCs/>
          <w:lang w:val="vi-VN"/>
        </w:rPr>
        <w:t xml:space="preserve">hay thế) sẽ được xem xét theo từng trường hợp cụ thể. </w:t>
      </w:r>
      <w:r w:rsidR="008B4C92" w:rsidRPr="007B7915">
        <w:rPr>
          <w:rFonts w:ascii="Times New Roman" w:hAnsi="Times New Roman" w:cs="Times New Roman"/>
          <w:bCs/>
          <w:lang w:val="vi-VN"/>
        </w:rPr>
        <w:t xml:space="preserve">Cơ sở đăng ký cần nhận được sự </w:t>
      </w:r>
      <w:r w:rsidRPr="007B7915">
        <w:rPr>
          <w:rFonts w:ascii="Times New Roman" w:hAnsi="Times New Roman" w:cs="Times New Roman"/>
          <w:bCs/>
          <w:lang w:val="vi-VN"/>
        </w:rPr>
        <w:t xml:space="preserve">đồng thuận của cơ quan quản lý dược phẩm trước khi tiến hành </w:t>
      </w:r>
      <w:r w:rsidR="008B4C92" w:rsidRPr="007B7915">
        <w:rPr>
          <w:rFonts w:ascii="Times New Roman" w:hAnsi="Times New Roman" w:cs="Times New Roman"/>
          <w:bCs/>
          <w:lang w:val="vi-VN"/>
        </w:rPr>
        <w:t xml:space="preserve">nộp hồ sơ đăng ký bất kỳ thuốc </w:t>
      </w:r>
      <w:r w:rsidRPr="007B7915">
        <w:rPr>
          <w:rFonts w:ascii="Times New Roman" w:hAnsi="Times New Roman" w:cs="Times New Roman"/>
          <w:bCs/>
          <w:lang w:val="vi-VN"/>
        </w:rPr>
        <w:t>nào sử dụng phương pháp thẩm định đồng thời</w:t>
      </w:r>
      <w:r w:rsidR="00865D03" w:rsidRPr="007B7915">
        <w:rPr>
          <w:rFonts w:ascii="Times New Roman" w:hAnsi="Times New Roman" w:cs="Times New Roman"/>
          <w:bCs/>
          <w:lang w:val="vi-VN"/>
        </w:rPr>
        <w:t>.</w:t>
      </w:r>
    </w:p>
    <w:p w14:paraId="41C7DB97" w14:textId="77777777" w:rsidR="00293DD2" w:rsidRPr="007B7915" w:rsidRDefault="00293DD2" w:rsidP="00C755AC">
      <w:pPr>
        <w:rPr>
          <w:sz w:val="22"/>
          <w:lang w:val="vi-VN"/>
        </w:rPr>
      </w:pPr>
    </w:p>
    <w:p w14:paraId="2B400460" w14:textId="77777777" w:rsidR="00C755AC" w:rsidRPr="007B7915" w:rsidRDefault="00716333" w:rsidP="00865D03">
      <w:pPr>
        <w:pStyle w:val="PVheading1"/>
        <w:jc w:val="both"/>
        <w:rPr>
          <w:rFonts w:ascii="Times New Roman" w:hAnsi="Times New Roman" w:cs="Times New Roman"/>
          <w:lang w:val="vi-VN"/>
        </w:rPr>
      </w:pPr>
      <w:bookmarkStart w:id="106" w:name="_Toc482865381"/>
      <w:bookmarkStart w:id="107" w:name="_Toc482947460"/>
      <w:bookmarkStart w:id="108" w:name="_Toc483413415"/>
      <w:bookmarkStart w:id="109" w:name="_Toc483413466"/>
      <w:bookmarkStart w:id="110" w:name="_Toc483414884"/>
      <w:bookmarkStart w:id="111" w:name="_Toc483415116"/>
      <w:bookmarkStart w:id="112" w:name="_Toc483416960"/>
      <w:bookmarkStart w:id="113" w:name="_Toc483488601"/>
      <w:bookmarkStart w:id="114" w:name="_Toc483575119"/>
      <w:bookmarkStart w:id="115" w:name="_Toc483575178"/>
      <w:bookmarkStart w:id="116" w:name="_Toc483575274"/>
      <w:bookmarkStart w:id="117" w:name="_Toc483575456"/>
      <w:bookmarkStart w:id="118" w:name="_Toc483575595"/>
      <w:bookmarkStart w:id="119" w:name="_Toc483576020"/>
      <w:bookmarkStart w:id="120" w:name="_Toc483643759"/>
      <w:r w:rsidRPr="007B7915">
        <w:rPr>
          <w:rFonts w:ascii="Times New Roman" w:hAnsi="Times New Roman" w:cs="Times New Roman"/>
          <w:lang w:val="vi-VN"/>
        </w:rPr>
        <w:t>Kiểm soát thay đổi</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14:paraId="51F4AC84" w14:textId="77777777" w:rsidR="00644C98" w:rsidRPr="007B7915" w:rsidRDefault="00644C98" w:rsidP="00C755AC">
      <w:pPr>
        <w:pStyle w:val="BodyText2"/>
        <w:rPr>
          <w:rFonts w:ascii="Times New Roman" w:hAnsi="Times New Roman" w:cs="Times New Roman"/>
          <w:lang w:val="vi-VN"/>
        </w:rPr>
      </w:pPr>
    </w:p>
    <w:p w14:paraId="328B3565" w14:textId="77777777" w:rsidR="00644C98" w:rsidRPr="007B7915" w:rsidRDefault="00644C98" w:rsidP="00C755AC">
      <w:pPr>
        <w:pStyle w:val="BodyText2"/>
        <w:rPr>
          <w:rFonts w:ascii="Times New Roman" w:hAnsi="Times New Roman" w:cs="Times New Roman"/>
          <w:lang w:val="vi-VN"/>
        </w:rPr>
      </w:pPr>
      <w:r w:rsidRPr="007B7915">
        <w:rPr>
          <w:rFonts w:ascii="Times New Roman" w:hAnsi="Times New Roman" w:cs="Times New Roman"/>
          <w:lang w:val="vi-VN"/>
        </w:rPr>
        <w:t xml:space="preserve">Việc </w:t>
      </w:r>
      <w:r w:rsidR="0047550B" w:rsidRPr="007B7915">
        <w:rPr>
          <w:rFonts w:ascii="Times New Roman" w:hAnsi="Times New Roman" w:cs="Times New Roman"/>
          <w:lang w:val="vi-VN"/>
        </w:rPr>
        <w:t>quản lý, lập kế hoạch và hồ sơ tài liệu về</w:t>
      </w:r>
      <w:r w:rsidRPr="007B7915">
        <w:rPr>
          <w:rFonts w:ascii="Times New Roman" w:hAnsi="Times New Roman" w:cs="Times New Roman"/>
          <w:lang w:val="vi-VN"/>
        </w:rPr>
        <w:t xml:space="preserve"> các thay đổi được đề xuất trong quá trình sản xuất cần được thực hiện theo quy trình. Cần có đầy đủ dữ liệu để chứng minh rằng quy trình </w:t>
      </w:r>
      <w:r w:rsidR="006B67AC" w:rsidRPr="007B7915">
        <w:rPr>
          <w:rFonts w:ascii="Times New Roman" w:hAnsi="Times New Roman" w:cs="Times New Roman"/>
          <w:lang w:val="vi-VN"/>
        </w:rPr>
        <w:t xml:space="preserve">thay đổi </w:t>
      </w:r>
      <w:r w:rsidRPr="007B7915">
        <w:rPr>
          <w:rFonts w:ascii="Times New Roman" w:hAnsi="Times New Roman" w:cs="Times New Roman"/>
          <w:lang w:val="vi-VN"/>
        </w:rPr>
        <w:t>vẫn duy trì được chất lượng</w:t>
      </w:r>
      <w:r w:rsidRPr="007B7915">
        <w:rPr>
          <w:rFonts w:ascii="Times New Roman" w:hAnsi="Times New Roman" w:cs="Times New Roman"/>
          <w:color w:val="FF0000"/>
          <w:lang w:val="vi-VN"/>
        </w:rPr>
        <w:t xml:space="preserve"> </w:t>
      </w:r>
      <w:r w:rsidR="00FE30FF" w:rsidRPr="007B7915">
        <w:rPr>
          <w:rFonts w:ascii="Times New Roman" w:hAnsi="Times New Roman" w:cs="Times New Roman"/>
          <w:color w:val="FF0000"/>
          <w:lang w:val="vi-VN"/>
        </w:rPr>
        <w:t xml:space="preserve">sản phẩm </w:t>
      </w:r>
      <w:r w:rsidRPr="007B7915">
        <w:rPr>
          <w:rFonts w:ascii="Times New Roman" w:hAnsi="Times New Roman" w:cs="Times New Roman"/>
          <w:lang w:val="vi-VN"/>
        </w:rPr>
        <w:t>theo yêu cầu và thoả mãn được các tiêu chuẩn đã đề ra.</w:t>
      </w:r>
    </w:p>
    <w:p w14:paraId="218C3DAF" w14:textId="77777777" w:rsidR="00C755AC" w:rsidRPr="007B7915" w:rsidRDefault="00C755AC" w:rsidP="00C755AC">
      <w:pPr>
        <w:pStyle w:val="BodyText2"/>
        <w:rPr>
          <w:rFonts w:ascii="Times New Roman" w:hAnsi="Times New Roman" w:cs="Times New Roman"/>
          <w:lang w:val="vi-VN"/>
        </w:rPr>
      </w:pPr>
    </w:p>
    <w:p w14:paraId="1C271BD2" w14:textId="77777777" w:rsidR="003D157D" w:rsidRPr="007B7915" w:rsidRDefault="003D157D" w:rsidP="00C755AC">
      <w:pPr>
        <w:pStyle w:val="BodyText2"/>
        <w:rPr>
          <w:rFonts w:ascii="Times New Roman" w:hAnsi="Times New Roman" w:cs="Times New Roman"/>
          <w:lang w:val="vi-VN"/>
        </w:rPr>
      </w:pPr>
      <w:r w:rsidRPr="007B7915">
        <w:rPr>
          <w:rFonts w:ascii="Times New Roman" w:hAnsi="Times New Roman" w:cs="Times New Roman"/>
          <w:lang w:val="vi-VN"/>
        </w:rPr>
        <w:t xml:space="preserve">Các thay đổi nhỏ trong quy trình thao tác chuẩn, thiết bị, môi trường thường không cần phải được chấp thuận bởi cơ quan quản lý nếu những thay đổi này không ảnh hưởng nhiều đến chất lượng thành phẩm. </w:t>
      </w:r>
    </w:p>
    <w:p w14:paraId="23631870" w14:textId="77777777" w:rsidR="00C755AC" w:rsidRPr="007B7915" w:rsidRDefault="00C755AC" w:rsidP="00C755AC">
      <w:pPr>
        <w:pStyle w:val="BodyText2"/>
        <w:rPr>
          <w:rFonts w:ascii="Times New Roman" w:hAnsi="Times New Roman" w:cs="Times New Roman"/>
          <w:lang w:val="vi-VN"/>
        </w:rPr>
      </w:pPr>
    </w:p>
    <w:p w14:paraId="2BAD4FAA" w14:textId="77777777" w:rsidR="005A607D" w:rsidRPr="007B7915" w:rsidRDefault="003D157D" w:rsidP="00FE30FF">
      <w:pPr>
        <w:pStyle w:val="BodyText2"/>
        <w:rPr>
          <w:rFonts w:ascii="Times New Roman" w:hAnsi="Times New Roman" w:cs="Times New Roman"/>
          <w:lang w:val="vi-VN"/>
        </w:rPr>
      </w:pPr>
      <w:r w:rsidRPr="007B7915">
        <w:rPr>
          <w:rFonts w:ascii="Times New Roman" w:hAnsi="Times New Roman" w:cs="Times New Roman"/>
          <w:lang w:val="vi-VN"/>
        </w:rPr>
        <w:t xml:space="preserve">Các loại thay đổi khác có ảnh hưởng đáng kể đến chất lượng của thành phẩm sẽ </w:t>
      </w:r>
      <w:r w:rsidR="008B4C92" w:rsidRPr="007B7915">
        <w:rPr>
          <w:rFonts w:ascii="Times New Roman" w:hAnsi="Times New Roman" w:cs="Times New Roman"/>
          <w:lang w:val="vi-VN"/>
        </w:rPr>
        <w:t>dẫn đến yêu cầu tái thẩm định</w:t>
      </w:r>
      <w:r w:rsidR="005A607D" w:rsidRPr="007B7915">
        <w:rPr>
          <w:rFonts w:ascii="Times New Roman" w:hAnsi="Times New Roman" w:cs="Times New Roman"/>
          <w:lang w:val="vi-VN"/>
        </w:rPr>
        <w:t>, chẳng hạn như</w:t>
      </w:r>
      <w:r w:rsidR="009E4624" w:rsidRPr="007B7915">
        <w:rPr>
          <w:rFonts w:ascii="Times New Roman" w:hAnsi="Times New Roman" w:cs="Times New Roman"/>
          <w:lang w:val="vi-VN"/>
        </w:rPr>
        <w:t xml:space="preserve"> các thay đổi trong quy trình</w:t>
      </w:r>
      <w:r w:rsidRPr="007B7915">
        <w:rPr>
          <w:rFonts w:ascii="Times New Roman" w:hAnsi="Times New Roman" w:cs="Times New Roman"/>
          <w:lang w:val="vi-VN"/>
        </w:rPr>
        <w:t xml:space="preserve"> </w:t>
      </w:r>
      <w:r w:rsidR="009E4624" w:rsidRPr="007B7915">
        <w:rPr>
          <w:rFonts w:ascii="Times New Roman" w:hAnsi="Times New Roman" w:cs="Times New Roman"/>
          <w:lang w:val="vi-VN"/>
        </w:rPr>
        <w:t>(</w:t>
      </w:r>
      <w:r w:rsidRPr="007B7915">
        <w:rPr>
          <w:rFonts w:ascii="Times New Roman" w:hAnsi="Times New Roman" w:cs="Times New Roman"/>
          <w:lang w:val="vi-VN"/>
        </w:rPr>
        <w:t>thời gian trộn, nh</w:t>
      </w:r>
      <w:r w:rsidR="005A607D" w:rsidRPr="007B7915">
        <w:rPr>
          <w:rFonts w:ascii="Times New Roman" w:hAnsi="Times New Roman" w:cs="Times New Roman"/>
          <w:lang w:val="vi-VN"/>
        </w:rPr>
        <w:t>iệt độ sấy, quy trình tiệt khuẩn</w:t>
      </w:r>
      <w:r w:rsidR="009E4624" w:rsidRPr="007B7915">
        <w:rPr>
          <w:rFonts w:ascii="Times New Roman" w:hAnsi="Times New Roman" w:cs="Times New Roman"/>
          <w:lang w:val="vi-VN"/>
        </w:rPr>
        <w:t>),</w:t>
      </w:r>
      <w:r w:rsidRPr="007B7915">
        <w:rPr>
          <w:rFonts w:ascii="Times New Roman" w:hAnsi="Times New Roman" w:cs="Times New Roman"/>
          <w:lang w:val="vi-VN"/>
        </w:rPr>
        <w:t xml:space="preserve"> thay </w:t>
      </w:r>
      <w:r w:rsidR="005A607D" w:rsidRPr="007B7915">
        <w:rPr>
          <w:rFonts w:ascii="Times New Roman" w:hAnsi="Times New Roman" w:cs="Times New Roman"/>
          <w:lang w:val="vi-VN"/>
        </w:rPr>
        <w:t xml:space="preserve">thế </w:t>
      </w:r>
      <w:r w:rsidRPr="007B7915">
        <w:rPr>
          <w:rFonts w:ascii="Times New Roman" w:hAnsi="Times New Roman" w:cs="Times New Roman"/>
          <w:lang w:val="vi-VN"/>
        </w:rPr>
        <w:t>thiết bị</w:t>
      </w:r>
      <w:r w:rsidR="005A607D" w:rsidRPr="007B7915">
        <w:rPr>
          <w:rFonts w:ascii="Times New Roman" w:hAnsi="Times New Roman" w:cs="Times New Roman"/>
          <w:lang w:val="vi-VN"/>
        </w:rPr>
        <w:t xml:space="preserve"> bằng các thiết bị khác</w:t>
      </w:r>
      <w:r w:rsidRPr="007B7915">
        <w:rPr>
          <w:rFonts w:ascii="Times New Roman" w:hAnsi="Times New Roman" w:cs="Times New Roman"/>
          <w:lang w:val="vi-VN"/>
        </w:rPr>
        <w:t xml:space="preserve"> có các thông số / nguyên tắc thiết kế và</w:t>
      </w:r>
      <w:r w:rsidR="005A607D" w:rsidRPr="007B7915">
        <w:rPr>
          <w:rFonts w:ascii="Times New Roman" w:hAnsi="Times New Roman" w:cs="Times New Roman"/>
          <w:lang w:val="vi-VN"/>
        </w:rPr>
        <w:t xml:space="preserve"> cách</w:t>
      </w:r>
      <w:r w:rsidRPr="007B7915">
        <w:rPr>
          <w:rFonts w:ascii="Times New Roman" w:hAnsi="Times New Roman" w:cs="Times New Roman"/>
          <w:lang w:val="vi-VN"/>
        </w:rPr>
        <w:t xml:space="preserve"> vận hành khác nhau. </w:t>
      </w:r>
      <w:r w:rsidR="00293DD2" w:rsidRPr="007B7915">
        <w:rPr>
          <w:rFonts w:ascii="Times New Roman" w:hAnsi="Times New Roman" w:cs="Times New Roman"/>
          <w:lang w:val="vi-VN"/>
        </w:rPr>
        <w:t>Cơ sở đăng ký</w:t>
      </w:r>
      <w:r w:rsidRPr="007B7915">
        <w:rPr>
          <w:rFonts w:ascii="Times New Roman" w:hAnsi="Times New Roman" w:cs="Times New Roman"/>
          <w:lang w:val="vi-VN"/>
        </w:rPr>
        <w:t xml:space="preserve"> phải nộp các dữ liệu </w:t>
      </w:r>
      <w:r w:rsidR="00865D03" w:rsidRPr="007B7915">
        <w:rPr>
          <w:rFonts w:ascii="Times New Roman" w:hAnsi="Times New Roman" w:cs="Times New Roman"/>
          <w:lang w:val="vi-VN"/>
        </w:rPr>
        <w:t>thích hợp để chứng minh rằng</w:t>
      </w:r>
      <w:r w:rsidRPr="007B7915">
        <w:rPr>
          <w:rFonts w:ascii="Times New Roman" w:hAnsi="Times New Roman" w:cs="Times New Roman"/>
          <w:lang w:val="vi-VN"/>
        </w:rPr>
        <w:t xml:space="preserve"> những thay đổi này</w:t>
      </w:r>
      <w:r w:rsidR="00865D03" w:rsidRPr="007B7915">
        <w:rPr>
          <w:rFonts w:ascii="Times New Roman" w:hAnsi="Times New Roman" w:cs="Times New Roman"/>
          <w:lang w:val="vi-VN"/>
        </w:rPr>
        <w:t xml:space="preserve"> là cần thiết</w:t>
      </w:r>
      <w:r w:rsidRPr="007B7915">
        <w:rPr>
          <w:rFonts w:ascii="Times New Roman" w:hAnsi="Times New Roman" w:cs="Times New Roman"/>
          <w:lang w:val="vi-VN"/>
        </w:rPr>
        <w:t>.</w:t>
      </w:r>
    </w:p>
    <w:p w14:paraId="32D5F178" w14:textId="77777777" w:rsidR="00293DD2" w:rsidRPr="007B7915" w:rsidRDefault="00293DD2" w:rsidP="00C755AC">
      <w:pPr>
        <w:rPr>
          <w:sz w:val="22"/>
          <w:lang w:val="vi-VN"/>
        </w:rPr>
      </w:pPr>
    </w:p>
    <w:p w14:paraId="549D51B9" w14:textId="77777777" w:rsidR="00865D03" w:rsidRPr="007B7915" w:rsidRDefault="00865D03" w:rsidP="00865D03">
      <w:pPr>
        <w:pStyle w:val="PVheading1"/>
        <w:rPr>
          <w:rFonts w:ascii="Times New Roman" w:hAnsi="Times New Roman" w:cs="Times New Roman"/>
          <w:lang w:val="vi-VN"/>
        </w:rPr>
      </w:pPr>
      <w:bookmarkStart w:id="121" w:name="_Toc482865382"/>
      <w:bookmarkStart w:id="122" w:name="_Toc482947461"/>
      <w:bookmarkStart w:id="123" w:name="_Toc483413416"/>
      <w:bookmarkStart w:id="124" w:name="_Toc483413467"/>
      <w:bookmarkStart w:id="125" w:name="_Toc483414885"/>
      <w:bookmarkStart w:id="126" w:name="_Toc483415117"/>
      <w:bookmarkStart w:id="127" w:name="_Toc483416961"/>
      <w:bookmarkStart w:id="128" w:name="_Toc483488602"/>
      <w:bookmarkStart w:id="129" w:name="_Toc483575120"/>
      <w:bookmarkStart w:id="130" w:name="_Toc483575179"/>
      <w:bookmarkStart w:id="131" w:name="_Toc483575275"/>
      <w:bookmarkStart w:id="132" w:name="_Toc483575457"/>
      <w:bookmarkStart w:id="133" w:name="_Toc483575596"/>
      <w:bookmarkStart w:id="134" w:name="_Toc483576021"/>
      <w:bookmarkStart w:id="135" w:name="_Toc483643760"/>
      <w:r w:rsidRPr="007B7915">
        <w:rPr>
          <w:rFonts w:ascii="Times New Roman" w:hAnsi="Times New Roman" w:cs="Times New Roman"/>
          <w:lang w:val="vi-VN"/>
        </w:rPr>
        <w:t>Mục lục của tài liệu thẩm định quy trình</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p w14:paraId="32550AD6" w14:textId="77777777" w:rsidR="00865D03" w:rsidRPr="007B7915" w:rsidRDefault="00865D03" w:rsidP="00C755AC">
      <w:pPr>
        <w:pStyle w:val="BodyText2"/>
        <w:rPr>
          <w:rFonts w:ascii="Times New Roman" w:hAnsi="Times New Roman" w:cs="Times New Roman"/>
          <w:lang w:val="vi-VN"/>
        </w:rPr>
      </w:pPr>
      <w:bookmarkStart w:id="136" w:name="_Hlt38622468"/>
    </w:p>
    <w:bookmarkEnd w:id="136"/>
    <w:p w14:paraId="038D8B6A" w14:textId="77777777" w:rsidR="00865D03" w:rsidRPr="007B7915" w:rsidRDefault="00865D03" w:rsidP="00C755AC">
      <w:pPr>
        <w:rPr>
          <w:sz w:val="22"/>
          <w:lang w:val="vi-VN"/>
        </w:rPr>
      </w:pPr>
      <w:r w:rsidRPr="007B7915">
        <w:rPr>
          <w:sz w:val="22"/>
          <w:lang w:val="vi-VN"/>
        </w:rPr>
        <w:t>Biểu mẫu ở phụ lục B nên được điền bởi cơ sở đăng ký nhằm mục đích kiểm tra và tránh sai sót</w:t>
      </w:r>
      <w:r w:rsidR="005A607D" w:rsidRPr="007B7915">
        <w:rPr>
          <w:sz w:val="22"/>
          <w:lang w:val="vi-VN"/>
        </w:rPr>
        <w:t>.</w:t>
      </w:r>
    </w:p>
    <w:p w14:paraId="682A028D" w14:textId="77777777" w:rsidR="00293DD2" w:rsidRPr="007B7915" w:rsidRDefault="00293DD2" w:rsidP="00C755AC">
      <w:pPr>
        <w:rPr>
          <w:sz w:val="22"/>
          <w:lang w:val="vi-VN"/>
        </w:rPr>
      </w:pPr>
    </w:p>
    <w:p w14:paraId="2EB0B909" w14:textId="77777777" w:rsidR="00C755AC" w:rsidRPr="007B7915" w:rsidRDefault="006B4B1D" w:rsidP="00AF3BC3">
      <w:pPr>
        <w:pStyle w:val="PVheading1"/>
        <w:jc w:val="both"/>
        <w:rPr>
          <w:rFonts w:ascii="Times New Roman" w:hAnsi="Times New Roman" w:cs="Times New Roman"/>
          <w:lang w:val="vi-VN"/>
        </w:rPr>
      </w:pPr>
      <w:bookmarkStart w:id="137" w:name="_Toc482865383"/>
      <w:bookmarkStart w:id="138" w:name="_Toc482947462"/>
      <w:bookmarkStart w:id="139" w:name="_Toc483413417"/>
      <w:bookmarkStart w:id="140" w:name="_Toc483413468"/>
      <w:bookmarkStart w:id="141" w:name="_Toc483414886"/>
      <w:bookmarkStart w:id="142" w:name="_Toc483415118"/>
      <w:bookmarkStart w:id="143" w:name="_Toc483416962"/>
      <w:bookmarkStart w:id="144" w:name="_Toc483488603"/>
      <w:bookmarkStart w:id="145" w:name="_Toc483575121"/>
      <w:bookmarkStart w:id="146" w:name="_Toc483575180"/>
      <w:bookmarkStart w:id="147" w:name="_Toc483575276"/>
      <w:bookmarkStart w:id="148" w:name="_Toc483575458"/>
      <w:bookmarkStart w:id="149" w:name="_Toc483575597"/>
      <w:bookmarkStart w:id="150" w:name="_Toc483576022"/>
      <w:bookmarkStart w:id="151" w:name="_Toc483643761"/>
      <w:r w:rsidRPr="007B7915">
        <w:rPr>
          <w:rFonts w:ascii="Times New Roman" w:hAnsi="Times New Roman" w:cs="Times New Roman"/>
          <w:lang w:val="vi-VN"/>
        </w:rPr>
        <w:t>Cách tiếp cận mới trong thẩm định quy tr</w:t>
      </w:r>
      <w:r w:rsidR="002A2615" w:rsidRPr="007B7915">
        <w:rPr>
          <w:rFonts w:ascii="Times New Roman" w:hAnsi="Times New Roman" w:cs="Times New Roman"/>
          <w:lang w:val="vi-VN"/>
        </w:rPr>
        <w:t xml:space="preserve">ình sản xuất: Quality by design </w:t>
      </w:r>
      <w:r w:rsidRPr="007B7915">
        <w:rPr>
          <w:rFonts w:ascii="Times New Roman" w:hAnsi="Times New Roman" w:cs="Times New Roman"/>
          <w:lang w:val="vi-VN"/>
        </w:rPr>
        <w:t xml:space="preserve">hay </w:t>
      </w:r>
      <w:bookmarkEnd w:id="137"/>
      <w:bookmarkEnd w:id="138"/>
      <w:r w:rsidR="003A5936" w:rsidRPr="007B7915">
        <w:rPr>
          <w:rFonts w:ascii="Times New Roman" w:hAnsi="Times New Roman" w:cs="Times New Roman"/>
          <w:lang w:val="vi-VN"/>
        </w:rPr>
        <w:t>chất lượng theo thiết kế</w:t>
      </w:r>
      <w:bookmarkEnd w:id="139"/>
      <w:bookmarkEnd w:id="140"/>
      <w:bookmarkEnd w:id="141"/>
      <w:bookmarkEnd w:id="142"/>
      <w:bookmarkEnd w:id="143"/>
      <w:bookmarkEnd w:id="144"/>
      <w:bookmarkEnd w:id="145"/>
      <w:bookmarkEnd w:id="146"/>
      <w:bookmarkEnd w:id="147"/>
      <w:bookmarkEnd w:id="148"/>
      <w:bookmarkEnd w:id="149"/>
      <w:bookmarkEnd w:id="150"/>
      <w:bookmarkEnd w:id="151"/>
      <w:r w:rsidRPr="007B7915">
        <w:rPr>
          <w:rFonts w:ascii="Times New Roman" w:hAnsi="Times New Roman" w:cs="Times New Roman"/>
          <w:lang w:val="vi-VN"/>
        </w:rPr>
        <w:t xml:space="preserve"> </w:t>
      </w:r>
    </w:p>
    <w:p w14:paraId="4CB751A1" w14:textId="77777777" w:rsidR="00C755AC" w:rsidRPr="007B7915" w:rsidRDefault="00C755AC" w:rsidP="00C755AC">
      <w:pPr>
        <w:pStyle w:val="BodyText2"/>
        <w:rPr>
          <w:rFonts w:ascii="Times New Roman" w:hAnsi="Times New Roman" w:cs="Times New Roman"/>
          <w:b/>
          <w:bCs/>
          <w:caps/>
          <w:kern w:val="32"/>
          <w:szCs w:val="32"/>
          <w:lang w:val="vi-VN"/>
        </w:rPr>
      </w:pPr>
    </w:p>
    <w:p w14:paraId="2FC372A5" w14:textId="77777777" w:rsidR="00865D03" w:rsidRPr="007B7915" w:rsidRDefault="00865D03" w:rsidP="00C755AC">
      <w:pPr>
        <w:pStyle w:val="BodyText2"/>
        <w:rPr>
          <w:rFonts w:ascii="Times New Roman" w:hAnsi="Times New Roman" w:cs="Times New Roman"/>
          <w:lang w:val="vi-VN"/>
        </w:rPr>
      </w:pPr>
      <w:r w:rsidRPr="007B7915">
        <w:rPr>
          <w:rFonts w:ascii="Times New Roman" w:hAnsi="Times New Roman" w:cs="Times New Roman"/>
          <w:lang w:val="vi-VN"/>
        </w:rPr>
        <w:t>Cách tiếp cận truyền thống của thẩm định quy trình sản xuất</w:t>
      </w:r>
      <w:r w:rsidR="003A3ADA" w:rsidRPr="007B7915">
        <w:rPr>
          <w:rFonts w:ascii="Times New Roman" w:hAnsi="Times New Roman" w:cs="Times New Roman"/>
          <w:lang w:val="vi-VN"/>
        </w:rPr>
        <w:t xml:space="preserve"> dựa trên việc thẩm định </w:t>
      </w:r>
      <w:r w:rsidR="00ED7629" w:rsidRPr="007B7915">
        <w:rPr>
          <w:rFonts w:ascii="Times New Roman" w:hAnsi="Times New Roman" w:cs="Times New Roman"/>
          <w:lang w:val="vi-VN"/>
        </w:rPr>
        <w:t xml:space="preserve">quy trình sản xuất của </w:t>
      </w:r>
      <w:r w:rsidR="003A3ADA" w:rsidRPr="007B7915">
        <w:rPr>
          <w:rFonts w:ascii="Times New Roman" w:hAnsi="Times New Roman" w:cs="Times New Roman"/>
          <w:lang w:val="vi-VN"/>
        </w:rPr>
        <w:t xml:space="preserve">3 </w:t>
      </w:r>
      <w:r w:rsidR="00ED7629" w:rsidRPr="007B7915">
        <w:rPr>
          <w:rFonts w:ascii="Times New Roman" w:hAnsi="Times New Roman" w:cs="Times New Roman"/>
          <w:lang w:val="vi-VN"/>
        </w:rPr>
        <w:t>lô liên tiếp ở quy mô sản xuất thực tế</w:t>
      </w:r>
      <w:r w:rsidR="003A3ADA" w:rsidRPr="007B7915">
        <w:rPr>
          <w:rFonts w:ascii="Times New Roman" w:hAnsi="Times New Roman" w:cs="Times New Roman"/>
          <w:lang w:val="vi-VN"/>
        </w:rPr>
        <w:t xml:space="preserve">. Việc thẩm định quy trình được coi là đã </w:t>
      </w:r>
      <w:r w:rsidR="00ED7629" w:rsidRPr="007B7915">
        <w:rPr>
          <w:rFonts w:ascii="Times New Roman" w:hAnsi="Times New Roman" w:cs="Times New Roman"/>
          <w:lang w:val="vi-VN"/>
        </w:rPr>
        <w:t xml:space="preserve">đạt yêu cầu </w:t>
      </w:r>
      <w:r w:rsidR="003A3ADA" w:rsidRPr="007B7915">
        <w:rPr>
          <w:rFonts w:ascii="Times New Roman" w:hAnsi="Times New Roman" w:cs="Times New Roman"/>
          <w:lang w:val="vi-VN"/>
        </w:rPr>
        <w:t xml:space="preserve">khi mà kết quả thẩm định của 3 lô nằm trong </w:t>
      </w:r>
      <w:r w:rsidR="003A5936" w:rsidRPr="007B7915">
        <w:rPr>
          <w:rFonts w:ascii="Times New Roman" w:hAnsi="Times New Roman" w:cs="Times New Roman"/>
          <w:lang w:val="vi-VN"/>
        </w:rPr>
        <w:t xml:space="preserve">giới hạn </w:t>
      </w:r>
      <w:r w:rsidR="003A3ADA" w:rsidRPr="007B7915">
        <w:rPr>
          <w:rFonts w:ascii="Times New Roman" w:hAnsi="Times New Roman" w:cs="Times New Roman"/>
          <w:lang w:val="vi-VN"/>
        </w:rPr>
        <w:t>chấp nhận được nêu trong đề cương thẩm định.</w:t>
      </w:r>
      <w:r w:rsidRPr="007B7915">
        <w:rPr>
          <w:rFonts w:ascii="Times New Roman" w:hAnsi="Times New Roman" w:cs="Times New Roman"/>
          <w:lang w:val="vi-VN"/>
        </w:rPr>
        <w:t xml:space="preserve"> </w:t>
      </w:r>
    </w:p>
    <w:p w14:paraId="7811DFA8" w14:textId="77777777" w:rsidR="006B4B1D" w:rsidRPr="007B7915" w:rsidRDefault="006B4B1D" w:rsidP="00C755AC">
      <w:pPr>
        <w:pStyle w:val="BodyText2"/>
        <w:rPr>
          <w:rFonts w:ascii="Times New Roman" w:hAnsi="Times New Roman" w:cs="Times New Roman"/>
          <w:lang w:val="vi-VN"/>
        </w:rPr>
      </w:pPr>
    </w:p>
    <w:p w14:paraId="60BE2751" w14:textId="77777777" w:rsidR="006B4B1D" w:rsidRPr="007B7915" w:rsidRDefault="006B67AC" w:rsidP="006B4B1D">
      <w:pPr>
        <w:pStyle w:val="BodyText2"/>
        <w:rPr>
          <w:rFonts w:ascii="Times New Roman" w:hAnsi="Times New Roman" w:cs="Times New Roman"/>
          <w:lang w:val="vi-VN"/>
        </w:rPr>
      </w:pPr>
      <w:r w:rsidRPr="007B7915">
        <w:rPr>
          <w:rFonts w:ascii="Times New Roman" w:hAnsi="Times New Roman" w:cs="Times New Roman"/>
          <w:lang w:val="vi-VN"/>
        </w:rPr>
        <w:t>Một biện pháp thay thế cho cách tiếp cận truyền thống là</w:t>
      </w:r>
      <w:r w:rsidR="006B4B1D" w:rsidRPr="007B7915">
        <w:rPr>
          <w:rFonts w:ascii="Times New Roman" w:hAnsi="Times New Roman" w:cs="Times New Roman"/>
          <w:lang w:val="vi-VN"/>
        </w:rPr>
        <w:t xml:space="preserve"> cách tiếp cận dựa trên </w:t>
      </w:r>
      <w:r w:rsidRPr="007B7915">
        <w:rPr>
          <w:rFonts w:ascii="Times New Roman" w:hAnsi="Times New Roman" w:cs="Times New Roman"/>
          <w:lang w:val="vi-VN"/>
        </w:rPr>
        <w:t>v</w:t>
      </w:r>
      <w:r w:rsidR="005A607D" w:rsidRPr="007B7915">
        <w:rPr>
          <w:rFonts w:ascii="Times New Roman" w:hAnsi="Times New Roman" w:cs="Times New Roman"/>
          <w:lang w:val="vi-VN"/>
        </w:rPr>
        <w:t xml:space="preserve">iệc </w:t>
      </w:r>
      <w:r w:rsidR="00515D55" w:rsidRPr="007B7915">
        <w:rPr>
          <w:rFonts w:ascii="Times New Roman" w:hAnsi="Times New Roman" w:cs="Times New Roman"/>
          <w:lang w:val="vi-VN"/>
        </w:rPr>
        <w:t>thẩm tra liên tục quy trình</w:t>
      </w:r>
      <w:r w:rsidR="005A607D" w:rsidRPr="007B7915">
        <w:rPr>
          <w:rFonts w:ascii="Times New Roman" w:hAnsi="Times New Roman" w:cs="Times New Roman"/>
          <w:lang w:val="vi-VN"/>
        </w:rPr>
        <w:t xml:space="preserve"> </w:t>
      </w:r>
      <w:r w:rsidR="006B4B1D" w:rsidRPr="007B7915">
        <w:rPr>
          <w:rFonts w:ascii="Times New Roman" w:hAnsi="Times New Roman" w:cs="Times New Roman"/>
          <w:lang w:val="vi-VN"/>
        </w:rPr>
        <w:t xml:space="preserve">dựa trên nền tảng của QbD (Quality by Design - </w:t>
      </w:r>
      <w:r w:rsidR="003A5936" w:rsidRPr="007B7915">
        <w:rPr>
          <w:rFonts w:ascii="Times New Roman" w:hAnsi="Times New Roman" w:cs="Times New Roman"/>
          <w:lang w:val="vi-VN"/>
        </w:rPr>
        <w:t>Chất lượng theo thiết kế</w:t>
      </w:r>
      <w:r w:rsidR="006B4B1D" w:rsidRPr="007B7915">
        <w:rPr>
          <w:rFonts w:ascii="Times New Roman" w:hAnsi="Times New Roman" w:cs="Times New Roman"/>
          <w:lang w:val="vi-VN"/>
        </w:rPr>
        <w:t xml:space="preserve">). Cách tiếp cận này được thực hiện trong suốt vòng đời của sản phẩm và quy trình liên tục được </w:t>
      </w:r>
      <w:r w:rsidR="003A5936" w:rsidRPr="007B7915">
        <w:rPr>
          <w:rFonts w:ascii="Times New Roman" w:hAnsi="Times New Roman" w:cs="Times New Roman"/>
          <w:lang w:val="vi-VN"/>
        </w:rPr>
        <w:t xml:space="preserve">thẩm </w:t>
      </w:r>
      <w:r w:rsidR="006B4B1D" w:rsidRPr="007B7915">
        <w:rPr>
          <w:rFonts w:ascii="Times New Roman" w:hAnsi="Times New Roman" w:cs="Times New Roman"/>
          <w:lang w:val="vi-VN"/>
        </w:rPr>
        <w:t>tra ngay cả khi việc thẩm định của các lô thẩm định</w:t>
      </w:r>
      <w:r w:rsidR="00ED7629" w:rsidRPr="007B7915">
        <w:rPr>
          <w:rFonts w:ascii="Times New Roman" w:hAnsi="Times New Roman" w:cs="Times New Roman"/>
          <w:lang w:val="vi-VN"/>
        </w:rPr>
        <w:t xml:space="preserve"> đầu</w:t>
      </w:r>
      <w:r w:rsidR="003A5936" w:rsidRPr="007B7915">
        <w:rPr>
          <w:rFonts w:ascii="Times New Roman" w:hAnsi="Times New Roman" w:cs="Times New Roman"/>
          <w:lang w:val="vi-VN"/>
        </w:rPr>
        <w:t xml:space="preserve"> tiên</w:t>
      </w:r>
      <w:r w:rsidR="006B4B1D" w:rsidRPr="007B7915">
        <w:rPr>
          <w:rFonts w:ascii="Times New Roman" w:hAnsi="Times New Roman" w:cs="Times New Roman"/>
          <w:lang w:val="vi-VN"/>
        </w:rPr>
        <w:t xml:space="preserve"> đã được hoàn thành. </w:t>
      </w:r>
      <w:r w:rsidR="005A607D" w:rsidRPr="007B7915">
        <w:rPr>
          <w:rFonts w:ascii="Times New Roman" w:hAnsi="Times New Roman" w:cs="Times New Roman"/>
          <w:lang w:val="vi-VN"/>
        </w:rPr>
        <w:t>Chi tiết tham khảo ở phụ lục C</w:t>
      </w:r>
      <w:r w:rsidR="006B4B1D" w:rsidRPr="007B7915">
        <w:rPr>
          <w:rFonts w:ascii="Times New Roman" w:hAnsi="Times New Roman" w:cs="Times New Roman"/>
          <w:lang w:val="vi-VN"/>
        </w:rPr>
        <w:t>.</w:t>
      </w:r>
    </w:p>
    <w:p w14:paraId="79F72EDB" w14:textId="77777777" w:rsidR="003A5936" w:rsidRPr="007B7915" w:rsidRDefault="003A5936" w:rsidP="00AF3BC3">
      <w:pPr>
        <w:pStyle w:val="BodyText2"/>
        <w:rPr>
          <w:rFonts w:ascii="Times New Roman" w:hAnsi="Times New Roman" w:cs="Times New Roman"/>
          <w:lang w:val="vi-VN"/>
        </w:rPr>
      </w:pPr>
    </w:p>
    <w:p w14:paraId="1ACD7EFF" w14:textId="77777777" w:rsidR="00C755AC" w:rsidRPr="007B7915" w:rsidRDefault="006B4B1D" w:rsidP="00C755AC">
      <w:pPr>
        <w:pStyle w:val="PVheading1"/>
        <w:rPr>
          <w:rFonts w:ascii="Times New Roman" w:hAnsi="Times New Roman" w:cs="Times New Roman"/>
          <w:lang w:val="vi-VN"/>
        </w:rPr>
      </w:pPr>
      <w:bookmarkStart w:id="152" w:name="_Toc482865384"/>
      <w:bookmarkStart w:id="153" w:name="_Toc482947463"/>
      <w:bookmarkStart w:id="154" w:name="_Toc483413418"/>
      <w:bookmarkStart w:id="155" w:name="_Toc483413469"/>
      <w:bookmarkStart w:id="156" w:name="_Toc483414887"/>
      <w:bookmarkStart w:id="157" w:name="_Toc483415119"/>
      <w:bookmarkStart w:id="158" w:name="_Toc483416963"/>
      <w:bookmarkStart w:id="159" w:name="_Toc483488604"/>
      <w:bookmarkStart w:id="160" w:name="_Toc483575122"/>
      <w:bookmarkStart w:id="161" w:name="_Toc483575181"/>
      <w:bookmarkStart w:id="162" w:name="_Toc483575277"/>
      <w:bookmarkStart w:id="163" w:name="_Toc483575459"/>
      <w:bookmarkStart w:id="164" w:name="_Toc483575598"/>
      <w:bookmarkStart w:id="165" w:name="_Toc483576023"/>
      <w:bookmarkStart w:id="166" w:name="_Toc483643762"/>
      <w:r w:rsidRPr="007B7915">
        <w:rPr>
          <w:rFonts w:ascii="Times New Roman" w:hAnsi="Times New Roman" w:cs="Times New Roman"/>
          <w:lang w:val="vi-VN"/>
        </w:rPr>
        <w:t>Thuật ngữ</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 w14:paraId="588DC4CB" w14:textId="77777777" w:rsidR="00C755AC" w:rsidRPr="007B7915" w:rsidRDefault="00C755AC" w:rsidP="00C755AC">
      <w:pPr>
        <w:pStyle w:val="BodyText2"/>
        <w:rPr>
          <w:rFonts w:ascii="Times New Roman" w:hAnsi="Times New Roman" w:cs="Times New Roman"/>
          <w:lang w:val="vi-VN"/>
        </w:rPr>
      </w:pPr>
    </w:p>
    <w:p w14:paraId="51C37683" w14:textId="77777777" w:rsidR="00C755AC" w:rsidRPr="007B7915" w:rsidRDefault="006B4B1D" w:rsidP="00C755AC">
      <w:pPr>
        <w:pStyle w:val="ListParagraph"/>
        <w:ind w:hanging="720"/>
        <w:rPr>
          <w:sz w:val="22"/>
          <w:szCs w:val="22"/>
          <w:lang w:val="vi-VN"/>
        </w:rPr>
      </w:pPr>
      <w:r w:rsidRPr="007B7915">
        <w:rPr>
          <w:sz w:val="22"/>
          <w:szCs w:val="22"/>
          <w:lang w:val="vi-VN"/>
        </w:rPr>
        <w:t xml:space="preserve">Các thuật ngữ được dùng trong hướng dẫn này được định nghĩa ở </w:t>
      </w:r>
      <w:r w:rsidR="0047550B" w:rsidRPr="007B7915">
        <w:rPr>
          <w:sz w:val="22"/>
          <w:szCs w:val="22"/>
          <w:lang w:val="vi-VN"/>
        </w:rPr>
        <w:t xml:space="preserve">phụ lục </w:t>
      </w:r>
      <w:r w:rsidRPr="007B7915">
        <w:rPr>
          <w:sz w:val="22"/>
          <w:szCs w:val="22"/>
          <w:lang w:val="vi-VN"/>
        </w:rPr>
        <w:t>D</w:t>
      </w:r>
    </w:p>
    <w:p w14:paraId="52A66677" w14:textId="77777777" w:rsidR="003A5936" w:rsidRPr="007B7915" w:rsidRDefault="003A5936" w:rsidP="00C755AC">
      <w:pPr>
        <w:pStyle w:val="ListParagraph"/>
        <w:ind w:hanging="720"/>
        <w:rPr>
          <w:sz w:val="22"/>
          <w:szCs w:val="22"/>
          <w:lang w:val="vi-VN"/>
        </w:rPr>
      </w:pPr>
    </w:p>
    <w:p w14:paraId="54B5CC21" w14:textId="77777777" w:rsidR="006B4B1D" w:rsidRPr="007B7915" w:rsidRDefault="006B4B1D" w:rsidP="00BD6F1B">
      <w:pPr>
        <w:pStyle w:val="PVheading1"/>
        <w:rPr>
          <w:rFonts w:ascii="Times New Roman" w:hAnsi="Times New Roman" w:cs="Times New Roman"/>
          <w:szCs w:val="22"/>
          <w:lang w:val="vi-VN"/>
        </w:rPr>
      </w:pPr>
      <w:bookmarkStart w:id="167" w:name="_Toc482865385"/>
      <w:bookmarkStart w:id="168" w:name="_Toc482947464"/>
      <w:bookmarkStart w:id="169" w:name="_Toc483413419"/>
      <w:bookmarkStart w:id="170" w:name="_Toc483413470"/>
      <w:bookmarkStart w:id="171" w:name="_Toc483414888"/>
      <w:bookmarkStart w:id="172" w:name="_Toc483415120"/>
      <w:bookmarkStart w:id="173" w:name="_Toc483416964"/>
      <w:bookmarkStart w:id="174" w:name="_Toc483488605"/>
      <w:bookmarkStart w:id="175" w:name="_Toc483575123"/>
      <w:bookmarkStart w:id="176" w:name="_Toc483575182"/>
      <w:bookmarkStart w:id="177" w:name="_Toc483575278"/>
      <w:bookmarkStart w:id="178" w:name="_Toc483575460"/>
      <w:bookmarkStart w:id="179" w:name="_Toc483575599"/>
      <w:bookmarkStart w:id="180" w:name="_Toc483576024"/>
      <w:bookmarkStart w:id="181" w:name="_Toc483643763"/>
      <w:r w:rsidRPr="007B7915">
        <w:rPr>
          <w:rFonts w:ascii="Times New Roman" w:hAnsi="Times New Roman" w:cs="Times New Roman"/>
          <w:szCs w:val="22"/>
          <w:lang w:val="vi-VN"/>
        </w:rPr>
        <w:t>Danh mục các phiên bản cũ của hướng dẫn này</w:t>
      </w:r>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14:paraId="5D64F337" w14:textId="77777777" w:rsidR="00216DA2" w:rsidRPr="007B7915" w:rsidRDefault="00216DA2" w:rsidP="00C755AC">
      <w:pPr>
        <w:pStyle w:val="BodyText2"/>
        <w:rPr>
          <w:rFonts w:ascii="Times New Roman" w:hAnsi="Times New Roman" w:cs="Times New Roman"/>
          <w:color w:val="FF0000"/>
          <w:szCs w:val="22"/>
          <w:u w:val="single"/>
          <w:lang w:val="vi-VN"/>
        </w:rPr>
      </w:pPr>
    </w:p>
    <w:p w14:paraId="04D36E09" w14:textId="77777777" w:rsidR="00C755AC" w:rsidRPr="007B7915" w:rsidRDefault="006B4B1D" w:rsidP="00C755AC">
      <w:pPr>
        <w:pStyle w:val="BodyText2"/>
        <w:rPr>
          <w:rFonts w:ascii="Times New Roman" w:hAnsi="Times New Roman" w:cs="Times New Roman"/>
          <w:color w:val="FF0000"/>
          <w:szCs w:val="22"/>
          <w:u w:val="single"/>
          <w:lang w:val="vi-VN"/>
        </w:rPr>
      </w:pPr>
      <w:r w:rsidRPr="007B7915">
        <w:rPr>
          <w:rFonts w:ascii="Times New Roman" w:hAnsi="Times New Roman" w:cs="Times New Roman"/>
          <w:color w:val="FF0000"/>
          <w:szCs w:val="22"/>
          <w:u w:val="single"/>
          <w:lang w:val="vi-VN"/>
        </w:rPr>
        <w:t xml:space="preserve">Phiên bản </w:t>
      </w:r>
      <w:r w:rsidR="00C755AC" w:rsidRPr="007B7915">
        <w:rPr>
          <w:rFonts w:ascii="Times New Roman" w:hAnsi="Times New Roman" w:cs="Times New Roman"/>
          <w:color w:val="FF0000"/>
          <w:szCs w:val="22"/>
          <w:u w:val="single"/>
          <w:lang w:val="vi-VN"/>
        </w:rPr>
        <w:t xml:space="preserve">1.0: </w:t>
      </w:r>
      <w:r w:rsidR="006B67AC" w:rsidRPr="007B7915">
        <w:rPr>
          <w:rFonts w:ascii="Times New Roman" w:hAnsi="Times New Roman" w:cs="Times New Roman"/>
          <w:color w:val="FF0000"/>
          <w:szCs w:val="22"/>
          <w:u w:val="single"/>
          <w:lang w:val="vi-VN"/>
        </w:rPr>
        <w:t>Bắt đầu có hiệu lực từ</w:t>
      </w:r>
      <w:r w:rsidRPr="007B7915">
        <w:rPr>
          <w:rFonts w:ascii="Times New Roman" w:hAnsi="Times New Roman" w:cs="Times New Roman"/>
          <w:color w:val="FF0000"/>
          <w:szCs w:val="22"/>
          <w:u w:val="single"/>
          <w:lang w:val="vi-VN"/>
        </w:rPr>
        <w:t xml:space="preserve"> tháng 1 năm </w:t>
      </w:r>
      <w:r w:rsidR="00C755AC" w:rsidRPr="007B7915">
        <w:rPr>
          <w:rFonts w:ascii="Times New Roman" w:hAnsi="Times New Roman" w:cs="Times New Roman"/>
          <w:color w:val="FF0000"/>
          <w:szCs w:val="22"/>
          <w:u w:val="single"/>
          <w:lang w:val="vi-VN"/>
        </w:rPr>
        <w:t>2005</w:t>
      </w:r>
    </w:p>
    <w:p w14:paraId="3E30F5B5" w14:textId="77777777" w:rsidR="00C755AC" w:rsidRPr="007B7915" w:rsidRDefault="006B4B1D" w:rsidP="00C755AC">
      <w:pPr>
        <w:pStyle w:val="BodyText2"/>
        <w:rPr>
          <w:rFonts w:ascii="Times New Roman" w:hAnsi="Times New Roman" w:cs="Times New Roman"/>
          <w:color w:val="FF0000"/>
          <w:szCs w:val="22"/>
          <w:u w:val="single"/>
          <w:lang w:val="vi-VN"/>
        </w:rPr>
      </w:pPr>
      <w:r w:rsidRPr="007B7915">
        <w:rPr>
          <w:rFonts w:ascii="Times New Roman" w:hAnsi="Times New Roman" w:cs="Times New Roman"/>
          <w:color w:val="FF0000"/>
          <w:szCs w:val="22"/>
          <w:u w:val="single"/>
          <w:lang w:val="vi-VN"/>
        </w:rPr>
        <w:t xml:space="preserve">Phiên bản 2.0: Bản thảo sử dụng cho hội nghị </w:t>
      </w:r>
      <w:r w:rsidR="00C755AC" w:rsidRPr="007B7915">
        <w:rPr>
          <w:rFonts w:ascii="Times New Roman" w:hAnsi="Times New Roman" w:cs="Times New Roman"/>
          <w:color w:val="FF0000"/>
          <w:szCs w:val="22"/>
          <w:u w:val="single"/>
          <w:lang w:val="vi-VN"/>
        </w:rPr>
        <w:t xml:space="preserve">ACCSQ-PPWG </w:t>
      </w:r>
      <w:r w:rsidRPr="007B7915">
        <w:rPr>
          <w:rFonts w:ascii="Times New Roman" w:hAnsi="Times New Roman" w:cs="Times New Roman"/>
          <w:color w:val="FF0000"/>
          <w:szCs w:val="22"/>
          <w:u w:val="single"/>
          <w:lang w:val="vi-VN"/>
        </w:rPr>
        <w:t xml:space="preserve">lần thứ 18 </w:t>
      </w:r>
      <w:r w:rsidR="00C755AC" w:rsidRPr="007B7915">
        <w:rPr>
          <w:rFonts w:ascii="Times New Roman" w:hAnsi="Times New Roman" w:cs="Times New Roman"/>
          <w:color w:val="FF0000"/>
          <w:szCs w:val="22"/>
          <w:u w:val="single"/>
          <w:lang w:val="vi-VN"/>
        </w:rPr>
        <w:t>(</w:t>
      </w:r>
      <w:r w:rsidRPr="007B7915">
        <w:rPr>
          <w:rFonts w:ascii="Times New Roman" w:hAnsi="Times New Roman" w:cs="Times New Roman"/>
          <w:color w:val="FF0000"/>
          <w:szCs w:val="22"/>
          <w:u w:val="single"/>
          <w:lang w:val="vi-VN"/>
        </w:rPr>
        <w:t xml:space="preserve">tháng 6 năm </w:t>
      </w:r>
      <w:r w:rsidR="00C755AC" w:rsidRPr="007B7915">
        <w:rPr>
          <w:rFonts w:ascii="Times New Roman" w:hAnsi="Times New Roman" w:cs="Times New Roman"/>
          <w:color w:val="FF0000"/>
          <w:szCs w:val="22"/>
          <w:u w:val="single"/>
          <w:lang w:val="vi-VN"/>
        </w:rPr>
        <w:t>2011)</w:t>
      </w:r>
    </w:p>
    <w:p w14:paraId="774F018F" w14:textId="77777777" w:rsidR="00C755AC" w:rsidRPr="007B7915" w:rsidRDefault="006B4B1D" w:rsidP="00C755AC">
      <w:pPr>
        <w:pStyle w:val="BodyText2"/>
        <w:rPr>
          <w:rFonts w:ascii="Times New Roman" w:hAnsi="Times New Roman" w:cs="Times New Roman"/>
          <w:color w:val="FF0000"/>
          <w:szCs w:val="22"/>
          <w:u w:val="single"/>
          <w:lang w:val="vi-VN"/>
        </w:rPr>
      </w:pPr>
      <w:r w:rsidRPr="007B7915">
        <w:rPr>
          <w:rFonts w:ascii="Times New Roman" w:hAnsi="Times New Roman" w:cs="Times New Roman"/>
          <w:color w:val="FF0000"/>
          <w:szCs w:val="22"/>
          <w:u w:val="single"/>
          <w:lang w:val="vi-VN"/>
        </w:rPr>
        <w:t>Phiên bản</w:t>
      </w:r>
      <w:r w:rsidR="00C755AC" w:rsidRPr="007B7915">
        <w:rPr>
          <w:rFonts w:ascii="Times New Roman" w:hAnsi="Times New Roman" w:cs="Times New Roman"/>
          <w:color w:val="FF0000"/>
          <w:szCs w:val="22"/>
          <w:u w:val="single"/>
          <w:lang w:val="vi-VN"/>
        </w:rPr>
        <w:t xml:space="preserve"> 3.0: </w:t>
      </w:r>
      <w:r w:rsidRPr="007B7915">
        <w:rPr>
          <w:rFonts w:ascii="Times New Roman" w:hAnsi="Times New Roman" w:cs="Times New Roman"/>
          <w:color w:val="FF0000"/>
          <w:szCs w:val="22"/>
          <w:u w:val="single"/>
          <w:lang w:val="vi-VN"/>
        </w:rPr>
        <w:t xml:space="preserve">Bản thảo sử dụng cho hội nghị </w:t>
      </w:r>
      <w:r w:rsidR="00C755AC" w:rsidRPr="007B7915">
        <w:rPr>
          <w:rFonts w:ascii="Times New Roman" w:hAnsi="Times New Roman" w:cs="Times New Roman"/>
          <w:color w:val="FF0000"/>
          <w:szCs w:val="22"/>
          <w:u w:val="single"/>
          <w:lang w:val="vi-VN"/>
        </w:rPr>
        <w:t xml:space="preserve">ACCSQ-PPWG </w:t>
      </w:r>
      <w:r w:rsidRPr="007B7915">
        <w:rPr>
          <w:rFonts w:ascii="Times New Roman" w:hAnsi="Times New Roman" w:cs="Times New Roman"/>
          <w:color w:val="FF0000"/>
          <w:szCs w:val="22"/>
          <w:u w:val="single"/>
          <w:lang w:val="vi-VN"/>
        </w:rPr>
        <w:t xml:space="preserve">lần thứ 19 </w:t>
      </w:r>
      <w:r w:rsidR="00C755AC" w:rsidRPr="007B7915">
        <w:rPr>
          <w:rFonts w:ascii="Times New Roman" w:hAnsi="Times New Roman" w:cs="Times New Roman"/>
          <w:color w:val="FF0000"/>
          <w:szCs w:val="22"/>
          <w:u w:val="single"/>
          <w:lang w:val="vi-VN"/>
        </w:rPr>
        <w:t>(</w:t>
      </w:r>
      <w:r w:rsidRPr="007B7915">
        <w:rPr>
          <w:rFonts w:ascii="Times New Roman" w:hAnsi="Times New Roman" w:cs="Times New Roman"/>
          <w:color w:val="FF0000"/>
          <w:szCs w:val="22"/>
          <w:u w:val="single"/>
          <w:lang w:val="vi-VN"/>
        </w:rPr>
        <w:t>tháng 7 năm</w:t>
      </w:r>
      <w:r w:rsidR="00C755AC" w:rsidRPr="007B7915">
        <w:rPr>
          <w:rFonts w:ascii="Times New Roman" w:hAnsi="Times New Roman" w:cs="Times New Roman"/>
          <w:color w:val="FF0000"/>
          <w:szCs w:val="22"/>
          <w:u w:val="single"/>
          <w:lang w:val="vi-VN"/>
        </w:rPr>
        <w:t xml:space="preserve"> 2012)</w:t>
      </w:r>
    </w:p>
    <w:p w14:paraId="2CFBBEDD" w14:textId="77777777" w:rsidR="00D418A1" w:rsidRPr="007B7915" w:rsidRDefault="00D418A1">
      <w:pPr>
        <w:rPr>
          <w:lang w:val="vi-VN"/>
        </w:rPr>
      </w:pPr>
    </w:p>
    <w:p w14:paraId="50D5FE20" w14:textId="77777777" w:rsidR="00FE30FF" w:rsidRPr="007B7915" w:rsidRDefault="00FE30FF">
      <w:pPr>
        <w:rPr>
          <w:lang w:val="vi-VN"/>
        </w:rPr>
      </w:pPr>
    </w:p>
    <w:p w14:paraId="3C82E34C" w14:textId="77777777" w:rsidR="00581380" w:rsidRPr="007B7915" w:rsidRDefault="00581380">
      <w:pPr>
        <w:rPr>
          <w:lang w:val="vi-VN"/>
        </w:rPr>
      </w:pPr>
    </w:p>
    <w:p w14:paraId="0456B401" w14:textId="77777777" w:rsidR="00581380" w:rsidRPr="007B7915" w:rsidRDefault="00581380">
      <w:pPr>
        <w:rPr>
          <w:lang w:val="vi-VN"/>
        </w:rPr>
      </w:pPr>
    </w:p>
    <w:p w14:paraId="0D44323B" w14:textId="77777777" w:rsidR="00216DA2" w:rsidRDefault="00216DA2">
      <w:pPr>
        <w:rPr>
          <w:lang w:val="vi-VN"/>
        </w:rPr>
      </w:pPr>
    </w:p>
    <w:p w14:paraId="0C47A6D4" w14:textId="77777777" w:rsidR="00B63BA7" w:rsidRDefault="00B63BA7">
      <w:pPr>
        <w:rPr>
          <w:lang w:val="vi-VN"/>
        </w:rPr>
      </w:pPr>
    </w:p>
    <w:p w14:paraId="33D7B8A1" w14:textId="77777777" w:rsidR="00B63BA7" w:rsidRDefault="00B63BA7">
      <w:pPr>
        <w:rPr>
          <w:lang w:val="vi-VN"/>
        </w:rPr>
      </w:pPr>
    </w:p>
    <w:p w14:paraId="75D2D95E" w14:textId="77777777" w:rsidR="00172AA7" w:rsidRPr="007B7915" w:rsidRDefault="00172AA7" w:rsidP="00AF3BC3">
      <w:pPr>
        <w:autoSpaceDE w:val="0"/>
        <w:autoSpaceDN w:val="0"/>
        <w:adjustRightInd w:val="0"/>
        <w:ind w:left="1560" w:hanging="1560"/>
        <w:jc w:val="both"/>
        <w:rPr>
          <w:bCs/>
          <w:color w:val="000000" w:themeColor="text1"/>
          <w:sz w:val="22"/>
          <w:szCs w:val="22"/>
          <w:lang w:val="vi-VN"/>
        </w:rPr>
      </w:pPr>
      <w:r w:rsidRPr="007B7915">
        <w:rPr>
          <w:b/>
          <w:bCs/>
          <w:sz w:val="22"/>
          <w:szCs w:val="22"/>
          <w:u w:val="single"/>
          <w:lang w:val="vi-VN"/>
        </w:rPr>
        <w:t>PHỤ LỤC A1</w:t>
      </w:r>
      <w:r w:rsidRPr="007B7915">
        <w:rPr>
          <w:b/>
          <w:bCs/>
          <w:sz w:val="22"/>
          <w:szCs w:val="22"/>
          <w:lang w:val="vi-VN"/>
        </w:rPr>
        <w:t xml:space="preserve"> </w:t>
      </w:r>
      <w:r w:rsidRPr="007B7915">
        <w:rPr>
          <w:b/>
          <w:bCs/>
          <w:sz w:val="22"/>
          <w:szCs w:val="22"/>
          <w:lang w:val="vi-VN"/>
        </w:rPr>
        <w:tab/>
        <w:t>HƯỚNG DẪN THẨM ĐỊNH QUY TRÌNH SẢN XUẤT CHO CÁC DẠNG THUỐC RẮN DÙNG ĐƯỜNG UỐNG</w:t>
      </w:r>
    </w:p>
    <w:p w14:paraId="34E9E608" w14:textId="77777777" w:rsidR="00FE30FF" w:rsidRPr="007B7915" w:rsidRDefault="00FE30FF" w:rsidP="00FE30FF">
      <w:pPr>
        <w:autoSpaceDE w:val="0"/>
        <w:autoSpaceDN w:val="0"/>
        <w:adjustRightInd w:val="0"/>
        <w:jc w:val="center"/>
        <w:rPr>
          <w:b/>
          <w:bCs/>
          <w:color w:val="000000" w:themeColor="text1"/>
          <w:sz w:val="22"/>
          <w:szCs w:val="22"/>
          <w:lang w:val="vi-VN"/>
        </w:rPr>
      </w:pPr>
    </w:p>
    <w:p w14:paraId="0C2A968E" w14:textId="77777777" w:rsidR="004A6C55" w:rsidRPr="007B7915" w:rsidRDefault="00FE30FF" w:rsidP="00FE30FF">
      <w:pPr>
        <w:autoSpaceDE w:val="0"/>
        <w:autoSpaceDN w:val="0"/>
        <w:adjustRightInd w:val="0"/>
        <w:jc w:val="center"/>
        <w:rPr>
          <w:b/>
          <w:bCs/>
          <w:color w:val="000000" w:themeColor="text1"/>
          <w:sz w:val="22"/>
          <w:szCs w:val="22"/>
          <w:lang w:val="vi-VN"/>
        </w:rPr>
      </w:pPr>
      <w:r w:rsidRPr="007B7915">
        <w:rPr>
          <w:b/>
          <w:bCs/>
          <w:color w:val="000000" w:themeColor="text1"/>
          <w:sz w:val="22"/>
          <w:szCs w:val="22"/>
          <w:lang w:val="vi-VN"/>
        </w:rPr>
        <w:t>MỤC LỤC</w:t>
      </w:r>
    </w:p>
    <w:p w14:paraId="58DE6A4D" w14:textId="77777777" w:rsidR="003801B4" w:rsidRPr="007B7915" w:rsidRDefault="00FD68E3" w:rsidP="003801B4">
      <w:pPr>
        <w:pStyle w:val="TOC1"/>
        <w:tabs>
          <w:tab w:val="left" w:pos="480"/>
          <w:tab w:val="right" w:leader="dot" w:pos="9962"/>
        </w:tabs>
        <w:rPr>
          <w:rFonts w:eastAsiaTheme="minorEastAsia" w:cstheme="minorBidi"/>
          <w:b w:val="0"/>
          <w:bCs w:val="0"/>
          <w:caps w:val="0"/>
          <w:noProof/>
          <w:sz w:val="24"/>
          <w:szCs w:val="24"/>
          <w:lang w:val="vi-VN"/>
        </w:rPr>
      </w:pPr>
      <w:r w:rsidRPr="007B7915">
        <w:rPr>
          <w:sz w:val="16"/>
          <w:szCs w:val="16"/>
          <w:lang w:val="vi-VN"/>
        </w:rPr>
        <w:fldChar w:fldCharType="begin"/>
      </w:r>
      <w:r w:rsidR="003801B4" w:rsidRPr="007B7915">
        <w:rPr>
          <w:sz w:val="16"/>
          <w:szCs w:val="16"/>
          <w:lang w:val="vi-VN"/>
        </w:rPr>
        <w:instrText xml:space="preserve"> TOC \o "1-3" </w:instrText>
      </w:r>
      <w:r w:rsidRPr="007B7915">
        <w:rPr>
          <w:sz w:val="16"/>
          <w:szCs w:val="16"/>
          <w:lang w:val="vi-VN"/>
        </w:rPr>
        <w:fldChar w:fldCharType="separate"/>
      </w:r>
    </w:p>
    <w:p w14:paraId="67A0E5F6" w14:textId="77777777" w:rsidR="003801B4" w:rsidRPr="007B7915" w:rsidRDefault="003801B4" w:rsidP="003801B4">
      <w:pPr>
        <w:pStyle w:val="TOC1"/>
        <w:tabs>
          <w:tab w:val="left" w:pos="480"/>
          <w:tab w:val="right" w:leader="dot" w:pos="9962"/>
        </w:tabs>
        <w:spacing w:line="360" w:lineRule="auto"/>
        <w:rPr>
          <w:rFonts w:ascii="Times New Roman" w:eastAsiaTheme="minorEastAsia" w:hAnsi="Times New Roman"/>
          <w:b w:val="0"/>
          <w:bCs w:val="0"/>
          <w:caps w:val="0"/>
          <w:noProof/>
          <w:sz w:val="24"/>
          <w:szCs w:val="24"/>
          <w:lang w:val="vi-VN"/>
        </w:rPr>
      </w:pPr>
      <w:r w:rsidRPr="007B7915">
        <w:rPr>
          <w:rFonts w:ascii="Times New Roman" w:eastAsia="Arial" w:hAnsi="Times New Roman"/>
          <w:noProof/>
          <w:lang w:val="vi-VN"/>
        </w:rPr>
        <w:t xml:space="preserve">1. </w:t>
      </w:r>
      <w:r w:rsidRPr="007B7915">
        <w:rPr>
          <w:rFonts w:ascii="Times New Roman" w:eastAsiaTheme="minorEastAsia" w:hAnsi="Times New Roman"/>
          <w:b w:val="0"/>
          <w:bCs w:val="0"/>
          <w:caps w:val="0"/>
          <w:noProof/>
          <w:sz w:val="24"/>
          <w:szCs w:val="24"/>
          <w:lang w:val="vi-VN"/>
        </w:rPr>
        <w:tab/>
      </w:r>
      <w:r w:rsidRPr="007B7915">
        <w:rPr>
          <w:rFonts w:ascii="Times New Roman" w:eastAsia="Arial" w:hAnsi="Times New Roman"/>
          <w:noProof/>
          <w:lang w:val="vi-VN"/>
        </w:rPr>
        <w:t>MỤC TIÊU</w:t>
      </w:r>
      <w:r w:rsidRPr="007B7915">
        <w:rPr>
          <w:rFonts w:ascii="Times New Roman" w:hAnsi="Times New Roman"/>
          <w:noProof/>
          <w:lang w:val="vi-VN"/>
        </w:rPr>
        <w:tab/>
      </w:r>
      <w:r w:rsidR="00FD68E3" w:rsidRPr="007B7915">
        <w:rPr>
          <w:rFonts w:ascii="Times New Roman" w:hAnsi="Times New Roman"/>
          <w:noProof/>
          <w:lang w:val="vi-VN"/>
        </w:rPr>
        <w:fldChar w:fldCharType="begin"/>
      </w:r>
      <w:r w:rsidRPr="007B7915">
        <w:rPr>
          <w:rFonts w:ascii="Times New Roman" w:hAnsi="Times New Roman"/>
          <w:noProof/>
          <w:lang w:val="vi-VN"/>
        </w:rPr>
        <w:instrText xml:space="preserve"> PAGEREF _Toc483575183 \h </w:instrText>
      </w:r>
      <w:r w:rsidR="00FD68E3" w:rsidRPr="007B7915">
        <w:rPr>
          <w:rFonts w:ascii="Times New Roman" w:hAnsi="Times New Roman"/>
          <w:noProof/>
          <w:lang w:val="vi-VN"/>
        </w:rPr>
      </w:r>
      <w:r w:rsidR="00FD68E3" w:rsidRPr="007B7915">
        <w:rPr>
          <w:rFonts w:ascii="Times New Roman" w:hAnsi="Times New Roman"/>
          <w:noProof/>
          <w:lang w:val="vi-VN"/>
        </w:rPr>
        <w:fldChar w:fldCharType="separate"/>
      </w:r>
      <w:r w:rsidR="00EC09A5">
        <w:rPr>
          <w:rFonts w:ascii="Times New Roman" w:hAnsi="Times New Roman"/>
          <w:noProof/>
          <w:lang w:val="vi-VN"/>
        </w:rPr>
        <w:t>267</w:t>
      </w:r>
      <w:r w:rsidR="00FD68E3" w:rsidRPr="007B7915">
        <w:rPr>
          <w:rFonts w:ascii="Times New Roman" w:hAnsi="Times New Roman"/>
          <w:noProof/>
          <w:lang w:val="vi-VN"/>
        </w:rPr>
        <w:fldChar w:fldCharType="end"/>
      </w:r>
    </w:p>
    <w:p w14:paraId="22A2EDFA" w14:textId="77777777" w:rsidR="003801B4" w:rsidRPr="007B7915" w:rsidRDefault="003801B4" w:rsidP="003801B4">
      <w:pPr>
        <w:pStyle w:val="TOC1"/>
        <w:tabs>
          <w:tab w:val="left" w:pos="480"/>
          <w:tab w:val="right" w:leader="dot" w:pos="9962"/>
        </w:tabs>
        <w:spacing w:line="360" w:lineRule="auto"/>
        <w:rPr>
          <w:rFonts w:ascii="Times New Roman" w:eastAsiaTheme="minorEastAsia" w:hAnsi="Times New Roman"/>
          <w:b w:val="0"/>
          <w:bCs w:val="0"/>
          <w:caps w:val="0"/>
          <w:noProof/>
          <w:sz w:val="24"/>
          <w:szCs w:val="24"/>
          <w:lang w:val="vi-VN"/>
        </w:rPr>
      </w:pPr>
      <w:r w:rsidRPr="007B7915">
        <w:rPr>
          <w:rFonts w:ascii="Times New Roman" w:eastAsia="Arial" w:hAnsi="Times New Roman"/>
          <w:noProof/>
          <w:lang w:val="vi-VN"/>
        </w:rPr>
        <w:t xml:space="preserve">2. </w:t>
      </w:r>
      <w:r w:rsidRPr="007B7915">
        <w:rPr>
          <w:rFonts w:ascii="Times New Roman" w:eastAsiaTheme="minorEastAsia" w:hAnsi="Times New Roman"/>
          <w:b w:val="0"/>
          <w:bCs w:val="0"/>
          <w:caps w:val="0"/>
          <w:noProof/>
          <w:sz w:val="24"/>
          <w:szCs w:val="24"/>
          <w:lang w:val="vi-VN"/>
        </w:rPr>
        <w:tab/>
      </w:r>
      <w:r w:rsidRPr="007B7915">
        <w:rPr>
          <w:rFonts w:ascii="Times New Roman" w:eastAsia="Arial" w:hAnsi="Times New Roman"/>
          <w:noProof/>
          <w:lang w:val="vi-VN"/>
        </w:rPr>
        <w:t>Phạm vi</w:t>
      </w:r>
      <w:r w:rsidRPr="007B7915">
        <w:rPr>
          <w:rFonts w:ascii="Times New Roman" w:hAnsi="Times New Roman"/>
          <w:noProof/>
          <w:lang w:val="vi-VN"/>
        </w:rPr>
        <w:tab/>
      </w:r>
      <w:r w:rsidR="00FD68E3" w:rsidRPr="007B7915">
        <w:rPr>
          <w:rFonts w:ascii="Times New Roman" w:hAnsi="Times New Roman"/>
          <w:noProof/>
          <w:lang w:val="vi-VN"/>
        </w:rPr>
        <w:fldChar w:fldCharType="begin"/>
      </w:r>
      <w:r w:rsidRPr="007B7915">
        <w:rPr>
          <w:rFonts w:ascii="Times New Roman" w:hAnsi="Times New Roman"/>
          <w:noProof/>
          <w:lang w:val="vi-VN"/>
        </w:rPr>
        <w:instrText xml:space="preserve"> PAGEREF _Toc483575184 \h </w:instrText>
      </w:r>
      <w:r w:rsidR="00FD68E3" w:rsidRPr="007B7915">
        <w:rPr>
          <w:rFonts w:ascii="Times New Roman" w:hAnsi="Times New Roman"/>
          <w:noProof/>
          <w:lang w:val="vi-VN"/>
        </w:rPr>
      </w:r>
      <w:r w:rsidR="00FD68E3" w:rsidRPr="007B7915">
        <w:rPr>
          <w:rFonts w:ascii="Times New Roman" w:hAnsi="Times New Roman"/>
          <w:noProof/>
          <w:lang w:val="vi-VN"/>
        </w:rPr>
        <w:fldChar w:fldCharType="separate"/>
      </w:r>
      <w:r w:rsidR="00EC09A5">
        <w:rPr>
          <w:rFonts w:ascii="Times New Roman" w:hAnsi="Times New Roman"/>
          <w:noProof/>
          <w:lang w:val="vi-VN"/>
        </w:rPr>
        <w:t>267</w:t>
      </w:r>
      <w:r w:rsidR="00FD68E3" w:rsidRPr="007B7915">
        <w:rPr>
          <w:rFonts w:ascii="Times New Roman" w:hAnsi="Times New Roman"/>
          <w:noProof/>
          <w:lang w:val="vi-VN"/>
        </w:rPr>
        <w:fldChar w:fldCharType="end"/>
      </w:r>
    </w:p>
    <w:p w14:paraId="5F9060F7" w14:textId="77777777" w:rsidR="003801B4" w:rsidRPr="007B7915" w:rsidRDefault="003801B4" w:rsidP="003801B4">
      <w:pPr>
        <w:pStyle w:val="TOC1"/>
        <w:tabs>
          <w:tab w:val="left" w:pos="480"/>
          <w:tab w:val="right" w:leader="dot" w:pos="9962"/>
        </w:tabs>
        <w:spacing w:line="360" w:lineRule="auto"/>
        <w:rPr>
          <w:rFonts w:ascii="Times New Roman" w:eastAsiaTheme="minorEastAsia" w:hAnsi="Times New Roman"/>
          <w:b w:val="0"/>
          <w:bCs w:val="0"/>
          <w:caps w:val="0"/>
          <w:noProof/>
          <w:sz w:val="24"/>
          <w:szCs w:val="24"/>
          <w:lang w:val="vi-VN"/>
        </w:rPr>
      </w:pPr>
      <w:r w:rsidRPr="007B7915">
        <w:rPr>
          <w:rFonts w:ascii="Times New Roman" w:eastAsia="Arial" w:hAnsi="Times New Roman"/>
          <w:noProof/>
          <w:lang w:val="vi-VN"/>
        </w:rPr>
        <w:t xml:space="preserve">3. </w:t>
      </w:r>
      <w:r w:rsidRPr="007B7915">
        <w:rPr>
          <w:rFonts w:ascii="Times New Roman" w:eastAsiaTheme="minorEastAsia" w:hAnsi="Times New Roman"/>
          <w:b w:val="0"/>
          <w:bCs w:val="0"/>
          <w:caps w:val="0"/>
          <w:noProof/>
          <w:sz w:val="24"/>
          <w:szCs w:val="24"/>
          <w:lang w:val="vi-VN"/>
        </w:rPr>
        <w:tab/>
      </w:r>
      <w:r w:rsidRPr="007B7915">
        <w:rPr>
          <w:rFonts w:ascii="Times New Roman" w:eastAsia="Arial" w:hAnsi="Times New Roman"/>
          <w:noProof/>
          <w:lang w:val="vi-VN"/>
        </w:rPr>
        <w:t>Thông tin chung</w:t>
      </w:r>
      <w:r w:rsidRPr="007B7915">
        <w:rPr>
          <w:rFonts w:ascii="Times New Roman" w:hAnsi="Times New Roman"/>
          <w:noProof/>
          <w:lang w:val="vi-VN"/>
        </w:rPr>
        <w:tab/>
      </w:r>
      <w:r w:rsidR="00FD68E3" w:rsidRPr="007B7915">
        <w:rPr>
          <w:rFonts w:ascii="Times New Roman" w:hAnsi="Times New Roman"/>
          <w:noProof/>
          <w:lang w:val="vi-VN"/>
        </w:rPr>
        <w:fldChar w:fldCharType="begin"/>
      </w:r>
      <w:r w:rsidRPr="007B7915">
        <w:rPr>
          <w:rFonts w:ascii="Times New Roman" w:hAnsi="Times New Roman"/>
          <w:noProof/>
          <w:lang w:val="vi-VN"/>
        </w:rPr>
        <w:instrText xml:space="preserve"> PAGEREF _Toc483575185 \h </w:instrText>
      </w:r>
      <w:r w:rsidR="00FD68E3" w:rsidRPr="007B7915">
        <w:rPr>
          <w:rFonts w:ascii="Times New Roman" w:hAnsi="Times New Roman"/>
          <w:noProof/>
          <w:lang w:val="vi-VN"/>
        </w:rPr>
      </w:r>
      <w:r w:rsidR="00FD68E3" w:rsidRPr="007B7915">
        <w:rPr>
          <w:rFonts w:ascii="Times New Roman" w:hAnsi="Times New Roman"/>
          <w:noProof/>
          <w:lang w:val="vi-VN"/>
        </w:rPr>
        <w:fldChar w:fldCharType="separate"/>
      </w:r>
      <w:r w:rsidR="00EC09A5">
        <w:rPr>
          <w:rFonts w:ascii="Times New Roman" w:hAnsi="Times New Roman"/>
          <w:noProof/>
          <w:lang w:val="vi-VN"/>
        </w:rPr>
        <w:t>267</w:t>
      </w:r>
      <w:r w:rsidR="00FD68E3" w:rsidRPr="007B7915">
        <w:rPr>
          <w:rFonts w:ascii="Times New Roman" w:hAnsi="Times New Roman"/>
          <w:noProof/>
          <w:lang w:val="vi-VN"/>
        </w:rPr>
        <w:fldChar w:fldCharType="end"/>
      </w:r>
    </w:p>
    <w:p w14:paraId="40E4D912" w14:textId="77777777" w:rsidR="003801B4" w:rsidRPr="007B7915" w:rsidRDefault="003801B4" w:rsidP="003801B4">
      <w:pPr>
        <w:pStyle w:val="TOC1"/>
        <w:tabs>
          <w:tab w:val="left" w:pos="480"/>
          <w:tab w:val="right" w:leader="dot" w:pos="9962"/>
        </w:tabs>
        <w:spacing w:line="360" w:lineRule="auto"/>
        <w:rPr>
          <w:rFonts w:ascii="Times New Roman" w:eastAsiaTheme="minorEastAsia" w:hAnsi="Times New Roman"/>
          <w:b w:val="0"/>
          <w:bCs w:val="0"/>
          <w:caps w:val="0"/>
          <w:noProof/>
          <w:sz w:val="24"/>
          <w:szCs w:val="24"/>
          <w:lang w:val="vi-VN"/>
        </w:rPr>
      </w:pPr>
      <w:r w:rsidRPr="007B7915">
        <w:rPr>
          <w:rFonts w:ascii="Times New Roman" w:eastAsia="Arial" w:hAnsi="Times New Roman"/>
          <w:noProof/>
          <w:lang w:val="vi-VN"/>
        </w:rPr>
        <w:t xml:space="preserve">4. </w:t>
      </w:r>
      <w:r w:rsidRPr="007B7915">
        <w:rPr>
          <w:rFonts w:ascii="Times New Roman" w:eastAsiaTheme="minorEastAsia" w:hAnsi="Times New Roman"/>
          <w:b w:val="0"/>
          <w:bCs w:val="0"/>
          <w:caps w:val="0"/>
          <w:noProof/>
          <w:sz w:val="24"/>
          <w:szCs w:val="24"/>
          <w:lang w:val="vi-VN"/>
        </w:rPr>
        <w:tab/>
      </w:r>
      <w:r w:rsidRPr="007B7915">
        <w:rPr>
          <w:rFonts w:ascii="Times New Roman" w:eastAsia="Arial" w:hAnsi="Times New Roman"/>
          <w:noProof/>
          <w:lang w:val="vi-VN"/>
        </w:rPr>
        <w:t>ĐỀ CƯƠNG THẨM ĐỊNH QUY TRÌNH SẢN XUẤT CÁC DẠNG THUỐC RẮN DÙNG ĐƯỜNG UỐNG</w:t>
      </w:r>
      <w:r w:rsidRPr="007B7915">
        <w:rPr>
          <w:rFonts w:ascii="Times New Roman" w:hAnsi="Times New Roman"/>
          <w:noProof/>
          <w:lang w:val="vi-VN"/>
        </w:rPr>
        <w:tab/>
      </w:r>
      <w:r w:rsidR="00FD68E3" w:rsidRPr="007B7915">
        <w:rPr>
          <w:rFonts w:ascii="Times New Roman" w:hAnsi="Times New Roman"/>
          <w:noProof/>
          <w:lang w:val="vi-VN"/>
        </w:rPr>
        <w:fldChar w:fldCharType="begin"/>
      </w:r>
      <w:r w:rsidRPr="007B7915">
        <w:rPr>
          <w:rFonts w:ascii="Times New Roman" w:hAnsi="Times New Roman"/>
          <w:noProof/>
          <w:lang w:val="vi-VN"/>
        </w:rPr>
        <w:instrText xml:space="preserve"> PAGEREF _Toc483575186 \h </w:instrText>
      </w:r>
      <w:r w:rsidR="00FD68E3" w:rsidRPr="007B7915">
        <w:rPr>
          <w:rFonts w:ascii="Times New Roman" w:hAnsi="Times New Roman"/>
          <w:noProof/>
          <w:lang w:val="vi-VN"/>
        </w:rPr>
      </w:r>
      <w:r w:rsidR="00FD68E3" w:rsidRPr="007B7915">
        <w:rPr>
          <w:rFonts w:ascii="Times New Roman" w:hAnsi="Times New Roman"/>
          <w:noProof/>
          <w:lang w:val="vi-VN"/>
        </w:rPr>
        <w:fldChar w:fldCharType="separate"/>
      </w:r>
      <w:r w:rsidR="00EC09A5">
        <w:rPr>
          <w:rFonts w:ascii="Times New Roman" w:hAnsi="Times New Roman"/>
          <w:noProof/>
          <w:lang w:val="vi-VN"/>
        </w:rPr>
        <w:t>268</w:t>
      </w:r>
      <w:r w:rsidR="00FD68E3" w:rsidRPr="007B7915">
        <w:rPr>
          <w:rFonts w:ascii="Times New Roman" w:hAnsi="Times New Roman"/>
          <w:noProof/>
          <w:lang w:val="vi-VN"/>
        </w:rPr>
        <w:fldChar w:fldCharType="end"/>
      </w:r>
    </w:p>
    <w:p w14:paraId="26684C40" w14:textId="77777777" w:rsidR="003801B4" w:rsidRPr="007B7915" w:rsidRDefault="003801B4" w:rsidP="003801B4">
      <w:pPr>
        <w:pStyle w:val="TOC2"/>
        <w:tabs>
          <w:tab w:val="left" w:pos="960"/>
          <w:tab w:val="right" w:leader="dot" w:pos="9962"/>
        </w:tabs>
        <w:spacing w:line="360" w:lineRule="auto"/>
        <w:rPr>
          <w:rFonts w:ascii="Times New Roman" w:eastAsiaTheme="minorEastAsia" w:hAnsi="Times New Roman"/>
          <w:smallCaps w:val="0"/>
          <w:noProof/>
          <w:sz w:val="24"/>
          <w:szCs w:val="24"/>
          <w:lang w:val="vi-VN"/>
        </w:rPr>
      </w:pPr>
      <w:r w:rsidRPr="007B7915">
        <w:rPr>
          <w:rFonts w:ascii="Times New Roman" w:eastAsia="Arial" w:hAnsi="Times New Roman"/>
          <w:bCs/>
          <w:iCs/>
          <w:noProof/>
          <w:lang w:val="vi-VN"/>
        </w:rPr>
        <w:t xml:space="preserve">4.1. </w:t>
      </w:r>
      <w:r w:rsidRPr="007B7915">
        <w:rPr>
          <w:rFonts w:ascii="Times New Roman" w:eastAsiaTheme="minorEastAsia" w:hAnsi="Times New Roman"/>
          <w:smallCaps w:val="0"/>
          <w:noProof/>
          <w:sz w:val="24"/>
          <w:szCs w:val="24"/>
          <w:lang w:val="vi-VN"/>
        </w:rPr>
        <w:tab/>
      </w:r>
      <w:r w:rsidRPr="007B7915">
        <w:rPr>
          <w:rFonts w:ascii="Times New Roman" w:eastAsia="Arial" w:hAnsi="Times New Roman"/>
          <w:bCs/>
          <w:iCs/>
          <w:noProof/>
          <w:lang w:val="vi-VN"/>
        </w:rPr>
        <w:t>Công thức lô</w:t>
      </w:r>
      <w:r w:rsidRPr="007B7915">
        <w:rPr>
          <w:rFonts w:ascii="Times New Roman" w:hAnsi="Times New Roman"/>
          <w:noProof/>
          <w:lang w:val="vi-VN"/>
        </w:rPr>
        <w:tab/>
      </w:r>
      <w:r w:rsidR="00FD68E3" w:rsidRPr="007B7915">
        <w:rPr>
          <w:rFonts w:ascii="Times New Roman" w:hAnsi="Times New Roman"/>
          <w:noProof/>
          <w:lang w:val="vi-VN"/>
        </w:rPr>
        <w:fldChar w:fldCharType="begin"/>
      </w:r>
      <w:r w:rsidRPr="007B7915">
        <w:rPr>
          <w:rFonts w:ascii="Times New Roman" w:hAnsi="Times New Roman"/>
          <w:noProof/>
          <w:lang w:val="vi-VN"/>
        </w:rPr>
        <w:instrText xml:space="preserve"> PAGEREF _Toc483575187 \h </w:instrText>
      </w:r>
      <w:r w:rsidR="00FD68E3" w:rsidRPr="007B7915">
        <w:rPr>
          <w:rFonts w:ascii="Times New Roman" w:hAnsi="Times New Roman"/>
          <w:noProof/>
          <w:lang w:val="vi-VN"/>
        </w:rPr>
      </w:r>
      <w:r w:rsidR="00FD68E3" w:rsidRPr="007B7915">
        <w:rPr>
          <w:rFonts w:ascii="Times New Roman" w:hAnsi="Times New Roman"/>
          <w:noProof/>
          <w:lang w:val="vi-VN"/>
        </w:rPr>
        <w:fldChar w:fldCharType="separate"/>
      </w:r>
      <w:r w:rsidR="00EC09A5">
        <w:rPr>
          <w:rFonts w:ascii="Times New Roman" w:hAnsi="Times New Roman"/>
          <w:noProof/>
          <w:lang w:val="vi-VN"/>
        </w:rPr>
        <w:t>268</w:t>
      </w:r>
      <w:r w:rsidR="00FD68E3" w:rsidRPr="007B7915">
        <w:rPr>
          <w:rFonts w:ascii="Times New Roman" w:hAnsi="Times New Roman"/>
          <w:noProof/>
          <w:lang w:val="vi-VN"/>
        </w:rPr>
        <w:fldChar w:fldCharType="end"/>
      </w:r>
    </w:p>
    <w:p w14:paraId="0A41FC62" w14:textId="77777777" w:rsidR="003801B4" w:rsidRPr="007B7915" w:rsidRDefault="003801B4" w:rsidP="003801B4">
      <w:pPr>
        <w:pStyle w:val="TOC2"/>
        <w:tabs>
          <w:tab w:val="left" w:pos="960"/>
          <w:tab w:val="right" w:leader="dot" w:pos="9962"/>
        </w:tabs>
        <w:spacing w:line="360" w:lineRule="auto"/>
        <w:rPr>
          <w:rFonts w:ascii="Times New Roman" w:eastAsiaTheme="minorEastAsia" w:hAnsi="Times New Roman"/>
          <w:smallCaps w:val="0"/>
          <w:noProof/>
          <w:sz w:val="24"/>
          <w:szCs w:val="24"/>
          <w:lang w:val="vi-VN"/>
        </w:rPr>
      </w:pPr>
      <w:r w:rsidRPr="007B7915">
        <w:rPr>
          <w:rFonts w:ascii="Times New Roman" w:eastAsia="Arial" w:hAnsi="Times New Roman"/>
          <w:bCs/>
          <w:iCs/>
          <w:noProof/>
          <w:lang w:val="vi-VN"/>
        </w:rPr>
        <w:t xml:space="preserve">4.2. </w:t>
      </w:r>
      <w:r w:rsidRPr="007B7915">
        <w:rPr>
          <w:rFonts w:ascii="Times New Roman" w:eastAsiaTheme="minorEastAsia" w:hAnsi="Times New Roman"/>
          <w:smallCaps w:val="0"/>
          <w:noProof/>
          <w:sz w:val="24"/>
          <w:szCs w:val="24"/>
          <w:lang w:val="vi-VN"/>
        </w:rPr>
        <w:tab/>
      </w:r>
      <w:r w:rsidRPr="007B7915">
        <w:rPr>
          <w:rFonts w:ascii="Times New Roman" w:eastAsia="Arial" w:hAnsi="Times New Roman"/>
          <w:bCs/>
          <w:iCs/>
          <w:noProof/>
          <w:lang w:val="vi-VN"/>
        </w:rPr>
        <w:t>Các thiết bị quan trọng và loại thiết bị trong quy trình sản xuất</w:t>
      </w:r>
      <w:r w:rsidRPr="007B7915">
        <w:rPr>
          <w:rFonts w:ascii="Times New Roman" w:hAnsi="Times New Roman"/>
          <w:noProof/>
          <w:lang w:val="vi-VN"/>
        </w:rPr>
        <w:tab/>
      </w:r>
      <w:r w:rsidR="00FD68E3" w:rsidRPr="007B7915">
        <w:rPr>
          <w:rFonts w:ascii="Times New Roman" w:hAnsi="Times New Roman"/>
          <w:noProof/>
          <w:lang w:val="vi-VN"/>
        </w:rPr>
        <w:fldChar w:fldCharType="begin"/>
      </w:r>
      <w:r w:rsidRPr="007B7915">
        <w:rPr>
          <w:rFonts w:ascii="Times New Roman" w:hAnsi="Times New Roman"/>
          <w:noProof/>
          <w:lang w:val="vi-VN"/>
        </w:rPr>
        <w:instrText xml:space="preserve"> PAGEREF _Toc483575188 \h </w:instrText>
      </w:r>
      <w:r w:rsidR="00FD68E3" w:rsidRPr="007B7915">
        <w:rPr>
          <w:rFonts w:ascii="Times New Roman" w:hAnsi="Times New Roman"/>
          <w:noProof/>
          <w:lang w:val="vi-VN"/>
        </w:rPr>
      </w:r>
      <w:r w:rsidR="00FD68E3" w:rsidRPr="007B7915">
        <w:rPr>
          <w:rFonts w:ascii="Times New Roman" w:hAnsi="Times New Roman"/>
          <w:noProof/>
          <w:lang w:val="vi-VN"/>
        </w:rPr>
        <w:fldChar w:fldCharType="separate"/>
      </w:r>
      <w:r w:rsidR="00EC09A5">
        <w:rPr>
          <w:rFonts w:ascii="Times New Roman" w:hAnsi="Times New Roman"/>
          <w:noProof/>
          <w:lang w:val="vi-VN"/>
        </w:rPr>
        <w:t>268</w:t>
      </w:r>
      <w:r w:rsidR="00FD68E3" w:rsidRPr="007B7915">
        <w:rPr>
          <w:rFonts w:ascii="Times New Roman" w:hAnsi="Times New Roman"/>
          <w:noProof/>
          <w:lang w:val="vi-VN"/>
        </w:rPr>
        <w:fldChar w:fldCharType="end"/>
      </w:r>
    </w:p>
    <w:p w14:paraId="207BF9DF" w14:textId="77777777" w:rsidR="003801B4" w:rsidRPr="007B7915" w:rsidRDefault="003801B4" w:rsidP="003801B4">
      <w:pPr>
        <w:pStyle w:val="TOC2"/>
        <w:tabs>
          <w:tab w:val="left" w:pos="960"/>
          <w:tab w:val="right" w:leader="dot" w:pos="9962"/>
        </w:tabs>
        <w:spacing w:line="360" w:lineRule="auto"/>
        <w:rPr>
          <w:rFonts w:ascii="Times New Roman" w:eastAsiaTheme="minorEastAsia" w:hAnsi="Times New Roman"/>
          <w:smallCaps w:val="0"/>
          <w:noProof/>
          <w:sz w:val="24"/>
          <w:szCs w:val="24"/>
          <w:lang w:val="vi-VN"/>
        </w:rPr>
      </w:pPr>
      <w:r w:rsidRPr="007B7915">
        <w:rPr>
          <w:rFonts w:ascii="Times New Roman" w:eastAsia="Arial" w:hAnsi="Times New Roman"/>
          <w:bCs/>
          <w:iCs/>
          <w:noProof/>
          <w:lang w:val="vi-VN"/>
        </w:rPr>
        <w:t xml:space="preserve">4.3 </w:t>
      </w:r>
      <w:r w:rsidRPr="007B7915">
        <w:rPr>
          <w:rFonts w:ascii="Times New Roman" w:eastAsiaTheme="minorEastAsia" w:hAnsi="Times New Roman"/>
          <w:smallCaps w:val="0"/>
          <w:noProof/>
          <w:sz w:val="24"/>
          <w:szCs w:val="24"/>
          <w:lang w:val="vi-VN"/>
        </w:rPr>
        <w:tab/>
      </w:r>
      <w:r w:rsidRPr="007B7915">
        <w:rPr>
          <w:rFonts w:ascii="Times New Roman" w:eastAsia="Arial" w:hAnsi="Times New Roman"/>
          <w:bCs/>
          <w:iCs/>
          <w:noProof/>
          <w:lang w:val="vi-VN"/>
        </w:rPr>
        <w:t>Mô tả quy trình sản xuất và các thông số trong quy trình sản xuất</w:t>
      </w:r>
      <w:r w:rsidRPr="007B7915">
        <w:rPr>
          <w:rFonts w:ascii="Times New Roman" w:hAnsi="Times New Roman"/>
          <w:noProof/>
          <w:lang w:val="vi-VN"/>
        </w:rPr>
        <w:tab/>
      </w:r>
      <w:r w:rsidR="00FD68E3" w:rsidRPr="007B7915">
        <w:rPr>
          <w:rFonts w:ascii="Times New Roman" w:hAnsi="Times New Roman"/>
          <w:noProof/>
          <w:lang w:val="vi-VN"/>
        </w:rPr>
        <w:fldChar w:fldCharType="begin"/>
      </w:r>
      <w:r w:rsidRPr="007B7915">
        <w:rPr>
          <w:rFonts w:ascii="Times New Roman" w:hAnsi="Times New Roman"/>
          <w:noProof/>
          <w:lang w:val="vi-VN"/>
        </w:rPr>
        <w:instrText xml:space="preserve"> PAGEREF _Toc483575189 \h </w:instrText>
      </w:r>
      <w:r w:rsidR="00FD68E3" w:rsidRPr="007B7915">
        <w:rPr>
          <w:rFonts w:ascii="Times New Roman" w:hAnsi="Times New Roman"/>
          <w:noProof/>
          <w:lang w:val="vi-VN"/>
        </w:rPr>
      </w:r>
      <w:r w:rsidR="00FD68E3" w:rsidRPr="007B7915">
        <w:rPr>
          <w:rFonts w:ascii="Times New Roman" w:hAnsi="Times New Roman"/>
          <w:noProof/>
          <w:lang w:val="vi-VN"/>
        </w:rPr>
        <w:fldChar w:fldCharType="separate"/>
      </w:r>
      <w:r w:rsidR="00EC09A5">
        <w:rPr>
          <w:rFonts w:ascii="Times New Roman" w:hAnsi="Times New Roman"/>
          <w:noProof/>
          <w:lang w:val="vi-VN"/>
        </w:rPr>
        <w:t>270</w:t>
      </w:r>
      <w:r w:rsidR="00FD68E3" w:rsidRPr="007B7915">
        <w:rPr>
          <w:rFonts w:ascii="Times New Roman" w:hAnsi="Times New Roman"/>
          <w:noProof/>
          <w:lang w:val="vi-VN"/>
        </w:rPr>
        <w:fldChar w:fldCharType="end"/>
      </w:r>
    </w:p>
    <w:p w14:paraId="4F2D9150" w14:textId="77777777" w:rsidR="003801B4" w:rsidRPr="007B7915" w:rsidRDefault="003801B4" w:rsidP="003801B4">
      <w:pPr>
        <w:pStyle w:val="TOC2"/>
        <w:tabs>
          <w:tab w:val="left" w:pos="960"/>
          <w:tab w:val="right" w:leader="dot" w:pos="9962"/>
        </w:tabs>
        <w:spacing w:line="360" w:lineRule="auto"/>
        <w:rPr>
          <w:rFonts w:ascii="Times New Roman" w:eastAsiaTheme="minorEastAsia" w:hAnsi="Times New Roman"/>
          <w:smallCaps w:val="0"/>
          <w:noProof/>
          <w:sz w:val="24"/>
          <w:szCs w:val="24"/>
          <w:lang w:val="vi-VN"/>
        </w:rPr>
      </w:pPr>
      <w:r w:rsidRPr="007B7915">
        <w:rPr>
          <w:rFonts w:ascii="Times New Roman" w:eastAsia="Arial" w:hAnsi="Times New Roman"/>
          <w:bCs/>
          <w:iCs/>
          <w:noProof/>
          <w:lang w:val="vi-VN"/>
        </w:rPr>
        <w:t xml:space="preserve">4.4. </w:t>
      </w:r>
      <w:r w:rsidRPr="007B7915">
        <w:rPr>
          <w:rFonts w:ascii="Times New Roman" w:eastAsiaTheme="minorEastAsia" w:hAnsi="Times New Roman"/>
          <w:smallCaps w:val="0"/>
          <w:noProof/>
          <w:sz w:val="24"/>
          <w:szCs w:val="24"/>
          <w:lang w:val="vi-VN"/>
        </w:rPr>
        <w:tab/>
      </w:r>
      <w:r w:rsidRPr="007B7915">
        <w:rPr>
          <w:rFonts w:ascii="Times New Roman" w:eastAsia="Arial" w:hAnsi="Times New Roman"/>
          <w:bCs/>
          <w:iCs/>
          <w:noProof/>
          <w:lang w:val="vi-VN"/>
        </w:rPr>
        <w:t>Kế hoạch lấy mẫu và giới hạn chấp nhận</w:t>
      </w:r>
      <w:r w:rsidRPr="007B7915">
        <w:rPr>
          <w:rFonts w:ascii="Times New Roman" w:hAnsi="Times New Roman"/>
          <w:noProof/>
          <w:lang w:val="vi-VN"/>
        </w:rPr>
        <w:tab/>
      </w:r>
      <w:r w:rsidR="00FD68E3" w:rsidRPr="007B7915">
        <w:rPr>
          <w:rFonts w:ascii="Times New Roman" w:hAnsi="Times New Roman"/>
          <w:noProof/>
          <w:lang w:val="vi-VN"/>
        </w:rPr>
        <w:fldChar w:fldCharType="begin"/>
      </w:r>
      <w:r w:rsidRPr="007B7915">
        <w:rPr>
          <w:rFonts w:ascii="Times New Roman" w:hAnsi="Times New Roman"/>
          <w:noProof/>
          <w:lang w:val="vi-VN"/>
        </w:rPr>
        <w:instrText xml:space="preserve"> PAGEREF _Toc483575190 \h </w:instrText>
      </w:r>
      <w:r w:rsidR="00FD68E3" w:rsidRPr="007B7915">
        <w:rPr>
          <w:rFonts w:ascii="Times New Roman" w:hAnsi="Times New Roman"/>
          <w:noProof/>
          <w:lang w:val="vi-VN"/>
        </w:rPr>
      </w:r>
      <w:r w:rsidR="00FD68E3" w:rsidRPr="007B7915">
        <w:rPr>
          <w:rFonts w:ascii="Times New Roman" w:hAnsi="Times New Roman"/>
          <w:noProof/>
          <w:lang w:val="vi-VN"/>
        </w:rPr>
        <w:fldChar w:fldCharType="separate"/>
      </w:r>
      <w:r w:rsidR="00EC09A5">
        <w:rPr>
          <w:rFonts w:ascii="Times New Roman" w:hAnsi="Times New Roman"/>
          <w:noProof/>
          <w:lang w:val="vi-VN"/>
        </w:rPr>
        <w:t>272</w:t>
      </w:r>
      <w:r w:rsidR="00FD68E3" w:rsidRPr="007B7915">
        <w:rPr>
          <w:rFonts w:ascii="Times New Roman" w:hAnsi="Times New Roman"/>
          <w:noProof/>
          <w:lang w:val="vi-VN"/>
        </w:rPr>
        <w:fldChar w:fldCharType="end"/>
      </w:r>
    </w:p>
    <w:p w14:paraId="222C97D6" w14:textId="77777777" w:rsidR="003801B4" w:rsidRPr="007B7915" w:rsidRDefault="003801B4" w:rsidP="003801B4">
      <w:pPr>
        <w:pStyle w:val="TOC2"/>
        <w:tabs>
          <w:tab w:val="left" w:pos="960"/>
          <w:tab w:val="right" w:leader="dot" w:pos="9962"/>
        </w:tabs>
        <w:spacing w:line="360" w:lineRule="auto"/>
        <w:rPr>
          <w:rFonts w:ascii="Times New Roman" w:eastAsiaTheme="minorEastAsia" w:hAnsi="Times New Roman"/>
          <w:smallCaps w:val="0"/>
          <w:noProof/>
          <w:sz w:val="24"/>
          <w:szCs w:val="24"/>
          <w:lang w:val="vi-VN"/>
        </w:rPr>
      </w:pPr>
      <w:r w:rsidRPr="007B7915">
        <w:rPr>
          <w:rFonts w:ascii="Times New Roman" w:eastAsia="Arial" w:hAnsi="Times New Roman"/>
          <w:bCs/>
          <w:iCs/>
          <w:noProof/>
          <w:lang w:val="vi-VN"/>
        </w:rPr>
        <w:t xml:space="preserve">4.5. </w:t>
      </w:r>
      <w:r w:rsidRPr="007B7915">
        <w:rPr>
          <w:rFonts w:ascii="Times New Roman" w:eastAsiaTheme="minorEastAsia" w:hAnsi="Times New Roman"/>
          <w:smallCaps w:val="0"/>
          <w:noProof/>
          <w:sz w:val="24"/>
          <w:szCs w:val="24"/>
          <w:lang w:val="vi-VN"/>
        </w:rPr>
        <w:tab/>
      </w:r>
      <w:r w:rsidRPr="007B7915">
        <w:rPr>
          <w:rFonts w:ascii="Times New Roman" w:eastAsia="Arial" w:hAnsi="Times New Roman"/>
          <w:bCs/>
          <w:iCs/>
          <w:noProof/>
          <w:lang w:val="vi-VN"/>
        </w:rPr>
        <w:t>Thời gian lưu trữ</w:t>
      </w:r>
      <w:r w:rsidRPr="007B7915">
        <w:rPr>
          <w:rFonts w:ascii="Times New Roman" w:hAnsi="Times New Roman"/>
          <w:noProof/>
          <w:lang w:val="vi-VN"/>
        </w:rPr>
        <w:tab/>
      </w:r>
      <w:r w:rsidR="00FD68E3" w:rsidRPr="007B7915">
        <w:rPr>
          <w:rFonts w:ascii="Times New Roman" w:hAnsi="Times New Roman"/>
          <w:noProof/>
          <w:lang w:val="vi-VN"/>
        </w:rPr>
        <w:fldChar w:fldCharType="begin"/>
      </w:r>
      <w:r w:rsidRPr="007B7915">
        <w:rPr>
          <w:rFonts w:ascii="Times New Roman" w:hAnsi="Times New Roman"/>
          <w:noProof/>
          <w:lang w:val="vi-VN"/>
        </w:rPr>
        <w:instrText xml:space="preserve"> PAGEREF _Toc483575191 \h </w:instrText>
      </w:r>
      <w:r w:rsidR="00FD68E3" w:rsidRPr="007B7915">
        <w:rPr>
          <w:rFonts w:ascii="Times New Roman" w:hAnsi="Times New Roman"/>
          <w:noProof/>
          <w:lang w:val="vi-VN"/>
        </w:rPr>
      </w:r>
      <w:r w:rsidR="00FD68E3" w:rsidRPr="007B7915">
        <w:rPr>
          <w:rFonts w:ascii="Times New Roman" w:hAnsi="Times New Roman"/>
          <w:noProof/>
          <w:lang w:val="vi-VN"/>
        </w:rPr>
        <w:fldChar w:fldCharType="separate"/>
      </w:r>
      <w:r w:rsidR="00EC09A5">
        <w:rPr>
          <w:rFonts w:ascii="Times New Roman" w:hAnsi="Times New Roman"/>
          <w:noProof/>
          <w:lang w:val="vi-VN"/>
        </w:rPr>
        <w:t>275</w:t>
      </w:r>
      <w:r w:rsidR="00FD68E3" w:rsidRPr="007B7915">
        <w:rPr>
          <w:rFonts w:ascii="Times New Roman" w:hAnsi="Times New Roman"/>
          <w:noProof/>
          <w:lang w:val="vi-VN"/>
        </w:rPr>
        <w:fldChar w:fldCharType="end"/>
      </w:r>
    </w:p>
    <w:p w14:paraId="23C9A431" w14:textId="77777777" w:rsidR="003801B4" w:rsidRPr="007B7915" w:rsidRDefault="003801B4" w:rsidP="003801B4">
      <w:pPr>
        <w:pStyle w:val="TOC1"/>
        <w:tabs>
          <w:tab w:val="left" w:pos="480"/>
          <w:tab w:val="right" w:leader="dot" w:pos="9962"/>
        </w:tabs>
        <w:spacing w:line="360" w:lineRule="auto"/>
        <w:rPr>
          <w:rFonts w:ascii="Times New Roman" w:eastAsiaTheme="minorEastAsia" w:hAnsi="Times New Roman"/>
          <w:b w:val="0"/>
          <w:bCs w:val="0"/>
          <w:caps w:val="0"/>
          <w:noProof/>
          <w:sz w:val="24"/>
          <w:szCs w:val="24"/>
          <w:lang w:val="vi-VN"/>
        </w:rPr>
      </w:pPr>
      <w:r w:rsidRPr="007B7915">
        <w:rPr>
          <w:rFonts w:ascii="Times New Roman" w:hAnsi="Times New Roman"/>
          <w:noProof/>
          <w:lang w:val="vi-VN"/>
        </w:rPr>
        <w:t xml:space="preserve">5. </w:t>
      </w:r>
      <w:r w:rsidRPr="007B7915">
        <w:rPr>
          <w:rFonts w:ascii="Times New Roman" w:eastAsiaTheme="minorEastAsia" w:hAnsi="Times New Roman"/>
          <w:b w:val="0"/>
          <w:bCs w:val="0"/>
          <w:caps w:val="0"/>
          <w:noProof/>
          <w:sz w:val="24"/>
          <w:szCs w:val="24"/>
          <w:lang w:val="vi-VN"/>
        </w:rPr>
        <w:tab/>
      </w:r>
      <w:r w:rsidRPr="007B7915">
        <w:rPr>
          <w:rFonts w:ascii="Times New Roman" w:hAnsi="Times New Roman"/>
          <w:noProof/>
          <w:lang w:val="vi-VN"/>
        </w:rPr>
        <w:t>THUẬT NGỮ</w:t>
      </w:r>
      <w:r w:rsidRPr="007B7915">
        <w:rPr>
          <w:rFonts w:ascii="Times New Roman" w:hAnsi="Times New Roman"/>
          <w:noProof/>
          <w:lang w:val="vi-VN"/>
        </w:rPr>
        <w:tab/>
      </w:r>
      <w:r w:rsidR="00FD68E3" w:rsidRPr="007B7915">
        <w:rPr>
          <w:rFonts w:ascii="Times New Roman" w:hAnsi="Times New Roman"/>
          <w:noProof/>
          <w:lang w:val="vi-VN"/>
        </w:rPr>
        <w:fldChar w:fldCharType="begin"/>
      </w:r>
      <w:r w:rsidRPr="007B7915">
        <w:rPr>
          <w:rFonts w:ascii="Times New Roman" w:hAnsi="Times New Roman"/>
          <w:noProof/>
          <w:lang w:val="vi-VN"/>
        </w:rPr>
        <w:instrText xml:space="preserve"> PAGEREF _Toc483575192 \h </w:instrText>
      </w:r>
      <w:r w:rsidR="00FD68E3" w:rsidRPr="007B7915">
        <w:rPr>
          <w:rFonts w:ascii="Times New Roman" w:hAnsi="Times New Roman"/>
          <w:noProof/>
          <w:lang w:val="vi-VN"/>
        </w:rPr>
      </w:r>
      <w:r w:rsidR="00FD68E3" w:rsidRPr="007B7915">
        <w:rPr>
          <w:rFonts w:ascii="Times New Roman" w:hAnsi="Times New Roman"/>
          <w:noProof/>
          <w:lang w:val="vi-VN"/>
        </w:rPr>
        <w:fldChar w:fldCharType="separate"/>
      </w:r>
      <w:r w:rsidR="00EC09A5">
        <w:rPr>
          <w:rFonts w:ascii="Times New Roman" w:hAnsi="Times New Roman"/>
          <w:noProof/>
          <w:lang w:val="vi-VN"/>
        </w:rPr>
        <w:t>275</w:t>
      </w:r>
      <w:r w:rsidR="00FD68E3" w:rsidRPr="007B7915">
        <w:rPr>
          <w:rFonts w:ascii="Times New Roman" w:hAnsi="Times New Roman"/>
          <w:noProof/>
          <w:lang w:val="vi-VN"/>
        </w:rPr>
        <w:fldChar w:fldCharType="end"/>
      </w:r>
    </w:p>
    <w:p w14:paraId="09ACAF2A" w14:textId="77777777" w:rsidR="00C755AC" w:rsidRPr="007B7915" w:rsidRDefault="00FD68E3" w:rsidP="00C755AC">
      <w:pPr>
        <w:rPr>
          <w:sz w:val="16"/>
          <w:szCs w:val="16"/>
          <w:lang w:val="vi-VN"/>
        </w:rPr>
      </w:pPr>
      <w:r w:rsidRPr="007B7915">
        <w:rPr>
          <w:sz w:val="16"/>
          <w:szCs w:val="16"/>
          <w:lang w:val="vi-VN"/>
        </w:rPr>
        <w:fldChar w:fldCharType="end"/>
      </w:r>
    </w:p>
    <w:p w14:paraId="40C89D0C" w14:textId="77777777" w:rsidR="00C755AC" w:rsidRPr="007B7915" w:rsidRDefault="00C755AC" w:rsidP="00C755AC">
      <w:pPr>
        <w:rPr>
          <w:sz w:val="16"/>
          <w:szCs w:val="16"/>
          <w:lang w:val="vi-VN"/>
        </w:rPr>
      </w:pPr>
    </w:p>
    <w:p w14:paraId="6B3DB770" w14:textId="77777777" w:rsidR="00C755AC" w:rsidRPr="007B7915" w:rsidRDefault="00C755AC" w:rsidP="00C755AC">
      <w:pPr>
        <w:rPr>
          <w:sz w:val="16"/>
          <w:szCs w:val="16"/>
          <w:lang w:val="vi-VN"/>
        </w:rPr>
      </w:pPr>
    </w:p>
    <w:p w14:paraId="39B33AF9" w14:textId="77777777" w:rsidR="00C755AC" w:rsidRPr="007B7915" w:rsidRDefault="00C755AC" w:rsidP="00C755AC">
      <w:pPr>
        <w:rPr>
          <w:sz w:val="16"/>
          <w:szCs w:val="16"/>
          <w:lang w:val="vi-VN"/>
        </w:rPr>
      </w:pPr>
    </w:p>
    <w:p w14:paraId="2BEA42E4" w14:textId="77777777" w:rsidR="00C755AC" w:rsidRPr="007B7915" w:rsidRDefault="00C755AC" w:rsidP="00C755AC">
      <w:pPr>
        <w:rPr>
          <w:sz w:val="16"/>
          <w:szCs w:val="16"/>
          <w:lang w:val="vi-VN"/>
        </w:rPr>
      </w:pPr>
    </w:p>
    <w:p w14:paraId="5514F5E6" w14:textId="77777777" w:rsidR="00C755AC" w:rsidRPr="007B7915" w:rsidRDefault="00C755AC" w:rsidP="00C755AC">
      <w:pPr>
        <w:rPr>
          <w:sz w:val="16"/>
          <w:szCs w:val="16"/>
          <w:lang w:val="vi-VN"/>
        </w:rPr>
      </w:pPr>
    </w:p>
    <w:p w14:paraId="202A66ED" w14:textId="77777777" w:rsidR="00C755AC" w:rsidRPr="007B7915" w:rsidRDefault="00C755AC" w:rsidP="00C755AC">
      <w:pPr>
        <w:rPr>
          <w:sz w:val="16"/>
          <w:szCs w:val="16"/>
          <w:lang w:val="vi-VN"/>
        </w:rPr>
      </w:pPr>
    </w:p>
    <w:p w14:paraId="15BB5AEE" w14:textId="77777777" w:rsidR="00C755AC" w:rsidRPr="007B7915" w:rsidRDefault="00C755AC" w:rsidP="00C755AC">
      <w:pPr>
        <w:rPr>
          <w:sz w:val="16"/>
          <w:szCs w:val="16"/>
          <w:lang w:val="vi-VN"/>
        </w:rPr>
      </w:pPr>
    </w:p>
    <w:p w14:paraId="4F9C2537" w14:textId="77777777" w:rsidR="00C755AC" w:rsidRPr="007B7915" w:rsidRDefault="00C755AC" w:rsidP="00C755AC">
      <w:pPr>
        <w:rPr>
          <w:sz w:val="16"/>
          <w:szCs w:val="16"/>
          <w:lang w:val="vi-VN"/>
        </w:rPr>
      </w:pPr>
    </w:p>
    <w:p w14:paraId="344C9722" w14:textId="77777777" w:rsidR="00C755AC" w:rsidRPr="007B7915" w:rsidRDefault="00C755AC" w:rsidP="00C755AC">
      <w:pPr>
        <w:rPr>
          <w:sz w:val="16"/>
          <w:szCs w:val="16"/>
          <w:lang w:val="vi-VN"/>
        </w:rPr>
      </w:pPr>
    </w:p>
    <w:p w14:paraId="794EB942" w14:textId="77777777" w:rsidR="00C755AC" w:rsidRPr="007B7915" w:rsidRDefault="00C755AC" w:rsidP="00C755AC">
      <w:pPr>
        <w:rPr>
          <w:sz w:val="16"/>
          <w:szCs w:val="16"/>
          <w:lang w:val="vi-VN"/>
        </w:rPr>
      </w:pPr>
    </w:p>
    <w:p w14:paraId="5C2604DF" w14:textId="77777777" w:rsidR="00C755AC" w:rsidRPr="007B7915" w:rsidRDefault="00C755AC" w:rsidP="00C755AC">
      <w:pPr>
        <w:rPr>
          <w:sz w:val="16"/>
          <w:szCs w:val="16"/>
          <w:lang w:val="vi-VN"/>
        </w:rPr>
      </w:pPr>
    </w:p>
    <w:p w14:paraId="3995CE6E" w14:textId="77777777" w:rsidR="00C755AC" w:rsidRPr="007B7915" w:rsidRDefault="00C755AC" w:rsidP="00C755AC">
      <w:pPr>
        <w:rPr>
          <w:sz w:val="16"/>
          <w:szCs w:val="16"/>
          <w:lang w:val="vi-VN"/>
        </w:rPr>
      </w:pPr>
    </w:p>
    <w:p w14:paraId="431D2F9F" w14:textId="77777777" w:rsidR="00C755AC" w:rsidRPr="007B7915" w:rsidRDefault="00C755AC" w:rsidP="00C755AC">
      <w:pPr>
        <w:rPr>
          <w:sz w:val="16"/>
          <w:szCs w:val="16"/>
          <w:lang w:val="vi-VN"/>
        </w:rPr>
      </w:pPr>
    </w:p>
    <w:p w14:paraId="51B8C28C" w14:textId="77777777" w:rsidR="00C755AC" w:rsidRPr="007B7915" w:rsidRDefault="00C755AC" w:rsidP="00C755AC">
      <w:pPr>
        <w:rPr>
          <w:sz w:val="16"/>
          <w:szCs w:val="16"/>
          <w:lang w:val="vi-VN"/>
        </w:rPr>
      </w:pPr>
    </w:p>
    <w:p w14:paraId="380C6241" w14:textId="77777777" w:rsidR="00C755AC" w:rsidRPr="007B7915" w:rsidRDefault="00C755AC" w:rsidP="00C755AC">
      <w:pPr>
        <w:rPr>
          <w:sz w:val="16"/>
          <w:szCs w:val="16"/>
          <w:lang w:val="vi-VN"/>
        </w:rPr>
      </w:pPr>
    </w:p>
    <w:p w14:paraId="4E2238F2" w14:textId="77777777" w:rsidR="00C755AC" w:rsidRPr="007B7915" w:rsidRDefault="00C755AC" w:rsidP="00C755AC">
      <w:pPr>
        <w:rPr>
          <w:sz w:val="16"/>
          <w:szCs w:val="16"/>
          <w:lang w:val="vi-VN"/>
        </w:rPr>
      </w:pPr>
    </w:p>
    <w:p w14:paraId="11EF73E2" w14:textId="77777777" w:rsidR="00625FC3" w:rsidRPr="007B7915" w:rsidRDefault="00625FC3" w:rsidP="00C755AC">
      <w:pPr>
        <w:rPr>
          <w:sz w:val="16"/>
          <w:szCs w:val="16"/>
          <w:lang w:val="vi-VN"/>
        </w:rPr>
      </w:pPr>
    </w:p>
    <w:p w14:paraId="2A3D6205" w14:textId="77777777" w:rsidR="00625FC3" w:rsidRPr="007B7915" w:rsidRDefault="00625FC3" w:rsidP="00C755AC">
      <w:pPr>
        <w:rPr>
          <w:sz w:val="16"/>
          <w:szCs w:val="16"/>
          <w:lang w:val="vi-VN"/>
        </w:rPr>
      </w:pPr>
    </w:p>
    <w:p w14:paraId="0FE62725" w14:textId="77777777" w:rsidR="00625FC3" w:rsidRPr="007B7915" w:rsidRDefault="00625FC3" w:rsidP="00C755AC">
      <w:pPr>
        <w:rPr>
          <w:sz w:val="16"/>
          <w:szCs w:val="16"/>
          <w:lang w:val="vi-VN"/>
        </w:rPr>
      </w:pPr>
    </w:p>
    <w:p w14:paraId="0B787B4E" w14:textId="77777777" w:rsidR="00625FC3" w:rsidRPr="007B7915" w:rsidRDefault="00625FC3" w:rsidP="00C755AC">
      <w:pPr>
        <w:rPr>
          <w:sz w:val="16"/>
          <w:szCs w:val="16"/>
          <w:lang w:val="vi-VN"/>
        </w:rPr>
      </w:pPr>
    </w:p>
    <w:p w14:paraId="281F100B" w14:textId="77777777" w:rsidR="00625FC3" w:rsidRPr="007B7915" w:rsidRDefault="00625FC3" w:rsidP="00C755AC">
      <w:pPr>
        <w:rPr>
          <w:sz w:val="16"/>
          <w:szCs w:val="16"/>
          <w:lang w:val="vi-VN"/>
        </w:rPr>
      </w:pPr>
    </w:p>
    <w:p w14:paraId="4AB72C05" w14:textId="77777777" w:rsidR="00625FC3" w:rsidRPr="007B7915" w:rsidRDefault="00625FC3" w:rsidP="00C755AC">
      <w:pPr>
        <w:rPr>
          <w:sz w:val="16"/>
          <w:szCs w:val="16"/>
          <w:lang w:val="vi-VN"/>
        </w:rPr>
      </w:pPr>
    </w:p>
    <w:p w14:paraId="7020943B" w14:textId="77777777" w:rsidR="00625FC3" w:rsidRPr="007B7915" w:rsidRDefault="00625FC3" w:rsidP="00C755AC">
      <w:pPr>
        <w:rPr>
          <w:sz w:val="16"/>
          <w:szCs w:val="16"/>
          <w:lang w:val="vi-VN"/>
        </w:rPr>
      </w:pPr>
    </w:p>
    <w:p w14:paraId="2CE38229" w14:textId="77777777" w:rsidR="00625FC3" w:rsidRPr="007B7915" w:rsidRDefault="00625FC3" w:rsidP="00C755AC">
      <w:pPr>
        <w:rPr>
          <w:sz w:val="16"/>
          <w:szCs w:val="16"/>
          <w:lang w:val="vi-VN"/>
        </w:rPr>
      </w:pPr>
    </w:p>
    <w:p w14:paraId="2F0539EF" w14:textId="77777777" w:rsidR="00625FC3" w:rsidRPr="007B7915" w:rsidRDefault="00625FC3" w:rsidP="00C755AC">
      <w:pPr>
        <w:rPr>
          <w:sz w:val="16"/>
          <w:szCs w:val="16"/>
          <w:lang w:val="vi-VN"/>
        </w:rPr>
      </w:pPr>
    </w:p>
    <w:p w14:paraId="768C53E6" w14:textId="77777777" w:rsidR="00625FC3" w:rsidRPr="007B7915" w:rsidRDefault="00625FC3" w:rsidP="00C755AC">
      <w:pPr>
        <w:rPr>
          <w:sz w:val="16"/>
          <w:szCs w:val="16"/>
          <w:lang w:val="vi-VN"/>
        </w:rPr>
      </w:pPr>
    </w:p>
    <w:p w14:paraId="007B82BD" w14:textId="77777777" w:rsidR="00625FC3" w:rsidRPr="007B7915" w:rsidRDefault="00625FC3" w:rsidP="00C755AC">
      <w:pPr>
        <w:rPr>
          <w:sz w:val="16"/>
          <w:szCs w:val="16"/>
          <w:lang w:val="vi-VN"/>
        </w:rPr>
      </w:pPr>
    </w:p>
    <w:p w14:paraId="1D533A98" w14:textId="77777777" w:rsidR="00625FC3" w:rsidRPr="007B7915" w:rsidRDefault="00625FC3" w:rsidP="00C755AC">
      <w:pPr>
        <w:rPr>
          <w:sz w:val="16"/>
          <w:szCs w:val="16"/>
          <w:lang w:val="vi-VN"/>
        </w:rPr>
      </w:pPr>
    </w:p>
    <w:p w14:paraId="1CFB99F6" w14:textId="77777777" w:rsidR="00625FC3" w:rsidRDefault="00625FC3" w:rsidP="00C755AC">
      <w:pPr>
        <w:rPr>
          <w:sz w:val="16"/>
          <w:szCs w:val="16"/>
          <w:lang w:val="vi-VN"/>
        </w:rPr>
      </w:pPr>
    </w:p>
    <w:p w14:paraId="7B4E2EF2" w14:textId="77777777" w:rsidR="00B63BA7" w:rsidRDefault="00B63BA7" w:rsidP="00C755AC">
      <w:pPr>
        <w:rPr>
          <w:sz w:val="16"/>
          <w:szCs w:val="16"/>
          <w:lang w:val="vi-VN"/>
        </w:rPr>
      </w:pPr>
    </w:p>
    <w:p w14:paraId="016BE16F" w14:textId="77777777" w:rsidR="00B63BA7" w:rsidRPr="007B7915" w:rsidRDefault="00B63BA7" w:rsidP="00C755AC">
      <w:pPr>
        <w:rPr>
          <w:sz w:val="16"/>
          <w:szCs w:val="16"/>
          <w:lang w:val="vi-VN"/>
        </w:rPr>
      </w:pPr>
    </w:p>
    <w:p w14:paraId="22B3FD39" w14:textId="77777777" w:rsidR="003C68E2" w:rsidRPr="007B7915" w:rsidRDefault="003C68E2" w:rsidP="00C755AC">
      <w:pPr>
        <w:rPr>
          <w:sz w:val="16"/>
          <w:szCs w:val="16"/>
          <w:lang w:val="vi-VN"/>
        </w:rPr>
      </w:pPr>
    </w:p>
    <w:p w14:paraId="6E063964" w14:textId="77777777" w:rsidR="003C68E2" w:rsidRPr="007B7915" w:rsidRDefault="003C68E2" w:rsidP="00C755AC">
      <w:pPr>
        <w:rPr>
          <w:sz w:val="16"/>
          <w:szCs w:val="16"/>
          <w:lang w:val="vi-VN"/>
        </w:rPr>
      </w:pPr>
    </w:p>
    <w:p w14:paraId="7FD493D1" w14:textId="77777777" w:rsidR="003C68E2" w:rsidRPr="007B7915" w:rsidRDefault="003C68E2" w:rsidP="00C755AC">
      <w:pPr>
        <w:rPr>
          <w:sz w:val="16"/>
          <w:szCs w:val="16"/>
          <w:lang w:val="vi-VN"/>
        </w:rPr>
      </w:pPr>
    </w:p>
    <w:p w14:paraId="1937C379" w14:textId="77777777" w:rsidR="003801B4" w:rsidRPr="007B7915" w:rsidRDefault="003801B4" w:rsidP="00C755AC">
      <w:pPr>
        <w:rPr>
          <w:sz w:val="16"/>
          <w:szCs w:val="16"/>
          <w:lang w:val="vi-VN"/>
        </w:rPr>
      </w:pPr>
    </w:p>
    <w:p w14:paraId="0B52A6E4" w14:textId="77777777" w:rsidR="003801B4" w:rsidRPr="007B7915" w:rsidRDefault="003801B4" w:rsidP="00C755AC">
      <w:pPr>
        <w:rPr>
          <w:sz w:val="16"/>
          <w:szCs w:val="16"/>
          <w:lang w:val="vi-VN"/>
        </w:rPr>
      </w:pPr>
    </w:p>
    <w:p w14:paraId="7CD93990" w14:textId="77777777" w:rsidR="00625FC3" w:rsidRPr="007B7915" w:rsidRDefault="00625FC3" w:rsidP="00C755AC">
      <w:pPr>
        <w:rPr>
          <w:sz w:val="16"/>
          <w:szCs w:val="16"/>
          <w:lang w:val="vi-VN"/>
        </w:rPr>
      </w:pPr>
    </w:p>
    <w:p w14:paraId="3482471E" w14:textId="77777777" w:rsidR="00C755AC" w:rsidRPr="007B7915" w:rsidRDefault="00C32141" w:rsidP="00C32141">
      <w:pPr>
        <w:pStyle w:val="Heading1"/>
        <w:rPr>
          <w:rFonts w:ascii="Times New Roman" w:eastAsia="Arial" w:hAnsi="Times New Roman" w:cs="Times New Roman"/>
          <w:b w:val="0"/>
          <w:bCs w:val="0"/>
          <w:caps/>
          <w:sz w:val="22"/>
          <w:szCs w:val="22"/>
          <w:lang w:val="vi-VN"/>
        </w:rPr>
      </w:pPr>
      <w:bookmarkStart w:id="182" w:name="_Toc483413420"/>
      <w:bookmarkStart w:id="183" w:name="_Toc483413471"/>
      <w:bookmarkStart w:id="184" w:name="_Toc483414889"/>
      <w:bookmarkStart w:id="185" w:name="_Toc483415121"/>
      <w:bookmarkStart w:id="186" w:name="_Toc483416965"/>
      <w:bookmarkStart w:id="187" w:name="_Toc483575124"/>
      <w:bookmarkStart w:id="188" w:name="_Toc483575183"/>
      <w:bookmarkStart w:id="189" w:name="_Toc483575279"/>
      <w:bookmarkStart w:id="190" w:name="_Toc483575461"/>
      <w:bookmarkStart w:id="191" w:name="_Toc483575600"/>
      <w:bookmarkStart w:id="192" w:name="_Toc483576025"/>
      <w:bookmarkStart w:id="193" w:name="_Toc483643764"/>
      <w:bookmarkStart w:id="194" w:name="_Toc288251801"/>
      <w:bookmarkStart w:id="195" w:name="_Toc291775691"/>
      <w:bookmarkStart w:id="196" w:name="_Toc294091875"/>
      <w:bookmarkStart w:id="197" w:name="_Toc294092140"/>
      <w:bookmarkStart w:id="198" w:name="_Toc294092214"/>
      <w:r w:rsidRPr="007B7915">
        <w:rPr>
          <w:rFonts w:ascii="Times New Roman" w:eastAsia="Arial" w:hAnsi="Times New Roman" w:cs="Times New Roman"/>
          <w:caps/>
          <w:sz w:val="22"/>
          <w:szCs w:val="22"/>
          <w:lang w:val="vi-VN"/>
        </w:rPr>
        <w:t xml:space="preserve">1. </w:t>
      </w:r>
      <w:r w:rsidRPr="007B7915">
        <w:rPr>
          <w:rFonts w:ascii="Times New Roman" w:eastAsia="Arial" w:hAnsi="Times New Roman" w:cs="Times New Roman"/>
          <w:caps/>
          <w:sz w:val="22"/>
          <w:szCs w:val="22"/>
          <w:lang w:val="vi-VN"/>
        </w:rPr>
        <w:tab/>
      </w:r>
      <w:r w:rsidR="006B4B1D" w:rsidRPr="007B7915">
        <w:rPr>
          <w:rFonts w:ascii="Times New Roman" w:eastAsia="Arial" w:hAnsi="Times New Roman" w:cs="Times New Roman"/>
          <w:caps/>
          <w:sz w:val="22"/>
          <w:szCs w:val="22"/>
          <w:lang w:val="vi-VN"/>
        </w:rPr>
        <w:t>MỤC TIÊU</w:t>
      </w:r>
      <w:bookmarkEnd w:id="182"/>
      <w:bookmarkEnd w:id="183"/>
      <w:bookmarkEnd w:id="184"/>
      <w:bookmarkEnd w:id="185"/>
      <w:bookmarkEnd w:id="186"/>
      <w:bookmarkEnd w:id="187"/>
      <w:bookmarkEnd w:id="188"/>
      <w:bookmarkEnd w:id="189"/>
      <w:bookmarkEnd w:id="190"/>
      <w:bookmarkEnd w:id="191"/>
      <w:bookmarkEnd w:id="192"/>
      <w:bookmarkEnd w:id="193"/>
    </w:p>
    <w:p w14:paraId="04EF22D8" w14:textId="77777777" w:rsidR="00C755AC" w:rsidRPr="007B7915" w:rsidRDefault="00C755AC" w:rsidP="00C755AC">
      <w:pPr>
        <w:autoSpaceDE w:val="0"/>
        <w:autoSpaceDN w:val="0"/>
        <w:adjustRightInd w:val="0"/>
        <w:rPr>
          <w:rFonts w:eastAsia="MS PGothic"/>
          <w:sz w:val="22"/>
          <w:szCs w:val="22"/>
          <w:lang w:val="vi-VN"/>
        </w:rPr>
      </w:pPr>
    </w:p>
    <w:p w14:paraId="65185CE2" w14:textId="77777777" w:rsidR="00C755AC" w:rsidRPr="007B7915" w:rsidRDefault="006B4B1D" w:rsidP="00C755AC">
      <w:pPr>
        <w:autoSpaceDE w:val="0"/>
        <w:autoSpaceDN w:val="0"/>
        <w:adjustRightInd w:val="0"/>
        <w:jc w:val="both"/>
        <w:rPr>
          <w:rFonts w:eastAsia="MS PGothic"/>
          <w:sz w:val="22"/>
          <w:szCs w:val="22"/>
          <w:lang w:val="vi-VN"/>
        </w:rPr>
      </w:pPr>
      <w:r w:rsidRPr="007B7915">
        <w:rPr>
          <w:rFonts w:eastAsia="MS PGothic"/>
          <w:sz w:val="22"/>
          <w:szCs w:val="22"/>
          <w:lang w:val="vi-VN"/>
        </w:rPr>
        <w:t xml:space="preserve">Tài liệu này nhằm hướng dẫn xây dựng </w:t>
      </w:r>
      <w:r w:rsidR="00C458FD" w:rsidRPr="007B7915">
        <w:rPr>
          <w:rFonts w:eastAsia="MS PGothic"/>
          <w:sz w:val="22"/>
          <w:szCs w:val="22"/>
          <w:lang w:val="vi-VN"/>
        </w:rPr>
        <w:t>đề cương thẩm định</w:t>
      </w:r>
      <w:r w:rsidRPr="007B7915">
        <w:rPr>
          <w:rFonts w:eastAsia="MS PGothic"/>
          <w:sz w:val="22"/>
          <w:szCs w:val="22"/>
          <w:lang w:val="vi-VN"/>
        </w:rPr>
        <w:t xml:space="preserve"> quy trình sản xuất các dạng thuốc rắn dùng đường uống.</w:t>
      </w:r>
    </w:p>
    <w:p w14:paraId="72B02E94" w14:textId="77777777" w:rsidR="006B4B1D" w:rsidRPr="007B7915" w:rsidRDefault="006B4B1D" w:rsidP="00C755AC">
      <w:pPr>
        <w:autoSpaceDE w:val="0"/>
        <w:autoSpaceDN w:val="0"/>
        <w:adjustRightInd w:val="0"/>
        <w:jc w:val="both"/>
        <w:rPr>
          <w:rFonts w:eastAsia="MS PGothic"/>
          <w:sz w:val="22"/>
          <w:szCs w:val="22"/>
          <w:lang w:val="vi-VN"/>
        </w:rPr>
      </w:pPr>
    </w:p>
    <w:p w14:paraId="6BF7D3DB" w14:textId="77777777" w:rsidR="00ED3546" w:rsidRPr="007B7915" w:rsidRDefault="00ED3546" w:rsidP="00C755AC">
      <w:pPr>
        <w:autoSpaceDE w:val="0"/>
        <w:autoSpaceDN w:val="0"/>
        <w:adjustRightInd w:val="0"/>
        <w:jc w:val="both"/>
        <w:rPr>
          <w:rFonts w:eastAsia="MS PGothic"/>
          <w:sz w:val="22"/>
          <w:szCs w:val="22"/>
          <w:lang w:val="vi-VN"/>
        </w:rPr>
      </w:pPr>
      <w:r w:rsidRPr="007B7915">
        <w:rPr>
          <w:rFonts w:eastAsia="MS PGothic"/>
          <w:sz w:val="22"/>
          <w:szCs w:val="22"/>
          <w:lang w:val="vi-VN"/>
        </w:rPr>
        <w:t>Hướng dẫn này nên được nghiên cứu đồng thời với các hướng dẫn như dưới đây:</w:t>
      </w:r>
    </w:p>
    <w:p w14:paraId="1D876E93" w14:textId="77777777" w:rsidR="00C755AC" w:rsidRPr="007B7915" w:rsidRDefault="00C755AC" w:rsidP="00C755AC">
      <w:pPr>
        <w:numPr>
          <w:ilvl w:val="0"/>
          <w:numId w:val="49"/>
        </w:numPr>
        <w:autoSpaceDE w:val="0"/>
        <w:autoSpaceDN w:val="0"/>
        <w:adjustRightInd w:val="0"/>
        <w:spacing w:after="200" w:line="276" w:lineRule="auto"/>
        <w:ind w:left="709" w:hanging="436"/>
        <w:contextualSpacing/>
        <w:jc w:val="both"/>
        <w:rPr>
          <w:rFonts w:eastAsia="MS PGothic"/>
          <w:sz w:val="22"/>
          <w:szCs w:val="22"/>
          <w:lang w:val="vi-VN"/>
        </w:rPr>
      </w:pPr>
      <w:r w:rsidRPr="007B7915">
        <w:rPr>
          <w:rFonts w:eastAsia="MS PGothic"/>
          <w:sz w:val="22"/>
          <w:szCs w:val="22"/>
          <w:lang w:val="vi-VN" w:eastAsia="zh-CN"/>
        </w:rPr>
        <w:t>ASEAN Guidelines for Validation of Analytical Procedures</w:t>
      </w:r>
    </w:p>
    <w:p w14:paraId="6FA9B42C" w14:textId="77777777" w:rsidR="00C755AC" w:rsidRPr="007B7915" w:rsidRDefault="00C755AC" w:rsidP="00C755AC">
      <w:pPr>
        <w:numPr>
          <w:ilvl w:val="0"/>
          <w:numId w:val="49"/>
        </w:numPr>
        <w:autoSpaceDE w:val="0"/>
        <w:autoSpaceDN w:val="0"/>
        <w:adjustRightInd w:val="0"/>
        <w:spacing w:after="200" w:line="276" w:lineRule="auto"/>
        <w:ind w:left="709" w:hanging="436"/>
        <w:contextualSpacing/>
        <w:jc w:val="both"/>
        <w:rPr>
          <w:rFonts w:eastAsia="MS PGothic"/>
          <w:sz w:val="22"/>
          <w:szCs w:val="22"/>
          <w:lang w:val="vi-VN"/>
        </w:rPr>
      </w:pPr>
      <w:r w:rsidRPr="007B7915">
        <w:rPr>
          <w:rFonts w:eastAsia="MS PGothic"/>
          <w:sz w:val="22"/>
          <w:szCs w:val="22"/>
          <w:lang w:val="vi-VN" w:eastAsia="zh-CN"/>
        </w:rPr>
        <w:t>Current United States Pharmacopeia, European Pharmacopoeia and Japanese Pharmacopoeia</w:t>
      </w:r>
    </w:p>
    <w:p w14:paraId="5C71F3B8" w14:textId="77777777" w:rsidR="006B67AC" w:rsidRPr="007B7915" w:rsidRDefault="006B67AC" w:rsidP="006B67AC">
      <w:pPr>
        <w:numPr>
          <w:ilvl w:val="0"/>
          <w:numId w:val="49"/>
        </w:numPr>
        <w:autoSpaceDE w:val="0"/>
        <w:autoSpaceDN w:val="0"/>
        <w:adjustRightInd w:val="0"/>
        <w:spacing w:after="200" w:line="276" w:lineRule="auto"/>
        <w:ind w:left="706" w:hanging="432"/>
        <w:contextualSpacing/>
        <w:jc w:val="both"/>
        <w:rPr>
          <w:rFonts w:eastAsia="MS PGothic"/>
          <w:sz w:val="22"/>
          <w:szCs w:val="22"/>
          <w:lang w:val="vi-VN"/>
        </w:rPr>
      </w:pPr>
      <w:r w:rsidRPr="007B7915">
        <w:rPr>
          <w:sz w:val="22"/>
          <w:szCs w:val="22"/>
          <w:lang w:val="vi-VN"/>
        </w:rPr>
        <w:t>Guidance for Industry, Process Validation: General Principles and Practices (</w:t>
      </w:r>
      <w:r w:rsidR="00247A62" w:rsidRPr="007B7915">
        <w:rPr>
          <w:sz w:val="22"/>
          <w:szCs w:val="22"/>
          <w:lang w:val="vi-VN"/>
        </w:rPr>
        <w:t>US-</w:t>
      </w:r>
      <w:r w:rsidRPr="007B7915">
        <w:rPr>
          <w:sz w:val="22"/>
          <w:szCs w:val="22"/>
          <w:lang w:val="vi-VN"/>
        </w:rPr>
        <w:t>FDA, January 2011)</w:t>
      </w:r>
    </w:p>
    <w:p w14:paraId="1A9FBDE0" w14:textId="77777777" w:rsidR="006B67AC" w:rsidRPr="007B7915" w:rsidRDefault="006B67AC" w:rsidP="006B67AC">
      <w:pPr>
        <w:numPr>
          <w:ilvl w:val="0"/>
          <w:numId w:val="49"/>
        </w:numPr>
        <w:autoSpaceDE w:val="0"/>
        <w:autoSpaceDN w:val="0"/>
        <w:adjustRightInd w:val="0"/>
        <w:spacing w:after="200" w:line="276" w:lineRule="auto"/>
        <w:ind w:left="706" w:hanging="432"/>
        <w:contextualSpacing/>
        <w:jc w:val="both"/>
        <w:rPr>
          <w:rFonts w:eastAsia="MS PGothic"/>
          <w:sz w:val="22"/>
          <w:szCs w:val="22"/>
          <w:lang w:val="vi-VN"/>
        </w:rPr>
      </w:pPr>
      <w:r w:rsidRPr="007B7915">
        <w:rPr>
          <w:sz w:val="22"/>
          <w:szCs w:val="22"/>
          <w:lang w:val="vi-VN"/>
        </w:rPr>
        <w:t>CPG Sec. 490.100 Process Validation Requirements for Drug Products and Active Pharmaceutical Ingredients</w:t>
      </w:r>
      <w:r w:rsidR="00FE30FF" w:rsidRPr="007B7915">
        <w:rPr>
          <w:sz w:val="22"/>
          <w:szCs w:val="22"/>
          <w:lang w:val="vi-VN"/>
        </w:rPr>
        <w:t xml:space="preserve"> Subject to Pre-Market Approval</w:t>
      </w:r>
    </w:p>
    <w:p w14:paraId="7D4400A8" w14:textId="77777777" w:rsidR="006B67AC" w:rsidRPr="007B7915" w:rsidRDefault="006B67AC" w:rsidP="006B67AC">
      <w:pPr>
        <w:numPr>
          <w:ilvl w:val="0"/>
          <w:numId w:val="49"/>
        </w:numPr>
        <w:autoSpaceDE w:val="0"/>
        <w:autoSpaceDN w:val="0"/>
        <w:adjustRightInd w:val="0"/>
        <w:spacing w:after="200" w:line="276" w:lineRule="auto"/>
        <w:ind w:left="709" w:hanging="436"/>
        <w:contextualSpacing/>
        <w:jc w:val="both"/>
        <w:rPr>
          <w:rFonts w:eastAsia="MS PGothic"/>
          <w:sz w:val="22"/>
          <w:szCs w:val="22"/>
          <w:lang w:val="vi-VN"/>
        </w:rPr>
      </w:pPr>
      <w:r w:rsidRPr="007B7915">
        <w:rPr>
          <w:rFonts w:eastAsia="MS PGothic"/>
          <w:sz w:val="22"/>
          <w:szCs w:val="22"/>
          <w:lang w:val="vi-VN"/>
        </w:rPr>
        <w:t>SUPAC-IR: Immediate-Release Solid Oral Dosage Forms: Scale-Up and Post-Approval Changes: Chemistry, Manufacturing and Controls, In Vitro Dissolution Testing, and In Vivo Bioequivalence Documentation (</w:t>
      </w:r>
      <w:r w:rsidR="00247A62" w:rsidRPr="007B7915">
        <w:rPr>
          <w:rFonts w:eastAsia="MS PGothic"/>
          <w:sz w:val="22"/>
          <w:szCs w:val="22"/>
          <w:lang w:val="vi-VN"/>
        </w:rPr>
        <w:t>US-</w:t>
      </w:r>
      <w:r w:rsidRPr="007B7915">
        <w:rPr>
          <w:rFonts w:eastAsia="MS PGothic"/>
          <w:sz w:val="22"/>
          <w:szCs w:val="22"/>
          <w:lang w:val="vi-VN"/>
        </w:rPr>
        <w:t>FDA, 1995)</w:t>
      </w:r>
    </w:p>
    <w:p w14:paraId="34DA1568" w14:textId="77777777" w:rsidR="006B67AC" w:rsidRPr="007B7915" w:rsidRDefault="006B67AC" w:rsidP="006B67AC">
      <w:pPr>
        <w:numPr>
          <w:ilvl w:val="0"/>
          <w:numId w:val="49"/>
        </w:numPr>
        <w:autoSpaceDE w:val="0"/>
        <w:autoSpaceDN w:val="0"/>
        <w:adjustRightInd w:val="0"/>
        <w:spacing w:after="200" w:line="276" w:lineRule="auto"/>
        <w:ind w:left="709" w:hanging="436"/>
        <w:contextualSpacing/>
        <w:jc w:val="both"/>
        <w:rPr>
          <w:rFonts w:eastAsia="MS PGothic"/>
          <w:sz w:val="22"/>
          <w:szCs w:val="22"/>
          <w:lang w:val="vi-VN"/>
        </w:rPr>
      </w:pPr>
      <w:r w:rsidRPr="007B7915">
        <w:rPr>
          <w:rFonts w:eastAsia="MS PGothic"/>
          <w:sz w:val="22"/>
          <w:szCs w:val="22"/>
          <w:lang w:val="vi-VN"/>
        </w:rPr>
        <w:t>SUPAC-IR/MR: Immediate Release and Modified Release Solid Oral Dosage Forms Manufacturing Equipment Addendum (</w:t>
      </w:r>
      <w:r w:rsidR="00247A62" w:rsidRPr="007B7915">
        <w:rPr>
          <w:rFonts w:eastAsia="MS PGothic"/>
          <w:sz w:val="22"/>
          <w:szCs w:val="22"/>
          <w:lang w:val="vi-VN"/>
        </w:rPr>
        <w:t>US-</w:t>
      </w:r>
      <w:r w:rsidRPr="007B7915">
        <w:rPr>
          <w:rFonts w:eastAsia="MS PGothic"/>
          <w:sz w:val="22"/>
          <w:szCs w:val="22"/>
          <w:lang w:val="vi-VN"/>
        </w:rPr>
        <w:t>FDA, 1999)</w:t>
      </w:r>
    </w:p>
    <w:p w14:paraId="2D7411AC" w14:textId="77777777" w:rsidR="006B67AC" w:rsidRPr="007B7915" w:rsidRDefault="006B67AC" w:rsidP="006B67AC">
      <w:pPr>
        <w:numPr>
          <w:ilvl w:val="0"/>
          <w:numId w:val="49"/>
        </w:numPr>
        <w:autoSpaceDE w:val="0"/>
        <w:autoSpaceDN w:val="0"/>
        <w:adjustRightInd w:val="0"/>
        <w:spacing w:after="200" w:line="276" w:lineRule="auto"/>
        <w:ind w:left="709" w:hanging="436"/>
        <w:contextualSpacing/>
        <w:jc w:val="both"/>
        <w:rPr>
          <w:rFonts w:eastAsia="MS PGothic"/>
          <w:sz w:val="22"/>
          <w:szCs w:val="22"/>
          <w:lang w:val="vi-VN"/>
        </w:rPr>
      </w:pPr>
      <w:r w:rsidRPr="007B7915">
        <w:rPr>
          <w:rFonts w:eastAsia="MS PGothic"/>
          <w:sz w:val="22"/>
          <w:szCs w:val="22"/>
          <w:lang w:val="vi-VN"/>
        </w:rPr>
        <w:t>SUPAC-MR: Modified Release Solid Oral Dosage Forms Scale-Up and Postapproval Changes: Chemistry, Manufacturing, and Controls; In Vitro Dissolution Testing and In Vivo Bioequivalence Documentation (</w:t>
      </w:r>
      <w:r w:rsidR="00247A62" w:rsidRPr="007B7915">
        <w:rPr>
          <w:rFonts w:eastAsia="MS PGothic"/>
          <w:sz w:val="22"/>
          <w:szCs w:val="22"/>
          <w:lang w:val="vi-VN"/>
        </w:rPr>
        <w:t>US-</w:t>
      </w:r>
      <w:r w:rsidRPr="007B7915">
        <w:rPr>
          <w:rFonts w:eastAsia="MS PGothic"/>
          <w:sz w:val="22"/>
          <w:szCs w:val="22"/>
          <w:lang w:val="vi-VN"/>
        </w:rPr>
        <w:t>FDA, 1997)</w:t>
      </w:r>
    </w:p>
    <w:p w14:paraId="58D6B39F" w14:textId="77777777" w:rsidR="00777404" w:rsidRPr="007B7915" w:rsidRDefault="006B67AC" w:rsidP="00FE30FF">
      <w:pPr>
        <w:numPr>
          <w:ilvl w:val="0"/>
          <w:numId w:val="49"/>
        </w:numPr>
        <w:autoSpaceDE w:val="0"/>
        <w:autoSpaceDN w:val="0"/>
        <w:adjustRightInd w:val="0"/>
        <w:spacing w:after="200" w:line="276" w:lineRule="auto"/>
        <w:ind w:left="709" w:hanging="436"/>
        <w:contextualSpacing/>
        <w:jc w:val="both"/>
        <w:rPr>
          <w:rFonts w:eastAsia="MS PGothic"/>
          <w:sz w:val="22"/>
          <w:szCs w:val="22"/>
          <w:lang w:val="vi-VN"/>
        </w:rPr>
      </w:pPr>
      <w:r w:rsidRPr="007B7915">
        <w:rPr>
          <w:rFonts w:eastAsia="MS PGothic"/>
          <w:sz w:val="22"/>
          <w:szCs w:val="22"/>
          <w:lang w:val="vi-VN"/>
        </w:rPr>
        <w:t>Dissolution Testing of Immediate Release Solid Oral Dosage Forms (</w:t>
      </w:r>
      <w:r w:rsidR="00247A62" w:rsidRPr="007B7915">
        <w:rPr>
          <w:rFonts w:eastAsia="MS PGothic"/>
          <w:sz w:val="22"/>
          <w:szCs w:val="22"/>
          <w:lang w:val="vi-VN"/>
        </w:rPr>
        <w:t>US-</w:t>
      </w:r>
      <w:r w:rsidRPr="007B7915">
        <w:rPr>
          <w:rFonts w:eastAsia="MS PGothic"/>
          <w:sz w:val="22"/>
          <w:szCs w:val="22"/>
          <w:lang w:val="vi-VN"/>
        </w:rPr>
        <w:t>FDA, 1997)</w:t>
      </w:r>
    </w:p>
    <w:p w14:paraId="3FB5C72F" w14:textId="77777777" w:rsidR="00C755AC" w:rsidRPr="007B7915" w:rsidRDefault="00C32141" w:rsidP="00C32141">
      <w:pPr>
        <w:pStyle w:val="Heading1"/>
        <w:rPr>
          <w:rFonts w:ascii="Times New Roman" w:eastAsia="Arial" w:hAnsi="Times New Roman" w:cs="Times New Roman"/>
          <w:b w:val="0"/>
          <w:bCs w:val="0"/>
          <w:caps/>
          <w:sz w:val="22"/>
          <w:szCs w:val="22"/>
          <w:lang w:val="vi-VN"/>
        </w:rPr>
      </w:pPr>
      <w:bookmarkStart w:id="199" w:name="_Toc483413421"/>
      <w:bookmarkStart w:id="200" w:name="_Toc483413472"/>
      <w:bookmarkStart w:id="201" w:name="_Toc483414890"/>
      <w:bookmarkStart w:id="202" w:name="_Toc483415122"/>
      <w:bookmarkStart w:id="203" w:name="_Toc483416966"/>
      <w:bookmarkStart w:id="204" w:name="_Toc483575125"/>
      <w:bookmarkStart w:id="205" w:name="_Toc483575184"/>
      <w:bookmarkStart w:id="206" w:name="_Toc483575280"/>
      <w:bookmarkStart w:id="207" w:name="_Toc483575462"/>
      <w:bookmarkStart w:id="208" w:name="_Toc483575601"/>
      <w:bookmarkStart w:id="209" w:name="_Toc483576026"/>
      <w:bookmarkStart w:id="210" w:name="_Toc483643765"/>
      <w:r w:rsidRPr="007B7915">
        <w:rPr>
          <w:rFonts w:ascii="Times New Roman" w:eastAsia="Arial" w:hAnsi="Times New Roman" w:cs="Times New Roman"/>
          <w:caps/>
          <w:sz w:val="22"/>
          <w:szCs w:val="22"/>
          <w:lang w:val="vi-VN"/>
        </w:rPr>
        <w:t xml:space="preserve">2. </w:t>
      </w:r>
      <w:r w:rsidRPr="007B7915">
        <w:rPr>
          <w:rFonts w:ascii="Times New Roman" w:eastAsia="Arial" w:hAnsi="Times New Roman" w:cs="Times New Roman"/>
          <w:caps/>
          <w:sz w:val="22"/>
          <w:szCs w:val="22"/>
          <w:lang w:val="vi-VN"/>
        </w:rPr>
        <w:tab/>
      </w:r>
      <w:r w:rsidR="00ED3546" w:rsidRPr="007B7915">
        <w:rPr>
          <w:rFonts w:ascii="Times New Roman" w:eastAsia="Arial" w:hAnsi="Times New Roman" w:cs="Times New Roman"/>
          <w:caps/>
          <w:sz w:val="22"/>
          <w:szCs w:val="22"/>
          <w:lang w:val="vi-VN"/>
        </w:rPr>
        <w:t>Phạm vi</w:t>
      </w:r>
      <w:bookmarkEnd w:id="199"/>
      <w:bookmarkEnd w:id="200"/>
      <w:bookmarkEnd w:id="201"/>
      <w:bookmarkEnd w:id="202"/>
      <w:bookmarkEnd w:id="203"/>
      <w:bookmarkEnd w:id="204"/>
      <w:bookmarkEnd w:id="205"/>
      <w:bookmarkEnd w:id="206"/>
      <w:bookmarkEnd w:id="207"/>
      <w:bookmarkEnd w:id="208"/>
      <w:bookmarkEnd w:id="209"/>
      <w:bookmarkEnd w:id="210"/>
    </w:p>
    <w:p w14:paraId="3BA7298C" w14:textId="77777777" w:rsidR="00196ACC" w:rsidRPr="007B7915" w:rsidRDefault="00196ACC" w:rsidP="00625FC3">
      <w:pPr>
        <w:autoSpaceDE w:val="0"/>
        <w:autoSpaceDN w:val="0"/>
        <w:adjustRightInd w:val="0"/>
        <w:jc w:val="both"/>
        <w:rPr>
          <w:rFonts w:eastAsia="MS PGothic"/>
          <w:sz w:val="22"/>
          <w:szCs w:val="22"/>
          <w:lang w:val="vi-VN"/>
        </w:rPr>
      </w:pPr>
    </w:p>
    <w:p w14:paraId="16F1A0AD" w14:textId="77777777" w:rsidR="00777404" w:rsidRPr="007B7915" w:rsidRDefault="00ED3546" w:rsidP="00625FC3">
      <w:pPr>
        <w:autoSpaceDE w:val="0"/>
        <w:autoSpaceDN w:val="0"/>
        <w:adjustRightInd w:val="0"/>
        <w:jc w:val="both"/>
        <w:rPr>
          <w:rFonts w:eastAsia="MS PGothic"/>
          <w:sz w:val="22"/>
          <w:szCs w:val="22"/>
          <w:lang w:val="vi-VN"/>
        </w:rPr>
      </w:pPr>
      <w:r w:rsidRPr="007B7915">
        <w:rPr>
          <w:rFonts w:eastAsia="MS PGothic"/>
          <w:sz w:val="22"/>
          <w:szCs w:val="22"/>
          <w:lang w:val="vi-VN"/>
        </w:rPr>
        <w:t>Nội dung của hướng dẫn này được áp dụng cho các dạng thuốc rắn dùng đường uống: viên nang, viên nén và bộ</w:t>
      </w:r>
      <w:r w:rsidR="00AD4374" w:rsidRPr="007B7915">
        <w:rPr>
          <w:rFonts w:eastAsia="MS PGothic"/>
          <w:sz w:val="22"/>
          <w:szCs w:val="22"/>
          <w:lang w:val="vi-VN"/>
        </w:rPr>
        <w:t xml:space="preserve">t </w:t>
      </w:r>
      <w:r w:rsidRPr="007B7915">
        <w:rPr>
          <w:rFonts w:eastAsia="MS PGothic"/>
          <w:sz w:val="22"/>
          <w:szCs w:val="22"/>
          <w:lang w:val="vi-VN"/>
        </w:rPr>
        <w:t>/ cốm pha dung dịch hoặc hỗn dịch.</w:t>
      </w:r>
    </w:p>
    <w:p w14:paraId="4EADC4E5" w14:textId="77777777" w:rsidR="00C755AC" w:rsidRPr="007B7915" w:rsidRDefault="00C32141" w:rsidP="00C32141">
      <w:pPr>
        <w:pStyle w:val="Heading1"/>
        <w:rPr>
          <w:rFonts w:ascii="Times New Roman" w:eastAsia="MS PGothic" w:hAnsi="Times New Roman" w:cs="Times New Roman"/>
          <w:sz w:val="22"/>
          <w:szCs w:val="22"/>
          <w:lang w:val="vi-VN"/>
        </w:rPr>
      </w:pPr>
      <w:bookmarkStart w:id="211" w:name="_Toc483413422"/>
      <w:bookmarkStart w:id="212" w:name="_Toc483413473"/>
      <w:bookmarkStart w:id="213" w:name="_Toc483414891"/>
      <w:bookmarkStart w:id="214" w:name="_Toc483415123"/>
      <w:bookmarkStart w:id="215" w:name="_Toc483416967"/>
      <w:bookmarkStart w:id="216" w:name="_Toc483575126"/>
      <w:bookmarkStart w:id="217" w:name="_Toc483575185"/>
      <w:bookmarkStart w:id="218" w:name="_Toc483575281"/>
      <w:bookmarkStart w:id="219" w:name="_Toc483575463"/>
      <w:bookmarkStart w:id="220" w:name="_Toc483575602"/>
      <w:bookmarkStart w:id="221" w:name="_Toc483576027"/>
      <w:bookmarkStart w:id="222" w:name="_Toc483643766"/>
      <w:r w:rsidRPr="007B7915">
        <w:rPr>
          <w:rFonts w:ascii="Times New Roman" w:eastAsia="Arial" w:hAnsi="Times New Roman" w:cs="Times New Roman"/>
          <w:caps/>
          <w:sz w:val="22"/>
          <w:szCs w:val="22"/>
          <w:lang w:val="vi-VN"/>
        </w:rPr>
        <w:t xml:space="preserve">3. </w:t>
      </w:r>
      <w:r w:rsidRPr="007B7915">
        <w:rPr>
          <w:rFonts w:ascii="Times New Roman" w:eastAsia="Arial" w:hAnsi="Times New Roman" w:cs="Times New Roman"/>
          <w:caps/>
          <w:sz w:val="22"/>
          <w:szCs w:val="22"/>
          <w:lang w:val="vi-VN"/>
        </w:rPr>
        <w:tab/>
      </w:r>
      <w:r w:rsidR="00ED3546" w:rsidRPr="007B7915">
        <w:rPr>
          <w:rFonts w:ascii="Times New Roman" w:eastAsia="Arial" w:hAnsi="Times New Roman" w:cs="Times New Roman"/>
          <w:caps/>
          <w:sz w:val="22"/>
          <w:szCs w:val="22"/>
          <w:lang w:val="vi-VN"/>
        </w:rPr>
        <w:t>Thông tin chung</w:t>
      </w:r>
      <w:bookmarkEnd w:id="211"/>
      <w:bookmarkEnd w:id="212"/>
      <w:bookmarkEnd w:id="213"/>
      <w:bookmarkEnd w:id="214"/>
      <w:bookmarkEnd w:id="215"/>
      <w:bookmarkEnd w:id="216"/>
      <w:bookmarkEnd w:id="217"/>
      <w:bookmarkEnd w:id="218"/>
      <w:bookmarkEnd w:id="219"/>
      <w:bookmarkEnd w:id="220"/>
      <w:bookmarkEnd w:id="221"/>
      <w:bookmarkEnd w:id="222"/>
    </w:p>
    <w:p w14:paraId="7B6759EF" w14:textId="77777777" w:rsidR="00196ACC" w:rsidRPr="007B7915" w:rsidRDefault="00196ACC" w:rsidP="00C755AC">
      <w:pPr>
        <w:autoSpaceDE w:val="0"/>
        <w:autoSpaceDN w:val="0"/>
        <w:adjustRightInd w:val="0"/>
        <w:jc w:val="both"/>
        <w:rPr>
          <w:rFonts w:eastAsia="MS PGothic"/>
          <w:sz w:val="22"/>
          <w:szCs w:val="22"/>
          <w:lang w:val="vi-VN"/>
        </w:rPr>
      </w:pPr>
    </w:p>
    <w:p w14:paraId="46F2105F" w14:textId="77777777" w:rsidR="00ED3546" w:rsidRPr="007B7915" w:rsidRDefault="00ED3546" w:rsidP="00C755AC">
      <w:pPr>
        <w:autoSpaceDE w:val="0"/>
        <w:autoSpaceDN w:val="0"/>
        <w:adjustRightInd w:val="0"/>
        <w:jc w:val="both"/>
        <w:rPr>
          <w:rFonts w:eastAsia="MS PGothic"/>
          <w:sz w:val="22"/>
          <w:szCs w:val="22"/>
          <w:lang w:val="vi-VN"/>
        </w:rPr>
      </w:pPr>
      <w:r w:rsidRPr="007B7915">
        <w:rPr>
          <w:rFonts w:eastAsia="MS PGothic"/>
          <w:sz w:val="22"/>
          <w:szCs w:val="22"/>
          <w:lang w:val="vi-VN"/>
        </w:rPr>
        <w:t>Các dạng thuốc rắn dùng đường uống thường là viên nang, viên nén và bột  / cốm pha dung dịch / hỗn dịch. Các dạng thuốc rắn dùng đường uống có thể được đóng gói dưới dạng đơn liều (dạng vỉ, túi) hoặc dạng đa liều (trong lọ thuốc đa liều)</w:t>
      </w:r>
      <w:r w:rsidR="00F33004" w:rsidRPr="007B7915">
        <w:rPr>
          <w:rFonts w:eastAsia="MS PGothic"/>
          <w:sz w:val="22"/>
          <w:szCs w:val="22"/>
          <w:lang w:val="vi-VN"/>
        </w:rPr>
        <w:t>.</w:t>
      </w:r>
    </w:p>
    <w:p w14:paraId="4F6AF1BD" w14:textId="77777777" w:rsidR="00C755AC" w:rsidRPr="007B7915" w:rsidRDefault="00C755AC" w:rsidP="00C755AC">
      <w:pPr>
        <w:autoSpaceDE w:val="0"/>
        <w:autoSpaceDN w:val="0"/>
        <w:adjustRightInd w:val="0"/>
        <w:jc w:val="both"/>
        <w:rPr>
          <w:rFonts w:eastAsia="MS PGothic"/>
          <w:sz w:val="22"/>
          <w:szCs w:val="22"/>
          <w:lang w:val="vi-VN"/>
        </w:rPr>
      </w:pPr>
    </w:p>
    <w:p w14:paraId="54C8C8B5" w14:textId="77777777" w:rsidR="00ED3546" w:rsidRPr="007B7915" w:rsidRDefault="00ED3546" w:rsidP="00C755AC">
      <w:pPr>
        <w:autoSpaceDE w:val="0"/>
        <w:autoSpaceDN w:val="0"/>
        <w:adjustRightInd w:val="0"/>
        <w:jc w:val="both"/>
        <w:rPr>
          <w:rFonts w:eastAsia="MS PGothic"/>
          <w:sz w:val="22"/>
          <w:szCs w:val="22"/>
          <w:lang w:val="vi-VN"/>
        </w:rPr>
      </w:pPr>
      <w:bookmarkStart w:id="223" w:name="OLE_LINK1"/>
      <w:r w:rsidRPr="007B7915">
        <w:rPr>
          <w:rFonts w:eastAsia="MS PGothic"/>
          <w:sz w:val="22"/>
          <w:szCs w:val="22"/>
          <w:lang w:val="vi-VN"/>
        </w:rPr>
        <w:t>Viên nang là dạng thuốc rắn, trong đó thuốc được đóng vào vỏ nang cứng hoặc mềm hòa tan được. Các nang này thường được làm từ gelatin hoặc tinh bột hoặc các chất thích hợp khác. Viên nang có thể được bào chế với mục đích giải phóng</w:t>
      </w:r>
      <w:r w:rsidR="009E4624" w:rsidRPr="007B7915">
        <w:rPr>
          <w:rFonts w:eastAsia="MS PGothic"/>
          <w:sz w:val="22"/>
          <w:szCs w:val="22"/>
          <w:lang w:val="vi-VN"/>
        </w:rPr>
        <w:t xml:space="preserve"> dược chất</w:t>
      </w:r>
      <w:r w:rsidRPr="007B7915">
        <w:rPr>
          <w:rFonts w:eastAsia="MS PGothic"/>
          <w:sz w:val="22"/>
          <w:szCs w:val="22"/>
          <w:lang w:val="vi-VN"/>
        </w:rPr>
        <w:t xml:space="preserve"> </w:t>
      </w:r>
      <w:r w:rsidR="00A41FE6" w:rsidRPr="007B7915">
        <w:rPr>
          <w:rFonts w:eastAsia="MS PGothic"/>
          <w:sz w:val="22"/>
          <w:szCs w:val="22"/>
          <w:lang w:val="vi-VN"/>
        </w:rPr>
        <w:t>ngay</w:t>
      </w:r>
      <w:r w:rsidRPr="007B7915">
        <w:rPr>
          <w:rFonts w:eastAsia="MS PGothic"/>
          <w:sz w:val="22"/>
          <w:szCs w:val="22"/>
          <w:lang w:val="vi-VN"/>
        </w:rPr>
        <w:t xml:space="preserve"> hoặc </w:t>
      </w:r>
      <w:r w:rsidR="00FE30FF" w:rsidRPr="007B7915">
        <w:rPr>
          <w:rFonts w:eastAsia="MS PGothic"/>
          <w:sz w:val="22"/>
          <w:szCs w:val="22"/>
          <w:lang w:val="vi-VN"/>
        </w:rPr>
        <w:t xml:space="preserve">khả năng giải phóng </w:t>
      </w:r>
      <w:r w:rsidR="005565EF" w:rsidRPr="007B7915">
        <w:rPr>
          <w:rFonts w:eastAsia="MS PGothic"/>
          <w:sz w:val="22"/>
          <w:szCs w:val="22"/>
          <w:lang w:val="vi-VN"/>
        </w:rPr>
        <w:t>dược chất</w:t>
      </w:r>
      <w:r w:rsidR="00FE30FF" w:rsidRPr="007B7915">
        <w:rPr>
          <w:rFonts w:eastAsia="MS PGothic"/>
          <w:sz w:val="22"/>
          <w:szCs w:val="22"/>
          <w:lang w:val="vi-VN"/>
        </w:rPr>
        <w:t xml:space="preserve"> </w:t>
      </w:r>
      <w:r w:rsidR="00FE30FF" w:rsidRPr="007B7915">
        <w:rPr>
          <w:rFonts w:eastAsia="MS PGothic"/>
          <w:color w:val="FF0000"/>
          <w:sz w:val="22"/>
          <w:szCs w:val="22"/>
          <w:lang w:val="vi-VN"/>
        </w:rPr>
        <w:t>điều chỉnh</w:t>
      </w:r>
      <w:r w:rsidRPr="007B7915">
        <w:rPr>
          <w:rFonts w:eastAsia="MS PGothic"/>
          <w:color w:val="FF0000"/>
          <w:sz w:val="22"/>
          <w:szCs w:val="22"/>
          <w:lang w:val="vi-VN"/>
        </w:rPr>
        <w:t xml:space="preserve"> </w:t>
      </w:r>
      <w:r w:rsidRPr="007B7915">
        <w:rPr>
          <w:rFonts w:eastAsia="MS PGothic"/>
          <w:color w:val="000000" w:themeColor="text1"/>
          <w:sz w:val="22"/>
          <w:szCs w:val="22"/>
          <w:lang w:val="vi-VN"/>
        </w:rPr>
        <w:t>(</w:t>
      </w:r>
      <w:r w:rsidR="005565EF" w:rsidRPr="007B7915">
        <w:rPr>
          <w:rFonts w:eastAsia="MS PGothic"/>
          <w:color w:val="000000" w:themeColor="text1"/>
          <w:sz w:val="22"/>
          <w:szCs w:val="22"/>
          <w:lang w:val="vi-VN"/>
        </w:rPr>
        <w:t>t</w:t>
      </w:r>
      <w:r w:rsidR="005565EF" w:rsidRPr="007B7915">
        <w:rPr>
          <w:rFonts w:eastAsia="MS PGothic"/>
          <w:sz w:val="22"/>
          <w:szCs w:val="22"/>
          <w:lang w:val="vi-VN"/>
        </w:rPr>
        <w:t xml:space="preserve">huốc được chứa trong nang </w:t>
      </w:r>
      <w:r w:rsidRPr="007B7915">
        <w:rPr>
          <w:rFonts w:eastAsia="MS PGothic"/>
          <w:sz w:val="22"/>
          <w:szCs w:val="22"/>
          <w:lang w:val="vi-VN"/>
        </w:rPr>
        <w:t>có thể ở</w:t>
      </w:r>
      <w:r w:rsidR="005565EF" w:rsidRPr="007B7915">
        <w:rPr>
          <w:rFonts w:eastAsia="MS PGothic"/>
          <w:sz w:val="22"/>
          <w:szCs w:val="22"/>
          <w:lang w:val="vi-VN"/>
        </w:rPr>
        <w:t xml:space="preserve"> dưới</w:t>
      </w:r>
      <w:r w:rsidRPr="007B7915">
        <w:rPr>
          <w:rFonts w:eastAsia="MS PGothic"/>
          <w:sz w:val="22"/>
          <w:szCs w:val="22"/>
          <w:lang w:val="vi-VN"/>
        </w:rPr>
        <w:t xml:space="preserve"> dạng bột, chất lỏng hoặc chất bán rắn). Viên nang cũng có thể chứa </w:t>
      </w:r>
      <w:r w:rsidR="00F87231" w:rsidRPr="007B7915">
        <w:rPr>
          <w:rFonts w:eastAsia="MS PGothic"/>
          <w:sz w:val="22"/>
          <w:szCs w:val="22"/>
          <w:lang w:val="vi-VN"/>
        </w:rPr>
        <w:t xml:space="preserve">các </w:t>
      </w:r>
      <w:r w:rsidRPr="007B7915">
        <w:rPr>
          <w:rFonts w:eastAsia="MS PGothic"/>
          <w:sz w:val="22"/>
          <w:szCs w:val="22"/>
          <w:lang w:val="vi-VN"/>
        </w:rPr>
        <w:t>viên nén</w:t>
      </w:r>
      <w:r w:rsidR="00F87231" w:rsidRPr="007B7915">
        <w:rPr>
          <w:rFonts w:eastAsia="MS PGothic"/>
          <w:sz w:val="22"/>
          <w:szCs w:val="22"/>
          <w:lang w:val="vi-VN"/>
        </w:rPr>
        <w:t xml:space="preserve"> nhỏ</w:t>
      </w:r>
      <w:r w:rsidRPr="007B7915">
        <w:rPr>
          <w:rFonts w:eastAsia="MS PGothic"/>
          <w:sz w:val="22"/>
          <w:szCs w:val="22"/>
          <w:lang w:val="vi-VN"/>
        </w:rPr>
        <w:t xml:space="preserve">, bột hoặc </w:t>
      </w:r>
      <w:r w:rsidR="00671C38" w:rsidRPr="007B7915">
        <w:rPr>
          <w:rFonts w:eastAsia="MS PGothic"/>
          <w:sz w:val="22"/>
          <w:szCs w:val="22"/>
          <w:lang w:val="vi-VN"/>
        </w:rPr>
        <w:t xml:space="preserve">cốm, </w:t>
      </w:r>
      <w:r w:rsidRPr="007B7915">
        <w:rPr>
          <w:rFonts w:eastAsia="MS PGothic"/>
          <w:sz w:val="22"/>
          <w:szCs w:val="22"/>
          <w:lang w:val="vi-VN"/>
        </w:rPr>
        <w:t xml:space="preserve">pellet bao hoặc không bao </w:t>
      </w:r>
      <w:r w:rsidR="00F87231" w:rsidRPr="007B7915">
        <w:rPr>
          <w:rFonts w:eastAsia="MS PGothic"/>
          <w:sz w:val="22"/>
          <w:szCs w:val="22"/>
          <w:lang w:val="vi-VN"/>
        </w:rPr>
        <w:t>giúp cho thuốc được</w:t>
      </w:r>
      <w:r w:rsidRPr="007B7915">
        <w:rPr>
          <w:rFonts w:eastAsia="MS PGothic"/>
          <w:sz w:val="22"/>
          <w:szCs w:val="22"/>
          <w:lang w:val="vi-VN"/>
        </w:rPr>
        <w:t xml:space="preserve"> vận chuyể</w:t>
      </w:r>
      <w:r w:rsidR="00F87231" w:rsidRPr="007B7915">
        <w:rPr>
          <w:rFonts w:eastAsia="MS PGothic"/>
          <w:sz w:val="22"/>
          <w:szCs w:val="22"/>
          <w:lang w:val="vi-VN"/>
        </w:rPr>
        <w:t xml:space="preserve">n qua </w:t>
      </w:r>
      <w:r w:rsidRPr="007B7915">
        <w:rPr>
          <w:rFonts w:eastAsia="MS PGothic"/>
          <w:sz w:val="22"/>
          <w:szCs w:val="22"/>
          <w:lang w:val="vi-VN"/>
        </w:rPr>
        <w:t>dạ dày</w:t>
      </w:r>
      <w:r w:rsidR="00F87231" w:rsidRPr="007B7915">
        <w:rPr>
          <w:rFonts w:eastAsia="MS PGothic"/>
          <w:sz w:val="22"/>
          <w:szCs w:val="22"/>
          <w:lang w:val="vi-VN"/>
        </w:rPr>
        <w:t xml:space="preserve"> và</w:t>
      </w:r>
      <w:r w:rsidRPr="007B7915">
        <w:rPr>
          <w:rFonts w:eastAsia="MS PGothic"/>
          <w:sz w:val="22"/>
          <w:szCs w:val="22"/>
          <w:lang w:val="vi-VN"/>
        </w:rPr>
        <w:t xml:space="preserve"> đến</w:t>
      </w:r>
      <w:r w:rsidR="00F87231" w:rsidRPr="007B7915">
        <w:rPr>
          <w:rFonts w:eastAsia="MS PGothic"/>
          <w:sz w:val="22"/>
          <w:szCs w:val="22"/>
          <w:lang w:val="vi-VN"/>
        </w:rPr>
        <w:t xml:space="preserve"> được</w:t>
      </w:r>
      <w:r w:rsidRPr="007B7915">
        <w:rPr>
          <w:rFonts w:eastAsia="MS PGothic"/>
          <w:sz w:val="22"/>
          <w:szCs w:val="22"/>
          <w:lang w:val="vi-VN"/>
        </w:rPr>
        <w:t xml:space="preserve"> ruột non trước khi thuốc được giải phóng để giảm</w:t>
      </w:r>
      <w:r w:rsidR="005565EF" w:rsidRPr="007B7915">
        <w:rPr>
          <w:rFonts w:eastAsia="MS PGothic"/>
          <w:sz w:val="22"/>
          <w:szCs w:val="22"/>
          <w:lang w:val="vi-VN"/>
        </w:rPr>
        <w:t xml:space="preserve"> thiểu</w:t>
      </w:r>
      <w:r w:rsidRPr="007B7915">
        <w:rPr>
          <w:rFonts w:eastAsia="MS PGothic"/>
          <w:sz w:val="22"/>
          <w:szCs w:val="22"/>
          <w:lang w:val="vi-VN"/>
        </w:rPr>
        <w:t xml:space="preserve"> </w:t>
      </w:r>
      <w:r w:rsidR="00F87231" w:rsidRPr="007B7915">
        <w:rPr>
          <w:rFonts w:eastAsia="MS PGothic"/>
          <w:sz w:val="22"/>
          <w:szCs w:val="22"/>
          <w:lang w:val="vi-VN"/>
        </w:rPr>
        <w:t xml:space="preserve">sự mất hoạt tính của dược chất </w:t>
      </w:r>
      <w:r w:rsidRPr="007B7915">
        <w:rPr>
          <w:rFonts w:eastAsia="MS PGothic"/>
          <w:sz w:val="22"/>
          <w:szCs w:val="22"/>
          <w:lang w:val="vi-VN"/>
        </w:rPr>
        <w:t xml:space="preserve">hoặc </w:t>
      </w:r>
      <w:r w:rsidR="00F87231" w:rsidRPr="007B7915">
        <w:rPr>
          <w:rFonts w:eastAsia="MS PGothic"/>
          <w:sz w:val="22"/>
          <w:szCs w:val="22"/>
          <w:lang w:val="vi-VN"/>
        </w:rPr>
        <w:t xml:space="preserve">sự </w:t>
      </w:r>
      <w:r w:rsidRPr="007B7915">
        <w:rPr>
          <w:rFonts w:eastAsia="MS PGothic"/>
          <w:sz w:val="22"/>
          <w:szCs w:val="22"/>
          <w:lang w:val="vi-VN"/>
        </w:rPr>
        <w:t>kích thích niêm mạc dạ</w:t>
      </w:r>
      <w:r w:rsidR="00F87231" w:rsidRPr="007B7915">
        <w:rPr>
          <w:rFonts w:eastAsia="MS PGothic"/>
          <w:sz w:val="22"/>
          <w:szCs w:val="22"/>
          <w:lang w:val="vi-VN"/>
        </w:rPr>
        <w:t xml:space="preserve"> dày nếu có.</w:t>
      </w:r>
    </w:p>
    <w:bookmarkEnd w:id="223"/>
    <w:p w14:paraId="35C8BAEB" w14:textId="77777777" w:rsidR="00F87231" w:rsidRPr="007B7915" w:rsidRDefault="00F87231" w:rsidP="00C755AC">
      <w:pPr>
        <w:autoSpaceDE w:val="0"/>
        <w:autoSpaceDN w:val="0"/>
        <w:adjustRightInd w:val="0"/>
        <w:jc w:val="both"/>
        <w:rPr>
          <w:rFonts w:eastAsia="MS PGothic"/>
          <w:sz w:val="22"/>
          <w:szCs w:val="22"/>
          <w:lang w:val="vi-VN"/>
        </w:rPr>
      </w:pPr>
    </w:p>
    <w:p w14:paraId="70B7AA2D" w14:textId="77777777" w:rsidR="00F87231" w:rsidRPr="007B7915" w:rsidRDefault="00F87231" w:rsidP="00C755AC">
      <w:pPr>
        <w:autoSpaceDE w:val="0"/>
        <w:autoSpaceDN w:val="0"/>
        <w:adjustRightInd w:val="0"/>
        <w:jc w:val="both"/>
        <w:rPr>
          <w:rFonts w:eastAsia="MS PGothic"/>
          <w:sz w:val="22"/>
          <w:szCs w:val="22"/>
          <w:lang w:val="vi-VN"/>
        </w:rPr>
      </w:pPr>
      <w:r w:rsidRPr="007B7915">
        <w:rPr>
          <w:rFonts w:eastAsia="MS PGothic"/>
          <w:sz w:val="22"/>
          <w:szCs w:val="22"/>
          <w:lang w:val="vi-VN"/>
        </w:rPr>
        <w:t>Viên nén là dạng thuốc rắn chứa dược chất cùng với các tá dược thích hợp, được bào chế bằng phương pháp dập thẳng hỗn hợp bột hoặc cốm</w:t>
      </w:r>
      <w:r w:rsidR="00F03AC1" w:rsidRPr="007B7915">
        <w:rPr>
          <w:rFonts w:eastAsia="MS PGothic"/>
          <w:sz w:val="22"/>
          <w:szCs w:val="22"/>
          <w:lang w:val="vi-VN"/>
        </w:rPr>
        <w:t xml:space="preserve"> dưới áp suất lớn được tạo </w:t>
      </w:r>
      <w:r w:rsidR="00A41FE6" w:rsidRPr="007B7915">
        <w:rPr>
          <w:rFonts w:eastAsia="MS PGothic"/>
          <w:sz w:val="22"/>
          <w:szCs w:val="22"/>
          <w:lang w:val="vi-VN"/>
        </w:rPr>
        <w:t>bởi</w:t>
      </w:r>
      <w:r w:rsidR="00F03AC1" w:rsidRPr="007B7915">
        <w:rPr>
          <w:rFonts w:eastAsia="MS PGothic"/>
          <w:sz w:val="22"/>
          <w:szCs w:val="22"/>
          <w:lang w:val="vi-VN"/>
        </w:rPr>
        <w:t xml:space="preserve"> chày và cối thép. Viên nén có th</w:t>
      </w:r>
      <w:r w:rsidR="00BD00AF" w:rsidRPr="007B7915">
        <w:rPr>
          <w:rFonts w:eastAsia="MS PGothic"/>
          <w:sz w:val="22"/>
          <w:szCs w:val="22"/>
          <w:lang w:val="vi-VN"/>
        </w:rPr>
        <w:t>ể</w:t>
      </w:r>
      <w:r w:rsidR="00F03AC1" w:rsidRPr="007B7915">
        <w:rPr>
          <w:rFonts w:eastAsia="MS PGothic"/>
          <w:sz w:val="22"/>
          <w:szCs w:val="22"/>
          <w:lang w:val="vi-VN"/>
        </w:rPr>
        <w:t xml:space="preserve"> có nhiều kích thước, khối lượng, hình dạng</w:t>
      </w:r>
      <w:r w:rsidR="00A41FE6" w:rsidRPr="007B7915">
        <w:rPr>
          <w:rFonts w:eastAsia="MS PGothic"/>
          <w:sz w:val="22"/>
          <w:szCs w:val="22"/>
          <w:lang w:val="vi-VN"/>
        </w:rPr>
        <w:t>,</w:t>
      </w:r>
      <w:r w:rsidR="00F03AC1" w:rsidRPr="007B7915">
        <w:rPr>
          <w:rFonts w:eastAsia="MS PGothic"/>
          <w:sz w:val="22"/>
          <w:szCs w:val="22"/>
          <w:lang w:val="vi-VN"/>
        </w:rPr>
        <w:t xml:space="preserve"> màu sắc và có thể có các ký hiệu / chi tiết trên bề mặt viên. Viên nén cũng có thể được bao </w:t>
      </w:r>
      <w:r w:rsidR="00A41FE6" w:rsidRPr="007B7915">
        <w:rPr>
          <w:rFonts w:eastAsia="MS PGothic"/>
          <w:sz w:val="22"/>
          <w:szCs w:val="22"/>
          <w:lang w:val="vi-VN"/>
        </w:rPr>
        <w:t xml:space="preserve">màng mỏng </w:t>
      </w:r>
      <w:r w:rsidR="00F03AC1" w:rsidRPr="007B7915">
        <w:rPr>
          <w:rFonts w:eastAsia="MS PGothic"/>
          <w:sz w:val="22"/>
          <w:szCs w:val="22"/>
          <w:lang w:val="vi-VN"/>
        </w:rPr>
        <w:t xml:space="preserve">hoặc </w:t>
      </w:r>
      <w:r w:rsidR="00671C38" w:rsidRPr="007B7915">
        <w:rPr>
          <w:rFonts w:eastAsia="MS PGothic"/>
          <w:sz w:val="22"/>
          <w:szCs w:val="22"/>
          <w:lang w:val="vi-VN"/>
        </w:rPr>
        <w:t xml:space="preserve">mang </w:t>
      </w:r>
      <w:r w:rsidR="00BD00AF" w:rsidRPr="007B7915">
        <w:rPr>
          <w:rFonts w:eastAsia="MS PGothic"/>
          <w:sz w:val="22"/>
          <w:szCs w:val="22"/>
          <w:lang w:val="vi-VN"/>
        </w:rPr>
        <w:t>ký hiệu đặc biệt</w:t>
      </w:r>
      <w:r w:rsidR="00F03AC1" w:rsidRPr="007B7915">
        <w:rPr>
          <w:rFonts w:eastAsia="MS PGothic"/>
          <w:sz w:val="22"/>
          <w:szCs w:val="22"/>
          <w:lang w:val="vi-VN"/>
        </w:rPr>
        <w:t>.</w:t>
      </w:r>
    </w:p>
    <w:p w14:paraId="51087443" w14:textId="77777777" w:rsidR="00C755AC" w:rsidRPr="007B7915" w:rsidRDefault="00C755AC" w:rsidP="00C755AC">
      <w:pPr>
        <w:autoSpaceDE w:val="0"/>
        <w:autoSpaceDN w:val="0"/>
        <w:adjustRightInd w:val="0"/>
        <w:rPr>
          <w:rFonts w:eastAsia="MS PGothic"/>
          <w:sz w:val="22"/>
          <w:szCs w:val="22"/>
          <w:lang w:val="vi-VN"/>
        </w:rPr>
      </w:pPr>
    </w:p>
    <w:p w14:paraId="4C61082E" w14:textId="77777777" w:rsidR="00F03AC1" w:rsidRPr="007B7915" w:rsidRDefault="00F03AC1" w:rsidP="00C755AC">
      <w:pPr>
        <w:autoSpaceDE w:val="0"/>
        <w:autoSpaceDN w:val="0"/>
        <w:adjustRightInd w:val="0"/>
        <w:jc w:val="both"/>
        <w:rPr>
          <w:rFonts w:eastAsia="MS PGothic"/>
          <w:sz w:val="22"/>
          <w:szCs w:val="22"/>
          <w:lang w:val="vi-VN"/>
        </w:rPr>
      </w:pPr>
      <w:r w:rsidRPr="007B7915">
        <w:rPr>
          <w:rFonts w:eastAsia="MS PGothic"/>
          <w:sz w:val="22"/>
          <w:szCs w:val="22"/>
          <w:lang w:val="vi-VN"/>
        </w:rPr>
        <w:t xml:space="preserve">Quy cách đóng gói của bột hoặc cốm pha dung dịch / hỗn dịch có thể là dạng đơn liều hoặc đa liều và cần phải được hoàn nguyên với nước trước khi uống. Quy cách đóng gói đa liều được sử dụng khi liều </w:t>
      </w:r>
      <w:r w:rsidR="00C83496" w:rsidRPr="007B7915">
        <w:rPr>
          <w:rFonts w:eastAsia="MS PGothic"/>
          <w:sz w:val="22"/>
          <w:szCs w:val="22"/>
          <w:lang w:val="vi-VN"/>
        </w:rPr>
        <w:t xml:space="preserve">của mỗi lần sử dụng </w:t>
      </w:r>
      <w:r w:rsidR="00BD00AF" w:rsidRPr="007B7915">
        <w:rPr>
          <w:rFonts w:eastAsia="MS PGothic"/>
          <w:sz w:val="22"/>
          <w:szCs w:val="22"/>
          <w:lang w:val="vi-VN"/>
        </w:rPr>
        <w:t xml:space="preserve">không cần </w:t>
      </w:r>
      <w:r w:rsidR="00C83496" w:rsidRPr="007B7915">
        <w:rPr>
          <w:rFonts w:eastAsia="MS PGothic"/>
          <w:sz w:val="22"/>
          <w:szCs w:val="22"/>
          <w:lang w:val="vi-VN"/>
        </w:rPr>
        <w:t>quá chính xác.</w:t>
      </w:r>
      <w:r w:rsidRPr="007B7915">
        <w:rPr>
          <w:rFonts w:eastAsia="MS PGothic"/>
          <w:sz w:val="22"/>
          <w:szCs w:val="22"/>
          <w:lang w:val="vi-VN"/>
        </w:rPr>
        <w:t xml:space="preserve"> </w:t>
      </w:r>
    </w:p>
    <w:p w14:paraId="41839E62" w14:textId="77777777" w:rsidR="00C755AC" w:rsidRPr="007B7915" w:rsidRDefault="00C755AC" w:rsidP="00C755AC">
      <w:pPr>
        <w:autoSpaceDE w:val="0"/>
        <w:autoSpaceDN w:val="0"/>
        <w:adjustRightInd w:val="0"/>
        <w:jc w:val="both"/>
        <w:rPr>
          <w:rFonts w:eastAsia="MS PGothic"/>
          <w:sz w:val="22"/>
          <w:szCs w:val="22"/>
          <w:lang w:val="vi-VN"/>
        </w:rPr>
      </w:pPr>
    </w:p>
    <w:p w14:paraId="715FEEFD" w14:textId="77777777" w:rsidR="00581380" w:rsidRPr="007B7915" w:rsidRDefault="00C83496" w:rsidP="00BD6F1B">
      <w:pPr>
        <w:autoSpaceDE w:val="0"/>
        <w:autoSpaceDN w:val="0"/>
        <w:adjustRightInd w:val="0"/>
        <w:jc w:val="both"/>
        <w:rPr>
          <w:rFonts w:eastAsia="MS PGothic"/>
          <w:sz w:val="22"/>
          <w:szCs w:val="22"/>
          <w:lang w:val="vi-VN"/>
        </w:rPr>
      </w:pPr>
      <w:r w:rsidRPr="007B7915">
        <w:rPr>
          <w:rFonts w:eastAsia="MS PGothic"/>
          <w:sz w:val="22"/>
          <w:szCs w:val="22"/>
          <w:lang w:val="vi-VN"/>
        </w:rPr>
        <w:t xml:space="preserve">Việc thẩm định quy trình sản xuất các dạng thuốc rắn </w:t>
      </w:r>
      <w:r w:rsidR="00A41FE6" w:rsidRPr="007B7915">
        <w:rPr>
          <w:rFonts w:eastAsia="MS PGothic"/>
          <w:sz w:val="22"/>
          <w:szCs w:val="22"/>
          <w:lang w:val="vi-VN"/>
        </w:rPr>
        <w:t xml:space="preserve">dùng </w:t>
      </w:r>
      <w:r w:rsidRPr="007B7915">
        <w:rPr>
          <w:rFonts w:eastAsia="MS PGothic"/>
          <w:sz w:val="22"/>
          <w:szCs w:val="22"/>
          <w:lang w:val="vi-VN"/>
        </w:rPr>
        <w:t xml:space="preserve">đường uống cần phải dựa trên </w:t>
      </w:r>
      <w:r w:rsidR="005C07FF" w:rsidRPr="007B7915">
        <w:rPr>
          <w:rFonts w:eastAsia="MS PGothic"/>
          <w:sz w:val="22"/>
          <w:szCs w:val="22"/>
          <w:lang w:val="vi-VN"/>
        </w:rPr>
        <w:t xml:space="preserve">tính đặc trưng của </w:t>
      </w:r>
      <w:r w:rsidRPr="007B7915">
        <w:rPr>
          <w:rFonts w:eastAsia="MS PGothic"/>
          <w:sz w:val="22"/>
          <w:szCs w:val="22"/>
          <w:lang w:val="vi-VN"/>
        </w:rPr>
        <w:t xml:space="preserve">công thức </w:t>
      </w:r>
      <w:r w:rsidR="00A41FE6" w:rsidRPr="007B7915">
        <w:rPr>
          <w:rFonts w:eastAsia="MS PGothic"/>
          <w:sz w:val="22"/>
          <w:szCs w:val="22"/>
          <w:lang w:val="vi-VN"/>
        </w:rPr>
        <w:t>lô</w:t>
      </w:r>
      <w:r w:rsidRPr="007B7915">
        <w:rPr>
          <w:rFonts w:eastAsia="MS PGothic"/>
          <w:sz w:val="22"/>
          <w:szCs w:val="22"/>
          <w:lang w:val="vi-VN"/>
        </w:rPr>
        <w:t xml:space="preserve"> và các nguyên tắc hoạt động của các thiết bị dùng trong sản xuất. Các thông số quy trình cần được kiểm tra, kiểm soát và / hoặc theo dõi </w:t>
      </w:r>
      <w:r w:rsidR="005565EF" w:rsidRPr="007B7915">
        <w:rPr>
          <w:rFonts w:eastAsia="MS PGothic"/>
          <w:sz w:val="22"/>
          <w:szCs w:val="22"/>
          <w:lang w:val="vi-VN"/>
        </w:rPr>
        <w:t xml:space="preserve">cũng như </w:t>
      </w:r>
      <w:r w:rsidR="00671C38" w:rsidRPr="007B7915">
        <w:rPr>
          <w:rFonts w:eastAsia="MS PGothic"/>
          <w:sz w:val="22"/>
          <w:szCs w:val="22"/>
          <w:lang w:val="vi-VN"/>
        </w:rPr>
        <w:t xml:space="preserve">các phép thử cần được tiến hành khi </w:t>
      </w:r>
      <w:r w:rsidRPr="007B7915">
        <w:rPr>
          <w:rFonts w:eastAsia="MS PGothic"/>
          <w:sz w:val="22"/>
          <w:szCs w:val="22"/>
          <w:lang w:val="vi-VN"/>
        </w:rPr>
        <w:t xml:space="preserve">thẩm định quy trình sản xuất của bán thành phẩm </w:t>
      </w:r>
      <w:r w:rsidR="00671C38" w:rsidRPr="007B7915">
        <w:rPr>
          <w:rFonts w:eastAsia="MS PGothic"/>
          <w:sz w:val="22"/>
          <w:szCs w:val="22"/>
          <w:lang w:val="vi-VN"/>
        </w:rPr>
        <w:t xml:space="preserve">khi </w:t>
      </w:r>
      <w:r w:rsidRPr="007B7915">
        <w:rPr>
          <w:rFonts w:eastAsia="MS PGothic"/>
          <w:sz w:val="22"/>
          <w:szCs w:val="22"/>
          <w:lang w:val="vi-VN"/>
        </w:rPr>
        <w:t>sản xuất các dạng thuốc rắn phụ thuộc vào phương pháp sản xuất và dạng thành phẩm (viên nén, viên bao, viên nang hay bột / cố</w:t>
      </w:r>
      <w:r w:rsidR="00671C38" w:rsidRPr="007B7915">
        <w:rPr>
          <w:rFonts w:eastAsia="MS PGothic"/>
          <w:sz w:val="22"/>
          <w:szCs w:val="22"/>
          <w:lang w:val="vi-VN"/>
        </w:rPr>
        <w:t>m).</w:t>
      </w:r>
      <w:r w:rsidRPr="007B7915">
        <w:rPr>
          <w:rFonts w:eastAsia="MS PGothic"/>
          <w:sz w:val="22"/>
          <w:szCs w:val="22"/>
          <w:lang w:val="vi-VN"/>
        </w:rPr>
        <w:t xml:space="preserve"> Tiêu chuẩn chấp nhận </w:t>
      </w:r>
      <w:r w:rsidR="00671C38" w:rsidRPr="007B7915">
        <w:rPr>
          <w:rFonts w:eastAsia="MS PGothic"/>
          <w:sz w:val="22"/>
          <w:szCs w:val="22"/>
          <w:lang w:val="vi-VN"/>
        </w:rPr>
        <w:t xml:space="preserve">cần </w:t>
      </w:r>
      <w:r w:rsidR="005565EF" w:rsidRPr="007B7915">
        <w:rPr>
          <w:rFonts w:eastAsia="MS PGothic"/>
          <w:sz w:val="22"/>
          <w:szCs w:val="22"/>
          <w:lang w:val="vi-VN"/>
        </w:rPr>
        <w:t xml:space="preserve">phải được xây dựng dựa trên </w:t>
      </w:r>
      <w:r w:rsidRPr="007B7915">
        <w:rPr>
          <w:rFonts w:eastAsia="MS PGothic"/>
          <w:sz w:val="22"/>
          <w:szCs w:val="22"/>
          <w:lang w:val="vi-VN"/>
        </w:rPr>
        <w:t>đặc điểm của dạng thuốc đó, chẳng hạn như đặc điểm giải phóng dược chất (</w:t>
      </w:r>
      <w:r w:rsidRPr="007B7915">
        <w:rPr>
          <w:rFonts w:eastAsia="MS PGothic"/>
          <w:color w:val="FF0000"/>
          <w:sz w:val="22"/>
          <w:szCs w:val="22"/>
          <w:lang w:val="vi-VN"/>
        </w:rPr>
        <w:t>thuốc giả</w:t>
      </w:r>
      <w:r w:rsidR="00216DA2" w:rsidRPr="007B7915">
        <w:rPr>
          <w:rFonts w:eastAsia="MS PGothic"/>
          <w:color w:val="FF0000"/>
          <w:sz w:val="22"/>
          <w:szCs w:val="22"/>
          <w:lang w:val="vi-VN"/>
        </w:rPr>
        <w:t>i phóng ngay</w:t>
      </w:r>
      <w:r w:rsidRPr="007B7915">
        <w:rPr>
          <w:rFonts w:eastAsia="MS PGothic"/>
          <w:color w:val="FF0000"/>
          <w:sz w:val="22"/>
          <w:szCs w:val="22"/>
          <w:lang w:val="vi-VN"/>
        </w:rPr>
        <w:t xml:space="preserve"> hay </w:t>
      </w:r>
      <w:r w:rsidR="00216DA2" w:rsidRPr="007B7915">
        <w:rPr>
          <w:rFonts w:eastAsia="MS PGothic"/>
          <w:color w:val="FF0000"/>
          <w:sz w:val="22"/>
          <w:szCs w:val="22"/>
          <w:lang w:val="vi-VN"/>
        </w:rPr>
        <w:t>thay đổi</w:t>
      </w:r>
      <w:r w:rsidR="00671C38" w:rsidRPr="007B7915">
        <w:rPr>
          <w:rFonts w:eastAsia="MS PGothic"/>
          <w:color w:val="FF0000"/>
          <w:sz w:val="22"/>
          <w:szCs w:val="22"/>
          <w:lang w:val="vi-VN"/>
        </w:rPr>
        <w:t xml:space="preserve"> </w:t>
      </w:r>
      <w:r w:rsidRPr="007B7915">
        <w:rPr>
          <w:rFonts w:eastAsia="MS PGothic"/>
          <w:color w:val="FF0000"/>
          <w:sz w:val="22"/>
          <w:szCs w:val="22"/>
          <w:lang w:val="vi-VN"/>
        </w:rPr>
        <w:t xml:space="preserve">giải </w:t>
      </w:r>
      <w:r w:rsidR="00CA4127" w:rsidRPr="007B7915">
        <w:rPr>
          <w:rFonts w:eastAsia="MS PGothic"/>
          <w:color w:val="FF0000"/>
          <w:sz w:val="22"/>
          <w:szCs w:val="22"/>
          <w:lang w:val="vi-VN"/>
        </w:rPr>
        <w:t>phóng</w:t>
      </w:r>
      <w:r w:rsidR="00CA4127" w:rsidRPr="007B7915">
        <w:rPr>
          <w:rFonts w:eastAsia="MS PGothic"/>
          <w:sz w:val="22"/>
          <w:szCs w:val="22"/>
          <w:lang w:val="vi-VN"/>
        </w:rPr>
        <w:t>)</w:t>
      </w:r>
      <w:r w:rsidRPr="007B7915">
        <w:rPr>
          <w:rFonts w:eastAsia="MS PGothic"/>
          <w:sz w:val="22"/>
          <w:szCs w:val="22"/>
          <w:lang w:val="vi-VN"/>
        </w:rPr>
        <w:t>.</w:t>
      </w:r>
      <w:r w:rsidR="00CA4127" w:rsidRPr="007B7915">
        <w:rPr>
          <w:rFonts w:eastAsia="MS PGothic"/>
          <w:sz w:val="22"/>
          <w:szCs w:val="22"/>
          <w:lang w:val="vi-VN"/>
        </w:rPr>
        <w:t xml:space="preserve"> </w:t>
      </w:r>
      <w:r w:rsidR="00C458FD" w:rsidRPr="007B7915">
        <w:rPr>
          <w:rFonts w:eastAsia="MS PGothic"/>
          <w:sz w:val="22"/>
          <w:szCs w:val="22"/>
          <w:lang w:val="vi-VN"/>
        </w:rPr>
        <w:t>Đề cương thẩm định</w:t>
      </w:r>
      <w:r w:rsidR="00CA4127" w:rsidRPr="007B7915">
        <w:rPr>
          <w:rFonts w:eastAsia="MS PGothic"/>
          <w:sz w:val="22"/>
          <w:szCs w:val="22"/>
          <w:lang w:val="vi-VN"/>
        </w:rPr>
        <w:t xml:space="preserve"> </w:t>
      </w:r>
      <w:r w:rsidR="00BD6F1B" w:rsidRPr="007B7915">
        <w:rPr>
          <w:rFonts w:eastAsia="MS PGothic"/>
          <w:sz w:val="22"/>
          <w:szCs w:val="22"/>
          <w:lang w:val="vi-VN"/>
        </w:rPr>
        <w:t xml:space="preserve">được trình bày </w:t>
      </w:r>
      <w:r w:rsidR="00CA4127" w:rsidRPr="007B7915">
        <w:rPr>
          <w:rFonts w:eastAsia="MS PGothic"/>
          <w:sz w:val="22"/>
          <w:szCs w:val="22"/>
          <w:lang w:val="vi-VN"/>
        </w:rPr>
        <w:t xml:space="preserve">dưới đây có thể được tham khảo </w:t>
      </w:r>
      <w:r w:rsidR="005565EF" w:rsidRPr="007B7915">
        <w:rPr>
          <w:rFonts w:eastAsia="MS PGothic"/>
          <w:sz w:val="22"/>
          <w:szCs w:val="22"/>
          <w:lang w:val="vi-VN"/>
        </w:rPr>
        <w:t xml:space="preserve">khi </w:t>
      </w:r>
      <w:r w:rsidR="00CA4127" w:rsidRPr="007B7915">
        <w:rPr>
          <w:rFonts w:eastAsia="MS PGothic"/>
          <w:sz w:val="22"/>
          <w:szCs w:val="22"/>
          <w:lang w:val="vi-VN"/>
        </w:rPr>
        <w:t>thẩm định quy trình sản xuất</w:t>
      </w:r>
      <w:r w:rsidR="005565EF" w:rsidRPr="007B7915">
        <w:rPr>
          <w:rFonts w:eastAsia="MS PGothic"/>
          <w:sz w:val="22"/>
          <w:szCs w:val="22"/>
          <w:lang w:val="vi-VN"/>
        </w:rPr>
        <w:t>. Tuy vậy,</w:t>
      </w:r>
      <w:r w:rsidR="00CA4127" w:rsidRPr="007B7915">
        <w:rPr>
          <w:rFonts w:eastAsia="MS PGothic"/>
          <w:sz w:val="22"/>
          <w:szCs w:val="22"/>
          <w:lang w:val="vi-VN"/>
        </w:rPr>
        <w:t xml:space="preserve"> </w:t>
      </w:r>
      <w:r w:rsidR="00C458FD" w:rsidRPr="007B7915">
        <w:rPr>
          <w:rFonts w:eastAsia="MS PGothic"/>
          <w:sz w:val="22"/>
          <w:szCs w:val="22"/>
          <w:lang w:val="vi-VN"/>
        </w:rPr>
        <w:t>đề cương thẩm định</w:t>
      </w:r>
      <w:r w:rsidR="005565EF" w:rsidRPr="007B7915">
        <w:rPr>
          <w:rFonts w:eastAsia="MS PGothic"/>
          <w:sz w:val="22"/>
          <w:szCs w:val="22"/>
          <w:lang w:val="vi-VN"/>
        </w:rPr>
        <w:t xml:space="preserve"> </w:t>
      </w:r>
      <w:r w:rsidR="00BD6F1B" w:rsidRPr="007B7915">
        <w:rPr>
          <w:rFonts w:eastAsia="MS PGothic"/>
          <w:sz w:val="22"/>
          <w:szCs w:val="22"/>
          <w:lang w:val="vi-VN"/>
        </w:rPr>
        <w:t>cần phải đượ</w:t>
      </w:r>
      <w:r w:rsidR="005565EF" w:rsidRPr="007B7915">
        <w:rPr>
          <w:rFonts w:eastAsia="MS PGothic"/>
          <w:sz w:val="22"/>
          <w:szCs w:val="22"/>
          <w:lang w:val="vi-VN"/>
        </w:rPr>
        <w:t>c đánh giá và kiểm tra</w:t>
      </w:r>
      <w:r w:rsidR="00BD6F1B" w:rsidRPr="007B7915">
        <w:rPr>
          <w:rFonts w:eastAsia="MS PGothic"/>
          <w:sz w:val="22"/>
          <w:szCs w:val="22"/>
          <w:lang w:val="vi-VN"/>
        </w:rPr>
        <w:t xml:space="preserve"> </w:t>
      </w:r>
      <w:r w:rsidR="005565EF" w:rsidRPr="007B7915">
        <w:rPr>
          <w:rFonts w:eastAsia="MS PGothic"/>
          <w:sz w:val="22"/>
          <w:szCs w:val="22"/>
          <w:lang w:val="vi-VN"/>
        </w:rPr>
        <w:t>tuỳ theo</w:t>
      </w:r>
      <w:r w:rsidR="00BD6F1B" w:rsidRPr="007B7915">
        <w:rPr>
          <w:rFonts w:eastAsia="MS PGothic"/>
          <w:sz w:val="22"/>
          <w:szCs w:val="22"/>
          <w:lang w:val="vi-VN"/>
        </w:rPr>
        <w:t xml:space="preserve"> từng trường hợp cụ thể.</w:t>
      </w:r>
    </w:p>
    <w:p w14:paraId="08605481" w14:textId="77777777" w:rsidR="00C755AC" w:rsidRPr="007B7915" w:rsidRDefault="00C32141" w:rsidP="00C32141">
      <w:pPr>
        <w:pStyle w:val="Heading1"/>
        <w:rPr>
          <w:rFonts w:ascii="Times New Roman" w:eastAsia="Arial" w:hAnsi="Times New Roman" w:cs="Times New Roman"/>
          <w:b w:val="0"/>
          <w:bCs w:val="0"/>
          <w:caps/>
          <w:sz w:val="22"/>
          <w:szCs w:val="22"/>
          <w:lang w:val="vi-VN"/>
        </w:rPr>
      </w:pPr>
      <w:bookmarkStart w:id="224" w:name="_Toc483413423"/>
      <w:bookmarkStart w:id="225" w:name="_Toc483413474"/>
      <w:bookmarkStart w:id="226" w:name="_Toc483414892"/>
      <w:bookmarkStart w:id="227" w:name="_Toc483415124"/>
      <w:bookmarkStart w:id="228" w:name="_Toc483416968"/>
      <w:bookmarkStart w:id="229" w:name="_Toc483575127"/>
      <w:bookmarkStart w:id="230" w:name="_Toc483575186"/>
      <w:bookmarkStart w:id="231" w:name="_Toc483575282"/>
      <w:bookmarkStart w:id="232" w:name="_Toc483575464"/>
      <w:bookmarkStart w:id="233" w:name="_Toc483575603"/>
      <w:bookmarkStart w:id="234" w:name="_Toc483576028"/>
      <w:bookmarkStart w:id="235" w:name="_Toc483643767"/>
      <w:r w:rsidRPr="007B7915">
        <w:rPr>
          <w:rFonts w:ascii="Times New Roman" w:eastAsia="Arial" w:hAnsi="Times New Roman" w:cs="Times New Roman"/>
          <w:caps/>
          <w:sz w:val="22"/>
          <w:szCs w:val="22"/>
          <w:lang w:val="vi-VN"/>
        </w:rPr>
        <w:t xml:space="preserve">4. </w:t>
      </w:r>
      <w:r w:rsidRPr="007B7915">
        <w:rPr>
          <w:rFonts w:ascii="Times New Roman" w:eastAsia="Arial" w:hAnsi="Times New Roman" w:cs="Times New Roman"/>
          <w:caps/>
          <w:sz w:val="22"/>
          <w:szCs w:val="22"/>
          <w:lang w:val="vi-VN"/>
        </w:rPr>
        <w:tab/>
      </w:r>
      <w:r w:rsidR="00C458FD" w:rsidRPr="007B7915">
        <w:rPr>
          <w:rFonts w:ascii="Times New Roman" w:eastAsia="Arial" w:hAnsi="Times New Roman" w:cs="Times New Roman"/>
          <w:caps/>
          <w:sz w:val="22"/>
          <w:szCs w:val="22"/>
          <w:lang w:val="vi-VN"/>
        </w:rPr>
        <w:t>ĐỀ CƯƠNG THẨM ĐỊNH</w:t>
      </w:r>
      <w:r w:rsidR="00BD6F1B" w:rsidRPr="007B7915">
        <w:rPr>
          <w:rFonts w:ascii="Times New Roman" w:eastAsia="Arial" w:hAnsi="Times New Roman" w:cs="Times New Roman"/>
          <w:caps/>
          <w:sz w:val="22"/>
          <w:szCs w:val="22"/>
          <w:lang w:val="vi-VN"/>
        </w:rPr>
        <w:t xml:space="preserve"> QUY TRÌNH SẢN XUẤT CÁC DẠNG THUỐC RẮN DÙNG ĐƯỜNG UỐNG</w:t>
      </w:r>
      <w:bookmarkEnd w:id="224"/>
      <w:bookmarkEnd w:id="225"/>
      <w:bookmarkEnd w:id="226"/>
      <w:bookmarkEnd w:id="227"/>
      <w:bookmarkEnd w:id="228"/>
      <w:bookmarkEnd w:id="229"/>
      <w:bookmarkEnd w:id="230"/>
      <w:bookmarkEnd w:id="231"/>
      <w:bookmarkEnd w:id="232"/>
      <w:bookmarkEnd w:id="233"/>
      <w:bookmarkEnd w:id="234"/>
      <w:bookmarkEnd w:id="235"/>
    </w:p>
    <w:p w14:paraId="72967E40" w14:textId="77777777" w:rsidR="00C32141" w:rsidRPr="007B7915" w:rsidRDefault="00C32141" w:rsidP="00C755AC">
      <w:pPr>
        <w:autoSpaceDE w:val="0"/>
        <w:autoSpaceDN w:val="0"/>
        <w:adjustRightInd w:val="0"/>
        <w:jc w:val="both"/>
        <w:rPr>
          <w:rFonts w:eastAsia="MS PGothic"/>
          <w:sz w:val="22"/>
          <w:szCs w:val="22"/>
          <w:lang w:val="vi-VN"/>
        </w:rPr>
      </w:pPr>
    </w:p>
    <w:p w14:paraId="12764F98" w14:textId="77777777" w:rsidR="00BD6F1B" w:rsidRPr="007B7915" w:rsidRDefault="00BD6F1B" w:rsidP="00C755AC">
      <w:pPr>
        <w:autoSpaceDE w:val="0"/>
        <w:autoSpaceDN w:val="0"/>
        <w:adjustRightInd w:val="0"/>
        <w:jc w:val="both"/>
        <w:rPr>
          <w:rFonts w:eastAsia="MS PGothic"/>
          <w:sz w:val="22"/>
          <w:szCs w:val="22"/>
          <w:lang w:val="vi-VN"/>
        </w:rPr>
      </w:pPr>
      <w:r w:rsidRPr="007B7915">
        <w:rPr>
          <w:rFonts w:eastAsia="MS PGothic"/>
          <w:sz w:val="22"/>
          <w:szCs w:val="22"/>
          <w:lang w:val="vi-VN"/>
        </w:rPr>
        <w:t>Các yếu tố sau nên được xem xét khi tiến hành thẩm định quy trình sản xuất các dạng thuốc rắn dùng đường uống</w:t>
      </w:r>
    </w:p>
    <w:p w14:paraId="5FD834E3" w14:textId="77777777" w:rsidR="00C32141" w:rsidRPr="007B7915" w:rsidRDefault="00C32141" w:rsidP="00C32141">
      <w:pPr>
        <w:pStyle w:val="Heading2"/>
        <w:rPr>
          <w:rFonts w:ascii="Times New Roman" w:eastAsia="Arial" w:hAnsi="Times New Roman"/>
          <w:b/>
          <w:bCs/>
          <w:iCs/>
          <w:szCs w:val="28"/>
          <w:u w:val="none"/>
          <w:lang w:val="vi-VN"/>
        </w:rPr>
      </w:pPr>
    </w:p>
    <w:p w14:paraId="0471CAED" w14:textId="77777777" w:rsidR="00C755AC" w:rsidRPr="007B7915" w:rsidRDefault="00C32141" w:rsidP="00C32141">
      <w:pPr>
        <w:pStyle w:val="Heading2"/>
        <w:rPr>
          <w:rFonts w:ascii="Times New Roman" w:eastAsia="Arial" w:hAnsi="Times New Roman"/>
          <w:b/>
          <w:bCs/>
          <w:iCs/>
          <w:szCs w:val="28"/>
          <w:u w:val="none"/>
          <w:lang w:val="vi-VN"/>
        </w:rPr>
      </w:pPr>
      <w:bookmarkStart w:id="236" w:name="_Toc483413424"/>
      <w:bookmarkStart w:id="237" w:name="_Toc483413475"/>
      <w:bookmarkStart w:id="238" w:name="_Toc483414893"/>
      <w:bookmarkStart w:id="239" w:name="_Toc483415125"/>
      <w:bookmarkStart w:id="240" w:name="_Toc483416969"/>
      <w:bookmarkStart w:id="241" w:name="_Toc483575128"/>
      <w:bookmarkStart w:id="242" w:name="_Toc483575187"/>
      <w:bookmarkStart w:id="243" w:name="_Toc483575283"/>
      <w:bookmarkStart w:id="244" w:name="_Toc483575465"/>
      <w:bookmarkStart w:id="245" w:name="_Toc483575604"/>
      <w:bookmarkStart w:id="246" w:name="_Toc483576029"/>
      <w:bookmarkStart w:id="247" w:name="_Toc483643768"/>
      <w:r w:rsidRPr="007B7915">
        <w:rPr>
          <w:rFonts w:ascii="Times New Roman" w:eastAsia="Arial" w:hAnsi="Times New Roman"/>
          <w:b/>
          <w:bCs/>
          <w:iCs/>
          <w:szCs w:val="28"/>
          <w:u w:val="none"/>
          <w:lang w:val="vi-VN"/>
        </w:rPr>
        <w:t xml:space="preserve">4.1. </w:t>
      </w:r>
      <w:r w:rsidRPr="007B7915">
        <w:rPr>
          <w:rFonts w:ascii="Times New Roman" w:eastAsia="Arial" w:hAnsi="Times New Roman"/>
          <w:b/>
          <w:bCs/>
          <w:iCs/>
          <w:szCs w:val="28"/>
          <w:u w:val="none"/>
          <w:lang w:val="vi-VN"/>
        </w:rPr>
        <w:tab/>
      </w:r>
      <w:r w:rsidR="00BD6F1B" w:rsidRPr="007B7915">
        <w:rPr>
          <w:rFonts w:ascii="Times New Roman" w:eastAsia="Arial" w:hAnsi="Times New Roman"/>
          <w:b/>
          <w:bCs/>
          <w:iCs/>
          <w:szCs w:val="28"/>
          <w:u w:val="none"/>
          <w:lang w:val="vi-VN"/>
        </w:rPr>
        <w:t>Công thức lô</w:t>
      </w:r>
      <w:bookmarkEnd w:id="236"/>
      <w:bookmarkEnd w:id="237"/>
      <w:bookmarkEnd w:id="238"/>
      <w:bookmarkEnd w:id="239"/>
      <w:bookmarkEnd w:id="240"/>
      <w:bookmarkEnd w:id="241"/>
      <w:bookmarkEnd w:id="242"/>
      <w:bookmarkEnd w:id="243"/>
      <w:bookmarkEnd w:id="244"/>
      <w:bookmarkEnd w:id="245"/>
      <w:bookmarkEnd w:id="246"/>
      <w:bookmarkEnd w:id="247"/>
    </w:p>
    <w:p w14:paraId="1C828D23" w14:textId="77777777" w:rsidR="00C32141" w:rsidRPr="007B7915" w:rsidRDefault="00C32141" w:rsidP="00C32141">
      <w:pPr>
        <w:rPr>
          <w:rFonts w:eastAsia="Arial"/>
          <w:lang w:val="vi-VN"/>
        </w:rPr>
      </w:pPr>
    </w:p>
    <w:p w14:paraId="576D438B" w14:textId="77777777" w:rsidR="00BD6F1B" w:rsidRPr="007B7915" w:rsidRDefault="00BD6F1B" w:rsidP="00C755AC">
      <w:pPr>
        <w:spacing w:after="200" w:line="276" w:lineRule="auto"/>
        <w:ind w:left="709"/>
        <w:jc w:val="both"/>
        <w:rPr>
          <w:rFonts w:eastAsia="MS PGothic"/>
          <w:sz w:val="22"/>
          <w:szCs w:val="22"/>
          <w:lang w:val="vi-VN"/>
        </w:rPr>
      </w:pPr>
      <w:r w:rsidRPr="007B7915">
        <w:rPr>
          <w:rFonts w:eastAsia="MS PGothic"/>
          <w:sz w:val="22"/>
          <w:szCs w:val="22"/>
          <w:lang w:val="vi-VN"/>
        </w:rPr>
        <w:t xml:space="preserve">Cần xác định rõ công thức lô khi tiến hành thẩm định quy trình sản xuất. Với mỗi dạng bào chế, tất cả các thành phần cũng như lượng dùng của từng thành phần trong mỗi lô được sản xuất cần phải được nêu đầy đủ (bao gồm cả lượng </w:t>
      </w:r>
      <w:r w:rsidR="00127538" w:rsidRPr="007B7915">
        <w:rPr>
          <w:rFonts w:eastAsia="MS PGothic"/>
          <w:sz w:val="22"/>
          <w:szCs w:val="22"/>
          <w:lang w:val="vi-VN"/>
        </w:rPr>
        <w:t xml:space="preserve">dôi </w:t>
      </w:r>
      <w:r w:rsidRPr="007B7915">
        <w:rPr>
          <w:rFonts w:eastAsia="MS PGothic"/>
          <w:sz w:val="22"/>
          <w:szCs w:val="22"/>
          <w:lang w:val="vi-VN"/>
        </w:rPr>
        <w:t>dư để bù lại phần hư hao trong quá trình sản xuất</w:t>
      </w:r>
      <w:r w:rsidR="00581380" w:rsidRPr="007B7915">
        <w:rPr>
          <w:rFonts w:eastAsia="MS PGothic"/>
          <w:sz w:val="22"/>
          <w:szCs w:val="22"/>
          <w:lang w:val="vi-VN"/>
        </w:rPr>
        <w:t>,</w:t>
      </w:r>
      <w:r w:rsidRPr="007B7915">
        <w:rPr>
          <w:rFonts w:eastAsia="MS PGothic"/>
          <w:sz w:val="22"/>
          <w:szCs w:val="22"/>
          <w:lang w:val="vi-VN"/>
        </w:rPr>
        <w:t xml:space="preserve"> nếu có).</w:t>
      </w:r>
    </w:p>
    <w:p w14:paraId="15C4FE72" w14:textId="77777777" w:rsidR="00C755AC" w:rsidRPr="007B7915" w:rsidRDefault="00C32141" w:rsidP="00C32141">
      <w:pPr>
        <w:pStyle w:val="Heading2"/>
        <w:rPr>
          <w:rFonts w:ascii="Times New Roman" w:eastAsia="Arial" w:hAnsi="Times New Roman"/>
          <w:b/>
          <w:bCs/>
          <w:iCs/>
          <w:szCs w:val="28"/>
          <w:u w:val="none"/>
          <w:lang w:val="vi-VN"/>
        </w:rPr>
      </w:pPr>
      <w:bookmarkStart w:id="248" w:name="_Toc483413425"/>
      <w:bookmarkStart w:id="249" w:name="_Toc483413476"/>
      <w:bookmarkStart w:id="250" w:name="_Toc483414894"/>
      <w:bookmarkStart w:id="251" w:name="_Toc483415126"/>
      <w:bookmarkStart w:id="252" w:name="_Toc483416970"/>
      <w:bookmarkStart w:id="253" w:name="_Toc483575129"/>
      <w:bookmarkStart w:id="254" w:name="_Toc483575188"/>
      <w:bookmarkStart w:id="255" w:name="_Toc483575284"/>
      <w:bookmarkStart w:id="256" w:name="_Toc483575466"/>
      <w:bookmarkStart w:id="257" w:name="_Toc483575605"/>
      <w:bookmarkStart w:id="258" w:name="_Toc483576030"/>
      <w:bookmarkStart w:id="259" w:name="_Toc483643769"/>
      <w:r w:rsidRPr="007B7915">
        <w:rPr>
          <w:rFonts w:ascii="Times New Roman" w:eastAsia="Arial" w:hAnsi="Times New Roman"/>
          <w:b/>
          <w:bCs/>
          <w:iCs/>
          <w:szCs w:val="28"/>
          <w:u w:val="none"/>
          <w:lang w:val="vi-VN"/>
        </w:rPr>
        <w:t xml:space="preserve">4.2. </w:t>
      </w:r>
      <w:r w:rsidRPr="007B7915">
        <w:rPr>
          <w:rFonts w:ascii="Times New Roman" w:eastAsia="Arial" w:hAnsi="Times New Roman"/>
          <w:b/>
          <w:bCs/>
          <w:iCs/>
          <w:szCs w:val="28"/>
          <w:u w:val="none"/>
          <w:lang w:val="vi-VN"/>
        </w:rPr>
        <w:tab/>
      </w:r>
      <w:r w:rsidR="00BD6F1B" w:rsidRPr="007B7915">
        <w:rPr>
          <w:rFonts w:ascii="Times New Roman" w:eastAsia="Arial" w:hAnsi="Times New Roman"/>
          <w:b/>
          <w:bCs/>
          <w:iCs/>
          <w:szCs w:val="28"/>
          <w:u w:val="none"/>
          <w:lang w:val="vi-VN"/>
        </w:rPr>
        <w:t>Các thiết bị quan trọ</w:t>
      </w:r>
      <w:r w:rsidR="0046460E" w:rsidRPr="007B7915">
        <w:rPr>
          <w:rFonts w:ascii="Times New Roman" w:eastAsia="Arial" w:hAnsi="Times New Roman"/>
          <w:b/>
          <w:bCs/>
          <w:iCs/>
          <w:szCs w:val="28"/>
          <w:u w:val="none"/>
          <w:lang w:val="vi-VN"/>
        </w:rPr>
        <w:t xml:space="preserve">ng và </w:t>
      </w:r>
      <w:r w:rsidR="00127538" w:rsidRPr="007B7915">
        <w:rPr>
          <w:rFonts w:ascii="Times New Roman" w:eastAsia="Arial" w:hAnsi="Times New Roman"/>
          <w:b/>
          <w:bCs/>
          <w:iCs/>
          <w:szCs w:val="28"/>
          <w:u w:val="none"/>
          <w:lang w:val="vi-VN"/>
        </w:rPr>
        <w:t>loại</w:t>
      </w:r>
      <w:r w:rsidR="00C458FD" w:rsidRPr="007B7915">
        <w:rPr>
          <w:rFonts w:ascii="Times New Roman" w:eastAsia="Arial" w:hAnsi="Times New Roman"/>
          <w:b/>
          <w:bCs/>
          <w:iCs/>
          <w:szCs w:val="28"/>
          <w:u w:val="none"/>
          <w:lang w:val="vi-VN"/>
        </w:rPr>
        <w:t xml:space="preserve"> </w:t>
      </w:r>
      <w:r w:rsidR="00BD6F1B" w:rsidRPr="007B7915">
        <w:rPr>
          <w:rFonts w:ascii="Times New Roman" w:eastAsia="Arial" w:hAnsi="Times New Roman"/>
          <w:b/>
          <w:bCs/>
          <w:iCs/>
          <w:szCs w:val="28"/>
          <w:u w:val="none"/>
          <w:lang w:val="vi-VN"/>
        </w:rPr>
        <w:t>thiết bị trong quy trình sản xuất</w:t>
      </w:r>
      <w:bookmarkEnd w:id="248"/>
      <w:bookmarkEnd w:id="249"/>
      <w:bookmarkEnd w:id="250"/>
      <w:bookmarkEnd w:id="251"/>
      <w:bookmarkEnd w:id="252"/>
      <w:bookmarkEnd w:id="253"/>
      <w:bookmarkEnd w:id="254"/>
      <w:bookmarkEnd w:id="255"/>
      <w:bookmarkEnd w:id="256"/>
      <w:bookmarkEnd w:id="257"/>
      <w:bookmarkEnd w:id="258"/>
      <w:bookmarkEnd w:id="259"/>
      <w:r w:rsidR="00BD6F1B" w:rsidRPr="007B7915">
        <w:rPr>
          <w:rFonts w:ascii="Times New Roman" w:eastAsia="Arial" w:hAnsi="Times New Roman"/>
          <w:b/>
          <w:bCs/>
          <w:iCs/>
          <w:szCs w:val="28"/>
          <w:u w:val="none"/>
          <w:lang w:val="vi-VN"/>
        </w:rPr>
        <w:t xml:space="preserve"> </w:t>
      </w:r>
    </w:p>
    <w:p w14:paraId="416211D0" w14:textId="77777777" w:rsidR="00C32141" w:rsidRPr="007B7915" w:rsidRDefault="00C32141" w:rsidP="00C32141">
      <w:pPr>
        <w:rPr>
          <w:rFonts w:eastAsia="Arial"/>
          <w:lang w:val="vi-VN"/>
        </w:rPr>
      </w:pPr>
    </w:p>
    <w:p w14:paraId="6A522D74" w14:textId="77777777" w:rsidR="00BD6F1B" w:rsidRPr="007B7915" w:rsidRDefault="00BD6F1B" w:rsidP="00C755AC">
      <w:pPr>
        <w:spacing w:after="200" w:line="276" w:lineRule="auto"/>
        <w:ind w:left="709"/>
        <w:jc w:val="both"/>
        <w:rPr>
          <w:rFonts w:eastAsia="MS PGothic"/>
          <w:sz w:val="22"/>
          <w:szCs w:val="22"/>
          <w:lang w:val="vi-VN"/>
        </w:rPr>
      </w:pPr>
      <w:r w:rsidRPr="007B7915">
        <w:rPr>
          <w:rFonts w:eastAsia="MS PGothic"/>
          <w:sz w:val="22"/>
          <w:szCs w:val="22"/>
          <w:lang w:val="vi-VN"/>
        </w:rPr>
        <w:t xml:space="preserve">Các thiết bị quan trọng được sử dụng trong quy trình sản xuất cần phải được nêu rõ và được phân loại vào từng nhóm thiết bị cụ thể. Thông thường, các thiết bị sẽ được phân loại theo các </w:t>
      </w:r>
      <w:r w:rsidR="00AD1392" w:rsidRPr="007B7915">
        <w:rPr>
          <w:rFonts w:eastAsia="MS PGothic"/>
          <w:sz w:val="22"/>
          <w:szCs w:val="22"/>
          <w:lang w:val="vi-VN"/>
        </w:rPr>
        <w:t xml:space="preserve">công đoạn </w:t>
      </w:r>
      <w:r w:rsidRPr="007B7915">
        <w:rPr>
          <w:rFonts w:eastAsia="MS PGothic"/>
          <w:sz w:val="22"/>
          <w:szCs w:val="22"/>
          <w:lang w:val="vi-VN"/>
        </w:rPr>
        <w:t xml:space="preserve">trong </w:t>
      </w:r>
      <w:r w:rsidR="0046460E" w:rsidRPr="007B7915">
        <w:rPr>
          <w:rFonts w:eastAsia="MS PGothic"/>
          <w:sz w:val="22"/>
          <w:szCs w:val="22"/>
          <w:lang w:val="vi-VN"/>
        </w:rPr>
        <w:t xml:space="preserve">quy </w:t>
      </w:r>
      <w:r w:rsidRPr="007B7915">
        <w:rPr>
          <w:rFonts w:eastAsia="MS PGothic"/>
          <w:sz w:val="22"/>
          <w:szCs w:val="22"/>
          <w:lang w:val="vi-VN"/>
        </w:rPr>
        <w:t>trình sản xuất</w:t>
      </w:r>
      <w:r w:rsidR="0046460E" w:rsidRPr="007B7915">
        <w:rPr>
          <w:rFonts w:eastAsia="MS PGothic"/>
          <w:sz w:val="22"/>
          <w:szCs w:val="22"/>
          <w:lang w:val="vi-VN"/>
        </w:rPr>
        <w:t xml:space="preserve"> (ví dụ: </w:t>
      </w:r>
      <w:r w:rsidR="00127538" w:rsidRPr="007B7915">
        <w:rPr>
          <w:rFonts w:eastAsia="MS PGothic"/>
          <w:sz w:val="22"/>
          <w:szCs w:val="22"/>
          <w:lang w:val="vi-VN"/>
        </w:rPr>
        <w:t xml:space="preserve">nhào </w:t>
      </w:r>
      <w:r w:rsidR="0046460E" w:rsidRPr="007B7915">
        <w:rPr>
          <w:rFonts w:eastAsia="MS PGothic"/>
          <w:sz w:val="22"/>
          <w:szCs w:val="22"/>
          <w:lang w:val="vi-VN"/>
        </w:rPr>
        <w:t xml:space="preserve">trộn, sấy, giảm kích thước tiểu phân, tạo hạt, phân liều, bao, </w:t>
      </w:r>
      <w:r w:rsidR="00671C38" w:rsidRPr="007B7915">
        <w:rPr>
          <w:rFonts w:eastAsia="MS PGothic"/>
          <w:sz w:val="22"/>
          <w:szCs w:val="22"/>
          <w:lang w:val="vi-VN"/>
        </w:rPr>
        <w:t xml:space="preserve">đóng </w:t>
      </w:r>
      <w:r w:rsidR="0046460E" w:rsidRPr="007B7915">
        <w:rPr>
          <w:rFonts w:eastAsia="MS PGothic"/>
          <w:sz w:val="22"/>
          <w:szCs w:val="22"/>
          <w:lang w:val="vi-VN"/>
        </w:rPr>
        <w:t xml:space="preserve">thuốc, đóng nang, in, đóng gói). Các nhóm thiết bị này sẽ được phân thành các </w:t>
      </w:r>
      <w:r w:rsidR="00127538" w:rsidRPr="007B7915">
        <w:rPr>
          <w:rFonts w:eastAsia="MS PGothic"/>
          <w:sz w:val="22"/>
          <w:szCs w:val="22"/>
          <w:lang w:val="vi-VN"/>
        </w:rPr>
        <w:t xml:space="preserve">loại </w:t>
      </w:r>
      <w:r w:rsidR="0046460E" w:rsidRPr="007B7915">
        <w:rPr>
          <w:rFonts w:eastAsia="MS PGothic"/>
          <w:sz w:val="22"/>
          <w:szCs w:val="22"/>
          <w:lang w:val="vi-VN"/>
        </w:rPr>
        <w:t>nhỏ hơn dựa trên nguyên tắc hoạt động.</w:t>
      </w:r>
    </w:p>
    <w:p w14:paraId="6DA6B39F" w14:textId="77777777" w:rsidR="00C755AC" w:rsidRPr="007B7915" w:rsidRDefault="0046460E" w:rsidP="00C755AC">
      <w:pPr>
        <w:spacing w:after="200" w:line="276" w:lineRule="auto"/>
        <w:ind w:left="709"/>
        <w:jc w:val="both"/>
        <w:rPr>
          <w:rFonts w:eastAsia="MS PGothic"/>
          <w:sz w:val="22"/>
          <w:szCs w:val="22"/>
          <w:lang w:val="vi-VN"/>
        </w:rPr>
      </w:pPr>
      <w:r w:rsidRPr="007B7915">
        <w:rPr>
          <w:rFonts w:eastAsia="MS PGothic"/>
          <w:sz w:val="22"/>
          <w:szCs w:val="22"/>
          <w:lang w:val="vi-VN"/>
        </w:rPr>
        <w:t xml:space="preserve">Dưới đây là một số ví dụ của các </w:t>
      </w:r>
      <w:r w:rsidR="00127538" w:rsidRPr="007B7915">
        <w:rPr>
          <w:rFonts w:eastAsia="MS PGothic"/>
          <w:sz w:val="22"/>
          <w:szCs w:val="22"/>
          <w:lang w:val="vi-VN"/>
        </w:rPr>
        <w:t xml:space="preserve">nhóm </w:t>
      </w:r>
      <w:r w:rsidRPr="007B7915">
        <w:rPr>
          <w:rFonts w:eastAsia="MS PGothic"/>
          <w:sz w:val="22"/>
          <w:szCs w:val="22"/>
          <w:lang w:val="vi-VN"/>
        </w:rPr>
        <w:t>thiết bị tương ứng với các bước trong quy trình sản xuất:</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6520"/>
      </w:tblGrid>
      <w:tr w:rsidR="00C755AC" w:rsidRPr="007B7915" w14:paraId="72A23F4D" w14:textId="77777777" w:rsidTr="00C755AC">
        <w:trPr>
          <w:trHeight w:val="615"/>
          <w:tblHeader/>
        </w:trPr>
        <w:tc>
          <w:tcPr>
            <w:tcW w:w="2410" w:type="dxa"/>
            <w:shd w:val="clear" w:color="auto" w:fill="D9D9D9"/>
            <w:vAlign w:val="center"/>
          </w:tcPr>
          <w:p w14:paraId="2F45DDF6" w14:textId="77777777" w:rsidR="00C755AC" w:rsidRPr="007B7915" w:rsidRDefault="0046460E" w:rsidP="00C755AC">
            <w:pPr>
              <w:rPr>
                <w:rFonts w:eastAsia="MS PGothic"/>
                <w:b/>
                <w:sz w:val="22"/>
                <w:szCs w:val="22"/>
                <w:lang w:val="vi-VN"/>
              </w:rPr>
            </w:pPr>
            <w:r w:rsidRPr="007B7915">
              <w:rPr>
                <w:rFonts w:eastAsia="MS PGothic"/>
                <w:b/>
                <w:sz w:val="22"/>
                <w:szCs w:val="22"/>
                <w:lang w:val="vi-VN"/>
              </w:rPr>
              <w:t>Thiết bị</w:t>
            </w:r>
          </w:p>
        </w:tc>
        <w:tc>
          <w:tcPr>
            <w:tcW w:w="6520" w:type="dxa"/>
            <w:shd w:val="clear" w:color="auto" w:fill="D9D9D9"/>
            <w:vAlign w:val="center"/>
          </w:tcPr>
          <w:p w14:paraId="2661024E" w14:textId="77777777" w:rsidR="00C755AC" w:rsidRPr="007B7915" w:rsidRDefault="00127538" w:rsidP="00C755AC">
            <w:pPr>
              <w:rPr>
                <w:rFonts w:eastAsia="MS PGothic"/>
                <w:b/>
                <w:sz w:val="22"/>
                <w:szCs w:val="22"/>
                <w:lang w:val="vi-VN"/>
              </w:rPr>
            </w:pPr>
            <w:r w:rsidRPr="007B7915">
              <w:rPr>
                <w:rFonts w:eastAsia="MS PGothic"/>
                <w:b/>
                <w:sz w:val="22"/>
                <w:szCs w:val="22"/>
                <w:lang w:val="vi-VN"/>
              </w:rPr>
              <w:t xml:space="preserve">Loại </w:t>
            </w:r>
            <w:r w:rsidR="0046460E" w:rsidRPr="007B7915">
              <w:rPr>
                <w:rFonts w:eastAsia="MS PGothic"/>
                <w:b/>
                <w:sz w:val="22"/>
                <w:szCs w:val="22"/>
                <w:lang w:val="vi-VN"/>
              </w:rPr>
              <w:t>thiết bị</w:t>
            </w:r>
          </w:p>
        </w:tc>
      </w:tr>
      <w:tr w:rsidR="00C755AC" w:rsidRPr="005562EB" w14:paraId="4F553B2B" w14:textId="77777777" w:rsidTr="00C755AC">
        <w:tc>
          <w:tcPr>
            <w:tcW w:w="2410" w:type="dxa"/>
          </w:tcPr>
          <w:p w14:paraId="55636C6D" w14:textId="77777777" w:rsidR="00C755AC" w:rsidRPr="007B7915" w:rsidRDefault="0046460E" w:rsidP="00C755AC">
            <w:pPr>
              <w:rPr>
                <w:rFonts w:eastAsia="MS PGothic"/>
                <w:sz w:val="22"/>
                <w:szCs w:val="22"/>
                <w:lang w:val="vi-VN"/>
              </w:rPr>
            </w:pPr>
            <w:r w:rsidRPr="007B7915">
              <w:rPr>
                <w:rFonts w:eastAsia="MS PGothic"/>
                <w:sz w:val="22"/>
                <w:szCs w:val="22"/>
                <w:lang w:val="vi-VN"/>
              </w:rPr>
              <w:t xml:space="preserve">Nồi </w:t>
            </w:r>
            <w:r w:rsidR="00127538" w:rsidRPr="007B7915">
              <w:rPr>
                <w:rFonts w:eastAsia="MS PGothic"/>
                <w:sz w:val="22"/>
                <w:szCs w:val="22"/>
                <w:lang w:val="vi-VN"/>
              </w:rPr>
              <w:t>trộn</w:t>
            </w:r>
          </w:p>
        </w:tc>
        <w:tc>
          <w:tcPr>
            <w:tcW w:w="6520" w:type="dxa"/>
            <w:tcBorders>
              <w:bottom w:val="single" w:sz="4" w:space="0" w:color="auto"/>
            </w:tcBorders>
          </w:tcPr>
          <w:p w14:paraId="62436A63" w14:textId="77777777" w:rsidR="00C755AC" w:rsidRPr="007B7915" w:rsidRDefault="0046460E" w:rsidP="00C755AC">
            <w:pPr>
              <w:rPr>
                <w:rFonts w:eastAsia="MS PGothic"/>
                <w:sz w:val="22"/>
                <w:szCs w:val="22"/>
                <w:lang w:val="vi-VN"/>
              </w:rPr>
            </w:pPr>
            <w:r w:rsidRPr="007B7915">
              <w:rPr>
                <w:rFonts w:eastAsia="MS PGothic"/>
                <w:sz w:val="22"/>
                <w:szCs w:val="22"/>
                <w:lang w:val="vi-VN"/>
              </w:rPr>
              <w:t>Máy khuấy trộn đối lưu</w:t>
            </w:r>
          </w:p>
        </w:tc>
      </w:tr>
      <w:tr w:rsidR="00C755AC" w:rsidRPr="007B7915" w14:paraId="42CD4DF8" w14:textId="77777777" w:rsidTr="0046460E">
        <w:trPr>
          <w:trHeight w:val="287"/>
        </w:trPr>
        <w:tc>
          <w:tcPr>
            <w:tcW w:w="2410" w:type="dxa"/>
            <w:vMerge w:val="restart"/>
          </w:tcPr>
          <w:p w14:paraId="13CBCD58" w14:textId="77777777" w:rsidR="00C755AC" w:rsidRPr="007B7915" w:rsidRDefault="0046460E" w:rsidP="00C755AC">
            <w:pPr>
              <w:rPr>
                <w:rFonts w:eastAsia="MS PGothic"/>
                <w:sz w:val="22"/>
                <w:szCs w:val="22"/>
                <w:lang w:val="vi-VN"/>
              </w:rPr>
            </w:pPr>
            <w:r w:rsidRPr="007B7915">
              <w:rPr>
                <w:rFonts w:eastAsia="MS PGothic"/>
                <w:sz w:val="22"/>
                <w:szCs w:val="22"/>
                <w:lang w:val="vi-VN"/>
              </w:rPr>
              <w:t xml:space="preserve">Máy nhào </w:t>
            </w:r>
          </w:p>
        </w:tc>
        <w:tc>
          <w:tcPr>
            <w:tcW w:w="6520" w:type="dxa"/>
            <w:tcBorders>
              <w:bottom w:val="nil"/>
            </w:tcBorders>
          </w:tcPr>
          <w:p w14:paraId="0C9171F4" w14:textId="77777777" w:rsidR="00C755AC" w:rsidRPr="007B7915" w:rsidRDefault="0046460E" w:rsidP="00C755AC">
            <w:pPr>
              <w:rPr>
                <w:rFonts w:eastAsia="MS PGothic"/>
                <w:sz w:val="22"/>
                <w:szCs w:val="22"/>
                <w:lang w:val="vi-VN"/>
              </w:rPr>
            </w:pPr>
            <w:r w:rsidRPr="007B7915">
              <w:rPr>
                <w:rFonts w:eastAsia="MS PGothic"/>
                <w:sz w:val="22"/>
                <w:szCs w:val="22"/>
                <w:lang w:val="vi-VN"/>
              </w:rPr>
              <w:t xml:space="preserve">Máy </w:t>
            </w:r>
            <w:r w:rsidR="00271684" w:rsidRPr="007B7915">
              <w:rPr>
                <w:rFonts w:eastAsia="MS PGothic"/>
                <w:sz w:val="22"/>
                <w:szCs w:val="22"/>
                <w:lang w:val="vi-VN"/>
              </w:rPr>
              <w:t xml:space="preserve">nhào </w:t>
            </w:r>
            <w:r w:rsidRPr="007B7915">
              <w:rPr>
                <w:rFonts w:eastAsia="MS PGothic"/>
                <w:sz w:val="22"/>
                <w:szCs w:val="22"/>
                <w:lang w:val="vi-VN"/>
              </w:rPr>
              <w:t>khuếch tán</w:t>
            </w:r>
          </w:p>
        </w:tc>
      </w:tr>
      <w:tr w:rsidR="00C755AC" w:rsidRPr="005562EB" w14:paraId="44C418AB" w14:textId="77777777" w:rsidTr="0046460E">
        <w:trPr>
          <w:trHeight w:val="278"/>
        </w:trPr>
        <w:tc>
          <w:tcPr>
            <w:tcW w:w="2410" w:type="dxa"/>
            <w:vMerge/>
          </w:tcPr>
          <w:p w14:paraId="59350300" w14:textId="77777777" w:rsidR="00C755AC" w:rsidRPr="007B7915" w:rsidRDefault="00C755AC" w:rsidP="00C755AC">
            <w:pPr>
              <w:rPr>
                <w:rFonts w:eastAsia="MS PGothic"/>
                <w:sz w:val="22"/>
                <w:szCs w:val="22"/>
                <w:lang w:val="vi-VN"/>
              </w:rPr>
            </w:pPr>
          </w:p>
        </w:tc>
        <w:tc>
          <w:tcPr>
            <w:tcW w:w="6520" w:type="dxa"/>
            <w:tcBorders>
              <w:top w:val="nil"/>
              <w:bottom w:val="nil"/>
            </w:tcBorders>
          </w:tcPr>
          <w:p w14:paraId="61C10405" w14:textId="77777777" w:rsidR="00C755AC" w:rsidRPr="007B7915" w:rsidRDefault="0046460E" w:rsidP="00C755AC">
            <w:pPr>
              <w:rPr>
                <w:rFonts w:eastAsia="MS PGothic"/>
                <w:sz w:val="22"/>
                <w:szCs w:val="22"/>
                <w:lang w:val="vi-VN"/>
              </w:rPr>
            </w:pPr>
            <w:r w:rsidRPr="007B7915">
              <w:rPr>
                <w:rFonts w:eastAsia="MS PGothic"/>
                <w:sz w:val="22"/>
                <w:szCs w:val="22"/>
                <w:lang w:val="vi-VN"/>
              </w:rPr>
              <w:t xml:space="preserve">Máy </w:t>
            </w:r>
            <w:r w:rsidR="00271684" w:rsidRPr="007B7915">
              <w:rPr>
                <w:rFonts w:eastAsia="MS PGothic"/>
                <w:sz w:val="22"/>
                <w:szCs w:val="22"/>
                <w:lang w:val="vi-VN"/>
              </w:rPr>
              <w:t xml:space="preserve">nhào </w:t>
            </w:r>
            <w:r w:rsidRPr="007B7915">
              <w:rPr>
                <w:rFonts w:eastAsia="MS PGothic"/>
                <w:sz w:val="22"/>
                <w:szCs w:val="22"/>
                <w:lang w:val="vi-VN"/>
              </w:rPr>
              <w:t xml:space="preserve">kiểu </w:t>
            </w:r>
            <w:r w:rsidR="00BD00AF" w:rsidRPr="007B7915">
              <w:rPr>
                <w:rFonts w:eastAsia="MS PGothic"/>
                <w:sz w:val="22"/>
                <w:szCs w:val="22"/>
                <w:lang w:val="vi-VN"/>
              </w:rPr>
              <w:t>đối lưu</w:t>
            </w:r>
          </w:p>
        </w:tc>
      </w:tr>
      <w:tr w:rsidR="00C755AC" w:rsidRPr="005562EB" w14:paraId="5EF6CDB0" w14:textId="77777777" w:rsidTr="00C755AC">
        <w:tc>
          <w:tcPr>
            <w:tcW w:w="2410" w:type="dxa"/>
            <w:vMerge/>
          </w:tcPr>
          <w:p w14:paraId="31F344B2" w14:textId="77777777" w:rsidR="00C755AC" w:rsidRPr="007B7915" w:rsidRDefault="00C755AC" w:rsidP="00C755AC">
            <w:pPr>
              <w:rPr>
                <w:rFonts w:eastAsia="MS PGothic"/>
                <w:sz w:val="22"/>
                <w:szCs w:val="22"/>
                <w:lang w:val="vi-VN"/>
              </w:rPr>
            </w:pPr>
          </w:p>
        </w:tc>
        <w:tc>
          <w:tcPr>
            <w:tcW w:w="6520" w:type="dxa"/>
            <w:tcBorders>
              <w:top w:val="nil"/>
              <w:bottom w:val="single" w:sz="4" w:space="0" w:color="auto"/>
            </w:tcBorders>
          </w:tcPr>
          <w:p w14:paraId="5C9F1BB5" w14:textId="77777777" w:rsidR="00C755AC" w:rsidRPr="007B7915" w:rsidRDefault="0046460E" w:rsidP="00C755AC">
            <w:pPr>
              <w:rPr>
                <w:rFonts w:eastAsia="MS PGothic"/>
                <w:sz w:val="22"/>
                <w:szCs w:val="22"/>
                <w:lang w:val="vi-VN"/>
              </w:rPr>
            </w:pPr>
            <w:r w:rsidRPr="007B7915">
              <w:rPr>
                <w:rFonts w:eastAsia="MS PGothic"/>
                <w:sz w:val="22"/>
                <w:szCs w:val="22"/>
                <w:lang w:val="vi-VN"/>
              </w:rPr>
              <w:t xml:space="preserve">Máy </w:t>
            </w:r>
            <w:r w:rsidR="00271684" w:rsidRPr="007B7915">
              <w:rPr>
                <w:rFonts w:eastAsia="MS PGothic"/>
                <w:sz w:val="22"/>
                <w:szCs w:val="22"/>
                <w:lang w:val="vi-VN"/>
              </w:rPr>
              <w:t xml:space="preserve">nhào </w:t>
            </w:r>
            <w:r w:rsidRPr="007B7915">
              <w:rPr>
                <w:rFonts w:eastAsia="MS PGothic"/>
                <w:sz w:val="22"/>
                <w:szCs w:val="22"/>
                <w:lang w:val="vi-VN"/>
              </w:rPr>
              <w:t>kiểu khí nén</w:t>
            </w:r>
          </w:p>
        </w:tc>
      </w:tr>
      <w:tr w:rsidR="00C755AC" w:rsidRPr="005562EB" w14:paraId="5343345B" w14:textId="77777777" w:rsidTr="00C755AC">
        <w:tc>
          <w:tcPr>
            <w:tcW w:w="2410" w:type="dxa"/>
            <w:vMerge w:val="restart"/>
          </w:tcPr>
          <w:p w14:paraId="3D3DB819" w14:textId="77777777" w:rsidR="00C755AC" w:rsidRPr="007B7915" w:rsidRDefault="0046460E" w:rsidP="0046460E">
            <w:pPr>
              <w:rPr>
                <w:rFonts w:eastAsia="MS PGothic"/>
                <w:sz w:val="22"/>
                <w:szCs w:val="22"/>
                <w:lang w:val="vi-VN"/>
              </w:rPr>
            </w:pPr>
            <w:r w:rsidRPr="007B7915">
              <w:rPr>
                <w:rFonts w:eastAsia="MS PGothic"/>
                <w:sz w:val="22"/>
                <w:szCs w:val="22"/>
                <w:lang w:val="vi-VN"/>
              </w:rPr>
              <w:t>Máy nghiền</w:t>
            </w:r>
          </w:p>
        </w:tc>
        <w:tc>
          <w:tcPr>
            <w:tcW w:w="6520" w:type="dxa"/>
            <w:tcBorders>
              <w:bottom w:val="nil"/>
            </w:tcBorders>
          </w:tcPr>
          <w:p w14:paraId="03CC64C9" w14:textId="77777777" w:rsidR="00C755AC" w:rsidRPr="007B7915" w:rsidRDefault="0046460E" w:rsidP="00C755AC">
            <w:pPr>
              <w:rPr>
                <w:rFonts w:eastAsia="MS PGothic"/>
                <w:sz w:val="22"/>
                <w:szCs w:val="22"/>
                <w:lang w:val="vi-VN"/>
              </w:rPr>
            </w:pPr>
            <w:r w:rsidRPr="007B7915">
              <w:rPr>
                <w:rFonts w:eastAsia="MS PGothic"/>
                <w:sz w:val="22"/>
                <w:szCs w:val="22"/>
                <w:lang w:val="vi-VN"/>
              </w:rPr>
              <w:t xml:space="preserve">Máy nghiền </w:t>
            </w:r>
            <w:r w:rsidR="00271684" w:rsidRPr="007B7915">
              <w:rPr>
                <w:rFonts w:eastAsia="MS PGothic"/>
                <w:sz w:val="22"/>
                <w:szCs w:val="22"/>
                <w:lang w:val="vi-VN"/>
              </w:rPr>
              <w:t>bột siêu mịn dùng khí nén</w:t>
            </w:r>
          </w:p>
        </w:tc>
      </w:tr>
      <w:tr w:rsidR="00C755AC" w:rsidRPr="005562EB" w14:paraId="7D632997" w14:textId="77777777" w:rsidTr="00C755AC">
        <w:tc>
          <w:tcPr>
            <w:tcW w:w="2410" w:type="dxa"/>
            <w:vMerge/>
          </w:tcPr>
          <w:p w14:paraId="543C6FE2" w14:textId="77777777" w:rsidR="00C755AC" w:rsidRPr="007B7915" w:rsidRDefault="00C755AC" w:rsidP="00C755AC">
            <w:pPr>
              <w:rPr>
                <w:rFonts w:eastAsia="MS PGothic"/>
                <w:sz w:val="22"/>
                <w:szCs w:val="22"/>
                <w:lang w:val="vi-VN"/>
              </w:rPr>
            </w:pPr>
          </w:p>
        </w:tc>
        <w:tc>
          <w:tcPr>
            <w:tcW w:w="6520" w:type="dxa"/>
            <w:tcBorders>
              <w:top w:val="nil"/>
              <w:bottom w:val="nil"/>
            </w:tcBorders>
          </w:tcPr>
          <w:p w14:paraId="2D9D0F5D" w14:textId="77777777" w:rsidR="00C755AC" w:rsidRPr="007B7915" w:rsidRDefault="0046460E" w:rsidP="00C755AC">
            <w:pPr>
              <w:rPr>
                <w:rFonts w:eastAsia="MS PGothic"/>
                <w:sz w:val="22"/>
                <w:szCs w:val="22"/>
                <w:lang w:val="vi-VN"/>
              </w:rPr>
            </w:pPr>
            <w:r w:rsidRPr="007B7915">
              <w:rPr>
                <w:rFonts w:eastAsia="MS PGothic"/>
                <w:sz w:val="22"/>
                <w:szCs w:val="22"/>
                <w:lang w:val="vi-VN"/>
              </w:rPr>
              <w:t>Máy nghiền theo cơ chế va đập</w:t>
            </w:r>
          </w:p>
        </w:tc>
      </w:tr>
      <w:tr w:rsidR="00C755AC" w:rsidRPr="005562EB" w14:paraId="02A2D73A" w14:textId="77777777" w:rsidTr="00C755AC">
        <w:tc>
          <w:tcPr>
            <w:tcW w:w="2410" w:type="dxa"/>
            <w:vMerge/>
          </w:tcPr>
          <w:p w14:paraId="603F78A5" w14:textId="77777777" w:rsidR="00C755AC" w:rsidRPr="007B7915" w:rsidRDefault="00C755AC" w:rsidP="00C755AC">
            <w:pPr>
              <w:rPr>
                <w:rFonts w:eastAsia="MS PGothic"/>
                <w:sz w:val="22"/>
                <w:szCs w:val="22"/>
                <w:lang w:val="vi-VN"/>
              </w:rPr>
            </w:pPr>
          </w:p>
        </w:tc>
        <w:tc>
          <w:tcPr>
            <w:tcW w:w="6520" w:type="dxa"/>
            <w:tcBorders>
              <w:top w:val="nil"/>
              <w:bottom w:val="nil"/>
            </w:tcBorders>
          </w:tcPr>
          <w:p w14:paraId="7E043644" w14:textId="77777777" w:rsidR="00C755AC" w:rsidRPr="007B7915" w:rsidRDefault="0046460E" w:rsidP="00C755AC">
            <w:pPr>
              <w:rPr>
                <w:rFonts w:eastAsia="MS PGothic"/>
                <w:sz w:val="22"/>
                <w:szCs w:val="22"/>
                <w:lang w:val="vi-VN"/>
              </w:rPr>
            </w:pPr>
            <w:r w:rsidRPr="007B7915">
              <w:rPr>
                <w:rFonts w:eastAsia="MS PGothic"/>
                <w:sz w:val="22"/>
                <w:szCs w:val="22"/>
                <w:lang w:val="vi-VN"/>
              </w:rPr>
              <w:t xml:space="preserve">Máy nghiền theo cơ chế </w:t>
            </w:r>
            <w:r w:rsidR="00271684" w:rsidRPr="007B7915">
              <w:rPr>
                <w:rFonts w:eastAsia="MS PGothic"/>
                <w:sz w:val="22"/>
                <w:szCs w:val="22"/>
                <w:lang w:val="vi-VN"/>
              </w:rPr>
              <w:t>cắt chẻ</w:t>
            </w:r>
          </w:p>
        </w:tc>
      </w:tr>
      <w:tr w:rsidR="00C755AC" w:rsidRPr="005562EB" w14:paraId="48DC376C" w14:textId="77777777" w:rsidTr="00C755AC">
        <w:tc>
          <w:tcPr>
            <w:tcW w:w="2410" w:type="dxa"/>
            <w:vMerge/>
          </w:tcPr>
          <w:p w14:paraId="3C277DC0" w14:textId="77777777" w:rsidR="00C755AC" w:rsidRPr="007B7915" w:rsidRDefault="00C755AC" w:rsidP="00C755AC">
            <w:pPr>
              <w:rPr>
                <w:rFonts w:eastAsia="MS PGothic"/>
                <w:sz w:val="22"/>
                <w:szCs w:val="22"/>
                <w:lang w:val="vi-VN"/>
              </w:rPr>
            </w:pPr>
          </w:p>
        </w:tc>
        <w:tc>
          <w:tcPr>
            <w:tcW w:w="6520" w:type="dxa"/>
            <w:tcBorders>
              <w:top w:val="nil"/>
              <w:bottom w:val="nil"/>
            </w:tcBorders>
          </w:tcPr>
          <w:p w14:paraId="520FF2A3" w14:textId="77777777" w:rsidR="00C755AC" w:rsidRPr="007B7915" w:rsidRDefault="00E826F0" w:rsidP="00C755AC">
            <w:pPr>
              <w:rPr>
                <w:rFonts w:eastAsia="MS PGothic"/>
                <w:sz w:val="22"/>
                <w:szCs w:val="22"/>
                <w:lang w:val="vi-VN"/>
              </w:rPr>
            </w:pPr>
            <w:r w:rsidRPr="007B7915">
              <w:rPr>
                <w:rFonts w:eastAsia="MS PGothic"/>
                <w:sz w:val="22"/>
                <w:szCs w:val="22"/>
                <w:lang w:val="vi-VN"/>
              </w:rPr>
              <w:t>Máy nghiền theo cơ chế nén</w:t>
            </w:r>
            <w:r w:rsidR="00271684" w:rsidRPr="007B7915">
              <w:rPr>
                <w:rFonts w:eastAsia="MS PGothic"/>
                <w:sz w:val="22"/>
                <w:szCs w:val="22"/>
                <w:lang w:val="vi-VN"/>
              </w:rPr>
              <w:t xml:space="preserve"> ép</w:t>
            </w:r>
          </w:p>
        </w:tc>
      </w:tr>
      <w:tr w:rsidR="00C755AC" w:rsidRPr="005562EB" w14:paraId="77ADC21B" w14:textId="77777777" w:rsidTr="00C755AC">
        <w:tc>
          <w:tcPr>
            <w:tcW w:w="2410" w:type="dxa"/>
            <w:vMerge/>
          </w:tcPr>
          <w:p w14:paraId="43470CC4" w14:textId="77777777" w:rsidR="00C755AC" w:rsidRPr="007B7915" w:rsidRDefault="00C755AC" w:rsidP="00C755AC">
            <w:pPr>
              <w:rPr>
                <w:rFonts w:eastAsia="MS PGothic"/>
                <w:sz w:val="22"/>
                <w:szCs w:val="22"/>
                <w:lang w:val="vi-VN"/>
              </w:rPr>
            </w:pPr>
          </w:p>
        </w:tc>
        <w:tc>
          <w:tcPr>
            <w:tcW w:w="6520" w:type="dxa"/>
            <w:tcBorders>
              <w:top w:val="nil"/>
              <w:bottom w:val="nil"/>
            </w:tcBorders>
          </w:tcPr>
          <w:p w14:paraId="17C18F93" w14:textId="77777777" w:rsidR="00C755AC" w:rsidRPr="007B7915" w:rsidRDefault="00E826F0" w:rsidP="00C755AC">
            <w:pPr>
              <w:rPr>
                <w:rFonts w:eastAsia="MS PGothic"/>
                <w:sz w:val="22"/>
                <w:szCs w:val="22"/>
                <w:lang w:val="vi-VN"/>
              </w:rPr>
            </w:pPr>
            <w:r w:rsidRPr="007B7915">
              <w:rPr>
                <w:rFonts w:eastAsia="MS PGothic"/>
                <w:sz w:val="22"/>
                <w:szCs w:val="22"/>
                <w:lang w:val="vi-VN"/>
              </w:rPr>
              <w:t>Máy nghiền kết hợp với rây</w:t>
            </w:r>
          </w:p>
        </w:tc>
      </w:tr>
      <w:tr w:rsidR="00C755AC" w:rsidRPr="007B7915" w14:paraId="3358FFBE" w14:textId="77777777" w:rsidTr="00C755AC">
        <w:tc>
          <w:tcPr>
            <w:tcW w:w="2410" w:type="dxa"/>
            <w:vMerge/>
          </w:tcPr>
          <w:p w14:paraId="5FFC7F7E" w14:textId="77777777" w:rsidR="00C755AC" w:rsidRPr="007B7915" w:rsidRDefault="00C755AC" w:rsidP="00C755AC">
            <w:pPr>
              <w:rPr>
                <w:rFonts w:eastAsia="MS PGothic"/>
                <w:sz w:val="22"/>
                <w:szCs w:val="22"/>
                <w:lang w:val="vi-VN"/>
              </w:rPr>
            </w:pPr>
          </w:p>
        </w:tc>
        <w:tc>
          <w:tcPr>
            <w:tcW w:w="6520" w:type="dxa"/>
            <w:tcBorders>
              <w:top w:val="nil"/>
              <w:bottom w:val="single" w:sz="4" w:space="0" w:color="auto"/>
            </w:tcBorders>
          </w:tcPr>
          <w:p w14:paraId="74B3DE03" w14:textId="77777777" w:rsidR="00C755AC" w:rsidRPr="007B7915" w:rsidRDefault="00E826F0" w:rsidP="00C755AC">
            <w:pPr>
              <w:rPr>
                <w:rFonts w:eastAsia="MS PGothic"/>
                <w:sz w:val="22"/>
                <w:szCs w:val="22"/>
                <w:lang w:val="vi-VN"/>
              </w:rPr>
            </w:pPr>
            <w:r w:rsidRPr="007B7915">
              <w:rPr>
                <w:rFonts w:eastAsia="MS PGothic"/>
                <w:sz w:val="22"/>
                <w:szCs w:val="22"/>
                <w:lang w:val="vi-VN"/>
              </w:rPr>
              <w:t xml:space="preserve">Máy nghiền </w:t>
            </w:r>
            <w:r w:rsidR="00271684" w:rsidRPr="007B7915">
              <w:rPr>
                <w:rFonts w:eastAsia="MS PGothic"/>
                <w:sz w:val="22"/>
                <w:szCs w:val="22"/>
                <w:lang w:val="vi-VN"/>
              </w:rPr>
              <w:t>bi</w:t>
            </w:r>
          </w:p>
        </w:tc>
      </w:tr>
      <w:tr w:rsidR="00C755AC" w:rsidRPr="005562EB" w14:paraId="4DCB16AB" w14:textId="77777777" w:rsidTr="00C755AC">
        <w:trPr>
          <w:trHeight w:val="2094"/>
        </w:trPr>
        <w:tc>
          <w:tcPr>
            <w:tcW w:w="2410" w:type="dxa"/>
          </w:tcPr>
          <w:p w14:paraId="7857F02A" w14:textId="77777777" w:rsidR="00C755AC" w:rsidRPr="007B7915" w:rsidRDefault="00E826F0" w:rsidP="00C755AC">
            <w:pPr>
              <w:rPr>
                <w:rFonts w:eastAsia="MS PGothic"/>
                <w:sz w:val="22"/>
                <w:szCs w:val="22"/>
                <w:lang w:val="vi-VN"/>
              </w:rPr>
            </w:pPr>
            <w:r w:rsidRPr="007B7915">
              <w:rPr>
                <w:rFonts w:eastAsia="MS PGothic"/>
                <w:sz w:val="22"/>
                <w:szCs w:val="22"/>
                <w:lang w:val="vi-VN"/>
              </w:rPr>
              <w:t>Máy tạo hạt</w:t>
            </w:r>
          </w:p>
        </w:tc>
        <w:tc>
          <w:tcPr>
            <w:tcW w:w="6520" w:type="dxa"/>
          </w:tcPr>
          <w:p w14:paraId="60A57AC9" w14:textId="77777777" w:rsidR="00E826F0" w:rsidRPr="007B7915" w:rsidRDefault="00E826F0" w:rsidP="00C755AC">
            <w:pPr>
              <w:rPr>
                <w:rFonts w:eastAsia="MS PGothic"/>
                <w:sz w:val="22"/>
                <w:szCs w:val="22"/>
                <w:lang w:val="vi-VN"/>
              </w:rPr>
            </w:pPr>
            <w:r w:rsidRPr="007B7915">
              <w:rPr>
                <w:rFonts w:eastAsia="MS PGothic"/>
                <w:sz w:val="22"/>
                <w:szCs w:val="22"/>
                <w:lang w:val="vi-VN"/>
              </w:rPr>
              <w:t>Máy tạo hạt khô</w:t>
            </w:r>
          </w:p>
          <w:p w14:paraId="476450DA" w14:textId="77777777" w:rsidR="00E826F0" w:rsidRPr="007B7915" w:rsidRDefault="00E826F0" w:rsidP="00C755AC">
            <w:pPr>
              <w:rPr>
                <w:rFonts w:eastAsia="MS PGothic"/>
                <w:sz w:val="22"/>
                <w:szCs w:val="22"/>
                <w:lang w:val="vi-VN"/>
              </w:rPr>
            </w:pPr>
            <w:r w:rsidRPr="007B7915">
              <w:rPr>
                <w:rFonts w:eastAsia="MS PGothic"/>
                <w:sz w:val="22"/>
                <w:szCs w:val="22"/>
                <w:lang w:val="vi-VN"/>
              </w:rPr>
              <w:t xml:space="preserve">Máy </w:t>
            </w:r>
            <w:r w:rsidR="00271684" w:rsidRPr="007B7915">
              <w:rPr>
                <w:rFonts w:eastAsia="MS PGothic"/>
                <w:sz w:val="22"/>
                <w:szCs w:val="22"/>
                <w:lang w:val="vi-VN"/>
              </w:rPr>
              <w:t>tạo hạt ướt</w:t>
            </w:r>
            <w:r w:rsidRPr="007B7915">
              <w:rPr>
                <w:rFonts w:eastAsia="MS PGothic"/>
                <w:sz w:val="22"/>
                <w:szCs w:val="22"/>
                <w:lang w:val="vi-VN"/>
              </w:rPr>
              <w:t xml:space="preserve"> tốc độ cao</w:t>
            </w:r>
          </w:p>
          <w:p w14:paraId="6E7EA13F" w14:textId="77777777" w:rsidR="00E826F0" w:rsidRPr="007B7915" w:rsidRDefault="00E826F0" w:rsidP="00C755AC">
            <w:pPr>
              <w:rPr>
                <w:rFonts w:eastAsia="MS PGothic"/>
                <w:sz w:val="22"/>
                <w:szCs w:val="22"/>
                <w:lang w:val="vi-VN"/>
              </w:rPr>
            </w:pPr>
            <w:r w:rsidRPr="007B7915">
              <w:rPr>
                <w:rFonts w:eastAsia="MS PGothic"/>
                <w:sz w:val="22"/>
                <w:szCs w:val="22"/>
                <w:lang w:val="vi-VN"/>
              </w:rPr>
              <w:t xml:space="preserve">Máy </w:t>
            </w:r>
            <w:r w:rsidR="00271684" w:rsidRPr="007B7915">
              <w:rPr>
                <w:rFonts w:eastAsia="MS PGothic"/>
                <w:sz w:val="22"/>
                <w:szCs w:val="22"/>
                <w:lang w:val="vi-VN"/>
              </w:rPr>
              <w:t>tạo hạt ướt</w:t>
            </w:r>
            <w:r w:rsidR="00E04567" w:rsidRPr="007B7915">
              <w:rPr>
                <w:rFonts w:eastAsia="MS PGothic"/>
                <w:sz w:val="22"/>
                <w:szCs w:val="22"/>
                <w:lang w:val="vi-VN"/>
              </w:rPr>
              <w:t xml:space="preserve"> </w:t>
            </w:r>
            <w:r w:rsidRPr="007B7915">
              <w:rPr>
                <w:rFonts w:eastAsia="MS PGothic"/>
                <w:sz w:val="22"/>
                <w:szCs w:val="22"/>
                <w:lang w:val="vi-VN"/>
              </w:rPr>
              <w:t>tốc độ thấp</w:t>
            </w:r>
          </w:p>
          <w:p w14:paraId="0AFCD6DD" w14:textId="77777777" w:rsidR="00E826F0" w:rsidRPr="007B7915" w:rsidRDefault="00E826F0" w:rsidP="00C755AC">
            <w:pPr>
              <w:rPr>
                <w:rFonts w:eastAsia="MS PGothic"/>
                <w:sz w:val="22"/>
                <w:szCs w:val="22"/>
                <w:lang w:val="vi-VN"/>
              </w:rPr>
            </w:pPr>
            <w:r w:rsidRPr="007B7915">
              <w:rPr>
                <w:rFonts w:eastAsia="MS PGothic"/>
                <w:sz w:val="22"/>
                <w:szCs w:val="22"/>
                <w:lang w:val="vi-VN"/>
              </w:rPr>
              <w:t>Máy tạo hạ</w:t>
            </w:r>
            <w:r w:rsidR="00BD00AF" w:rsidRPr="007B7915">
              <w:rPr>
                <w:rFonts w:eastAsia="MS PGothic"/>
                <w:sz w:val="22"/>
                <w:szCs w:val="22"/>
                <w:lang w:val="vi-VN"/>
              </w:rPr>
              <w:t>t hình trống tốc độ thấp</w:t>
            </w:r>
          </w:p>
          <w:p w14:paraId="20CBA232" w14:textId="77777777" w:rsidR="00E826F0" w:rsidRPr="007B7915" w:rsidRDefault="00E826F0" w:rsidP="00C755AC">
            <w:pPr>
              <w:rPr>
                <w:rFonts w:eastAsia="MS PGothic"/>
                <w:sz w:val="22"/>
                <w:szCs w:val="22"/>
                <w:lang w:val="vi-VN"/>
              </w:rPr>
            </w:pPr>
            <w:r w:rsidRPr="007B7915">
              <w:rPr>
                <w:rFonts w:eastAsia="MS PGothic"/>
                <w:sz w:val="22"/>
                <w:szCs w:val="22"/>
                <w:lang w:val="vi-VN"/>
              </w:rPr>
              <w:t>Máy tạo hạt theo cơ chế đùn</w:t>
            </w:r>
          </w:p>
          <w:p w14:paraId="3F1A1DB3" w14:textId="77777777" w:rsidR="00E826F0" w:rsidRPr="007B7915" w:rsidRDefault="00BD00AF" w:rsidP="00C755AC">
            <w:pPr>
              <w:rPr>
                <w:rFonts w:eastAsia="MS PGothic"/>
                <w:sz w:val="22"/>
                <w:szCs w:val="22"/>
                <w:lang w:val="vi-VN"/>
              </w:rPr>
            </w:pPr>
            <w:r w:rsidRPr="007B7915">
              <w:rPr>
                <w:rFonts w:eastAsia="MS PGothic"/>
                <w:sz w:val="22"/>
                <w:szCs w:val="22"/>
                <w:lang w:val="vi-VN"/>
              </w:rPr>
              <w:t>Máy tạo hạt quay</w:t>
            </w:r>
            <w:r w:rsidR="0007168E" w:rsidRPr="007B7915">
              <w:rPr>
                <w:rFonts w:eastAsia="MS PGothic"/>
                <w:sz w:val="22"/>
                <w:szCs w:val="22"/>
                <w:lang w:val="vi-VN"/>
              </w:rPr>
              <w:t xml:space="preserve"> tròn</w:t>
            </w:r>
          </w:p>
          <w:p w14:paraId="67F22515" w14:textId="77777777" w:rsidR="00E826F0" w:rsidRPr="007B7915" w:rsidRDefault="00E826F0" w:rsidP="00C755AC">
            <w:pPr>
              <w:rPr>
                <w:rFonts w:eastAsia="MS PGothic"/>
                <w:sz w:val="22"/>
                <w:szCs w:val="22"/>
                <w:lang w:val="vi-VN"/>
              </w:rPr>
            </w:pPr>
            <w:r w:rsidRPr="007B7915">
              <w:rPr>
                <w:rFonts w:eastAsia="MS PGothic"/>
                <w:sz w:val="22"/>
                <w:szCs w:val="22"/>
                <w:lang w:val="vi-VN"/>
              </w:rPr>
              <w:t>Máy tạo hạt tầng sôi</w:t>
            </w:r>
          </w:p>
          <w:p w14:paraId="4F85744A" w14:textId="77777777" w:rsidR="00C755AC" w:rsidRPr="007B7915" w:rsidRDefault="00E826F0" w:rsidP="00C755AC">
            <w:pPr>
              <w:rPr>
                <w:rFonts w:eastAsia="MS PGothic"/>
                <w:sz w:val="22"/>
                <w:szCs w:val="22"/>
                <w:lang w:val="vi-VN"/>
              </w:rPr>
            </w:pPr>
            <w:r w:rsidRPr="007B7915">
              <w:rPr>
                <w:rFonts w:eastAsia="MS PGothic"/>
                <w:sz w:val="22"/>
                <w:szCs w:val="22"/>
                <w:lang w:val="vi-VN"/>
              </w:rPr>
              <w:t>Máy tạo hạt phun sấy</w:t>
            </w:r>
          </w:p>
        </w:tc>
      </w:tr>
      <w:tr w:rsidR="00C755AC" w:rsidRPr="005562EB" w14:paraId="31CA1F94" w14:textId="77777777" w:rsidTr="00AD4374">
        <w:trPr>
          <w:trHeight w:val="1097"/>
        </w:trPr>
        <w:tc>
          <w:tcPr>
            <w:tcW w:w="2410" w:type="dxa"/>
            <w:vMerge w:val="restart"/>
          </w:tcPr>
          <w:p w14:paraId="03318B85" w14:textId="77777777" w:rsidR="00C755AC" w:rsidRPr="007B7915" w:rsidRDefault="00E826F0" w:rsidP="00C755AC">
            <w:pPr>
              <w:rPr>
                <w:rFonts w:eastAsia="MS PGothic"/>
                <w:sz w:val="22"/>
                <w:szCs w:val="22"/>
                <w:lang w:val="vi-VN"/>
              </w:rPr>
            </w:pPr>
            <w:r w:rsidRPr="007B7915">
              <w:rPr>
                <w:rFonts w:eastAsia="MS PGothic"/>
                <w:sz w:val="22"/>
                <w:szCs w:val="22"/>
                <w:lang w:val="vi-VN"/>
              </w:rPr>
              <w:t>Máy sấy</w:t>
            </w:r>
          </w:p>
        </w:tc>
        <w:tc>
          <w:tcPr>
            <w:tcW w:w="6520" w:type="dxa"/>
            <w:tcBorders>
              <w:bottom w:val="nil"/>
            </w:tcBorders>
          </w:tcPr>
          <w:p w14:paraId="1EC2284A" w14:textId="77777777" w:rsidR="00E826F0" w:rsidRPr="007B7915" w:rsidRDefault="00E826F0" w:rsidP="00C755AC">
            <w:pPr>
              <w:rPr>
                <w:rFonts w:eastAsia="MS PGothic"/>
                <w:sz w:val="22"/>
                <w:szCs w:val="22"/>
                <w:lang w:val="vi-VN"/>
              </w:rPr>
            </w:pPr>
            <w:r w:rsidRPr="007B7915">
              <w:rPr>
                <w:rFonts w:eastAsia="MS PGothic"/>
                <w:sz w:val="22"/>
                <w:szCs w:val="22"/>
                <w:lang w:val="vi-VN"/>
              </w:rPr>
              <w:t xml:space="preserve">Gia nhiệt trực tiếp, </w:t>
            </w:r>
            <w:r w:rsidR="00271684" w:rsidRPr="007B7915">
              <w:rPr>
                <w:rFonts w:eastAsia="MS PGothic"/>
                <w:sz w:val="22"/>
                <w:szCs w:val="22"/>
                <w:lang w:val="vi-VN"/>
              </w:rPr>
              <w:t xml:space="preserve">nguyên </w:t>
            </w:r>
            <w:r w:rsidRPr="007B7915">
              <w:rPr>
                <w:rFonts w:eastAsia="MS PGothic"/>
                <w:sz w:val="22"/>
                <w:szCs w:val="22"/>
                <w:lang w:val="vi-VN"/>
              </w:rPr>
              <w:t>liệu sấy tĩnh</w:t>
            </w:r>
          </w:p>
          <w:p w14:paraId="1990507E" w14:textId="77777777" w:rsidR="00E826F0" w:rsidRPr="007B7915" w:rsidRDefault="00E826F0" w:rsidP="00E826F0">
            <w:pPr>
              <w:rPr>
                <w:rFonts w:eastAsia="MS PGothic"/>
                <w:sz w:val="22"/>
                <w:szCs w:val="22"/>
                <w:lang w:val="vi-VN"/>
              </w:rPr>
            </w:pPr>
            <w:r w:rsidRPr="007B7915">
              <w:rPr>
                <w:rFonts w:eastAsia="MS PGothic"/>
                <w:sz w:val="22"/>
                <w:szCs w:val="22"/>
                <w:lang w:val="vi-VN"/>
              </w:rPr>
              <w:t xml:space="preserve">Gia nhiệt trực tiếp, </w:t>
            </w:r>
            <w:r w:rsidR="00271684" w:rsidRPr="007B7915">
              <w:rPr>
                <w:rFonts w:eastAsia="MS PGothic"/>
                <w:sz w:val="22"/>
                <w:szCs w:val="22"/>
                <w:lang w:val="vi-VN"/>
              </w:rPr>
              <w:t xml:space="preserve">nguyên </w:t>
            </w:r>
            <w:r w:rsidRPr="007B7915">
              <w:rPr>
                <w:rFonts w:eastAsia="MS PGothic"/>
                <w:sz w:val="22"/>
                <w:szCs w:val="22"/>
                <w:lang w:val="vi-VN"/>
              </w:rPr>
              <w:t>liệu sấy chuyển động</w:t>
            </w:r>
          </w:p>
          <w:p w14:paraId="506C9F54" w14:textId="77777777" w:rsidR="00E826F0" w:rsidRPr="007B7915" w:rsidRDefault="00E826F0" w:rsidP="00C755AC">
            <w:pPr>
              <w:rPr>
                <w:rFonts w:eastAsia="MS PGothic"/>
                <w:sz w:val="22"/>
                <w:szCs w:val="22"/>
                <w:lang w:val="vi-VN"/>
              </w:rPr>
            </w:pPr>
            <w:r w:rsidRPr="007B7915">
              <w:rPr>
                <w:rFonts w:eastAsia="MS PGothic"/>
                <w:sz w:val="22"/>
                <w:szCs w:val="22"/>
                <w:lang w:val="vi-VN"/>
              </w:rPr>
              <w:t>Gia nhiệt trực tiếp, sấy tầng sôi</w:t>
            </w:r>
          </w:p>
          <w:p w14:paraId="72294423" w14:textId="77777777" w:rsidR="00E826F0" w:rsidRPr="007B7915" w:rsidRDefault="00E826F0" w:rsidP="00C755AC">
            <w:pPr>
              <w:rPr>
                <w:rFonts w:eastAsia="MS PGothic"/>
                <w:sz w:val="22"/>
                <w:szCs w:val="22"/>
                <w:lang w:val="vi-VN"/>
              </w:rPr>
            </w:pPr>
            <w:r w:rsidRPr="007B7915">
              <w:rPr>
                <w:rFonts w:eastAsia="MS PGothic"/>
                <w:sz w:val="22"/>
                <w:szCs w:val="22"/>
                <w:lang w:val="vi-VN"/>
              </w:rPr>
              <w:t xml:space="preserve">Gia nhiệt trực tiếp, </w:t>
            </w:r>
            <w:r w:rsidR="00271684" w:rsidRPr="007B7915">
              <w:rPr>
                <w:rFonts w:eastAsia="MS PGothic"/>
                <w:sz w:val="22"/>
                <w:szCs w:val="22"/>
                <w:lang w:val="vi-VN"/>
              </w:rPr>
              <w:t xml:space="preserve">nguyên liệu được sấy bị pha loãng, </w:t>
            </w:r>
            <w:r w:rsidRPr="007B7915">
              <w:rPr>
                <w:rFonts w:eastAsia="MS PGothic"/>
                <w:sz w:val="22"/>
                <w:szCs w:val="22"/>
                <w:lang w:val="vi-VN"/>
              </w:rPr>
              <w:t>phun sấy</w:t>
            </w:r>
          </w:p>
          <w:p w14:paraId="3427DEC3" w14:textId="77777777" w:rsidR="00C76E10" w:rsidRPr="007B7915" w:rsidRDefault="00C76E10" w:rsidP="00C755AC">
            <w:pPr>
              <w:rPr>
                <w:rFonts w:eastAsia="MS PGothic"/>
                <w:sz w:val="22"/>
                <w:szCs w:val="22"/>
                <w:lang w:val="vi-VN"/>
              </w:rPr>
            </w:pPr>
            <w:r w:rsidRPr="007B7915">
              <w:rPr>
                <w:rFonts w:eastAsia="MS PGothic"/>
                <w:sz w:val="22"/>
                <w:szCs w:val="22"/>
                <w:lang w:val="vi-VN"/>
              </w:rPr>
              <w:t xml:space="preserve">Gia nhiệt trực tiếp, </w:t>
            </w:r>
            <w:r w:rsidR="00602212" w:rsidRPr="007B7915">
              <w:rPr>
                <w:rFonts w:eastAsia="MS PGothic"/>
                <w:sz w:val="22"/>
                <w:szCs w:val="22"/>
                <w:lang w:val="vi-VN"/>
              </w:rPr>
              <w:t xml:space="preserve">nguyên liệu được sấy bị pha loãng, </w:t>
            </w:r>
            <w:r w:rsidRPr="007B7915">
              <w:rPr>
                <w:rFonts w:eastAsia="MS PGothic"/>
                <w:sz w:val="22"/>
                <w:szCs w:val="22"/>
                <w:lang w:val="vi-VN"/>
              </w:rPr>
              <w:t>sấy tức thời</w:t>
            </w:r>
          </w:p>
          <w:p w14:paraId="7899B5FA" w14:textId="77777777" w:rsidR="00C76E10" w:rsidRPr="007B7915" w:rsidRDefault="00602212" w:rsidP="00C755AC">
            <w:pPr>
              <w:rPr>
                <w:rFonts w:eastAsia="MS PGothic"/>
                <w:sz w:val="22"/>
                <w:szCs w:val="22"/>
                <w:lang w:val="vi-VN"/>
              </w:rPr>
            </w:pPr>
            <w:r w:rsidRPr="007B7915">
              <w:rPr>
                <w:rFonts w:eastAsia="MS PGothic"/>
                <w:sz w:val="22"/>
                <w:szCs w:val="22"/>
                <w:lang w:val="vi-VN"/>
              </w:rPr>
              <w:t xml:space="preserve">Dẫn </w:t>
            </w:r>
            <w:r w:rsidR="00C76E10" w:rsidRPr="007B7915">
              <w:rPr>
                <w:rFonts w:eastAsia="MS PGothic"/>
                <w:sz w:val="22"/>
                <w:szCs w:val="22"/>
                <w:lang w:val="vi-VN"/>
              </w:rPr>
              <w:t xml:space="preserve">nhiệt gián tiếp, </w:t>
            </w:r>
            <w:r w:rsidRPr="007B7915">
              <w:rPr>
                <w:rFonts w:eastAsia="MS PGothic"/>
                <w:sz w:val="22"/>
                <w:szCs w:val="22"/>
                <w:lang w:val="vi-VN"/>
              </w:rPr>
              <w:t xml:space="preserve">nguyên </w:t>
            </w:r>
            <w:r w:rsidR="00C76E10" w:rsidRPr="007B7915">
              <w:rPr>
                <w:rFonts w:eastAsia="MS PGothic"/>
                <w:sz w:val="22"/>
                <w:szCs w:val="22"/>
                <w:lang w:val="vi-VN"/>
              </w:rPr>
              <w:t>liệu</w:t>
            </w:r>
            <w:r w:rsidR="0007168E" w:rsidRPr="007B7915">
              <w:rPr>
                <w:rFonts w:eastAsia="MS PGothic"/>
                <w:sz w:val="22"/>
                <w:szCs w:val="22"/>
                <w:lang w:val="vi-VN"/>
              </w:rPr>
              <w:t xml:space="preserve"> </w:t>
            </w:r>
            <w:r w:rsidR="00C76E10" w:rsidRPr="007B7915">
              <w:rPr>
                <w:rFonts w:eastAsia="MS PGothic"/>
                <w:sz w:val="22"/>
                <w:szCs w:val="22"/>
                <w:lang w:val="vi-VN"/>
              </w:rPr>
              <w:t>sấy chuyển động</w:t>
            </w:r>
          </w:p>
          <w:p w14:paraId="3BE7418A" w14:textId="77777777" w:rsidR="00C755AC" w:rsidRPr="007B7915" w:rsidDel="00EE5AA5" w:rsidRDefault="00602212" w:rsidP="00C755AC">
            <w:pPr>
              <w:rPr>
                <w:rFonts w:eastAsia="MS PGothic"/>
                <w:sz w:val="22"/>
                <w:szCs w:val="22"/>
                <w:lang w:val="vi-VN"/>
              </w:rPr>
            </w:pPr>
            <w:r w:rsidRPr="007B7915">
              <w:rPr>
                <w:rFonts w:eastAsia="MS PGothic"/>
                <w:sz w:val="22"/>
                <w:szCs w:val="22"/>
                <w:lang w:val="vi-VN"/>
              </w:rPr>
              <w:t xml:space="preserve">Dẫn </w:t>
            </w:r>
            <w:r w:rsidR="00C76E10" w:rsidRPr="007B7915">
              <w:rPr>
                <w:rFonts w:eastAsia="MS PGothic"/>
                <w:sz w:val="22"/>
                <w:szCs w:val="22"/>
                <w:lang w:val="vi-VN"/>
              </w:rPr>
              <w:t xml:space="preserve">nhiệt gián tiếp, </w:t>
            </w:r>
            <w:r w:rsidRPr="007B7915">
              <w:rPr>
                <w:rFonts w:eastAsia="MS PGothic"/>
                <w:sz w:val="22"/>
                <w:szCs w:val="22"/>
                <w:lang w:val="vi-VN"/>
              </w:rPr>
              <w:t xml:space="preserve">nguyên </w:t>
            </w:r>
            <w:r w:rsidR="00C76E10" w:rsidRPr="007B7915">
              <w:rPr>
                <w:rFonts w:eastAsia="MS PGothic"/>
                <w:sz w:val="22"/>
                <w:szCs w:val="22"/>
                <w:lang w:val="vi-VN"/>
              </w:rPr>
              <w:t>liệu sấy đứng yên</w:t>
            </w:r>
          </w:p>
        </w:tc>
      </w:tr>
      <w:tr w:rsidR="00C755AC" w:rsidRPr="005562EB" w14:paraId="73C6EDDD" w14:textId="77777777" w:rsidTr="00C755AC">
        <w:tc>
          <w:tcPr>
            <w:tcW w:w="2410" w:type="dxa"/>
            <w:vMerge/>
          </w:tcPr>
          <w:p w14:paraId="322A3F71" w14:textId="77777777" w:rsidR="00C755AC" w:rsidRPr="007B7915" w:rsidRDefault="00C755AC" w:rsidP="00C755AC">
            <w:pPr>
              <w:rPr>
                <w:rFonts w:eastAsia="MS PGothic"/>
                <w:sz w:val="22"/>
                <w:szCs w:val="22"/>
                <w:lang w:val="vi-VN"/>
              </w:rPr>
            </w:pPr>
          </w:p>
        </w:tc>
        <w:tc>
          <w:tcPr>
            <w:tcW w:w="6520" w:type="dxa"/>
            <w:tcBorders>
              <w:top w:val="nil"/>
              <w:bottom w:val="nil"/>
            </w:tcBorders>
          </w:tcPr>
          <w:p w14:paraId="19D0A141" w14:textId="77777777" w:rsidR="00C755AC" w:rsidRPr="007B7915" w:rsidDel="00EE5AA5" w:rsidRDefault="00602212" w:rsidP="00C755AC">
            <w:pPr>
              <w:rPr>
                <w:rFonts w:eastAsia="MS PGothic"/>
                <w:sz w:val="22"/>
                <w:szCs w:val="22"/>
                <w:lang w:val="vi-VN"/>
              </w:rPr>
            </w:pPr>
            <w:r w:rsidRPr="007B7915">
              <w:rPr>
                <w:rFonts w:eastAsia="MS PGothic"/>
                <w:sz w:val="22"/>
                <w:szCs w:val="22"/>
                <w:lang w:val="vi-VN"/>
              </w:rPr>
              <w:t xml:space="preserve">Dẫn </w:t>
            </w:r>
            <w:r w:rsidR="00C76E10" w:rsidRPr="007B7915">
              <w:rPr>
                <w:rFonts w:eastAsia="MS PGothic"/>
                <w:sz w:val="22"/>
                <w:szCs w:val="22"/>
                <w:lang w:val="vi-VN"/>
              </w:rPr>
              <w:t>nhiệt gián tiếp, đông khô</w:t>
            </w:r>
          </w:p>
        </w:tc>
      </w:tr>
      <w:tr w:rsidR="00C755AC" w:rsidRPr="005562EB" w14:paraId="4A24C950" w14:textId="77777777" w:rsidTr="00E04567">
        <w:trPr>
          <w:trHeight w:val="188"/>
        </w:trPr>
        <w:tc>
          <w:tcPr>
            <w:tcW w:w="2410" w:type="dxa"/>
            <w:vMerge/>
          </w:tcPr>
          <w:p w14:paraId="31A01A6B" w14:textId="77777777" w:rsidR="00C755AC" w:rsidRPr="007B7915" w:rsidRDefault="00C755AC" w:rsidP="00C755AC">
            <w:pPr>
              <w:rPr>
                <w:rFonts w:eastAsia="MS PGothic"/>
                <w:sz w:val="22"/>
                <w:szCs w:val="22"/>
                <w:lang w:val="vi-VN"/>
              </w:rPr>
            </w:pPr>
          </w:p>
        </w:tc>
        <w:tc>
          <w:tcPr>
            <w:tcW w:w="6520" w:type="dxa"/>
            <w:tcBorders>
              <w:top w:val="nil"/>
              <w:bottom w:val="nil"/>
            </w:tcBorders>
          </w:tcPr>
          <w:p w14:paraId="66223A55" w14:textId="77777777" w:rsidR="00C755AC" w:rsidRPr="007B7915" w:rsidRDefault="00C76E10" w:rsidP="00C755AC">
            <w:pPr>
              <w:rPr>
                <w:rFonts w:eastAsia="MS PGothic"/>
                <w:sz w:val="22"/>
                <w:szCs w:val="22"/>
                <w:lang w:val="vi-VN"/>
              </w:rPr>
            </w:pPr>
            <w:r w:rsidRPr="007B7915">
              <w:rPr>
                <w:rFonts w:eastAsia="MS PGothic"/>
                <w:sz w:val="22"/>
                <w:szCs w:val="22"/>
                <w:lang w:val="vi-VN"/>
              </w:rPr>
              <w:t>Sấy bằng phương pháp thổi khí</w:t>
            </w:r>
          </w:p>
        </w:tc>
      </w:tr>
      <w:tr w:rsidR="00C755AC" w:rsidRPr="005562EB" w14:paraId="37088F66" w14:textId="77777777" w:rsidTr="00C76E10">
        <w:trPr>
          <w:trHeight w:val="269"/>
        </w:trPr>
        <w:tc>
          <w:tcPr>
            <w:tcW w:w="2410" w:type="dxa"/>
            <w:vMerge/>
          </w:tcPr>
          <w:p w14:paraId="004BD443" w14:textId="77777777" w:rsidR="00C755AC" w:rsidRPr="007B7915" w:rsidRDefault="00C755AC" w:rsidP="00C755AC">
            <w:pPr>
              <w:rPr>
                <w:rFonts w:eastAsia="MS PGothic"/>
                <w:sz w:val="22"/>
                <w:szCs w:val="22"/>
                <w:lang w:val="vi-VN"/>
              </w:rPr>
            </w:pPr>
          </w:p>
        </w:tc>
        <w:tc>
          <w:tcPr>
            <w:tcW w:w="6520" w:type="dxa"/>
            <w:tcBorders>
              <w:top w:val="nil"/>
            </w:tcBorders>
          </w:tcPr>
          <w:p w14:paraId="781ACBC7" w14:textId="77777777" w:rsidR="00C755AC" w:rsidRPr="007B7915" w:rsidRDefault="00C76E10" w:rsidP="00C76E10">
            <w:pPr>
              <w:rPr>
                <w:rFonts w:eastAsia="MS PGothic"/>
                <w:sz w:val="22"/>
                <w:szCs w:val="22"/>
                <w:lang w:val="vi-VN"/>
              </w:rPr>
            </w:pPr>
            <w:r w:rsidRPr="007B7915">
              <w:rPr>
                <w:rFonts w:eastAsia="MS PGothic"/>
                <w:sz w:val="22"/>
                <w:szCs w:val="22"/>
                <w:lang w:val="vi-VN"/>
              </w:rPr>
              <w:t xml:space="preserve">Sấy bằng </w:t>
            </w:r>
            <w:r w:rsidR="00602212" w:rsidRPr="007B7915">
              <w:rPr>
                <w:rFonts w:eastAsia="MS PGothic"/>
                <w:sz w:val="22"/>
                <w:szCs w:val="22"/>
                <w:lang w:val="vi-VN"/>
              </w:rPr>
              <w:t>bức xạ gián tiếp</w:t>
            </w:r>
            <w:r w:rsidR="0007168E" w:rsidRPr="007B7915">
              <w:rPr>
                <w:rFonts w:eastAsia="MS PGothic"/>
                <w:sz w:val="22"/>
                <w:szCs w:val="22"/>
                <w:lang w:val="vi-VN"/>
              </w:rPr>
              <w:t xml:space="preserve">, </w:t>
            </w:r>
            <w:r w:rsidR="00602212" w:rsidRPr="007B7915">
              <w:rPr>
                <w:rFonts w:eastAsia="MS PGothic"/>
                <w:sz w:val="22"/>
                <w:szCs w:val="22"/>
                <w:lang w:val="vi-VN"/>
              </w:rPr>
              <w:t xml:space="preserve">nguyên </w:t>
            </w:r>
            <w:r w:rsidR="0007168E" w:rsidRPr="007B7915">
              <w:rPr>
                <w:rFonts w:eastAsia="MS PGothic"/>
                <w:sz w:val="22"/>
                <w:szCs w:val="22"/>
                <w:lang w:val="vi-VN"/>
              </w:rPr>
              <w:t>liệu được sấy chuyển động</w:t>
            </w:r>
          </w:p>
        </w:tc>
      </w:tr>
      <w:tr w:rsidR="00C755AC" w:rsidRPr="007B7915" w14:paraId="1B2E1930" w14:textId="77777777" w:rsidTr="00C755AC">
        <w:trPr>
          <w:trHeight w:val="516"/>
        </w:trPr>
        <w:tc>
          <w:tcPr>
            <w:tcW w:w="2410" w:type="dxa"/>
          </w:tcPr>
          <w:p w14:paraId="5E7218E4" w14:textId="77777777" w:rsidR="00C755AC" w:rsidRPr="007B7915" w:rsidRDefault="00C76E10" w:rsidP="00C755AC">
            <w:pPr>
              <w:rPr>
                <w:rFonts w:eastAsia="MS PGothic"/>
                <w:sz w:val="22"/>
                <w:szCs w:val="22"/>
                <w:lang w:val="vi-VN"/>
              </w:rPr>
            </w:pPr>
            <w:r w:rsidRPr="007B7915">
              <w:rPr>
                <w:rFonts w:eastAsia="MS PGothic"/>
                <w:sz w:val="22"/>
                <w:szCs w:val="22"/>
                <w:lang w:val="vi-VN"/>
              </w:rPr>
              <w:t>Máy phân tách</w:t>
            </w:r>
          </w:p>
        </w:tc>
        <w:tc>
          <w:tcPr>
            <w:tcW w:w="6520" w:type="dxa"/>
          </w:tcPr>
          <w:p w14:paraId="5A31BEB0" w14:textId="77777777" w:rsidR="00C76E10" w:rsidRPr="007B7915" w:rsidRDefault="00C76E10" w:rsidP="00C755AC">
            <w:pPr>
              <w:rPr>
                <w:rFonts w:eastAsia="MS PGothic"/>
                <w:sz w:val="22"/>
                <w:szCs w:val="22"/>
                <w:lang w:val="vi-VN"/>
              </w:rPr>
            </w:pPr>
            <w:r w:rsidRPr="007B7915">
              <w:rPr>
                <w:rFonts w:eastAsia="MS PGothic"/>
                <w:sz w:val="22"/>
                <w:szCs w:val="22"/>
                <w:lang w:val="vi-VN"/>
              </w:rPr>
              <w:t>Máy rung, lắc</w:t>
            </w:r>
          </w:p>
          <w:p w14:paraId="416D5A4D" w14:textId="77777777" w:rsidR="00C755AC" w:rsidRPr="007B7915" w:rsidRDefault="00C76E10" w:rsidP="00C755AC">
            <w:pPr>
              <w:rPr>
                <w:rFonts w:eastAsia="MS PGothic"/>
                <w:sz w:val="22"/>
                <w:szCs w:val="22"/>
                <w:lang w:val="vi-VN"/>
              </w:rPr>
            </w:pPr>
            <w:r w:rsidRPr="007B7915">
              <w:rPr>
                <w:rFonts w:eastAsia="MS PGothic"/>
                <w:sz w:val="22"/>
                <w:szCs w:val="22"/>
                <w:lang w:val="vi-VN"/>
              </w:rPr>
              <w:t>Máy ly tâm</w:t>
            </w:r>
          </w:p>
        </w:tc>
      </w:tr>
      <w:tr w:rsidR="00C755AC" w:rsidRPr="007B7915" w14:paraId="6B085A66" w14:textId="77777777" w:rsidTr="00C755AC">
        <w:trPr>
          <w:trHeight w:val="1042"/>
        </w:trPr>
        <w:tc>
          <w:tcPr>
            <w:tcW w:w="2410" w:type="dxa"/>
          </w:tcPr>
          <w:p w14:paraId="5288F86A" w14:textId="77777777" w:rsidR="00C755AC" w:rsidRPr="007B7915" w:rsidRDefault="00C76E10" w:rsidP="00C755AC">
            <w:pPr>
              <w:rPr>
                <w:rFonts w:eastAsia="MS PGothic"/>
                <w:sz w:val="22"/>
                <w:szCs w:val="22"/>
                <w:lang w:val="vi-VN"/>
              </w:rPr>
            </w:pPr>
            <w:r w:rsidRPr="007B7915">
              <w:rPr>
                <w:rFonts w:eastAsia="MS PGothic"/>
                <w:sz w:val="22"/>
                <w:szCs w:val="22"/>
                <w:lang w:val="vi-VN"/>
              </w:rPr>
              <w:t>Máy dập viên</w:t>
            </w:r>
          </w:p>
        </w:tc>
        <w:tc>
          <w:tcPr>
            <w:tcW w:w="6520" w:type="dxa"/>
          </w:tcPr>
          <w:p w14:paraId="6BAEDA44" w14:textId="77777777" w:rsidR="00C76E10" w:rsidRPr="007B7915" w:rsidRDefault="00C76E10" w:rsidP="00C755AC">
            <w:pPr>
              <w:rPr>
                <w:rFonts w:eastAsia="MS PGothic"/>
                <w:sz w:val="22"/>
                <w:szCs w:val="22"/>
                <w:lang w:val="vi-VN"/>
              </w:rPr>
            </w:pPr>
            <w:r w:rsidRPr="007B7915">
              <w:rPr>
                <w:rFonts w:eastAsia="MS PGothic"/>
                <w:sz w:val="22"/>
                <w:szCs w:val="22"/>
                <w:lang w:val="vi-VN"/>
              </w:rPr>
              <w:t>Máy dập viên - bột</w:t>
            </w:r>
            <w:r w:rsidR="00602212" w:rsidRPr="007B7915">
              <w:rPr>
                <w:rFonts w:eastAsia="MS PGothic"/>
                <w:sz w:val="22"/>
                <w:szCs w:val="22"/>
                <w:lang w:val="vi-VN"/>
              </w:rPr>
              <w:t>,</w:t>
            </w:r>
            <w:r w:rsidRPr="007B7915">
              <w:rPr>
                <w:rFonts w:eastAsia="MS PGothic"/>
                <w:sz w:val="22"/>
                <w:szCs w:val="22"/>
                <w:lang w:val="vi-VN"/>
              </w:rPr>
              <w:t xml:space="preserve"> cốm được </w:t>
            </w:r>
            <w:r w:rsidR="00602212" w:rsidRPr="007B7915">
              <w:rPr>
                <w:rFonts w:eastAsia="MS PGothic"/>
                <w:sz w:val="22"/>
                <w:szCs w:val="22"/>
                <w:lang w:val="vi-VN"/>
              </w:rPr>
              <w:t xml:space="preserve">phân liều </w:t>
            </w:r>
            <w:r w:rsidR="00345466" w:rsidRPr="007B7915">
              <w:rPr>
                <w:rFonts w:eastAsia="MS PGothic"/>
                <w:sz w:val="22"/>
                <w:szCs w:val="22"/>
                <w:lang w:val="vi-VN"/>
              </w:rPr>
              <w:t xml:space="preserve">nhờ </w:t>
            </w:r>
            <w:r w:rsidRPr="007B7915">
              <w:rPr>
                <w:rFonts w:eastAsia="MS PGothic"/>
                <w:sz w:val="22"/>
                <w:szCs w:val="22"/>
                <w:lang w:val="vi-VN"/>
              </w:rPr>
              <w:t>trọng lực</w:t>
            </w:r>
          </w:p>
          <w:p w14:paraId="2DF841CA" w14:textId="77777777" w:rsidR="00C755AC" w:rsidRPr="007B7915" w:rsidRDefault="00C76E10" w:rsidP="00C755AC">
            <w:pPr>
              <w:rPr>
                <w:rFonts w:eastAsia="MS PGothic"/>
                <w:sz w:val="22"/>
                <w:szCs w:val="22"/>
                <w:lang w:val="vi-VN"/>
              </w:rPr>
            </w:pPr>
            <w:r w:rsidRPr="007B7915">
              <w:rPr>
                <w:rFonts w:eastAsia="MS PGothic"/>
                <w:sz w:val="22"/>
                <w:szCs w:val="22"/>
                <w:lang w:val="vi-VN"/>
              </w:rPr>
              <w:t xml:space="preserve">Máy dập viên - </w:t>
            </w:r>
            <w:r w:rsidR="00602212" w:rsidRPr="007B7915">
              <w:rPr>
                <w:rFonts w:eastAsia="MS PGothic"/>
                <w:sz w:val="22"/>
                <w:szCs w:val="22"/>
                <w:lang w:val="vi-VN"/>
              </w:rPr>
              <w:t>bột, cốm được phân liều nhờ trợ lực</w:t>
            </w:r>
            <w:r w:rsidR="004C4150" w:rsidRPr="007B7915">
              <w:rPr>
                <w:rFonts w:eastAsia="MS PGothic"/>
                <w:sz w:val="22"/>
                <w:szCs w:val="22"/>
                <w:lang w:val="vi-VN"/>
              </w:rPr>
              <w:t xml:space="preserve">    </w:t>
            </w:r>
          </w:p>
          <w:p w14:paraId="2800A931" w14:textId="77777777" w:rsidR="00C755AC" w:rsidRPr="007B7915" w:rsidRDefault="004C4150" w:rsidP="00C755AC">
            <w:pPr>
              <w:rPr>
                <w:rFonts w:eastAsia="MS PGothic"/>
                <w:sz w:val="22"/>
                <w:szCs w:val="22"/>
                <w:lang w:val="vi-VN"/>
              </w:rPr>
            </w:pPr>
            <w:r w:rsidRPr="007B7915">
              <w:rPr>
                <w:rFonts w:eastAsia="MS PGothic"/>
                <w:sz w:val="22"/>
                <w:szCs w:val="22"/>
                <w:lang w:val="vi-VN"/>
              </w:rPr>
              <w:t xml:space="preserve">Máy dập viên </w:t>
            </w:r>
            <w:r w:rsidR="00602212" w:rsidRPr="007B7915">
              <w:rPr>
                <w:rFonts w:eastAsia="MS PGothic"/>
                <w:sz w:val="22"/>
                <w:szCs w:val="22"/>
                <w:lang w:val="vi-VN"/>
              </w:rPr>
              <w:t>quay tròn</w:t>
            </w:r>
            <w:r w:rsidR="00671C38" w:rsidRPr="007B7915">
              <w:rPr>
                <w:rFonts w:eastAsia="MS PGothic"/>
                <w:sz w:val="22"/>
                <w:szCs w:val="22"/>
                <w:lang w:val="vi-VN"/>
              </w:rPr>
              <w:t xml:space="preserve"> -</w:t>
            </w:r>
            <w:r w:rsidRPr="007B7915">
              <w:rPr>
                <w:rFonts w:eastAsia="MS PGothic"/>
                <w:sz w:val="22"/>
                <w:szCs w:val="22"/>
                <w:lang w:val="vi-VN"/>
              </w:rPr>
              <w:t xml:space="preserve"> </w:t>
            </w:r>
            <w:r w:rsidR="00602212" w:rsidRPr="007B7915">
              <w:rPr>
                <w:rFonts w:eastAsia="MS PGothic"/>
                <w:sz w:val="22"/>
                <w:szCs w:val="22"/>
                <w:lang w:val="vi-VN"/>
              </w:rPr>
              <w:t xml:space="preserve">bột, cốm được phân liều nhờ </w:t>
            </w:r>
            <w:r w:rsidRPr="007B7915">
              <w:rPr>
                <w:rFonts w:eastAsia="MS PGothic"/>
                <w:sz w:val="22"/>
                <w:szCs w:val="22"/>
                <w:lang w:val="vi-VN"/>
              </w:rPr>
              <w:t>lực ly tâm</w:t>
            </w:r>
          </w:p>
          <w:p w14:paraId="3C67893A" w14:textId="77777777" w:rsidR="00C755AC" w:rsidRPr="007B7915" w:rsidRDefault="004C4150" w:rsidP="00C755AC">
            <w:pPr>
              <w:rPr>
                <w:rFonts w:eastAsia="MS PGothic"/>
                <w:sz w:val="22"/>
                <w:szCs w:val="22"/>
                <w:lang w:val="vi-VN"/>
              </w:rPr>
            </w:pPr>
            <w:r w:rsidRPr="007B7915">
              <w:rPr>
                <w:rFonts w:eastAsia="MS PGothic"/>
                <w:sz w:val="22"/>
                <w:szCs w:val="22"/>
                <w:lang w:val="vi-VN"/>
              </w:rPr>
              <w:t>Máy bao dập</w:t>
            </w:r>
          </w:p>
        </w:tc>
      </w:tr>
      <w:tr w:rsidR="00C755AC" w:rsidRPr="005562EB" w14:paraId="1F31D245" w14:textId="77777777" w:rsidTr="00C755AC">
        <w:trPr>
          <w:trHeight w:val="1305"/>
        </w:trPr>
        <w:tc>
          <w:tcPr>
            <w:tcW w:w="2410" w:type="dxa"/>
          </w:tcPr>
          <w:p w14:paraId="3A80DD36" w14:textId="77777777" w:rsidR="00C755AC" w:rsidRPr="007B7915" w:rsidRDefault="004C4150" w:rsidP="00C755AC">
            <w:pPr>
              <w:rPr>
                <w:rFonts w:eastAsia="MS PGothic"/>
                <w:sz w:val="22"/>
                <w:szCs w:val="22"/>
                <w:lang w:val="vi-VN"/>
              </w:rPr>
            </w:pPr>
            <w:r w:rsidRPr="007B7915">
              <w:rPr>
                <w:rFonts w:eastAsia="MS PGothic"/>
                <w:sz w:val="22"/>
                <w:szCs w:val="22"/>
                <w:lang w:val="vi-VN"/>
              </w:rPr>
              <w:t>Máy bao</w:t>
            </w:r>
          </w:p>
        </w:tc>
        <w:tc>
          <w:tcPr>
            <w:tcW w:w="6520" w:type="dxa"/>
          </w:tcPr>
          <w:p w14:paraId="7CB338A8" w14:textId="77777777" w:rsidR="00C755AC" w:rsidRPr="007B7915" w:rsidRDefault="004C4150" w:rsidP="00C755AC">
            <w:pPr>
              <w:rPr>
                <w:rFonts w:eastAsia="MS PGothic"/>
                <w:sz w:val="22"/>
                <w:szCs w:val="22"/>
                <w:lang w:val="vi-VN"/>
              </w:rPr>
            </w:pPr>
            <w:r w:rsidRPr="007B7915">
              <w:rPr>
                <w:rFonts w:eastAsia="MS PGothic"/>
                <w:sz w:val="22"/>
                <w:szCs w:val="22"/>
                <w:lang w:val="vi-VN"/>
              </w:rPr>
              <w:t>Máy bao sử dụng nồi bao</w:t>
            </w:r>
          </w:p>
          <w:p w14:paraId="02916F49" w14:textId="77777777" w:rsidR="004C4150" w:rsidRPr="007B7915" w:rsidRDefault="004C4150" w:rsidP="00C755AC">
            <w:pPr>
              <w:rPr>
                <w:rFonts w:eastAsia="MS PGothic"/>
                <w:sz w:val="22"/>
                <w:szCs w:val="22"/>
                <w:lang w:val="vi-VN"/>
              </w:rPr>
            </w:pPr>
            <w:r w:rsidRPr="007B7915">
              <w:rPr>
                <w:rFonts w:eastAsia="MS PGothic"/>
                <w:sz w:val="22"/>
                <w:szCs w:val="22"/>
                <w:lang w:val="vi-VN"/>
              </w:rPr>
              <w:t xml:space="preserve">Máy bao </w:t>
            </w:r>
            <w:r w:rsidR="00602212" w:rsidRPr="007B7915">
              <w:rPr>
                <w:rFonts w:eastAsia="MS PGothic"/>
                <w:sz w:val="22"/>
                <w:szCs w:val="22"/>
                <w:lang w:val="vi-VN"/>
              </w:rPr>
              <w:t>hỗn dịch khí</w:t>
            </w:r>
          </w:p>
          <w:p w14:paraId="2066E683" w14:textId="77777777" w:rsidR="0007168E" w:rsidRPr="007B7915" w:rsidRDefault="0007168E" w:rsidP="00C755AC">
            <w:pPr>
              <w:rPr>
                <w:rFonts w:eastAsia="MS PGothic"/>
                <w:sz w:val="22"/>
                <w:szCs w:val="22"/>
                <w:lang w:val="vi-VN"/>
              </w:rPr>
            </w:pPr>
            <w:r w:rsidRPr="007B7915">
              <w:rPr>
                <w:rFonts w:eastAsia="MS PGothic"/>
                <w:sz w:val="22"/>
                <w:szCs w:val="22"/>
                <w:lang w:val="vi-VN"/>
              </w:rPr>
              <w:t xml:space="preserve">Máy bao </w:t>
            </w:r>
            <w:r w:rsidR="00247A62" w:rsidRPr="007B7915">
              <w:rPr>
                <w:rFonts w:eastAsia="MS PGothic"/>
                <w:sz w:val="22"/>
                <w:szCs w:val="22"/>
                <w:lang w:val="vi-VN"/>
              </w:rPr>
              <w:t xml:space="preserve">màng mỏng </w:t>
            </w:r>
            <w:r w:rsidRPr="007B7915">
              <w:rPr>
                <w:rFonts w:eastAsia="MS PGothic"/>
                <w:sz w:val="22"/>
                <w:szCs w:val="22"/>
                <w:lang w:val="vi-VN"/>
              </w:rPr>
              <w:t>chân không</w:t>
            </w:r>
          </w:p>
          <w:p w14:paraId="26A602C4" w14:textId="77777777" w:rsidR="004C4150" w:rsidRPr="007B7915" w:rsidRDefault="00602212" w:rsidP="00C755AC">
            <w:pPr>
              <w:rPr>
                <w:rFonts w:eastAsia="MS PGothic"/>
                <w:sz w:val="22"/>
                <w:szCs w:val="22"/>
                <w:lang w:val="vi-VN"/>
              </w:rPr>
            </w:pPr>
            <w:r w:rsidRPr="007B7915">
              <w:rPr>
                <w:rFonts w:eastAsia="MS PGothic"/>
                <w:sz w:val="22"/>
                <w:szCs w:val="22"/>
                <w:lang w:val="vi-VN"/>
              </w:rPr>
              <w:t xml:space="preserve">Máy bao </w:t>
            </w:r>
            <w:r w:rsidR="004C4150" w:rsidRPr="007B7915">
              <w:rPr>
                <w:rFonts w:eastAsia="MS PGothic"/>
                <w:sz w:val="22"/>
                <w:szCs w:val="22"/>
                <w:lang w:val="vi-VN"/>
              </w:rPr>
              <w:t>nhúng</w:t>
            </w:r>
          </w:p>
          <w:p w14:paraId="49C4D525" w14:textId="77777777" w:rsidR="00C755AC" w:rsidRPr="007B7915" w:rsidRDefault="00602212" w:rsidP="00C755AC">
            <w:pPr>
              <w:rPr>
                <w:rFonts w:eastAsia="MS PGothic"/>
                <w:sz w:val="22"/>
                <w:szCs w:val="22"/>
                <w:lang w:val="vi-VN"/>
              </w:rPr>
            </w:pPr>
            <w:r w:rsidRPr="007B7915">
              <w:rPr>
                <w:rFonts w:eastAsia="MS PGothic"/>
                <w:sz w:val="22"/>
                <w:szCs w:val="22"/>
                <w:lang w:val="vi-VN"/>
              </w:rPr>
              <w:t xml:space="preserve">Máy bao </w:t>
            </w:r>
            <w:r w:rsidR="004C4150" w:rsidRPr="007B7915">
              <w:rPr>
                <w:rFonts w:eastAsia="MS PGothic"/>
                <w:sz w:val="22"/>
                <w:szCs w:val="22"/>
                <w:lang w:val="vi-VN"/>
              </w:rPr>
              <w:t>tĩnh điện</w:t>
            </w:r>
          </w:p>
        </w:tc>
      </w:tr>
      <w:tr w:rsidR="00C755AC" w:rsidRPr="005562EB" w14:paraId="5B077CC0" w14:textId="77777777" w:rsidTr="00C755AC">
        <w:trPr>
          <w:trHeight w:val="1305"/>
        </w:trPr>
        <w:tc>
          <w:tcPr>
            <w:tcW w:w="2410" w:type="dxa"/>
          </w:tcPr>
          <w:p w14:paraId="555C7523" w14:textId="77777777" w:rsidR="00C755AC" w:rsidRPr="007B7915" w:rsidRDefault="004C4150" w:rsidP="00C755AC">
            <w:pPr>
              <w:rPr>
                <w:rFonts w:eastAsia="MS PGothic"/>
                <w:sz w:val="22"/>
                <w:szCs w:val="22"/>
                <w:lang w:val="vi-VN"/>
              </w:rPr>
            </w:pPr>
            <w:r w:rsidRPr="007B7915">
              <w:rPr>
                <w:rFonts w:eastAsia="MS PGothic"/>
                <w:sz w:val="22"/>
                <w:szCs w:val="22"/>
                <w:lang w:val="vi-VN"/>
              </w:rPr>
              <w:t>Máy đóng nang</w:t>
            </w:r>
          </w:p>
        </w:tc>
        <w:tc>
          <w:tcPr>
            <w:tcW w:w="6520" w:type="dxa"/>
          </w:tcPr>
          <w:p w14:paraId="570691E9" w14:textId="77777777" w:rsidR="00120A37" w:rsidRPr="007B7915" w:rsidRDefault="00120A37" w:rsidP="00C755AC">
            <w:pPr>
              <w:rPr>
                <w:rFonts w:eastAsia="MS PGothic"/>
                <w:sz w:val="22"/>
                <w:szCs w:val="22"/>
                <w:lang w:val="vi-VN"/>
              </w:rPr>
            </w:pPr>
            <w:r w:rsidRPr="007B7915">
              <w:rPr>
                <w:rFonts w:eastAsia="MS PGothic"/>
                <w:sz w:val="22"/>
                <w:szCs w:val="22"/>
                <w:lang w:val="vi-VN"/>
              </w:rPr>
              <w:t xml:space="preserve">Máy đóng nang </w:t>
            </w:r>
            <w:r w:rsidR="00247A62" w:rsidRPr="007B7915">
              <w:rPr>
                <w:rFonts w:eastAsia="MS PGothic"/>
                <w:sz w:val="22"/>
                <w:szCs w:val="22"/>
                <w:lang w:val="vi-VN"/>
              </w:rPr>
              <w:t>dùng phễu và trục xoắn</w:t>
            </w:r>
          </w:p>
          <w:p w14:paraId="32187B73" w14:textId="77777777" w:rsidR="00120A37" w:rsidRPr="007B7915" w:rsidRDefault="00120A37" w:rsidP="00C755AC">
            <w:pPr>
              <w:rPr>
                <w:rFonts w:eastAsia="MS PGothic"/>
                <w:sz w:val="22"/>
                <w:szCs w:val="22"/>
                <w:lang w:val="vi-VN"/>
              </w:rPr>
            </w:pPr>
            <w:r w:rsidRPr="007B7915">
              <w:rPr>
                <w:rFonts w:eastAsia="MS PGothic"/>
                <w:sz w:val="22"/>
                <w:szCs w:val="22"/>
                <w:lang w:val="vi-VN"/>
              </w:rPr>
              <w:t>Máy đóng nang chân không</w:t>
            </w:r>
          </w:p>
          <w:p w14:paraId="7044C284" w14:textId="77777777" w:rsidR="00120A37" w:rsidRPr="007B7915" w:rsidRDefault="00120A37" w:rsidP="00C755AC">
            <w:pPr>
              <w:rPr>
                <w:rFonts w:eastAsia="MS PGothic"/>
                <w:sz w:val="22"/>
                <w:szCs w:val="22"/>
                <w:lang w:val="vi-VN"/>
              </w:rPr>
            </w:pPr>
            <w:r w:rsidRPr="007B7915">
              <w:rPr>
                <w:rFonts w:eastAsia="MS PGothic"/>
                <w:sz w:val="22"/>
                <w:szCs w:val="22"/>
                <w:lang w:val="vi-VN"/>
              </w:rPr>
              <w:t>Máy đóng nang có đĩa nhựa đục lỗ rung</w:t>
            </w:r>
          </w:p>
          <w:p w14:paraId="18E736B2" w14:textId="77777777" w:rsidR="00120A37" w:rsidRPr="007B7915" w:rsidRDefault="00120A37" w:rsidP="00C755AC">
            <w:pPr>
              <w:rPr>
                <w:rFonts w:eastAsia="MS PGothic"/>
                <w:sz w:val="22"/>
                <w:szCs w:val="22"/>
                <w:lang w:val="vi-VN"/>
              </w:rPr>
            </w:pPr>
            <w:r w:rsidRPr="007B7915">
              <w:rPr>
                <w:rFonts w:eastAsia="MS PGothic"/>
                <w:sz w:val="22"/>
                <w:szCs w:val="22"/>
                <w:lang w:val="vi-VN"/>
              </w:rPr>
              <w:t>Máy đóng nang sử dụng đĩa phân liều</w:t>
            </w:r>
          </w:p>
          <w:p w14:paraId="7929FE23" w14:textId="77777777" w:rsidR="00C755AC" w:rsidRPr="007B7915" w:rsidRDefault="00120A37" w:rsidP="00C755AC">
            <w:pPr>
              <w:rPr>
                <w:rFonts w:eastAsia="MS PGothic"/>
                <w:sz w:val="22"/>
                <w:szCs w:val="22"/>
                <w:lang w:val="vi-VN"/>
              </w:rPr>
            </w:pPr>
            <w:r w:rsidRPr="007B7915">
              <w:rPr>
                <w:rFonts w:eastAsia="MS PGothic"/>
                <w:sz w:val="22"/>
                <w:szCs w:val="22"/>
                <w:lang w:val="vi-VN"/>
              </w:rPr>
              <w:t xml:space="preserve">Máy đóng nang </w:t>
            </w:r>
            <w:r w:rsidR="00602212" w:rsidRPr="007B7915">
              <w:rPr>
                <w:rFonts w:eastAsia="MS PGothic"/>
                <w:sz w:val="22"/>
                <w:szCs w:val="22"/>
                <w:lang w:val="vi-VN"/>
              </w:rPr>
              <w:t>sử dụng ống</w:t>
            </w:r>
            <w:r w:rsidRPr="007B7915">
              <w:rPr>
                <w:rFonts w:eastAsia="MS PGothic"/>
                <w:sz w:val="22"/>
                <w:szCs w:val="22"/>
                <w:lang w:val="vi-VN"/>
              </w:rPr>
              <w:t xml:space="preserve"> phân liều</w:t>
            </w:r>
          </w:p>
        </w:tc>
      </w:tr>
      <w:tr w:rsidR="00C755AC" w:rsidRPr="005562EB" w14:paraId="3C8F7960" w14:textId="77777777" w:rsidTr="00E04567">
        <w:trPr>
          <w:trHeight w:val="1358"/>
        </w:trPr>
        <w:tc>
          <w:tcPr>
            <w:tcW w:w="2410" w:type="dxa"/>
          </w:tcPr>
          <w:p w14:paraId="4949AB4A" w14:textId="77777777" w:rsidR="00C755AC" w:rsidRPr="007B7915" w:rsidRDefault="00120A37" w:rsidP="00C755AC">
            <w:pPr>
              <w:rPr>
                <w:rFonts w:eastAsia="MS PGothic"/>
                <w:sz w:val="22"/>
                <w:szCs w:val="22"/>
                <w:lang w:val="vi-VN"/>
              </w:rPr>
            </w:pPr>
            <w:r w:rsidRPr="007B7915">
              <w:rPr>
                <w:rFonts w:eastAsia="MS PGothic"/>
                <w:sz w:val="22"/>
                <w:szCs w:val="22"/>
                <w:lang w:val="vi-VN"/>
              </w:rPr>
              <w:t>Máy đóng nang mềm</w:t>
            </w:r>
          </w:p>
        </w:tc>
        <w:tc>
          <w:tcPr>
            <w:tcW w:w="6520" w:type="dxa"/>
          </w:tcPr>
          <w:p w14:paraId="2A3D120C" w14:textId="77777777" w:rsidR="000530CF" w:rsidRPr="007B7915" w:rsidRDefault="000530CF" w:rsidP="00C755AC">
            <w:pPr>
              <w:rPr>
                <w:rFonts w:eastAsia="MS PGothic"/>
                <w:sz w:val="22"/>
                <w:szCs w:val="22"/>
                <w:lang w:val="vi-VN"/>
              </w:rPr>
            </w:pPr>
            <w:r w:rsidRPr="007B7915">
              <w:rPr>
                <w:rFonts w:eastAsia="MS PGothic"/>
                <w:sz w:val="22"/>
                <w:szCs w:val="22"/>
                <w:lang w:val="vi-VN"/>
              </w:rPr>
              <w:t xml:space="preserve">Máy bơm </w:t>
            </w:r>
            <w:r w:rsidR="00EB0B71" w:rsidRPr="007B7915">
              <w:rPr>
                <w:rFonts w:eastAsia="MS PGothic"/>
                <w:sz w:val="22"/>
                <w:szCs w:val="22"/>
                <w:lang w:val="vi-VN"/>
              </w:rPr>
              <w:t>dịch</w:t>
            </w:r>
            <w:r w:rsidR="00602212" w:rsidRPr="007B7915">
              <w:rPr>
                <w:rFonts w:eastAsia="MS PGothic"/>
                <w:sz w:val="22"/>
                <w:szCs w:val="22"/>
                <w:lang w:val="vi-VN"/>
              </w:rPr>
              <w:t xml:space="preserve"> </w:t>
            </w:r>
            <w:r w:rsidRPr="007B7915">
              <w:rPr>
                <w:rFonts w:eastAsia="MS PGothic"/>
                <w:sz w:val="22"/>
                <w:szCs w:val="22"/>
                <w:lang w:val="vi-VN"/>
              </w:rPr>
              <w:t>nhờ trọng lực hoặc đóng nhờ lực</w:t>
            </w:r>
          </w:p>
          <w:p w14:paraId="03EA19E0" w14:textId="77777777" w:rsidR="000530CF" w:rsidRPr="007B7915" w:rsidRDefault="000530CF" w:rsidP="00C755AC">
            <w:pPr>
              <w:rPr>
                <w:rFonts w:eastAsia="MS PGothic"/>
                <w:sz w:val="22"/>
                <w:szCs w:val="22"/>
                <w:lang w:val="vi-VN"/>
              </w:rPr>
            </w:pPr>
            <w:r w:rsidRPr="007B7915">
              <w:rPr>
                <w:rFonts w:eastAsia="MS PGothic"/>
                <w:sz w:val="22"/>
                <w:szCs w:val="22"/>
                <w:lang w:val="vi-VN"/>
              </w:rPr>
              <w:t>Máy khuấy trộn</w:t>
            </w:r>
            <w:r w:rsidR="004875DA" w:rsidRPr="007B7915">
              <w:rPr>
                <w:rFonts w:eastAsia="MS PGothic"/>
                <w:sz w:val="22"/>
                <w:szCs w:val="22"/>
                <w:lang w:val="vi-VN"/>
              </w:rPr>
              <w:t>, bể trộn</w:t>
            </w:r>
          </w:p>
          <w:p w14:paraId="46EF4CBD" w14:textId="77777777" w:rsidR="000530CF" w:rsidRPr="007B7915" w:rsidRDefault="000530CF" w:rsidP="00C755AC">
            <w:pPr>
              <w:rPr>
                <w:rFonts w:eastAsia="MS PGothic"/>
                <w:sz w:val="22"/>
                <w:szCs w:val="22"/>
                <w:lang w:val="vi-VN"/>
              </w:rPr>
            </w:pPr>
            <w:r w:rsidRPr="007B7915">
              <w:rPr>
                <w:sz w:val="22"/>
                <w:szCs w:val="22"/>
                <w:lang w:val="vi-VN"/>
              </w:rPr>
              <w:t xml:space="preserve">Thiết bị </w:t>
            </w:r>
            <w:r w:rsidR="00602212" w:rsidRPr="007B7915">
              <w:rPr>
                <w:sz w:val="22"/>
                <w:szCs w:val="22"/>
                <w:lang w:val="vi-VN"/>
              </w:rPr>
              <w:t>chống kết tụ</w:t>
            </w:r>
          </w:p>
          <w:p w14:paraId="655FC87F" w14:textId="77777777" w:rsidR="00C755AC" w:rsidRPr="007B7915" w:rsidRDefault="000530CF" w:rsidP="00C755AC">
            <w:pPr>
              <w:rPr>
                <w:rFonts w:eastAsia="MS PGothic"/>
                <w:sz w:val="22"/>
                <w:szCs w:val="22"/>
                <w:lang w:val="vi-VN"/>
              </w:rPr>
            </w:pPr>
            <w:r w:rsidRPr="007B7915">
              <w:rPr>
                <w:sz w:val="22"/>
                <w:szCs w:val="22"/>
                <w:lang w:val="vi-VN"/>
              </w:rPr>
              <w:t xml:space="preserve">Thiết bị loại khí </w:t>
            </w:r>
          </w:p>
          <w:p w14:paraId="269BA82C" w14:textId="77777777" w:rsidR="00C755AC" w:rsidRPr="007B7915" w:rsidRDefault="00EB0B71" w:rsidP="00C755AC">
            <w:pPr>
              <w:rPr>
                <w:rFonts w:eastAsia="MS PGothic"/>
                <w:sz w:val="22"/>
                <w:szCs w:val="22"/>
                <w:lang w:val="vi-VN"/>
              </w:rPr>
            </w:pPr>
            <w:r w:rsidRPr="007B7915">
              <w:rPr>
                <w:sz w:val="22"/>
                <w:szCs w:val="22"/>
                <w:lang w:val="vi-VN"/>
              </w:rPr>
              <w:t xml:space="preserve">Thùng </w:t>
            </w:r>
            <w:r w:rsidR="00F122D5" w:rsidRPr="007B7915">
              <w:rPr>
                <w:sz w:val="22"/>
                <w:szCs w:val="22"/>
                <w:lang w:val="vi-VN"/>
              </w:rPr>
              <w:t>lưu</w:t>
            </w:r>
            <w:r w:rsidRPr="007B7915">
              <w:rPr>
                <w:sz w:val="22"/>
                <w:szCs w:val="22"/>
                <w:lang w:val="vi-VN"/>
              </w:rPr>
              <w:t xml:space="preserve"> trữ</w:t>
            </w:r>
          </w:p>
        </w:tc>
      </w:tr>
      <w:tr w:rsidR="00C755AC" w:rsidRPr="005562EB" w14:paraId="0F959CC0" w14:textId="77777777" w:rsidTr="00C755AC">
        <w:trPr>
          <w:trHeight w:val="516"/>
        </w:trPr>
        <w:tc>
          <w:tcPr>
            <w:tcW w:w="2410" w:type="dxa"/>
          </w:tcPr>
          <w:p w14:paraId="67302619" w14:textId="77777777" w:rsidR="00C755AC" w:rsidRPr="007B7915" w:rsidRDefault="00120A37" w:rsidP="00C755AC">
            <w:pPr>
              <w:rPr>
                <w:rFonts w:eastAsia="MS PGothic"/>
                <w:sz w:val="22"/>
                <w:szCs w:val="22"/>
                <w:lang w:val="vi-VN"/>
              </w:rPr>
            </w:pPr>
            <w:r w:rsidRPr="007B7915">
              <w:rPr>
                <w:rFonts w:eastAsia="MS PGothic"/>
                <w:sz w:val="22"/>
                <w:szCs w:val="22"/>
                <w:lang w:val="vi-VN"/>
              </w:rPr>
              <w:t>Máy đóng bột</w:t>
            </w:r>
          </w:p>
        </w:tc>
        <w:tc>
          <w:tcPr>
            <w:tcW w:w="6520" w:type="dxa"/>
          </w:tcPr>
          <w:p w14:paraId="3D327F33" w14:textId="77777777" w:rsidR="00C755AC" w:rsidRPr="007B7915" w:rsidRDefault="00120A37" w:rsidP="00C755AC">
            <w:pPr>
              <w:rPr>
                <w:rFonts w:eastAsia="MS PGothic"/>
                <w:sz w:val="22"/>
                <w:szCs w:val="22"/>
                <w:lang w:val="vi-VN"/>
              </w:rPr>
            </w:pPr>
            <w:r w:rsidRPr="007B7915">
              <w:rPr>
                <w:rFonts w:eastAsia="MS PGothic"/>
                <w:sz w:val="22"/>
                <w:szCs w:val="22"/>
                <w:lang w:val="vi-VN"/>
              </w:rPr>
              <w:t>Kiểu chân không</w:t>
            </w:r>
          </w:p>
          <w:p w14:paraId="55469381" w14:textId="77777777" w:rsidR="00C755AC" w:rsidRPr="007B7915" w:rsidRDefault="00120A37" w:rsidP="00C755AC">
            <w:pPr>
              <w:rPr>
                <w:rFonts w:eastAsia="MS PGothic"/>
                <w:sz w:val="22"/>
                <w:szCs w:val="22"/>
                <w:lang w:val="vi-VN"/>
              </w:rPr>
            </w:pPr>
            <w:r w:rsidRPr="007B7915">
              <w:rPr>
                <w:rFonts w:eastAsia="MS PGothic"/>
                <w:sz w:val="22"/>
                <w:szCs w:val="22"/>
                <w:lang w:val="vi-VN"/>
              </w:rPr>
              <w:t xml:space="preserve">Kiểu </w:t>
            </w:r>
            <w:r w:rsidR="00EB0B71" w:rsidRPr="007B7915">
              <w:rPr>
                <w:rFonts w:eastAsia="MS PGothic"/>
                <w:sz w:val="22"/>
                <w:szCs w:val="22"/>
                <w:lang w:val="vi-VN"/>
              </w:rPr>
              <w:t>dùng phễu và trục xoắn</w:t>
            </w:r>
          </w:p>
        </w:tc>
      </w:tr>
      <w:tr w:rsidR="00C755AC" w:rsidRPr="005562EB" w14:paraId="0A6F3B41" w14:textId="77777777" w:rsidTr="00C755AC">
        <w:tc>
          <w:tcPr>
            <w:tcW w:w="2410" w:type="dxa"/>
          </w:tcPr>
          <w:p w14:paraId="79AB1FE7" w14:textId="77777777" w:rsidR="00C755AC" w:rsidRPr="007B7915" w:rsidRDefault="000530CF" w:rsidP="00C755AC">
            <w:pPr>
              <w:rPr>
                <w:rFonts w:eastAsia="MS PGothic"/>
                <w:sz w:val="22"/>
                <w:szCs w:val="22"/>
                <w:lang w:val="vi-VN"/>
              </w:rPr>
            </w:pPr>
            <w:r w:rsidRPr="007B7915">
              <w:rPr>
                <w:rFonts w:eastAsia="MS PGothic"/>
                <w:sz w:val="22"/>
                <w:szCs w:val="22"/>
                <w:lang w:val="vi-VN"/>
              </w:rPr>
              <w:t>Máy ép vỉ</w:t>
            </w:r>
          </w:p>
        </w:tc>
        <w:tc>
          <w:tcPr>
            <w:tcW w:w="6520" w:type="dxa"/>
          </w:tcPr>
          <w:p w14:paraId="34F3DCED" w14:textId="77777777" w:rsidR="00C755AC" w:rsidRPr="007B7915" w:rsidRDefault="000530CF" w:rsidP="00C755AC">
            <w:pPr>
              <w:rPr>
                <w:rFonts w:eastAsia="MS PGothic"/>
                <w:sz w:val="22"/>
                <w:szCs w:val="22"/>
                <w:lang w:val="vi-VN"/>
              </w:rPr>
            </w:pPr>
            <w:r w:rsidRPr="007B7915">
              <w:rPr>
                <w:rFonts w:eastAsia="MS PGothic"/>
                <w:sz w:val="22"/>
                <w:szCs w:val="22"/>
                <w:lang w:val="vi-VN"/>
              </w:rPr>
              <w:t xml:space="preserve">Máy ép vỉ kiểu </w:t>
            </w:r>
            <w:r w:rsidR="00EB0B71" w:rsidRPr="007B7915">
              <w:rPr>
                <w:rFonts w:eastAsia="MS PGothic"/>
                <w:sz w:val="22"/>
                <w:szCs w:val="22"/>
                <w:lang w:val="vi-VN"/>
              </w:rPr>
              <w:t xml:space="preserve">tấm </w:t>
            </w:r>
            <w:r w:rsidRPr="007B7915">
              <w:rPr>
                <w:rFonts w:eastAsia="MS PGothic"/>
                <w:sz w:val="22"/>
                <w:szCs w:val="22"/>
                <w:lang w:val="vi-VN"/>
              </w:rPr>
              <w:t>mỏng</w:t>
            </w:r>
          </w:p>
        </w:tc>
      </w:tr>
      <w:tr w:rsidR="00C755AC" w:rsidRPr="007B7915" w14:paraId="267FC58C" w14:textId="77777777" w:rsidTr="00C755AC">
        <w:tc>
          <w:tcPr>
            <w:tcW w:w="2410" w:type="dxa"/>
          </w:tcPr>
          <w:p w14:paraId="6840E734" w14:textId="77777777" w:rsidR="00C755AC" w:rsidRPr="007B7915" w:rsidRDefault="000530CF" w:rsidP="00C755AC">
            <w:pPr>
              <w:rPr>
                <w:rFonts w:eastAsia="MS PGothic"/>
                <w:sz w:val="22"/>
                <w:szCs w:val="22"/>
                <w:lang w:val="vi-VN"/>
              </w:rPr>
            </w:pPr>
            <w:r w:rsidRPr="007B7915">
              <w:rPr>
                <w:rFonts w:eastAsia="MS PGothic"/>
                <w:sz w:val="22"/>
                <w:szCs w:val="22"/>
                <w:lang w:val="vi-VN"/>
              </w:rPr>
              <w:t>Máy đóng lọ</w:t>
            </w:r>
          </w:p>
        </w:tc>
        <w:tc>
          <w:tcPr>
            <w:tcW w:w="6520" w:type="dxa"/>
          </w:tcPr>
          <w:p w14:paraId="1CF2B7BE" w14:textId="77777777" w:rsidR="00C755AC" w:rsidRPr="007B7915" w:rsidRDefault="00DE6C30" w:rsidP="00C755AC">
            <w:pPr>
              <w:rPr>
                <w:rFonts w:eastAsia="MS PGothic"/>
                <w:sz w:val="22"/>
                <w:szCs w:val="22"/>
                <w:lang w:val="vi-VN"/>
              </w:rPr>
            </w:pPr>
            <w:r w:rsidRPr="007B7915">
              <w:rPr>
                <w:rFonts w:eastAsia="MS PGothic"/>
                <w:sz w:val="22"/>
                <w:szCs w:val="22"/>
                <w:lang w:val="vi-VN"/>
              </w:rPr>
              <w:t>Các loại</w:t>
            </w:r>
          </w:p>
        </w:tc>
      </w:tr>
    </w:tbl>
    <w:p w14:paraId="0ECA5751" w14:textId="77777777" w:rsidR="00C755AC" w:rsidRPr="007B7915" w:rsidRDefault="00C755AC" w:rsidP="00C755AC">
      <w:pPr>
        <w:ind w:left="576"/>
        <w:rPr>
          <w:rFonts w:eastAsia="MS PGothic"/>
          <w:sz w:val="22"/>
          <w:szCs w:val="22"/>
          <w:lang w:val="vi-VN"/>
        </w:rPr>
      </w:pPr>
    </w:p>
    <w:p w14:paraId="03846E89" w14:textId="77777777" w:rsidR="000530CF" w:rsidRPr="007B7915" w:rsidRDefault="00ED7629" w:rsidP="00ED7629">
      <w:pPr>
        <w:autoSpaceDE w:val="0"/>
        <w:autoSpaceDN w:val="0"/>
        <w:adjustRightInd w:val="0"/>
        <w:ind w:left="709"/>
        <w:jc w:val="both"/>
        <w:rPr>
          <w:rFonts w:eastAsia="MS PGothic"/>
          <w:sz w:val="22"/>
          <w:szCs w:val="22"/>
          <w:lang w:val="vi-VN"/>
        </w:rPr>
      </w:pPr>
      <w:r w:rsidRPr="007B7915">
        <w:rPr>
          <w:rFonts w:eastAsia="MS PGothic"/>
          <w:sz w:val="22"/>
          <w:szCs w:val="22"/>
          <w:lang w:val="vi-VN"/>
        </w:rPr>
        <w:t xml:space="preserve">Cơ sở đăng ký sẽ tự quyết định mức độ chi tiết của các thông tin về quy trình sản xuất được cung cấp cho cơ quan quản lý. </w:t>
      </w:r>
      <w:r w:rsidR="00011BF0" w:rsidRPr="007B7915">
        <w:rPr>
          <w:rFonts w:eastAsia="MS PGothic"/>
          <w:sz w:val="22"/>
          <w:szCs w:val="22"/>
          <w:lang w:val="vi-VN"/>
        </w:rPr>
        <w:t xml:space="preserve">Các thông tin này nên bao gồm cả công suất tối đa của thiết bị. </w:t>
      </w:r>
      <w:r w:rsidR="00EE133D" w:rsidRPr="007B7915">
        <w:rPr>
          <w:rFonts w:eastAsia="MS PGothic"/>
          <w:sz w:val="22"/>
          <w:szCs w:val="22"/>
          <w:lang w:val="vi-VN"/>
        </w:rPr>
        <w:t>Nếu cơ quan quản lý thấy các thông tin này</w:t>
      </w:r>
      <w:r w:rsidR="009058BE" w:rsidRPr="007B7915">
        <w:rPr>
          <w:rFonts w:eastAsia="MS PGothic"/>
          <w:sz w:val="22"/>
          <w:szCs w:val="22"/>
          <w:lang w:val="vi-VN"/>
        </w:rPr>
        <w:t xml:space="preserve"> cần thiết nhưng chưa được trình bày trong </w:t>
      </w:r>
      <w:r w:rsidR="00011BF0" w:rsidRPr="007B7915">
        <w:rPr>
          <w:rFonts w:eastAsia="MS PGothic"/>
          <w:sz w:val="22"/>
          <w:szCs w:val="22"/>
          <w:lang w:val="vi-VN"/>
        </w:rPr>
        <w:t>tài liệu đã nộp</w:t>
      </w:r>
      <w:r w:rsidR="00EE133D" w:rsidRPr="007B7915">
        <w:rPr>
          <w:rFonts w:eastAsia="MS PGothic"/>
          <w:sz w:val="22"/>
          <w:szCs w:val="22"/>
          <w:lang w:val="vi-VN"/>
        </w:rPr>
        <w:t xml:space="preserve"> </w:t>
      </w:r>
      <w:r w:rsidR="00011BF0" w:rsidRPr="007B7915">
        <w:rPr>
          <w:rFonts w:eastAsia="MS PGothic"/>
          <w:sz w:val="22"/>
          <w:szCs w:val="22"/>
          <w:lang w:val="vi-VN"/>
        </w:rPr>
        <w:t xml:space="preserve">thì cơ quan quản lý có quyền yêu cầu cơ sở đăng ký bổ sung các thông tin nói trên. </w:t>
      </w:r>
    </w:p>
    <w:p w14:paraId="0A91226A" w14:textId="77777777" w:rsidR="00C32141" w:rsidRPr="007B7915" w:rsidRDefault="00C32141" w:rsidP="00ED7629">
      <w:pPr>
        <w:autoSpaceDE w:val="0"/>
        <w:autoSpaceDN w:val="0"/>
        <w:adjustRightInd w:val="0"/>
        <w:ind w:left="709"/>
        <w:jc w:val="both"/>
        <w:rPr>
          <w:rFonts w:eastAsia="MS PGothic"/>
          <w:sz w:val="22"/>
          <w:szCs w:val="22"/>
          <w:lang w:val="vi-VN"/>
        </w:rPr>
      </w:pPr>
    </w:p>
    <w:p w14:paraId="7CE1E929" w14:textId="77777777" w:rsidR="00C755AC" w:rsidRPr="007B7915" w:rsidRDefault="00C32141" w:rsidP="00C32141">
      <w:pPr>
        <w:pStyle w:val="Heading2"/>
        <w:rPr>
          <w:rFonts w:ascii="Times New Roman" w:eastAsia="Arial" w:hAnsi="Times New Roman"/>
          <w:b/>
          <w:bCs/>
          <w:iCs/>
          <w:szCs w:val="28"/>
          <w:u w:val="none"/>
          <w:lang w:val="vi-VN"/>
        </w:rPr>
      </w:pPr>
      <w:bookmarkStart w:id="260" w:name="_Toc319684945"/>
      <w:bookmarkStart w:id="261" w:name="_Toc319685334"/>
      <w:bookmarkStart w:id="262" w:name="_Toc319685451"/>
      <w:bookmarkStart w:id="263" w:name="_Toc319685676"/>
      <w:bookmarkStart w:id="264" w:name="_Toc319686512"/>
      <w:bookmarkStart w:id="265" w:name="_Toc319687060"/>
      <w:bookmarkStart w:id="266" w:name="_Toc328751994"/>
      <w:bookmarkStart w:id="267" w:name="_Toc481422615"/>
      <w:bookmarkStart w:id="268" w:name="_Toc483413426"/>
      <w:bookmarkStart w:id="269" w:name="_Toc483413477"/>
      <w:bookmarkStart w:id="270" w:name="_Toc483414895"/>
      <w:bookmarkStart w:id="271" w:name="_Toc483415127"/>
      <w:bookmarkStart w:id="272" w:name="_Toc483416971"/>
      <w:bookmarkStart w:id="273" w:name="_Toc483575130"/>
      <w:bookmarkStart w:id="274" w:name="_Toc483575189"/>
      <w:bookmarkStart w:id="275" w:name="_Toc483575285"/>
      <w:bookmarkStart w:id="276" w:name="_Toc483575467"/>
      <w:bookmarkStart w:id="277" w:name="_Toc483575606"/>
      <w:bookmarkStart w:id="278" w:name="_Toc483576031"/>
      <w:bookmarkStart w:id="279" w:name="_Toc483643770"/>
      <w:r w:rsidRPr="007B7915">
        <w:rPr>
          <w:rFonts w:ascii="Times New Roman" w:eastAsia="Arial" w:hAnsi="Times New Roman"/>
          <w:b/>
          <w:bCs/>
          <w:iCs/>
          <w:szCs w:val="28"/>
          <w:u w:val="none"/>
          <w:lang w:val="vi-VN"/>
        </w:rPr>
        <w:t xml:space="preserve">4.3 </w:t>
      </w:r>
      <w:r w:rsidRPr="007B7915">
        <w:rPr>
          <w:rFonts w:ascii="Times New Roman" w:eastAsia="Arial" w:hAnsi="Times New Roman"/>
          <w:b/>
          <w:bCs/>
          <w:iCs/>
          <w:szCs w:val="28"/>
          <w:u w:val="none"/>
          <w:lang w:val="vi-VN"/>
        </w:rPr>
        <w:tab/>
      </w:r>
      <w:r w:rsidR="00C755AC" w:rsidRPr="007B7915">
        <w:rPr>
          <w:rFonts w:ascii="Times New Roman" w:eastAsia="Arial" w:hAnsi="Times New Roman"/>
          <w:b/>
          <w:bCs/>
          <w:iCs/>
          <w:szCs w:val="28"/>
          <w:u w:val="none"/>
          <w:lang w:val="vi-VN"/>
        </w:rPr>
        <w:t>M</w:t>
      </w:r>
      <w:bookmarkEnd w:id="260"/>
      <w:bookmarkEnd w:id="261"/>
      <w:bookmarkEnd w:id="262"/>
      <w:bookmarkEnd w:id="263"/>
      <w:bookmarkEnd w:id="264"/>
      <w:bookmarkEnd w:id="265"/>
      <w:bookmarkEnd w:id="266"/>
      <w:bookmarkEnd w:id="267"/>
      <w:r w:rsidR="00011BF0" w:rsidRPr="007B7915">
        <w:rPr>
          <w:rFonts w:ascii="Times New Roman" w:eastAsia="Arial" w:hAnsi="Times New Roman"/>
          <w:b/>
          <w:bCs/>
          <w:iCs/>
          <w:szCs w:val="28"/>
          <w:u w:val="none"/>
          <w:lang w:val="vi-VN"/>
        </w:rPr>
        <w:t>ô tả quy trình sản xuất và các thông số trong quy trình sản xuất</w:t>
      </w:r>
      <w:bookmarkEnd w:id="268"/>
      <w:bookmarkEnd w:id="269"/>
      <w:bookmarkEnd w:id="270"/>
      <w:bookmarkEnd w:id="271"/>
      <w:bookmarkEnd w:id="272"/>
      <w:bookmarkEnd w:id="273"/>
      <w:bookmarkEnd w:id="274"/>
      <w:bookmarkEnd w:id="275"/>
      <w:bookmarkEnd w:id="276"/>
      <w:bookmarkEnd w:id="277"/>
      <w:bookmarkEnd w:id="278"/>
      <w:bookmarkEnd w:id="279"/>
    </w:p>
    <w:p w14:paraId="01BAD3FE" w14:textId="77777777" w:rsidR="00C32141" w:rsidRPr="007B7915" w:rsidRDefault="00C32141" w:rsidP="00C755AC">
      <w:pPr>
        <w:autoSpaceDE w:val="0"/>
        <w:autoSpaceDN w:val="0"/>
        <w:adjustRightInd w:val="0"/>
        <w:ind w:left="709"/>
        <w:jc w:val="both"/>
        <w:rPr>
          <w:rFonts w:eastAsia="MS PGothic"/>
          <w:sz w:val="22"/>
          <w:szCs w:val="22"/>
          <w:lang w:val="vi-VN"/>
        </w:rPr>
      </w:pPr>
    </w:p>
    <w:p w14:paraId="776361C1" w14:textId="77777777" w:rsidR="00C755AC" w:rsidRPr="007B7915" w:rsidRDefault="00011BF0" w:rsidP="00C755AC">
      <w:pPr>
        <w:autoSpaceDE w:val="0"/>
        <w:autoSpaceDN w:val="0"/>
        <w:adjustRightInd w:val="0"/>
        <w:ind w:left="709"/>
        <w:jc w:val="both"/>
        <w:rPr>
          <w:rFonts w:eastAsia="MS PGothic"/>
          <w:sz w:val="22"/>
          <w:szCs w:val="22"/>
          <w:lang w:val="vi-VN"/>
        </w:rPr>
      </w:pPr>
      <w:r w:rsidRPr="007B7915">
        <w:rPr>
          <w:rFonts w:eastAsia="MS PGothic"/>
          <w:sz w:val="22"/>
          <w:szCs w:val="22"/>
          <w:lang w:val="vi-VN"/>
        </w:rPr>
        <w:t>Quy trình sản xuất nên được mô tả hoặc trình bày dưới dạng sơ đồ.</w:t>
      </w:r>
    </w:p>
    <w:p w14:paraId="3AAA28F2" w14:textId="77777777" w:rsidR="00C755AC" w:rsidRPr="007B7915" w:rsidRDefault="00011BF0" w:rsidP="00C755AC">
      <w:pPr>
        <w:autoSpaceDE w:val="0"/>
        <w:autoSpaceDN w:val="0"/>
        <w:adjustRightInd w:val="0"/>
        <w:ind w:left="709"/>
        <w:jc w:val="both"/>
        <w:rPr>
          <w:rFonts w:eastAsia="MS PGothic"/>
          <w:sz w:val="22"/>
          <w:szCs w:val="22"/>
          <w:lang w:val="vi-VN"/>
        </w:rPr>
      </w:pPr>
      <w:r w:rsidRPr="007B7915">
        <w:rPr>
          <w:rFonts w:eastAsia="MS PGothic"/>
          <w:sz w:val="22"/>
          <w:szCs w:val="22"/>
          <w:lang w:val="vi-VN"/>
        </w:rPr>
        <w:t xml:space="preserve">Các thông số kỹ thuật </w:t>
      </w:r>
      <w:r w:rsidR="00216DA2" w:rsidRPr="007B7915">
        <w:rPr>
          <w:rFonts w:eastAsia="MS PGothic"/>
          <w:sz w:val="22"/>
          <w:szCs w:val="22"/>
          <w:lang w:val="vi-VN"/>
        </w:rPr>
        <w:t xml:space="preserve">ở bảng sau </w:t>
      </w:r>
      <w:r w:rsidRPr="007B7915">
        <w:rPr>
          <w:rFonts w:eastAsia="MS PGothic"/>
          <w:sz w:val="22"/>
          <w:szCs w:val="22"/>
          <w:lang w:val="vi-VN"/>
        </w:rPr>
        <w:t>được nên được kiểm soát và theo dõi khi tiến hành thẩm định, tuỳ vào dạng bào chế và phương pháp sản xuất. Một số ví dụ được liệt kê trong bảng sau. Cần lưu ý rằng các ví dụ này không phản ánh được đầy đủ thực tế sản xuất, chỉ nên được sử dụng để tham khảo và có thể thay đổi tuỳ theo loại thiết bị được sử dụng</w:t>
      </w:r>
      <w:r w:rsidR="00625FC3" w:rsidRPr="007B7915">
        <w:rPr>
          <w:rFonts w:eastAsia="MS PGothic"/>
          <w:sz w:val="22"/>
          <w:szCs w:val="22"/>
          <w:lang w:val="vi-VN"/>
        </w:rPr>
        <w:t>.</w:t>
      </w:r>
    </w:p>
    <w:p w14:paraId="2CF191D3" w14:textId="77777777" w:rsidR="00C755AC" w:rsidRPr="007B7915" w:rsidRDefault="00C755AC" w:rsidP="00C755AC">
      <w:pPr>
        <w:autoSpaceDE w:val="0"/>
        <w:autoSpaceDN w:val="0"/>
        <w:adjustRightInd w:val="0"/>
        <w:ind w:left="576"/>
        <w:rPr>
          <w:rFonts w:eastAsia="MS PGothic"/>
          <w:sz w:val="22"/>
          <w:szCs w:val="22"/>
          <w:lang w:val="vi-VN"/>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3"/>
        <w:gridCol w:w="864"/>
        <w:gridCol w:w="971"/>
        <w:gridCol w:w="916"/>
        <w:gridCol w:w="3111"/>
      </w:tblGrid>
      <w:tr w:rsidR="00C755AC" w:rsidRPr="007B7915" w14:paraId="6BCE5F01" w14:textId="77777777" w:rsidTr="00216DA2">
        <w:trPr>
          <w:cantSplit/>
          <w:trHeight w:val="619"/>
          <w:tblHeader/>
        </w:trPr>
        <w:tc>
          <w:tcPr>
            <w:tcW w:w="2763" w:type="dxa"/>
            <w:shd w:val="clear" w:color="auto" w:fill="D9D9D9"/>
            <w:vAlign w:val="center"/>
          </w:tcPr>
          <w:p w14:paraId="4A74112F" w14:textId="77777777" w:rsidR="00C755AC" w:rsidRPr="007B7915" w:rsidRDefault="00011BF0" w:rsidP="00E04567">
            <w:pPr>
              <w:tabs>
                <w:tab w:val="center" w:pos="4513"/>
                <w:tab w:val="right" w:pos="9026"/>
              </w:tabs>
              <w:autoSpaceDE w:val="0"/>
              <w:autoSpaceDN w:val="0"/>
              <w:adjustRightInd w:val="0"/>
              <w:rPr>
                <w:rFonts w:eastAsia="MS PGothic"/>
                <w:b/>
                <w:sz w:val="22"/>
                <w:szCs w:val="22"/>
                <w:lang w:val="vi-VN"/>
              </w:rPr>
            </w:pPr>
            <w:r w:rsidRPr="007B7915">
              <w:rPr>
                <w:rFonts w:eastAsia="MS PGothic"/>
                <w:b/>
                <w:sz w:val="22"/>
                <w:szCs w:val="22"/>
                <w:lang w:val="vi-VN"/>
              </w:rPr>
              <w:t>Các bước trong quá trình</w:t>
            </w:r>
          </w:p>
        </w:tc>
        <w:tc>
          <w:tcPr>
            <w:tcW w:w="864" w:type="dxa"/>
            <w:shd w:val="clear" w:color="auto" w:fill="D9D9D9"/>
            <w:vAlign w:val="center"/>
          </w:tcPr>
          <w:p w14:paraId="61C4277E" w14:textId="77777777" w:rsidR="00C755AC" w:rsidRPr="007B7915" w:rsidRDefault="00011BF0" w:rsidP="00E04567">
            <w:pPr>
              <w:tabs>
                <w:tab w:val="center" w:pos="4513"/>
                <w:tab w:val="right" w:pos="9026"/>
              </w:tabs>
              <w:autoSpaceDE w:val="0"/>
              <w:autoSpaceDN w:val="0"/>
              <w:adjustRightInd w:val="0"/>
              <w:rPr>
                <w:rFonts w:eastAsia="MS PGothic"/>
                <w:b/>
                <w:sz w:val="22"/>
                <w:szCs w:val="22"/>
                <w:lang w:val="vi-VN"/>
              </w:rPr>
            </w:pPr>
            <w:r w:rsidRPr="007B7915">
              <w:rPr>
                <w:rFonts w:eastAsia="MS PGothic"/>
                <w:b/>
                <w:sz w:val="22"/>
                <w:szCs w:val="22"/>
                <w:lang w:val="vi-VN"/>
              </w:rPr>
              <w:t>Viên nén</w:t>
            </w:r>
          </w:p>
        </w:tc>
        <w:tc>
          <w:tcPr>
            <w:tcW w:w="971" w:type="dxa"/>
            <w:shd w:val="clear" w:color="auto" w:fill="D9D9D9"/>
            <w:vAlign w:val="center"/>
          </w:tcPr>
          <w:p w14:paraId="3D2BEA6F" w14:textId="77777777" w:rsidR="00C755AC" w:rsidRPr="007B7915" w:rsidRDefault="00011BF0" w:rsidP="00E04567">
            <w:pPr>
              <w:tabs>
                <w:tab w:val="center" w:pos="4513"/>
                <w:tab w:val="right" w:pos="9026"/>
              </w:tabs>
              <w:autoSpaceDE w:val="0"/>
              <w:autoSpaceDN w:val="0"/>
              <w:adjustRightInd w:val="0"/>
              <w:rPr>
                <w:rFonts w:eastAsia="MS PGothic"/>
                <w:b/>
                <w:sz w:val="22"/>
                <w:szCs w:val="22"/>
                <w:lang w:val="vi-VN"/>
              </w:rPr>
            </w:pPr>
            <w:r w:rsidRPr="007B7915">
              <w:rPr>
                <w:rFonts w:eastAsia="MS PGothic"/>
                <w:b/>
                <w:sz w:val="22"/>
                <w:szCs w:val="22"/>
                <w:lang w:val="vi-VN"/>
              </w:rPr>
              <w:t>Viên nang</w:t>
            </w:r>
          </w:p>
        </w:tc>
        <w:tc>
          <w:tcPr>
            <w:tcW w:w="916" w:type="dxa"/>
            <w:shd w:val="clear" w:color="auto" w:fill="D9D9D9"/>
            <w:vAlign w:val="center"/>
          </w:tcPr>
          <w:p w14:paraId="58CD801C" w14:textId="77777777" w:rsidR="00C755AC" w:rsidRPr="007B7915" w:rsidRDefault="0084781F" w:rsidP="00E04567">
            <w:pPr>
              <w:tabs>
                <w:tab w:val="center" w:pos="4513"/>
                <w:tab w:val="right" w:pos="9026"/>
              </w:tabs>
              <w:autoSpaceDE w:val="0"/>
              <w:autoSpaceDN w:val="0"/>
              <w:adjustRightInd w:val="0"/>
              <w:rPr>
                <w:rFonts w:eastAsia="MS PGothic"/>
                <w:b/>
                <w:sz w:val="22"/>
                <w:szCs w:val="22"/>
                <w:lang w:val="vi-VN"/>
              </w:rPr>
            </w:pPr>
            <w:r w:rsidRPr="007B7915">
              <w:rPr>
                <w:rFonts w:eastAsia="MS PGothic"/>
                <w:b/>
                <w:sz w:val="22"/>
                <w:szCs w:val="22"/>
                <w:lang w:val="vi-VN"/>
              </w:rPr>
              <w:t>Bột cốm</w:t>
            </w:r>
          </w:p>
        </w:tc>
        <w:tc>
          <w:tcPr>
            <w:tcW w:w="3111" w:type="dxa"/>
            <w:shd w:val="clear" w:color="auto" w:fill="D9D9D9"/>
            <w:vAlign w:val="center"/>
          </w:tcPr>
          <w:p w14:paraId="5EB89F91" w14:textId="77777777" w:rsidR="00C755AC" w:rsidRPr="007B7915" w:rsidRDefault="0084781F" w:rsidP="00E04567">
            <w:pPr>
              <w:tabs>
                <w:tab w:val="center" w:pos="4513"/>
                <w:tab w:val="right" w:pos="9026"/>
              </w:tabs>
              <w:autoSpaceDE w:val="0"/>
              <w:autoSpaceDN w:val="0"/>
              <w:adjustRightInd w:val="0"/>
              <w:rPr>
                <w:rFonts w:eastAsia="MS PGothic"/>
                <w:b/>
                <w:sz w:val="22"/>
                <w:szCs w:val="22"/>
                <w:lang w:val="vi-VN"/>
              </w:rPr>
            </w:pPr>
            <w:r w:rsidRPr="007B7915">
              <w:rPr>
                <w:rFonts w:eastAsia="MS PGothic"/>
                <w:b/>
                <w:sz w:val="22"/>
                <w:szCs w:val="22"/>
                <w:lang w:val="vi-VN"/>
              </w:rPr>
              <w:t>Các thông số trong quy trình</w:t>
            </w:r>
          </w:p>
        </w:tc>
      </w:tr>
      <w:tr w:rsidR="00C755AC" w:rsidRPr="005562EB" w14:paraId="23059252" w14:textId="77777777" w:rsidTr="00216DA2">
        <w:trPr>
          <w:cantSplit/>
        </w:trPr>
        <w:tc>
          <w:tcPr>
            <w:tcW w:w="2763" w:type="dxa"/>
          </w:tcPr>
          <w:p w14:paraId="671FA7B1" w14:textId="77777777" w:rsidR="00C755AC" w:rsidRPr="007B7915" w:rsidRDefault="0084781F" w:rsidP="00C755AC">
            <w:pPr>
              <w:tabs>
                <w:tab w:val="center" w:pos="4513"/>
                <w:tab w:val="right" w:pos="9026"/>
              </w:tabs>
              <w:autoSpaceDE w:val="0"/>
              <w:autoSpaceDN w:val="0"/>
              <w:adjustRightInd w:val="0"/>
              <w:rPr>
                <w:rFonts w:eastAsia="HiddenHorzOCR"/>
                <w:sz w:val="22"/>
                <w:szCs w:val="22"/>
                <w:lang w:val="vi-VN"/>
              </w:rPr>
            </w:pPr>
            <w:r w:rsidRPr="007B7915">
              <w:rPr>
                <w:rFonts w:eastAsia="HiddenHorzOCR"/>
                <w:sz w:val="22"/>
                <w:szCs w:val="22"/>
                <w:lang w:val="vi-VN"/>
              </w:rPr>
              <w:t>Rây nguyên liệu nếu cần thiết</w:t>
            </w:r>
          </w:p>
        </w:tc>
        <w:tc>
          <w:tcPr>
            <w:tcW w:w="864" w:type="dxa"/>
          </w:tcPr>
          <w:p w14:paraId="447114BB" w14:textId="77777777" w:rsidR="00C755AC" w:rsidRPr="007B7915" w:rsidRDefault="00C755AC" w:rsidP="00C755AC">
            <w:pPr>
              <w:autoSpaceDE w:val="0"/>
              <w:autoSpaceDN w:val="0"/>
              <w:adjustRightInd w:val="0"/>
              <w:rPr>
                <w:rFonts w:eastAsia="MS PGothic"/>
                <w:sz w:val="22"/>
                <w:szCs w:val="22"/>
                <w:lang w:val="vi-VN"/>
              </w:rPr>
            </w:pPr>
            <w:r w:rsidRPr="007B7915">
              <w:rPr>
                <w:rFonts w:eastAsia="MS PGothic"/>
                <w:sz w:val="22"/>
                <w:szCs w:val="22"/>
                <w:lang w:val="vi-VN"/>
              </w:rPr>
              <w:sym w:font="Wingdings" w:char="F0FC"/>
            </w:r>
          </w:p>
        </w:tc>
        <w:tc>
          <w:tcPr>
            <w:tcW w:w="971" w:type="dxa"/>
          </w:tcPr>
          <w:p w14:paraId="41352532" w14:textId="77777777" w:rsidR="00C755AC" w:rsidRPr="007B7915" w:rsidRDefault="00C755AC" w:rsidP="00C755AC">
            <w:pPr>
              <w:autoSpaceDE w:val="0"/>
              <w:autoSpaceDN w:val="0"/>
              <w:adjustRightInd w:val="0"/>
              <w:rPr>
                <w:rFonts w:eastAsia="MS PGothic"/>
                <w:sz w:val="22"/>
                <w:szCs w:val="22"/>
                <w:lang w:val="vi-VN"/>
              </w:rPr>
            </w:pPr>
            <w:r w:rsidRPr="007B7915">
              <w:rPr>
                <w:rFonts w:eastAsia="MS PGothic"/>
                <w:sz w:val="22"/>
                <w:szCs w:val="22"/>
                <w:lang w:val="vi-VN"/>
              </w:rPr>
              <w:sym w:font="Wingdings" w:char="F0FC"/>
            </w:r>
          </w:p>
        </w:tc>
        <w:tc>
          <w:tcPr>
            <w:tcW w:w="916" w:type="dxa"/>
          </w:tcPr>
          <w:p w14:paraId="2EE0D225" w14:textId="77777777" w:rsidR="00C755AC" w:rsidRPr="007B7915" w:rsidRDefault="00C755AC" w:rsidP="00C755AC">
            <w:pPr>
              <w:autoSpaceDE w:val="0"/>
              <w:autoSpaceDN w:val="0"/>
              <w:adjustRightInd w:val="0"/>
              <w:rPr>
                <w:rFonts w:eastAsia="MS PGothic"/>
                <w:sz w:val="22"/>
                <w:szCs w:val="22"/>
                <w:lang w:val="vi-VN"/>
              </w:rPr>
            </w:pPr>
            <w:r w:rsidRPr="007B7915">
              <w:rPr>
                <w:rFonts w:eastAsia="MS PGothic"/>
                <w:sz w:val="22"/>
                <w:szCs w:val="22"/>
                <w:lang w:val="vi-VN"/>
              </w:rPr>
              <w:sym w:font="Wingdings" w:char="F0FC"/>
            </w:r>
          </w:p>
        </w:tc>
        <w:tc>
          <w:tcPr>
            <w:tcW w:w="3111" w:type="dxa"/>
          </w:tcPr>
          <w:p w14:paraId="01EAAD43" w14:textId="77777777" w:rsidR="00C755AC" w:rsidRPr="007B7915" w:rsidRDefault="0084781F" w:rsidP="00C12AEF">
            <w:pPr>
              <w:numPr>
                <w:ilvl w:val="0"/>
                <w:numId w:val="13"/>
              </w:numPr>
              <w:autoSpaceDE w:val="0"/>
              <w:autoSpaceDN w:val="0"/>
              <w:adjustRightInd w:val="0"/>
              <w:spacing w:after="120" w:line="276" w:lineRule="auto"/>
              <w:rPr>
                <w:rFonts w:eastAsia="MS PGothic"/>
                <w:sz w:val="22"/>
                <w:szCs w:val="22"/>
                <w:lang w:val="vi-VN"/>
              </w:rPr>
            </w:pPr>
            <w:r w:rsidRPr="007B7915">
              <w:rPr>
                <w:rFonts w:eastAsia="MS PGothic"/>
                <w:sz w:val="22"/>
                <w:szCs w:val="22"/>
                <w:lang w:val="vi-VN"/>
              </w:rPr>
              <w:t xml:space="preserve">Cỡ rây </w:t>
            </w:r>
            <w:r w:rsidR="00C12AEF" w:rsidRPr="007B7915">
              <w:rPr>
                <w:rFonts w:eastAsia="MS PGothic"/>
                <w:sz w:val="22"/>
                <w:szCs w:val="22"/>
                <w:lang w:val="vi-VN"/>
              </w:rPr>
              <w:t>/</w:t>
            </w:r>
            <w:r w:rsidRPr="007B7915">
              <w:rPr>
                <w:rFonts w:eastAsia="MS PGothic"/>
                <w:sz w:val="22"/>
                <w:szCs w:val="22"/>
                <w:lang w:val="vi-VN"/>
              </w:rPr>
              <w:t xml:space="preserve"> đường kính mắt rây</w:t>
            </w:r>
          </w:p>
        </w:tc>
      </w:tr>
      <w:tr w:rsidR="00C755AC" w:rsidRPr="005562EB" w14:paraId="2282CFAD" w14:textId="77777777" w:rsidTr="00216DA2">
        <w:trPr>
          <w:cantSplit/>
        </w:trPr>
        <w:tc>
          <w:tcPr>
            <w:tcW w:w="2763" w:type="dxa"/>
          </w:tcPr>
          <w:p w14:paraId="27CB295C" w14:textId="77777777" w:rsidR="00C755AC" w:rsidRPr="007B7915" w:rsidRDefault="0084781F" w:rsidP="00C755AC">
            <w:pPr>
              <w:tabs>
                <w:tab w:val="center" w:pos="4513"/>
                <w:tab w:val="right" w:pos="9026"/>
              </w:tabs>
              <w:autoSpaceDE w:val="0"/>
              <w:autoSpaceDN w:val="0"/>
              <w:adjustRightInd w:val="0"/>
              <w:rPr>
                <w:rFonts w:eastAsia="HiddenHorzOCR"/>
                <w:sz w:val="22"/>
                <w:szCs w:val="22"/>
                <w:lang w:val="vi-VN"/>
              </w:rPr>
            </w:pPr>
            <w:r w:rsidRPr="007B7915">
              <w:rPr>
                <w:rFonts w:eastAsia="HiddenHorzOCR"/>
                <w:sz w:val="22"/>
                <w:szCs w:val="22"/>
                <w:lang w:val="vi-VN"/>
              </w:rPr>
              <w:t>Trộn bột kép</w:t>
            </w:r>
          </w:p>
        </w:tc>
        <w:tc>
          <w:tcPr>
            <w:tcW w:w="864" w:type="dxa"/>
          </w:tcPr>
          <w:p w14:paraId="37FE8989" w14:textId="77777777" w:rsidR="00C755AC" w:rsidRPr="007B7915" w:rsidRDefault="00C755AC" w:rsidP="00C755AC">
            <w:pPr>
              <w:autoSpaceDE w:val="0"/>
              <w:autoSpaceDN w:val="0"/>
              <w:adjustRightInd w:val="0"/>
              <w:rPr>
                <w:rFonts w:eastAsia="MS PGothic"/>
                <w:sz w:val="22"/>
                <w:szCs w:val="22"/>
                <w:lang w:val="vi-VN"/>
              </w:rPr>
            </w:pPr>
            <w:r w:rsidRPr="007B7915">
              <w:rPr>
                <w:rFonts w:eastAsia="MS PGothic"/>
                <w:sz w:val="22"/>
                <w:szCs w:val="22"/>
                <w:lang w:val="vi-VN"/>
              </w:rPr>
              <w:sym w:font="Wingdings" w:char="F0FC"/>
            </w:r>
          </w:p>
        </w:tc>
        <w:tc>
          <w:tcPr>
            <w:tcW w:w="971" w:type="dxa"/>
          </w:tcPr>
          <w:p w14:paraId="3AEF21D0" w14:textId="77777777" w:rsidR="00C755AC" w:rsidRPr="007B7915" w:rsidRDefault="00C755AC" w:rsidP="00C755AC">
            <w:pPr>
              <w:autoSpaceDE w:val="0"/>
              <w:autoSpaceDN w:val="0"/>
              <w:adjustRightInd w:val="0"/>
              <w:rPr>
                <w:rFonts w:eastAsia="MS PGothic"/>
                <w:sz w:val="22"/>
                <w:szCs w:val="22"/>
                <w:lang w:val="vi-VN"/>
              </w:rPr>
            </w:pPr>
            <w:r w:rsidRPr="007B7915">
              <w:rPr>
                <w:rFonts w:eastAsia="MS PGothic"/>
                <w:sz w:val="22"/>
                <w:szCs w:val="22"/>
                <w:lang w:val="vi-VN"/>
              </w:rPr>
              <w:sym w:font="Wingdings" w:char="F0FC"/>
            </w:r>
          </w:p>
        </w:tc>
        <w:tc>
          <w:tcPr>
            <w:tcW w:w="916" w:type="dxa"/>
          </w:tcPr>
          <w:p w14:paraId="02F108A0" w14:textId="77777777" w:rsidR="00C755AC" w:rsidRPr="007B7915" w:rsidRDefault="00C755AC" w:rsidP="00C755AC">
            <w:pPr>
              <w:autoSpaceDE w:val="0"/>
              <w:autoSpaceDN w:val="0"/>
              <w:adjustRightInd w:val="0"/>
              <w:rPr>
                <w:rFonts w:eastAsia="MS PGothic"/>
                <w:sz w:val="22"/>
                <w:szCs w:val="22"/>
                <w:lang w:val="vi-VN"/>
              </w:rPr>
            </w:pPr>
            <w:r w:rsidRPr="007B7915">
              <w:rPr>
                <w:rFonts w:eastAsia="MS PGothic"/>
                <w:sz w:val="22"/>
                <w:szCs w:val="22"/>
                <w:lang w:val="vi-VN"/>
              </w:rPr>
              <w:sym w:font="Wingdings" w:char="F0FC"/>
            </w:r>
          </w:p>
        </w:tc>
        <w:tc>
          <w:tcPr>
            <w:tcW w:w="3111" w:type="dxa"/>
          </w:tcPr>
          <w:p w14:paraId="73E4905A" w14:textId="77777777" w:rsidR="00C755AC" w:rsidRPr="007B7915" w:rsidRDefault="0084781F" w:rsidP="00C755AC">
            <w:pPr>
              <w:numPr>
                <w:ilvl w:val="0"/>
                <w:numId w:val="13"/>
              </w:numPr>
              <w:autoSpaceDE w:val="0"/>
              <w:autoSpaceDN w:val="0"/>
              <w:adjustRightInd w:val="0"/>
              <w:spacing w:after="120" w:line="276" w:lineRule="auto"/>
              <w:rPr>
                <w:rFonts w:eastAsia="MS PGothic"/>
                <w:sz w:val="22"/>
                <w:szCs w:val="22"/>
                <w:lang w:val="vi-VN"/>
              </w:rPr>
            </w:pPr>
            <w:r w:rsidRPr="007B7915">
              <w:rPr>
                <w:rFonts w:eastAsia="MS PGothic"/>
                <w:sz w:val="22"/>
                <w:szCs w:val="22"/>
                <w:lang w:val="vi-VN"/>
              </w:rPr>
              <w:t>Thời gian trộn, tốc độ trộn, khối lượng mẻ trộn</w:t>
            </w:r>
          </w:p>
        </w:tc>
      </w:tr>
      <w:tr w:rsidR="00C755AC" w:rsidRPr="005562EB" w14:paraId="719A469B" w14:textId="77777777" w:rsidTr="00216DA2">
        <w:trPr>
          <w:cantSplit/>
        </w:trPr>
        <w:tc>
          <w:tcPr>
            <w:tcW w:w="2763" w:type="dxa"/>
          </w:tcPr>
          <w:p w14:paraId="0F65D786" w14:textId="77777777" w:rsidR="00C755AC" w:rsidRPr="007B7915" w:rsidRDefault="0084781F" w:rsidP="00C755AC">
            <w:pPr>
              <w:tabs>
                <w:tab w:val="center" w:pos="4513"/>
                <w:tab w:val="right" w:pos="9026"/>
              </w:tabs>
              <w:autoSpaceDE w:val="0"/>
              <w:autoSpaceDN w:val="0"/>
              <w:adjustRightInd w:val="0"/>
              <w:rPr>
                <w:rFonts w:eastAsia="HiddenHorzOCR"/>
                <w:sz w:val="22"/>
                <w:szCs w:val="22"/>
                <w:lang w:val="vi-VN"/>
              </w:rPr>
            </w:pPr>
            <w:r w:rsidRPr="007B7915">
              <w:rPr>
                <w:rFonts w:eastAsia="HiddenHorzOCR"/>
                <w:sz w:val="22"/>
                <w:szCs w:val="22"/>
                <w:lang w:val="vi-VN"/>
              </w:rPr>
              <w:t>Khuấy trộn - hoà tan dịch đóng nang</w:t>
            </w:r>
          </w:p>
        </w:tc>
        <w:tc>
          <w:tcPr>
            <w:tcW w:w="864" w:type="dxa"/>
          </w:tcPr>
          <w:p w14:paraId="5109E195" w14:textId="77777777" w:rsidR="00C755AC" w:rsidRPr="007B7915" w:rsidRDefault="00216DA2" w:rsidP="00C755AC">
            <w:pPr>
              <w:autoSpaceDE w:val="0"/>
              <w:autoSpaceDN w:val="0"/>
              <w:adjustRightInd w:val="0"/>
              <w:rPr>
                <w:rFonts w:eastAsia="MS PGothic"/>
                <w:sz w:val="22"/>
                <w:szCs w:val="22"/>
                <w:lang w:val="vi-VN"/>
              </w:rPr>
            </w:pPr>
            <w:r w:rsidRPr="007B7915">
              <w:rPr>
                <w:rFonts w:eastAsia="MS PGothic"/>
                <w:sz w:val="22"/>
                <w:szCs w:val="22"/>
                <w:lang w:val="vi-VN"/>
              </w:rPr>
              <w:t>Không áp dụng</w:t>
            </w:r>
          </w:p>
        </w:tc>
        <w:tc>
          <w:tcPr>
            <w:tcW w:w="971" w:type="dxa"/>
          </w:tcPr>
          <w:p w14:paraId="031FE9EC" w14:textId="77777777" w:rsidR="00C755AC" w:rsidRPr="007B7915" w:rsidRDefault="00C755AC" w:rsidP="00C755AC">
            <w:pPr>
              <w:autoSpaceDE w:val="0"/>
              <w:autoSpaceDN w:val="0"/>
              <w:adjustRightInd w:val="0"/>
              <w:rPr>
                <w:rFonts w:eastAsia="MS PGothic"/>
                <w:sz w:val="22"/>
                <w:szCs w:val="22"/>
                <w:lang w:val="vi-VN"/>
              </w:rPr>
            </w:pPr>
            <w:r w:rsidRPr="007B7915">
              <w:rPr>
                <w:rFonts w:eastAsia="MS PGothic"/>
                <w:sz w:val="22"/>
                <w:szCs w:val="22"/>
                <w:lang w:val="vi-VN"/>
              </w:rPr>
              <w:sym w:font="Wingdings" w:char="F0FC"/>
            </w:r>
          </w:p>
        </w:tc>
        <w:tc>
          <w:tcPr>
            <w:tcW w:w="916" w:type="dxa"/>
          </w:tcPr>
          <w:p w14:paraId="7A5DBF93" w14:textId="77777777" w:rsidR="00C755AC" w:rsidRPr="007B7915" w:rsidRDefault="00216DA2" w:rsidP="00C755AC">
            <w:pPr>
              <w:autoSpaceDE w:val="0"/>
              <w:autoSpaceDN w:val="0"/>
              <w:adjustRightInd w:val="0"/>
              <w:rPr>
                <w:rFonts w:eastAsia="MS PGothic"/>
                <w:sz w:val="22"/>
                <w:szCs w:val="22"/>
                <w:lang w:val="vi-VN"/>
              </w:rPr>
            </w:pPr>
            <w:r w:rsidRPr="007B7915">
              <w:rPr>
                <w:rFonts w:eastAsia="MS PGothic"/>
                <w:sz w:val="22"/>
                <w:szCs w:val="22"/>
                <w:lang w:val="vi-VN"/>
              </w:rPr>
              <w:t>Không áp dụng</w:t>
            </w:r>
          </w:p>
        </w:tc>
        <w:tc>
          <w:tcPr>
            <w:tcW w:w="3111" w:type="dxa"/>
          </w:tcPr>
          <w:p w14:paraId="798B571F" w14:textId="77777777" w:rsidR="00C755AC" w:rsidRPr="007B7915" w:rsidRDefault="0084781F" w:rsidP="0084781F">
            <w:pPr>
              <w:numPr>
                <w:ilvl w:val="0"/>
                <w:numId w:val="13"/>
              </w:numPr>
              <w:tabs>
                <w:tab w:val="center" w:pos="371"/>
                <w:tab w:val="right" w:pos="8640"/>
              </w:tabs>
              <w:autoSpaceDE w:val="0"/>
              <w:autoSpaceDN w:val="0"/>
              <w:adjustRightInd w:val="0"/>
              <w:spacing w:after="120" w:line="276" w:lineRule="auto"/>
              <w:rPr>
                <w:rFonts w:eastAsia="MS PGothic"/>
                <w:sz w:val="22"/>
                <w:szCs w:val="22"/>
                <w:lang w:val="vi-VN"/>
              </w:rPr>
            </w:pPr>
            <w:r w:rsidRPr="007B7915">
              <w:rPr>
                <w:rFonts w:eastAsia="MS PGothic"/>
                <w:sz w:val="22"/>
                <w:szCs w:val="22"/>
                <w:lang w:val="vi-VN"/>
              </w:rPr>
              <w:t>Thời gian khuấy trộn, tốc độ khuấy trộn, thể tích khuấy trộn</w:t>
            </w:r>
          </w:p>
        </w:tc>
      </w:tr>
      <w:tr w:rsidR="00C755AC" w:rsidRPr="007B7915" w14:paraId="4943938B" w14:textId="77777777" w:rsidTr="00216DA2">
        <w:trPr>
          <w:cantSplit/>
        </w:trPr>
        <w:tc>
          <w:tcPr>
            <w:tcW w:w="2763" w:type="dxa"/>
          </w:tcPr>
          <w:p w14:paraId="46939C5F" w14:textId="77777777" w:rsidR="00C755AC" w:rsidRPr="007B7915" w:rsidRDefault="0084781F" w:rsidP="00C755AC">
            <w:pPr>
              <w:tabs>
                <w:tab w:val="center" w:pos="4513"/>
                <w:tab w:val="right" w:pos="9026"/>
              </w:tabs>
              <w:autoSpaceDE w:val="0"/>
              <w:autoSpaceDN w:val="0"/>
              <w:adjustRightInd w:val="0"/>
              <w:rPr>
                <w:rFonts w:eastAsia="MS PGothic"/>
                <w:sz w:val="22"/>
                <w:szCs w:val="22"/>
                <w:lang w:val="vi-VN"/>
              </w:rPr>
            </w:pPr>
            <w:r w:rsidRPr="007B7915">
              <w:rPr>
                <w:rFonts w:eastAsia="MS PGothic"/>
                <w:sz w:val="22"/>
                <w:szCs w:val="22"/>
                <w:lang w:val="vi-VN"/>
              </w:rPr>
              <w:t xml:space="preserve">Nghiền khô, phân loại kích thước tiểu phân </w:t>
            </w:r>
            <w:r w:rsidR="00F74981" w:rsidRPr="007B7915">
              <w:rPr>
                <w:rFonts w:eastAsia="MS PGothic"/>
                <w:sz w:val="22"/>
                <w:szCs w:val="22"/>
                <w:lang w:val="vi-VN"/>
              </w:rPr>
              <w:t>(</w:t>
            </w:r>
            <w:r w:rsidRPr="007B7915">
              <w:rPr>
                <w:rFonts w:eastAsia="MS PGothic"/>
                <w:sz w:val="22"/>
                <w:szCs w:val="22"/>
                <w:lang w:val="vi-VN"/>
              </w:rPr>
              <w:t>nếu có</w:t>
            </w:r>
            <w:r w:rsidR="00F74981" w:rsidRPr="007B7915">
              <w:rPr>
                <w:rFonts w:eastAsia="MS PGothic"/>
                <w:sz w:val="22"/>
                <w:szCs w:val="22"/>
                <w:lang w:val="vi-VN"/>
              </w:rPr>
              <w:t>)</w:t>
            </w:r>
          </w:p>
        </w:tc>
        <w:tc>
          <w:tcPr>
            <w:tcW w:w="864" w:type="dxa"/>
          </w:tcPr>
          <w:p w14:paraId="27E2D04A" w14:textId="77777777" w:rsidR="00C755AC" w:rsidRPr="007B7915" w:rsidRDefault="00B80114" w:rsidP="00C755AC">
            <w:pPr>
              <w:autoSpaceDE w:val="0"/>
              <w:autoSpaceDN w:val="0"/>
              <w:adjustRightInd w:val="0"/>
              <w:rPr>
                <w:rFonts w:eastAsia="MS PGothic"/>
                <w:sz w:val="22"/>
                <w:szCs w:val="22"/>
                <w:lang w:val="vi-VN"/>
              </w:rPr>
            </w:pPr>
            <w:r w:rsidRPr="007B7915">
              <w:rPr>
                <w:rFonts w:eastAsia="MS PGothic"/>
                <w:sz w:val="22"/>
                <w:szCs w:val="22"/>
                <w:lang w:val="vi-VN"/>
              </w:rPr>
              <w:t>TK</w:t>
            </w:r>
          </w:p>
        </w:tc>
        <w:tc>
          <w:tcPr>
            <w:tcW w:w="971" w:type="dxa"/>
          </w:tcPr>
          <w:p w14:paraId="435D7050" w14:textId="77777777" w:rsidR="00C755AC" w:rsidRPr="007B7915" w:rsidRDefault="00B80114" w:rsidP="00C755AC">
            <w:pPr>
              <w:autoSpaceDE w:val="0"/>
              <w:autoSpaceDN w:val="0"/>
              <w:adjustRightInd w:val="0"/>
              <w:rPr>
                <w:rFonts w:eastAsia="MS PGothic"/>
                <w:sz w:val="22"/>
                <w:szCs w:val="22"/>
                <w:lang w:val="vi-VN"/>
              </w:rPr>
            </w:pPr>
            <w:r w:rsidRPr="007B7915">
              <w:rPr>
                <w:rFonts w:eastAsia="MS PGothic"/>
                <w:sz w:val="22"/>
                <w:szCs w:val="22"/>
                <w:lang w:val="vi-VN"/>
              </w:rPr>
              <w:t>TK</w:t>
            </w:r>
          </w:p>
        </w:tc>
        <w:tc>
          <w:tcPr>
            <w:tcW w:w="916" w:type="dxa"/>
          </w:tcPr>
          <w:p w14:paraId="72AA8733" w14:textId="77777777" w:rsidR="00C755AC" w:rsidRPr="007B7915" w:rsidRDefault="00B80114" w:rsidP="00C755AC">
            <w:pPr>
              <w:autoSpaceDE w:val="0"/>
              <w:autoSpaceDN w:val="0"/>
              <w:adjustRightInd w:val="0"/>
              <w:rPr>
                <w:rFonts w:eastAsia="MS PGothic"/>
                <w:sz w:val="22"/>
                <w:szCs w:val="22"/>
                <w:lang w:val="vi-VN"/>
              </w:rPr>
            </w:pPr>
            <w:r w:rsidRPr="007B7915">
              <w:rPr>
                <w:rFonts w:eastAsia="MS PGothic"/>
                <w:sz w:val="22"/>
                <w:szCs w:val="22"/>
                <w:lang w:val="vi-VN"/>
              </w:rPr>
              <w:t>TK</w:t>
            </w:r>
          </w:p>
        </w:tc>
        <w:tc>
          <w:tcPr>
            <w:tcW w:w="3111" w:type="dxa"/>
          </w:tcPr>
          <w:p w14:paraId="13119D13" w14:textId="77777777" w:rsidR="00C755AC" w:rsidRPr="007B7915" w:rsidRDefault="0084781F" w:rsidP="00C755AC">
            <w:pPr>
              <w:numPr>
                <w:ilvl w:val="0"/>
                <w:numId w:val="16"/>
              </w:numPr>
              <w:autoSpaceDE w:val="0"/>
              <w:autoSpaceDN w:val="0"/>
              <w:adjustRightInd w:val="0"/>
              <w:spacing w:after="120" w:line="276" w:lineRule="auto"/>
              <w:rPr>
                <w:rFonts w:eastAsia="MS PGothic"/>
                <w:sz w:val="22"/>
                <w:szCs w:val="22"/>
                <w:lang w:val="vi-VN"/>
              </w:rPr>
            </w:pPr>
            <w:r w:rsidRPr="007B7915">
              <w:rPr>
                <w:rFonts w:eastAsia="MS PGothic"/>
                <w:sz w:val="22"/>
                <w:szCs w:val="22"/>
                <w:lang w:val="vi-VN"/>
              </w:rPr>
              <w:t>Đường kính rây</w:t>
            </w:r>
          </w:p>
          <w:p w14:paraId="25C3AAF6" w14:textId="77777777" w:rsidR="00C755AC" w:rsidRPr="007B7915" w:rsidRDefault="0084781F" w:rsidP="00C755AC">
            <w:pPr>
              <w:numPr>
                <w:ilvl w:val="0"/>
                <w:numId w:val="16"/>
              </w:numPr>
              <w:autoSpaceDE w:val="0"/>
              <w:autoSpaceDN w:val="0"/>
              <w:adjustRightInd w:val="0"/>
              <w:spacing w:after="120" w:line="276" w:lineRule="auto"/>
              <w:rPr>
                <w:rFonts w:eastAsia="MS PGothic"/>
                <w:sz w:val="22"/>
                <w:szCs w:val="22"/>
                <w:lang w:val="vi-VN"/>
              </w:rPr>
            </w:pPr>
            <w:r w:rsidRPr="007B7915">
              <w:rPr>
                <w:rFonts w:eastAsia="MS PGothic"/>
                <w:sz w:val="22"/>
                <w:szCs w:val="22"/>
                <w:lang w:val="vi-VN"/>
              </w:rPr>
              <w:t>Tốc độ nghiền</w:t>
            </w:r>
          </w:p>
          <w:p w14:paraId="5E8256AA" w14:textId="77777777" w:rsidR="00C755AC" w:rsidRPr="007B7915" w:rsidRDefault="0084781F" w:rsidP="00C755AC">
            <w:pPr>
              <w:numPr>
                <w:ilvl w:val="0"/>
                <w:numId w:val="16"/>
              </w:numPr>
              <w:autoSpaceDE w:val="0"/>
              <w:autoSpaceDN w:val="0"/>
              <w:adjustRightInd w:val="0"/>
              <w:spacing w:after="120" w:line="276" w:lineRule="auto"/>
              <w:rPr>
                <w:rFonts w:eastAsia="MS PGothic"/>
                <w:sz w:val="22"/>
                <w:szCs w:val="22"/>
                <w:lang w:val="vi-VN"/>
              </w:rPr>
            </w:pPr>
            <w:r w:rsidRPr="007B7915">
              <w:rPr>
                <w:rFonts w:eastAsia="MS PGothic"/>
                <w:sz w:val="22"/>
                <w:szCs w:val="22"/>
                <w:lang w:val="vi-VN"/>
              </w:rPr>
              <w:t>Tốc độ cấp bột</w:t>
            </w:r>
          </w:p>
        </w:tc>
      </w:tr>
      <w:tr w:rsidR="00C755AC" w:rsidRPr="007B7915" w14:paraId="2380E609" w14:textId="77777777" w:rsidTr="00216DA2">
        <w:trPr>
          <w:cantSplit/>
        </w:trPr>
        <w:tc>
          <w:tcPr>
            <w:tcW w:w="2763" w:type="dxa"/>
          </w:tcPr>
          <w:p w14:paraId="408028E4" w14:textId="77777777" w:rsidR="00C755AC" w:rsidRPr="007B7915" w:rsidRDefault="0084781F" w:rsidP="00C755AC">
            <w:pPr>
              <w:tabs>
                <w:tab w:val="center" w:pos="4513"/>
                <w:tab w:val="right" w:pos="9026"/>
              </w:tabs>
              <w:autoSpaceDE w:val="0"/>
              <w:autoSpaceDN w:val="0"/>
              <w:adjustRightInd w:val="0"/>
              <w:rPr>
                <w:rFonts w:eastAsia="MS PGothic"/>
                <w:sz w:val="22"/>
                <w:szCs w:val="22"/>
                <w:lang w:val="vi-VN"/>
              </w:rPr>
            </w:pPr>
            <w:r w:rsidRPr="007B7915">
              <w:rPr>
                <w:rFonts w:eastAsia="MS PGothic"/>
                <w:sz w:val="22"/>
                <w:szCs w:val="22"/>
                <w:lang w:val="vi-VN"/>
              </w:rPr>
              <w:t>Trộn cuối</w:t>
            </w:r>
          </w:p>
        </w:tc>
        <w:tc>
          <w:tcPr>
            <w:tcW w:w="864" w:type="dxa"/>
          </w:tcPr>
          <w:p w14:paraId="0FAD942A" w14:textId="77777777" w:rsidR="00C755AC" w:rsidRPr="007B7915" w:rsidRDefault="00C755AC" w:rsidP="00C755AC">
            <w:pPr>
              <w:autoSpaceDE w:val="0"/>
              <w:autoSpaceDN w:val="0"/>
              <w:adjustRightInd w:val="0"/>
              <w:rPr>
                <w:rFonts w:eastAsia="MS PGothic"/>
                <w:sz w:val="22"/>
                <w:szCs w:val="22"/>
                <w:lang w:val="vi-VN"/>
              </w:rPr>
            </w:pPr>
            <w:r w:rsidRPr="007B7915">
              <w:rPr>
                <w:rFonts w:eastAsia="MS PGothic"/>
                <w:sz w:val="22"/>
                <w:szCs w:val="22"/>
                <w:lang w:val="vi-VN"/>
              </w:rPr>
              <w:sym w:font="Wingdings" w:char="F0FC"/>
            </w:r>
          </w:p>
        </w:tc>
        <w:tc>
          <w:tcPr>
            <w:tcW w:w="971" w:type="dxa"/>
          </w:tcPr>
          <w:p w14:paraId="1119C0DD" w14:textId="77777777" w:rsidR="00C755AC" w:rsidRPr="007B7915" w:rsidRDefault="00C755AC" w:rsidP="00C755AC">
            <w:pPr>
              <w:autoSpaceDE w:val="0"/>
              <w:autoSpaceDN w:val="0"/>
              <w:adjustRightInd w:val="0"/>
              <w:rPr>
                <w:rFonts w:eastAsia="MS PGothic"/>
                <w:sz w:val="22"/>
                <w:szCs w:val="22"/>
                <w:lang w:val="vi-VN"/>
              </w:rPr>
            </w:pPr>
            <w:r w:rsidRPr="007B7915">
              <w:rPr>
                <w:rFonts w:eastAsia="MS PGothic"/>
                <w:sz w:val="22"/>
                <w:szCs w:val="22"/>
                <w:lang w:val="vi-VN"/>
              </w:rPr>
              <w:sym w:font="Wingdings" w:char="F0FC"/>
            </w:r>
          </w:p>
        </w:tc>
        <w:tc>
          <w:tcPr>
            <w:tcW w:w="916" w:type="dxa"/>
          </w:tcPr>
          <w:p w14:paraId="24089B34" w14:textId="77777777" w:rsidR="00C755AC" w:rsidRPr="007B7915" w:rsidRDefault="00C755AC" w:rsidP="00C755AC">
            <w:pPr>
              <w:autoSpaceDE w:val="0"/>
              <w:autoSpaceDN w:val="0"/>
              <w:adjustRightInd w:val="0"/>
              <w:rPr>
                <w:rFonts w:eastAsia="MS PGothic"/>
                <w:sz w:val="22"/>
                <w:szCs w:val="22"/>
                <w:lang w:val="vi-VN"/>
              </w:rPr>
            </w:pPr>
            <w:r w:rsidRPr="007B7915">
              <w:rPr>
                <w:rFonts w:eastAsia="MS PGothic"/>
                <w:sz w:val="22"/>
                <w:szCs w:val="22"/>
                <w:lang w:val="vi-VN"/>
              </w:rPr>
              <w:sym w:font="Wingdings" w:char="F0FC"/>
            </w:r>
          </w:p>
        </w:tc>
        <w:tc>
          <w:tcPr>
            <w:tcW w:w="3111" w:type="dxa"/>
          </w:tcPr>
          <w:p w14:paraId="7936E737" w14:textId="77777777" w:rsidR="00C755AC" w:rsidRPr="007B7915" w:rsidRDefault="0084781F" w:rsidP="00C755AC">
            <w:pPr>
              <w:numPr>
                <w:ilvl w:val="0"/>
                <w:numId w:val="13"/>
              </w:numPr>
              <w:autoSpaceDE w:val="0"/>
              <w:autoSpaceDN w:val="0"/>
              <w:adjustRightInd w:val="0"/>
              <w:spacing w:after="120" w:line="276" w:lineRule="auto"/>
              <w:rPr>
                <w:rFonts w:eastAsia="MS PGothic"/>
                <w:sz w:val="22"/>
                <w:szCs w:val="22"/>
                <w:lang w:val="vi-VN"/>
              </w:rPr>
            </w:pPr>
            <w:r w:rsidRPr="007B7915">
              <w:rPr>
                <w:rFonts w:eastAsia="MS PGothic"/>
                <w:sz w:val="22"/>
                <w:szCs w:val="22"/>
                <w:lang w:val="vi-VN"/>
              </w:rPr>
              <w:t xml:space="preserve">Thời gian trộn, khối lượng mẻ trộn, tốc độ trộn </w:t>
            </w:r>
          </w:p>
          <w:p w14:paraId="4A511434" w14:textId="77777777" w:rsidR="00C755AC" w:rsidRPr="007B7915" w:rsidRDefault="0084781F" w:rsidP="00C755AC">
            <w:pPr>
              <w:numPr>
                <w:ilvl w:val="0"/>
                <w:numId w:val="13"/>
              </w:numPr>
              <w:autoSpaceDE w:val="0"/>
              <w:autoSpaceDN w:val="0"/>
              <w:adjustRightInd w:val="0"/>
              <w:spacing w:after="120" w:line="276" w:lineRule="auto"/>
              <w:rPr>
                <w:rFonts w:eastAsia="MS PGothic"/>
                <w:sz w:val="22"/>
                <w:szCs w:val="22"/>
                <w:lang w:val="vi-VN"/>
              </w:rPr>
            </w:pPr>
            <w:r w:rsidRPr="007B7915">
              <w:rPr>
                <w:rFonts w:eastAsia="MS PGothic"/>
                <w:sz w:val="22"/>
                <w:szCs w:val="22"/>
                <w:lang w:val="vi-VN"/>
              </w:rPr>
              <w:t>Cỡ rây</w:t>
            </w:r>
          </w:p>
        </w:tc>
      </w:tr>
      <w:tr w:rsidR="00C755AC" w:rsidRPr="007B7915" w14:paraId="4DA0A883" w14:textId="77777777" w:rsidTr="00216DA2">
        <w:trPr>
          <w:cantSplit/>
        </w:trPr>
        <w:tc>
          <w:tcPr>
            <w:tcW w:w="2763" w:type="dxa"/>
          </w:tcPr>
          <w:p w14:paraId="2305A443" w14:textId="77777777" w:rsidR="00C755AC" w:rsidRPr="007B7915" w:rsidRDefault="0084781F" w:rsidP="00C755AC">
            <w:pPr>
              <w:tabs>
                <w:tab w:val="center" w:pos="4513"/>
                <w:tab w:val="right" w:pos="9026"/>
              </w:tabs>
              <w:autoSpaceDE w:val="0"/>
              <w:autoSpaceDN w:val="0"/>
              <w:adjustRightInd w:val="0"/>
              <w:rPr>
                <w:rFonts w:eastAsia="MS PGothic"/>
                <w:sz w:val="22"/>
                <w:szCs w:val="22"/>
                <w:lang w:val="vi-VN"/>
              </w:rPr>
            </w:pPr>
            <w:r w:rsidRPr="007B7915">
              <w:rPr>
                <w:rFonts w:eastAsia="MS PGothic"/>
                <w:sz w:val="22"/>
                <w:szCs w:val="22"/>
                <w:lang w:val="vi-VN"/>
              </w:rPr>
              <w:t>Chuẩn bị tá dược dính</w:t>
            </w:r>
          </w:p>
        </w:tc>
        <w:tc>
          <w:tcPr>
            <w:tcW w:w="864" w:type="dxa"/>
          </w:tcPr>
          <w:p w14:paraId="2A7B72A3" w14:textId="77777777" w:rsidR="00C755AC" w:rsidRPr="007B7915" w:rsidRDefault="00ED7629" w:rsidP="00C755AC">
            <w:pPr>
              <w:autoSpaceDE w:val="0"/>
              <w:autoSpaceDN w:val="0"/>
              <w:adjustRightInd w:val="0"/>
              <w:rPr>
                <w:rFonts w:eastAsia="MS PGothic"/>
                <w:sz w:val="22"/>
                <w:szCs w:val="22"/>
                <w:lang w:val="vi-VN"/>
              </w:rPr>
            </w:pPr>
            <w:r w:rsidRPr="007B7915">
              <w:rPr>
                <w:rFonts w:eastAsia="MS PGothic"/>
                <w:sz w:val="22"/>
                <w:szCs w:val="22"/>
                <w:lang w:val="vi-VN"/>
              </w:rPr>
              <w:t>TU</w:t>
            </w:r>
          </w:p>
        </w:tc>
        <w:tc>
          <w:tcPr>
            <w:tcW w:w="971" w:type="dxa"/>
          </w:tcPr>
          <w:p w14:paraId="5CE997F4" w14:textId="77777777" w:rsidR="00C755AC" w:rsidRPr="007B7915" w:rsidRDefault="00ED7629" w:rsidP="00C755AC">
            <w:pPr>
              <w:autoSpaceDE w:val="0"/>
              <w:autoSpaceDN w:val="0"/>
              <w:adjustRightInd w:val="0"/>
              <w:rPr>
                <w:rFonts w:eastAsia="MS PGothic"/>
                <w:sz w:val="22"/>
                <w:szCs w:val="22"/>
                <w:lang w:val="vi-VN"/>
              </w:rPr>
            </w:pPr>
            <w:r w:rsidRPr="007B7915">
              <w:rPr>
                <w:rFonts w:eastAsia="MS PGothic"/>
                <w:sz w:val="22"/>
                <w:szCs w:val="22"/>
                <w:lang w:val="vi-VN"/>
              </w:rPr>
              <w:t>TU</w:t>
            </w:r>
          </w:p>
        </w:tc>
        <w:tc>
          <w:tcPr>
            <w:tcW w:w="916" w:type="dxa"/>
          </w:tcPr>
          <w:p w14:paraId="08774316" w14:textId="77777777" w:rsidR="00C755AC" w:rsidRPr="007B7915" w:rsidRDefault="00ED7629" w:rsidP="00C755AC">
            <w:pPr>
              <w:autoSpaceDE w:val="0"/>
              <w:autoSpaceDN w:val="0"/>
              <w:adjustRightInd w:val="0"/>
              <w:rPr>
                <w:rFonts w:eastAsia="MS PGothic"/>
                <w:sz w:val="22"/>
                <w:szCs w:val="22"/>
                <w:lang w:val="vi-VN"/>
              </w:rPr>
            </w:pPr>
            <w:r w:rsidRPr="007B7915">
              <w:rPr>
                <w:rFonts w:eastAsia="MS PGothic"/>
                <w:sz w:val="22"/>
                <w:szCs w:val="22"/>
                <w:lang w:val="vi-VN"/>
              </w:rPr>
              <w:t>TU</w:t>
            </w:r>
          </w:p>
        </w:tc>
        <w:tc>
          <w:tcPr>
            <w:tcW w:w="3111" w:type="dxa"/>
          </w:tcPr>
          <w:p w14:paraId="6255557E" w14:textId="77777777" w:rsidR="0084781F" w:rsidRPr="007B7915" w:rsidRDefault="0084781F" w:rsidP="00C755AC">
            <w:pPr>
              <w:numPr>
                <w:ilvl w:val="0"/>
                <w:numId w:val="14"/>
              </w:numPr>
              <w:autoSpaceDE w:val="0"/>
              <w:autoSpaceDN w:val="0"/>
              <w:adjustRightInd w:val="0"/>
              <w:spacing w:after="120" w:line="276" w:lineRule="auto"/>
              <w:rPr>
                <w:rFonts w:eastAsia="MS PGothic"/>
                <w:sz w:val="22"/>
                <w:szCs w:val="22"/>
                <w:lang w:val="vi-VN"/>
              </w:rPr>
            </w:pPr>
            <w:r w:rsidRPr="007B7915">
              <w:rPr>
                <w:rFonts w:eastAsia="MS PGothic"/>
                <w:sz w:val="22"/>
                <w:szCs w:val="22"/>
                <w:lang w:val="vi-VN"/>
              </w:rPr>
              <w:t>Lượng tá dược dính, nồng độ tá dược dính,</w:t>
            </w:r>
          </w:p>
          <w:p w14:paraId="7EBDACF1" w14:textId="77777777" w:rsidR="00C755AC" w:rsidRPr="007B7915" w:rsidRDefault="0084781F" w:rsidP="00C755AC">
            <w:pPr>
              <w:numPr>
                <w:ilvl w:val="0"/>
                <w:numId w:val="14"/>
              </w:numPr>
              <w:autoSpaceDE w:val="0"/>
              <w:autoSpaceDN w:val="0"/>
              <w:adjustRightInd w:val="0"/>
              <w:spacing w:after="120" w:line="276" w:lineRule="auto"/>
              <w:rPr>
                <w:rFonts w:eastAsia="MS PGothic"/>
                <w:sz w:val="22"/>
                <w:szCs w:val="22"/>
                <w:lang w:val="vi-VN"/>
              </w:rPr>
            </w:pPr>
            <w:r w:rsidRPr="007B7915">
              <w:rPr>
                <w:rFonts w:eastAsia="MS PGothic"/>
                <w:sz w:val="22"/>
                <w:szCs w:val="22"/>
                <w:lang w:val="vi-VN"/>
              </w:rPr>
              <w:t>Nhiệt độ</w:t>
            </w:r>
          </w:p>
        </w:tc>
      </w:tr>
      <w:tr w:rsidR="00C755AC" w:rsidRPr="007B7915" w14:paraId="11900C36" w14:textId="77777777" w:rsidTr="00216DA2">
        <w:trPr>
          <w:cantSplit/>
        </w:trPr>
        <w:tc>
          <w:tcPr>
            <w:tcW w:w="2763" w:type="dxa"/>
          </w:tcPr>
          <w:p w14:paraId="276D994F" w14:textId="77777777" w:rsidR="00C755AC" w:rsidRPr="007B7915" w:rsidRDefault="0084781F" w:rsidP="0084781F">
            <w:pPr>
              <w:tabs>
                <w:tab w:val="center" w:pos="4513"/>
                <w:tab w:val="right" w:pos="9026"/>
              </w:tabs>
              <w:autoSpaceDE w:val="0"/>
              <w:autoSpaceDN w:val="0"/>
              <w:adjustRightInd w:val="0"/>
              <w:ind w:left="34"/>
              <w:rPr>
                <w:rFonts w:eastAsia="MS PGothic"/>
                <w:sz w:val="22"/>
                <w:szCs w:val="22"/>
                <w:lang w:val="vi-VN"/>
              </w:rPr>
            </w:pPr>
            <w:r w:rsidRPr="007B7915">
              <w:rPr>
                <w:rFonts w:eastAsia="MS PGothic"/>
                <w:sz w:val="22"/>
                <w:szCs w:val="22"/>
                <w:lang w:val="vi-VN"/>
              </w:rPr>
              <w:t>Tạo hạt</w:t>
            </w:r>
          </w:p>
        </w:tc>
        <w:tc>
          <w:tcPr>
            <w:tcW w:w="864" w:type="dxa"/>
          </w:tcPr>
          <w:p w14:paraId="329F3EDF" w14:textId="77777777" w:rsidR="00C755AC" w:rsidRPr="007B7915" w:rsidRDefault="00ED7629" w:rsidP="00C755AC">
            <w:pPr>
              <w:autoSpaceDE w:val="0"/>
              <w:autoSpaceDN w:val="0"/>
              <w:adjustRightInd w:val="0"/>
              <w:rPr>
                <w:rFonts w:eastAsia="MS PGothic"/>
                <w:sz w:val="22"/>
                <w:szCs w:val="22"/>
                <w:lang w:val="vi-VN"/>
              </w:rPr>
            </w:pPr>
            <w:r w:rsidRPr="007B7915">
              <w:rPr>
                <w:rFonts w:eastAsia="MS PGothic"/>
                <w:sz w:val="22"/>
                <w:szCs w:val="22"/>
                <w:lang w:val="vi-VN"/>
              </w:rPr>
              <w:t>TU</w:t>
            </w:r>
          </w:p>
        </w:tc>
        <w:tc>
          <w:tcPr>
            <w:tcW w:w="971" w:type="dxa"/>
          </w:tcPr>
          <w:p w14:paraId="223BBC51" w14:textId="77777777" w:rsidR="00C755AC" w:rsidRPr="007B7915" w:rsidRDefault="00ED7629" w:rsidP="00C755AC">
            <w:pPr>
              <w:autoSpaceDE w:val="0"/>
              <w:autoSpaceDN w:val="0"/>
              <w:adjustRightInd w:val="0"/>
              <w:rPr>
                <w:rFonts w:eastAsia="MS PGothic"/>
                <w:sz w:val="22"/>
                <w:szCs w:val="22"/>
                <w:lang w:val="vi-VN"/>
              </w:rPr>
            </w:pPr>
            <w:r w:rsidRPr="007B7915">
              <w:rPr>
                <w:rFonts w:eastAsia="MS PGothic"/>
                <w:sz w:val="22"/>
                <w:szCs w:val="22"/>
                <w:lang w:val="vi-VN"/>
              </w:rPr>
              <w:t>TU</w:t>
            </w:r>
          </w:p>
        </w:tc>
        <w:tc>
          <w:tcPr>
            <w:tcW w:w="916" w:type="dxa"/>
          </w:tcPr>
          <w:p w14:paraId="68B437F4" w14:textId="77777777" w:rsidR="00C755AC" w:rsidRPr="007B7915" w:rsidRDefault="00ED7629" w:rsidP="00C755AC">
            <w:pPr>
              <w:autoSpaceDE w:val="0"/>
              <w:autoSpaceDN w:val="0"/>
              <w:adjustRightInd w:val="0"/>
              <w:rPr>
                <w:rFonts w:eastAsia="MS PGothic"/>
                <w:sz w:val="22"/>
                <w:szCs w:val="22"/>
                <w:lang w:val="vi-VN"/>
              </w:rPr>
            </w:pPr>
            <w:r w:rsidRPr="007B7915">
              <w:rPr>
                <w:rFonts w:eastAsia="MS PGothic"/>
                <w:sz w:val="22"/>
                <w:szCs w:val="22"/>
                <w:lang w:val="vi-VN"/>
              </w:rPr>
              <w:t>TU</w:t>
            </w:r>
          </w:p>
        </w:tc>
        <w:tc>
          <w:tcPr>
            <w:tcW w:w="3111" w:type="dxa"/>
          </w:tcPr>
          <w:p w14:paraId="64D3853F" w14:textId="77777777" w:rsidR="0084781F" w:rsidRPr="007B7915" w:rsidRDefault="0084781F" w:rsidP="00C755AC">
            <w:pPr>
              <w:numPr>
                <w:ilvl w:val="0"/>
                <w:numId w:val="15"/>
              </w:numPr>
              <w:autoSpaceDE w:val="0"/>
              <w:autoSpaceDN w:val="0"/>
              <w:adjustRightInd w:val="0"/>
              <w:spacing w:after="120" w:line="276" w:lineRule="auto"/>
              <w:rPr>
                <w:rFonts w:eastAsia="MS PGothic"/>
                <w:sz w:val="22"/>
                <w:szCs w:val="22"/>
                <w:lang w:val="vi-VN"/>
              </w:rPr>
            </w:pPr>
            <w:r w:rsidRPr="007B7915">
              <w:rPr>
                <w:rFonts w:eastAsia="MS PGothic"/>
                <w:sz w:val="22"/>
                <w:szCs w:val="22"/>
                <w:lang w:val="vi-VN"/>
              </w:rPr>
              <w:t>Khối lượng mẻ nhào</w:t>
            </w:r>
          </w:p>
          <w:p w14:paraId="21ABBA86" w14:textId="77777777" w:rsidR="00C755AC" w:rsidRPr="007B7915" w:rsidRDefault="0084781F" w:rsidP="00C755AC">
            <w:pPr>
              <w:numPr>
                <w:ilvl w:val="0"/>
                <w:numId w:val="15"/>
              </w:numPr>
              <w:autoSpaceDE w:val="0"/>
              <w:autoSpaceDN w:val="0"/>
              <w:adjustRightInd w:val="0"/>
              <w:spacing w:after="120" w:line="276" w:lineRule="auto"/>
              <w:rPr>
                <w:rFonts w:eastAsia="MS PGothic"/>
                <w:color w:val="FF0000"/>
                <w:sz w:val="22"/>
                <w:szCs w:val="22"/>
                <w:lang w:val="vi-VN"/>
              </w:rPr>
            </w:pPr>
            <w:r w:rsidRPr="007B7915">
              <w:rPr>
                <w:rFonts w:eastAsia="MS PGothic"/>
                <w:color w:val="FF0000"/>
                <w:sz w:val="22"/>
                <w:szCs w:val="22"/>
                <w:lang w:val="vi-VN"/>
              </w:rPr>
              <w:t>Thờ</w:t>
            </w:r>
            <w:r w:rsidR="00B512C2" w:rsidRPr="007B7915">
              <w:rPr>
                <w:rFonts w:eastAsia="MS PGothic"/>
                <w:color w:val="FF0000"/>
                <w:sz w:val="22"/>
                <w:szCs w:val="22"/>
                <w:lang w:val="vi-VN"/>
              </w:rPr>
              <w:t>i gian nhào</w:t>
            </w:r>
            <w:r w:rsidRPr="007B7915">
              <w:rPr>
                <w:rFonts w:eastAsia="MS PGothic"/>
                <w:color w:val="FF0000"/>
                <w:sz w:val="22"/>
                <w:szCs w:val="22"/>
                <w:lang w:val="vi-VN"/>
              </w:rPr>
              <w:t>, tốc độ</w:t>
            </w:r>
            <w:r w:rsidR="00B512C2" w:rsidRPr="007B7915">
              <w:rPr>
                <w:rFonts w:eastAsia="MS PGothic"/>
                <w:color w:val="FF0000"/>
                <w:sz w:val="22"/>
                <w:szCs w:val="22"/>
                <w:lang w:val="vi-VN"/>
              </w:rPr>
              <w:t xml:space="preserve"> nhào</w:t>
            </w:r>
          </w:p>
          <w:p w14:paraId="541F6B17" w14:textId="77777777" w:rsidR="00C755AC" w:rsidRPr="007B7915" w:rsidRDefault="0084781F" w:rsidP="00C755AC">
            <w:pPr>
              <w:numPr>
                <w:ilvl w:val="0"/>
                <w:numId w:val="15"/>
              </w:numPr>
              <w:autoSpaceDE w:val="0"/>
              <w:autoSpaceDN w:val="0"/>
              <w:adjustRightInd w:val="0"/>
              <w:spacing w:after="120" w:line="276" w:lineRule="auto"/>
              <w:rPr>
                <w:rFonts w:eastAsia="MS PGothic"/>
                <w:color w:val="FF0000"/>
                <w:sz w:val="22"/>
                <w:szCs w:val="22"/>
                <w:lang w:val="vi-VN"/>
              </w:rPr>
            </w:pPr>
            <w:r w:rsidRPr="007B7915">
              <w:rPr>
                <w:rFonts w:eastAsia="MS PGothic"/>
                <w:color w:val="FF0000"/>
                <w:sz w:val="22"/>
                <w:szCs w:val="22"/>
                <w:lang w:val="vi-VN"/>
              </w:rPr>
              <w:t xml:space="preserve">Nhiệt độ </w:t>
            </w:r>
            <w:r w:rsidR="00B512C2" w:rsidRPr="007B7915">
              <w:rPr>
                <w:rFonts w:eastAsia="MS PGothic"/>
                <w:color w:val="FF0000"/>
                <w:sz w:val="22"/>
                <w:szCs w:val="22"/>
                <w:lang w:val="vi-VN"/>
              </w:rPr>
              <w:t>nhào</w:t>
            </w:r>
          </w:p>
          <w:p w14:paraId="545C24F9" w14:textId="77777777" w:rsidR="00C755AC" w:rsidRPr="007B7915" w:rsidRDefault="0084781F" w:rsidP="00C755AC">
            <w:pPr>
              <w:numPr>
                <w:ilvl w:val="0"/>
                <w:numId w:val="15"/>
              </w:numPr>
              <w:autoSpaceDE w:val="0"/>
              <w:autoSpaceDN w:val="0"/>
              <w:adjustRightInd w:val="0"/>
              <w:spacing w:after="120" w:line="276" w:lineRule="auto"/>
              <w:rPr>
                <w:rFonts w:eastAsia="MS PGothic"/>
                <w:sz w:val="22"/>
                <w:szCs w:val="22"/>
                <w:lang w:val="vi-VN"/>
              </w:rPr>
            </w:pPr>
            <w:r w:rsidRPr="007B7915">
              <w:rPr>
                <w:rFonts w:eastAsia="MS PGothic"/>
                <w:sz w:val="22"/>
                <w:szCs w:val="22"/>
                <w:lang w:val="vi-VN"/>
              </w:rPr>
              <w:t>Tốc độ cấp dịch</w:t>
            </w:r>
          </w:p>
          <w:p w14:paraId="6E035991" w14:textId="77777777" w:rsidR="00C755AC" w:rsidRPr="007B7915" w:rsidRDefault="00F74981" w:rsidP="0084781F">
            <w:pPr>
              <w:numPr>
                <w:ilvl w:val="0"/>
                <w:numId w:val="15"/>
              </w:numPr>
              <w:autoSpaceDE w:val="0"/>
              <w:autoSpaceDN w:val="0"/>
              <w:adjustRightInd w:val="0"/>
              <w:spacing w:after="120" w:line="276" w:lineRule="auto"/>
              <w:rPr>
                <w:rFonts w:eastAsia="MS PGothic"/>
                <w:sz w:val="22"/>
                <w:szCs w:val="22"/>
                <w:lang w:val="vi-VN"/>
              </w:rPr>
            </w:pPr>
            <w:r w:rsidRPr="007B7915">
              <w:rPr>
                <w:rFonts w:eastAsia="MS PGothic"/>
                <w:sz w:val="22"/>
                <w:szCs w:val="22"/>
                <w:lang w:val="vi-VN"/>
              </w:rPr>
              <w:t>Phương pháp phun</w:t>
            </w:r>
          </w:p>
        </w:tc>
      </w:tr>
      <w:tr w:rsidR="00C755AC" w:rsidRPr="007B7915" w14:paraId="379AF6C2" w14:textId="77777777" w:rsidTr="00216DA2">
        <w:trPr>
          <w:cantSplit/>
        </w:trPr>
        <w:tc>
          <w:tcPr>
            <w:tcW w:w="2763" w:type="dxa"/>
          </w:tcPr>
          <w:p w14:paraId="5E3122E5" w14:textId="77777777" w:rsidR="00C755AC" w:rsidRPr="007B7915" w:rsidRDefault="00F74981" w:rsidP="00C755AC">
            <w:pPr>
              <w:tabs>
                <w:tab w:val="center" w:pos="4513"/>
                <w:tab w:val="right" w:pos="9026"/>
              </w:tabs>
              <w:autoSpaceDE w:val="0"/>
              <w:autoSpaceDN w:val="0"/>
              <w:adjustRightInd w:val="0"/>
              <w:rPr>
                <w:rFonts w:eastAsia="MS PGothic"/>
                <w:sz w:val="22"/>
                <w:szCs w:val="22"/>
                <w:lang w:val="vi-VN"/>
              </w:rPr>
            </w:pPr>
            <w:r w:rsidRPr="007B7915">
              <w:rPr>
                <w:rFonts w:eastAsia="MS PGothic"/>
                <w:sz w:val="22"/>
                <w:szCs w:val="22"/>
                <w:lang w:val="vi-VN"/>
              </w:rPr>
              <w:t>Nghiền ướt (nếu có)</w:t>
            </w:r>
          </w:p>
        </w:tc>
        <w:tc>
          <w:tcPr>
            <w:tcW w:w="864" w:type="dxa"/>
          </w:tcPr>
          <w:p w14:paraId="1E149CA3" w14:textId="77777777" w:rsidR="00C755AC" w:rsidRPr="007B7915" w:rsidRDefault="00ED7629" w:rsidP="00C755AC">
            <w:pPr>
              <w:autoSpaceDE w:val="0"/>
              <w:autoSpaceDN w:val="0"/>
              <w:adjustRightInd w:val="0"/>
              <w:rPr>
                <w:rFonts w:eastAsia="MS PGothic"/>
                <w:sz w:val="22"/>
                <w:szCs w:val="22"/>
                <w:lang w:val="vi-VN"/>
              </w:rPr>
            </w:pPr>
            <w:r w:rsidRPr="007B7915">
              <w:rPr>
                <w:rFonts w:eastAsia="MS PGothic"/>
                <w:sz w:val="22"/>
                <w:szCs w:val="22"/>
                <w:lang w:val="vi-VN"/>
              </w:rPr>
              <w:t>TU</w:t>
            </w:r>
          </w:p>
        </w:tc>
        <w:tc>
          <w:tcPr>
            <w:tcW w:w="971" w:type="dxa"/>
          </w:tcPr>
          <w:p w14:paraId="17C9CCD8" w14:textId="77777777" w:rsidR="00C755AC" w:rsidRPr="007B7915" w:rsidRDefault="00ED7629" w:rsidP="00C755AC">
            <w:pPr>
              <w:autoSpaceDE w:val="0"/>
              <w:autoSpaceDN w:val="0"/>
              <w:adjustRightInd w:val="0"/>
              <w:rPr>
                <w:rFonts w:eastAsia="MS PGothic"/>
                <w:sz w:val="22"/>
                <w:szCs w:val="22"/>
                <w:lang w:val="vi-VN"/>
              </w:rPr>
            </w:pPr>
            <w:r w:rsidRPr="007B7915">
              <w:rPr>
                <w:rFonts w:eastAsia="MS PGothic"/>
                <w:sz w:val="22"/>
                <w:szCs w:val="22"/>
                <w:lang w:val="vi-VN"/>
              </w:rPr>
              <w:t>TU</w:t>
            </w:r>
          </w:p>
        </w:tc>
        <w:tc>
          <w:tcPr>
            <w:tcW w:w="916" w:type="dxa"/>
          </w:tcPr>
          <w:p w14:paraId="33C433B7" w14:textId="77777777" w:rsidR="00C755AC" w:rsidRPr="007B7915" w:rsidRDefault="00ED7629" w:rsidP="00C755AC">
            <w:pPr>
              <w:autoSpaceDE w:val="0"/>
              <w:autoSpaceDN w:val="0"/>
              <w:adjustRightInd w:val="0"/>
              <w:rPr>
                <w:rFonts w:eastAsia="MS PGothic"/>
                <w:sz w:val="22"/>
                <w:szCs w:val="22"/>
                <w:lang w:val="vi-VN"/>
              </w:rPr>
            </w:pPr>
            <w:r w:rsidRPr="007B7915">
              <w:rPr>
                <w:rFonts w:eastAsia="MS PGothic"/>
                <w:sz w:val="22"/>
                <w:szCs w:val="22"/>
                <w:lang w:val="vi-VN"/>
              </w:rPr>
              <w:t>TU</w:t>
            </w:r>
          </w:p>
        </w:tc>
        <w:tc>
          <w:tcPr>
            <w:tcW w:w="3111" w:type="dxa"/>
          </w:tcPr>
          <w:p w14:paraId="0900C4A2" w14:textId="77777777" w:rsidR="00F74981" w:rsidRPr="007B7915" w:rsidRDefault="00F74981" w:rsidP="00C755AC">
            <w:pPr>
              <w:numPr>
                <w:ilvl w:val="0"/>
                <w:numId w:val="17"/>
              </w:numPr>
              <w:autoSpaceDE w:val="0"/>
              <w:autoSpaceDN w:val="0"/>
              <w:adjustRightInd w:val="0"/>
              <w:spacing w:after="120" w:line="276" w:lineRule="auto"/>
              <w:rPr>
                <w:rFonts w:eastAsia="MS PGothic"/>
                <w:sz w:val="22"/>
                <w:szCs w:val="22"/>
                <w:lang w:val="vi-VN"/>
              </w:rPr>
            </w:pPr>
            <w:r w:rsidRPr="007B7915">
              <w:rPr>
                <w:rFonts w:eastAsia="MS PGothic"/>
                <w:sz w:val="22"/>
                <w:szCs w:val="22"/>
                <w:lang w:val="vi-VN"/>
              </w:rPr>
              <w:t>Số vòng trên phút</w:t>
            </w:r>
          </w:p>
          <w:p w14:paraId="7D842376" w14:textId="77777777" w:rsidR="00C755AC" w:rsidRPr="007B7915" w:rsidRDefault="00F74981" w:rsidP="00C755AC">
            <w:pPr>
              <w:numPr>
                <w:ilvl w:val="0"/>
                <w:numId w:val="17"/>
              </w:numPr>
              <w:autoSpaceDE w:val="0"/>
              <w:autoSpaceDN w:val="0"/>
              <w:adjustRightInd w:val="0"/>
              <w:spacing w:after="120" w:line="276" w:lineRule="auto"/>
              <w:rPr>
                <w:rFonts w:eastAsia="MS PGothic"/>
                <w:sz w:val="22"/>
                <w:szCs w:val="22"/>
                <w:lang w:val="vi-VN"/>
              </w:rPr>
            </w:pPr>
            <w:r w:rsidRPr="007B7915">
              <w:rPr>
                <w:rFonts w:eastAsia="MS PGothic"/>
                <w:sz w:val="22"/>
                <w:szCs w:val="22"/>
                <w:lang w:val="vi-VN"/>
              </w:rPr>
              <w:t>Áp suất</w:t>
            </w:r>
          </w:p>
          <w:p w14:paraId="515150F0" w14:textId="77777777" w:rsidR="00C755AC" w:rsidRPr="007B7915" w:rsidRDefault="00F74981" w:rsidP="00C755AC">
            <w:pPr>
              <w:numPr>
                <w:ilvl w:val="0"/>
                <w:numId w:val="17"/>
              </w:numPr>
              <w:autoSpaceDE w:val="0"/>
              <w:autoSpaceDN w:val="0"/>
              <w:adjustRightInd w:val="0"/>
              <w:spacing w:after="120" w:line="276" w:lineRule="auto"/>
              <w:rPr>
                <w:rFonts w:eastAsia="MS PGothic"/>
                <w:sz w:val="22"/>
                <w:szCs w:val="22"/>
                <w:lang w:val="vi-VN"/>
              </w:rPr>
            </w:pPr>
            <w:r w:rsidRPr="007B7915">
              <w:rPr>
                <w:rFonts w:eastAsia="MS PGothic"/>
                <w:sz w:val="22"/>
                <w:szCs w:val="22"/>
                <w:lang w:val="vi-VN"/>
              </w:rPr>
              <w:t>Nhiệt độ</w:t>
            </w:r>
          </w:p>
        </w:tc>
      </w:tr>
      <w:tr w:rsidR="00C755AC" w:rsidRPr="007B7915" w14:paraId="5AF03E97" w14:textId="77777777" w:rsidTr="00216DA2">
        <w:trPr>
          <w:cantSplit/>
        </w:trPr>
        <w:tc>
          <w:tcPr>
            <w:tcW w:w="2763" w:type="dxa"/>
          </w:tcPr>
          <w:p w14:paraId="4EF935B6" w14:textId="77777777" w:rsidR="00C755AC" w:rsidRPr="007B7915" w:rsidRDefault="00FF0B06" w:rsidP="00FF0B06">
            <w:pPr>
              <w:tabs>
                <w:tab w:val="center" w:pos="4513"/>
                <w:tab w:val="right" w:pos="9026"/>
              </w:tabs>
              <w:autoSpaceDE w:val="0"/>
              <w:autoSpaceDN w:val="0"/>
              <w:adjustRightInd w:val="0"/>
              <w:rPr>
                <w:rFonts w:eastAsia="MS PGothic"/>
                <w:sz w:val="22"/>
                <w:szCs w:val="22"/>
                <w:lang w:val="vi-VN"/>
              </w:rPr>
            </w:pPr>
            <w:r w:rsidRPr="007B7915">
              <w:rPr>
                <w:rFonts w:eastAsia="MS PGothic"/>
                <w:sz w:val="22"/>
                <w:szCs w:val="22"/>
                <w:lang w:val="vi-VN"/>
              </w:rPr>
              <w:t>Xát hạt ướt (nếu có)</w:t>
            </w:r>
          </w:p>
        </w:tc>
        <w:tc>
          <w:tcPr>
            <w:tcW w:w="864" w:type="dxa"/>
          </w:tcPr>
          <w:p w14:paraId="498E5AA9" w14:textId="77777777" w:rsidR="00C755AC" w:rsidRPr="007B7915" w:rsidRDefault="00ED7629" w:rsidP="00C755AC">
            <w:pPr>
              <w:autoSpaceDE w:val="0"/>
              <w:autoSpaceDN w:val="0"/>
              <w:adjustRightInd w:val="0"/>
              <w:rPr>
                <w:rFonts w:eastAsia="MS PGothic"/>
                <w:sz w:val="22"/>
                <w:szCs w:val="22"/>
                <w:lang w:val="vi-VN"/>
              </w:rPr>
            </w:pPr>
            <w:r w:rsidRPr="007B7915">
              <w:rPr>
                <w:rFonts w:eastAsia="MS PGothic"/>
                <w:sz w:val="22"/>
                <w:szCs w:val="22"/>
                <w:lang w:val="vi-VN"/>
              </w:rPr>
              <w:t>TU</w:t>
            </w:r>
          </w:p>
        </w:tc>
        <w:tc>
          <w:tcPr>
            <w:tcW w:w="971" w:type="dxa"/>
          </w:tcPr>
          <w:p w14:paraId="7538F389" w14:textId="77777777" w:rsidR="00C755AC" w:rsidRPr="007B7915" w:rsidRDefault="00ED7629" w:rsidP="00C755AC">
            <w:pPr>
              <w:autoSpaceDE w:val="0"/>
              <w:autoSpaceDN w:val="0"/>
              <w:adjustRightInd w:val="0"/>
              <w:rPr>
                <w:rFonts w:eastAsia="MS PGothic"/>
                <w:sz w:val="22"/>
                <w:szCs w:val="22"/>
                <w:lang w:val="vi-VN"/>
              </w:rPr>
            </w:pPr>
            <w:r w:rsidRPr="007B7915">
              <w:rPr>
                <w:rFonts w:eastAsia="MS PGothic"/>
                <w:sz w:val="22"/>
                <w:szCs w:val="22"/>
                <w:lang w:val="vi-VN"/>
              </w:rPr>
              <w:t>TU</w:t>
            </w:r>
          </w:p>
        </w:tc>
        <w:tc>
          <w:tcPr>
            <w:tcW w:w="916" w:type="dxa"/>
          </w:tcPr>
          <w:p w14:paraId="24E3CF6C" w14:textId="77777777" w:rsidR="00C755AC" w:rsidRPr="007B7915" w:rsidRDefault="00ED7629" w:rsidP="00C755AC">
            <w:pPr>
              <w:autoSpaceDE w:val="0"/>
              <w:autoSpaceDN w:val="0"/>
              <w:adjustRightInd w:val="0"/>
              <w:rPr>
                <w:rFonts w:eastAsia="MS PGothic"/>
                <w:sz w:val="22"/>
                <w:szCs w:val="22"/>
                <w:lang w:val="vi-VN"/>
              </w:rPr>
            </w:pPr>
            <w:r w:rsidRPr="007B7915">
              <w:rPr>
                <w:rFonts w:eastAsia="MS PGothic"/>
                <w:sz w:val="22"/>
                <w:szCs w:val="22"/>
                <w:lang w:val="vi-VN"/>
              </w:rPr>
              <w:t>TU</w:t>
            </w:r>
          </w:p>
        </w:tc>
        <w:tc>
          <w:tcPr>
            <w:tcW w:w="3111" w:type="dxa"/>
          </w:tcPr>
          <w:p w14:paraId="5299376D" w14:textId="77777777" w:rsidR="00C755AC" w:rsidRPr="007B7915" w:rsidRDefault="00F74981" w:rsidP="00F74981">
            <w:pPr>
              <w:numPr>
                <w:ilvl w:val="0"/>
                <w:numId w:val="17"/>
              </w:numPr>
              <w:autoSpaceDE w:val="0"/>
              <w:autoSpaceDN w:val="0"/>
              <w:adjustRightInd w:val="0"/>
              <w:spacing w:after="120" w:line="276" w:lineRule="auto"/>
              <w:rPr>
                <w:rFonts w:eastAsia="MS PGothic"/>
                <w:sz w:val="22"/>
                <w:szCs w:val="22"/>
                <w:lang w:val="vi-VN"/>
              </w:rPr>
            </w:pPr>
            <w:r w:rsidRPr="007B7915">
              <w:rPr>
                <w:rFonts w:eastAsia="MS PGothic"/>
                <w:sz w:val="22"/>
                <w:szCs w:val="22"/>
                <w:lang w:val="vi-VN"/>
              </w:rPr>
              <w:t>Cỡ rây, cỡ lô</w:t>
            </w:r>
          </w:p>
        </w:tc>
      </w:tr>
      <w:tr w:rsidR="00C755AC" w:rsidRPr="007B7915" w14:paraId="7437CCC7" w14:textId="77777777" w:rsidTr="00216DA2">
        <w:trPr>
          <w:cantSplit/>
        </w:trPr>
        <w:tc>
          <w:tcPr>
            <w:tcW w:w="2763" w:type="dxa"/>
          </w:tcPr>
          <w:p w14:paraId="4D9E1992" w14:textId="77777777" w:rsidR="00C755AC" w:rsidRPr="007B7915" w:rsidRDefault="000D1958" w:rsidP="00C755AC">
            <w:pPr>
              <w:tabs>
                <w:tab w:val="center" w:pos="4513"/>
                <w:tab w:val="right" w:pos="9026"/>
              </w:tabs>
              <w:autoSpaceDE w:val="0"/>
              <w:autoSpaceDN w:val="0"/>
              <w:adjustRightInd w:val="0"/>
              <w:rPr>
                <w:rFonts w:eastAsia="MS PGothic"/>
                <w:sz w:val="22"/>
                <w:szCs w:val="22"/>
                <w:lang w:val="vi-VN"/>
              </w:rPr>
            </w:pPr>
            <w:r w:rsidRPr="007B7915">
              <w:rPr>
                <w:rFonts w:eastAsia="MS PGothic"/>
                <w:sz w:val="22"/>
                <w:szCs w:val="22"/>
                <w:lang w:val="vi-VN"/>
              </w:rPr>
              <w:t>Sấy</w:t>
            </w:r>
          </w:p>
        </w:tc>
        <w:tc>
          <w:tcPr>
            <w:tcW w:w="864" w:type="dxa"/>
          </w:tcPr>
          <w:p w14:paraId="4547D366" w14:textId="77777777" w:rsidR="00C755AC" w:rsidRPr="007B7915" w:rsidRDefault="00ED7629" w:rsidP="00C755AC">
            <w:pPr>
              <w:autoSpaceDE w:val="0"/>
              <w:autoSpaceDN w:val="0"/>
              <w:adjustRightInd w:val="0"/>
              <w:rPr>
                <w:rFonts w:eastAsia="MS PGothic"/>
                <w:sz w:val="22"/>
                <w:szCs w:val="22"/>
                <w:lang w:val="vi-VN"/>
              </w:rPr>
            </w:pPr>
            <w:r w:rsidRPr="007B7915">
              <w:rPr>
                <w:rFonts w:eastAsia="MS PGothic"/>
                <w:sz w:val="22"/>
                <w:szCs w:val="22"/>
                <w:lang w:val="vi-VN"/>
              </w:rPr>
              <w:t>TU</w:t>
            </w:r>
          </w:p>
        </w:tc>
        <w:tc>
          <w:tcPr>
            <w:tcW w:w="971" w:type="dxa"/>
          </w:tcPr>
          <w:p w14:paraId="6F85D654" w14:textId="77777777" w:rsidR="00C755AC" w:rsidRPr="007B7915" w:rsidRDefault="00ED7629" w:rsidP="00C755AC">
            <w:pPr>
              <w:autoSpaceDE w:val="0"/>
              <w:autoSpaceDN w:val="0"/>
              <w:adjustRightInd w:val="0"/>
              <w:rPr>
                <w:rFonts w:eastAsia="MS PGothic"/>
                <w:sz w:val="22"/>
                <w:szCs w:val="22"/>
                <w:lang w:val="vi-VN"/>
              </w:rPr>
            </w:pPr>
            <w:r w:rsidRPr="007B7915">
              <w:rPr>
                <w:rFonts w:eastAsia="MS PGothic"/>
                <w:sz w:val="22"/>
                <w:szCs w:val="22"/>
                <w:lang w:val="vi-VN"/>
              </w:rPr>
              <w:t>TU</w:t>
            </w:r>
          </w:p>
        </w:tc>
        <w:tc>
          <w:tcPr>
            <w:tcW w:w="916" w:type="dxa"/>
          </w:tcPr>
          <w:p w14:paraId="7C7C5264" w14:textId="77777777" w:rsidR="00C755AC" w:rsidRPr="007B7915" w:rsidRDefault="00ED7629" w:rsidP="00C755AC">
            <w:pPr>
              <w:autoSpaceDE w:val="0"/>
              <w:autoSpaceDN w:val="0"/>
              <w:adjustRightInd w:val="0"/>
              <w:rPr>
                <w:rFonts w:eastAsia="MS PGothic"/>
                <w:sz w:val="22"/>
                <w:szCs w:val="22"/>
                <w:lang w:val="vi-VN"/>
              </w:rPr>
            </w:pPr>
            <w:r w:rsidRPr="007B7915">
              <w:rPr>
                <w:rFonts w:eastAsia="MS PGothic"/>
                <w:sz w:val="22"/>
                <w:szCs w:val="22"/>
                <w:lang w:val="vi-VN"/>
              </w:rPr>
              <w:t>TU</w:t>
            </w:r>
          </w:p>
        </w:tc>
        <w:tc>
          <w:tcPr>
            <w:tcW w:w="3111" w:type="dxa"/>
          </w:tcPr>
          <w:p w14:paraId="4871CC86" w14:textId="77777777" w:rsidR="00C755AC" w:rsidRPr="007B7915" w:rsidRDefault="000D1958" w:rsidP="000D1958">
            <w:pPr>
              <w:numPr>
                <w:ilvl w:val="0"/>
                <w:numId w:val="18"/>
              </w:numPr>
              <w:autoSpaceDE w:val="0"/>
              <w:autoSpaceDN w:val="0"/>
              <w:adjustRightInd w:val="0"/>
              <w:spacing w:after="120" w:line="276" w:lineRule="auto"/>
              <w:rPr>
                <w:rFonts w:eastAsia="MS PGothic"/>
                <w:sz w:val="22"/>
                <w:szCs w:val="22"/>
                <w:lang w:val="vi-VN"/>
              </w:rPr>
            </w:pPr>
            <w:r w:rsidRPr="007B7915">
              <w:rPr>
                <w:rFonts w:eastAsia="MS PGothic"/>
                <w:sz w:val="22"/>
                <w:szCs w:val="22"/>
                <w:lang w:val="vi-VN"/>
              </w:rPr>
              <w:t>Thời gian sấy</w:t>
            </w:r>
          </w:p>
          <w:p w14:paraId="50C016CE" w14:textId="77777777" w:rsidR="00C755AC" w:rsidRPr="007B7915" w:rsidRDefault="000D1958" w:rsidP="00C755AC">
            <w:pPr>
              <w:numPr>
                <w:ilvl w:val="0"/>
                <w:numId w:val="18"/>
              </w:numPr>
              <w:autoSpaceDE w:val="0"/>
              <w:autoSpaceDN w:val="0"/>
              <w:adjustRightInd w:val="0"/>
              <w:spacing w:after="120" w:line="276" w:lineRule="auto"/>
              <w:rPr>
                <w:rFonts w:eastAsia="MS PGothic"/>
                <w:sz w:val="22"/>
                <w:szCs w:val="22"/>
                <w:lang w:val="vi-VN"/>
              </w:rPr>
            </w:pPr>
            <w:r w:rsidRPr="007B7915">
              <w:rPr>
                <w:rFonts w:eastAsia="MS PGothic"/>
                <w:sz w:val="22"/>
                <w:szCs w:val="22"/>
                <w:lang w:val="vi-VN"/>
              </w:rPr>
              <w:t>Phân bố nhiệt độ</w:t>
            </w:r>
          </w:p>
        </w:tc>
      </w:tr>
      <w:tr w:rsidR="00C755AC" w:rsidRPr="007B7915" w14:paraId="66D813D1" w14:textId="77777777" w:rsidTr="00216DA2">
        <w:trPr>
          <w:cantSplit/>
        </w:trPr>
        <w:tc>
          <w:tcPr>
            <w:tcW w:w="2763" w:type="dxa"/>
          </w:tcPr>
          <w:p w14:paraId="1BB7D65F" w14:textId="77777777" w:rsidR="00C755AC" w:rsidRPr="007B7915" w:rsidRDefault="000D1958" w:rsidP="00C755AC">
            <w:pPr>
              <w:tabs>
                <w:tab w:val="center" w:pos="4513"/>
                <w:tab w:val="right" w:pos="9026"/>
              </w:tabs>
              <w:autoSpaceDE w:val="0"/>
              <w:autoSpaceDN w:val="0"/>
              <w:adjustRightInd w:val="0"/>
              <w:rPr>
                <w:rFonts w:eastAsia="MS PGothic"/>
                <w:sz w:val="22"/>
                <w:szCs w:val="22"/>
                <w:lang w:val="vi-VN"/>
              </w:rPr>
            </w:pPr>
            <w:r w:rsidRPr="007B7915">
              <w:rPr>
                <w:rFonts w:eastAsia="MS PGothic"/>
                <w:sz w:val="22"/>
                <w:szCs w:val="22"/>
                <w:lang w:val="vi-VN"/>
              </w:rPr>
              <w:t>Làm lạnh</w:t>
            </w:r>
          </w:p>
        </w:tc>
        <w:tc>
          <w:tcPr>
            <w:tcW w:w="864" w:type="dxa"/>
          </w:tcPr>
          <w:p w14:paraId="76A7B986" w14:textId="77777777" w:rsidR="00C755AC" w:rsidRPr="007B7915" w:rsidRDefault="00ED7629" w:rsidP="00C755AC">
            <w:pPr>
              <w:autoSpaceDE w:val="0"/>
              <w:autoSpaceDN w:val="0"/>
              <w:adjustRightInd w:val="0"/>
              <w:rPr>
                <w:rFonts w:eastAsia="MS PGothic"/>
                <w:sz w:val="22"/>
                <w:szCs w:val="22"/>
                <w:lang w:val="vi-VN"/>
              </w:rPr>
            </w:pPr>
            <w:r w:rsidRPr="007B7915">
              <w:rPr>
                <w:rFonts w:eastAsia="MS PGothic"/>
                <w:sz w:val="22"/>
                <w:szCs w:val="22"/>
                <w:lang w:val="vi-VN"/>
              </w:rPr>
              <w:t>TU</w:t>
            </w:r>
          </w:p>
        </w:tc>
        <w:tc>
          <w:tcPr>
            <w:tcW w:w="971" w:type="dxa"/>
          </w:tcPr>
          <w:p w14:paraId="1B8540AB" w14:textId="77777777" w:rsidR="00C755AC" w:rsidRPr="007B7915" w:rsidRDefault="00ED7629" w:rsidP="00C755AC">
            <w:pPr>
              <w:autoSpaceDE w:val="0"/>
              <w:autoSpaceDN w:val="0"/>
              <w:adjustRightInd w:val="0"/>
              <w:rPr>
                <w:rFonts w:eastAsia="MS PGothic"/>
                <w:sz w:val="22"/>
                <w:szCs w:val="22"/>
                <w:lang w:val="vi-VN"/>
              </w:rPr>
            </w:pPr>
            <w:r w:rsidRPr="007B7915">
              <w:rPr>
                <w:rFonts w:eastAsia="MS PGothic"/>
                <w:sz w:val="22"/>
                <w:szCs w:val="22"/>
                <w:lang w:val="vi-VN"/>
              </w:rPr>
              <w:t>TU</w:t>
            </w:r>
          </w:p>
        </w:tc>
        <w:tc>
          <w:tcPr>
            <w:tcW w:w="916" w:type="dxa"/>
          </w:tcPr>
          <w:p w14:paraId="620EA4AE" w14:textId="77777777" w:rsidR="00C755AC" w:rsidRPr="007B7915" w:rsidRDefault="00ED7629" w:rsidP="00C755AC">
            <w:pPr>
              <w:autoSpaceDE w:val="0"/>
              <w:autoSpaceDN w:val="0"/>
              <w:adjustRightInd w:val="0"/>
              <w:rPr>
                <w:rFonts w:eastAsia="MS PGothic"/>
                <w:sz w:val="22"/>
                <w:szCs w:val="22"/>
                <w:lang w:val="vi-VN"/>
              </w:rPr>
            </w:pPr>
            <w:r w:rsidRPr="007B7915">
              <w:rPr>
                <w:rFonts w:eastAsia="MS PGothic"/>
                <w:sz w:val="22"/>
                <w:szCs w:val="22"/>
                <w:lang w:val="vi-VN"/>
              </w:rPr>
              <w:t>TU</w:t>
            </w:r>
          </w:p>
        </w:tc>
        <w:tc>
          <w:tcPr>
            <w:tcW w:w="3111" w:type="dxa"/>
          </w:tcPr>
          <w:p w14:paraId="66D088C4" w14:textId="77777777" w:rsidR="00C755AC" w:rsidRPr="007B7915" w:rsidRDefault="000D1958" w:rsidP="00C755AC">
            <w:pPr>
              <w:numPr>
                <w:ilvl w:val="0"/>
                <w:numId w:val="19"/>
              </w:numPr>
              <w:autoSpaceDE w:val="0"/>
              <w:autoSpaceDN w:val="0"/>
              <w:adjustRightInd w:val="0"/>
              <w:spacing w:after="120" w:line="276" w:lineRule="auto"/>
              <w:rPr>
                <w:rFonts w:eastAsia="MS PGothic"/>
                <w:sz w:val="22"/>
                <w:szCs w:val="22"/>
                <w:lang w:val="vi-VN"/>
              </w:rPr>
            </w:pPr>
            <w:r w:rsidRPr="007B7915">
              <w:rPr>
                <w:rFonts w:eastAsia="MS PGothic"/>
                <w:sz w:val="22"/>
                <w:szCs w:val="22"/>
                <w:lang w:val="vi-VN"/>
              </w:rPr>
              <w:t>Tốc độ làm lạnh</w:t>
            </w:r>
          </w:p>
          <w:p w14:paraId="691BB412" w14:textId="77777777" w:rsidR="00C755AC" w:rsidRPr="007B7915" w:rsidRDefault="000D1958" w:rsidP="00C755AC">
            <w:pPr>
              <w:numPr>
                <w:ilvl w:val="0"/>
                <w:numId w:val="19"/>
              </w:numPr>
              <w:autoSpaceDE w:val="0"/>
              <w:autoSpaceDN w:val="0"/>
              <w:adjustRightInd w:val="0"/>
              <w:spacing w:after="120" w:line="276" w:lineRule="auto"/>
              <w:rPr>
                <w:rFonts w:eastAsia="MS PGothic"/>
                <w:sz w:val="22"/>
                <w:szCs w:val="22"/>
                <w:lang w:val="vi-VN"/>
              </w:rPr>
            </w:pPr>
            <w:r w:rsidRPr="007B7915">
              <w:rPr>
                <w:rFonts w:eastAsia="MS PGothic"/>
                <w:sz w:val="22"/>
                <w:szCs w:val="22"/>
                <w:lang w:val="vi-VN"/>
              </w:rPr>
              <w:t>Nhiệt độ làm lạnh</w:t>
            </w:r>
          </w:p>
        </w:tc>
      </w:tr>
      <w:tr w:rsidR="00671C38" w:rsidRPr="005562EB" w14:paraId="5997A544" w14:textId="77777777" w:rsidTr="00216DA2">
        <w:trPr>
          <w:cantSplit/>
        </w:trPr>
        <w:tc>
          <w:tcPr>
            <w:tcW w:w="2763" w:type="dxa"/>
          </w:tcPr>
          <w:p w14:paraId="0A7D2DBE" w14:textId="77777777" w:rsidR="00671C38" w:rsidRPr="007B7915" w:rsidRDefault="00671C38" w:rsidP="00C755AC">
            <w:pPr>
              <w:tabs>
                <w:tab w:val="center" w:pos="4513"/>
                <w:tab w:val="right" w:pos="9026"/>
              </w:tabs>
              <w:autoSpaceDE w:val="0"/>
              <w:autoSpaceDN w:val="0"/>
              <w:adjustRightInd w:val="0"/>
              <w:rPr>
                <w:rFonts w:eastAsia="MS PGothic"/>
                <w:sz w:val="22"/>
                <w:szCs w:val="22"/>
                <w:lang w:val="vi-VN"/>
              </w:rPr>
            </w:pPr>
            <w:r w:rsidRPr="007B7915">
              <w:rPr>
                <w:rFonts w:eastAsia="MS PGothic"/>
                <w:sz w:val="22"/>
                <w:szCs w:val="22"/>
                <w:lang w:val="vi-VN"/>
              </w:rPr>
              <w:t>Dập viên (bao gồm cả việc phát hiện vết kim loại và loại bỏ bụi)</w:t>
            </w:r>
          </w:p>
        </w:tc>
        <w:tc>
          <w:tcPr>
            <w:tcW w:w="864" w:type="dxa"/>
          </w:tcPr>
          <w:p w14:paraId="7F508C50" w14:textId="77777777" w:rsidR="00671C38" w:rsidRPr="007B7915" w:rsidRDefault="00671C38" w:rsidP="00C755AC">
            <w:pPr>
              <w:autoSpaceDE w:val="0"/>
              <w:autoSpaceDN w:val="0"/>
              <w:adjustRightInd w:val="0"/>
              <w:rPr>
                <w:rFonts w:eastAsia="MS PGothic"/>
                <w:sz w:val="22"/>
                <w:szCs w:val="22"/>
                <w:lang w:val="vi-VN"/>
              </w:rPr>
            </w:pPr>
            <w:r w:rsidRPr="007B7915">
              <w:rPr>
                <w:rFonts w:eastAsia="MS PGothic"/>
                <w:sz w:val="22"/>
                <w:szCs w:val="22"/>
                <w:lang w:val="vi-VN"/>
              </w:rPr>
              <w:sym w:font="Wingdings" w:char="F0FC"/>
            </w:r>
          </w:p>
        </w:tc>
        <w:tc>
          <w:tcPr>
            <w:tcW w:w="971" w:type="dxa"/>
          </w:tcPr>
          <w:p w14:paraId="5023E567" w14:textId="77777777" w:rsidR="00671C38" w:rsidRPr="007B7915" w:rsidRDefault="00671C38" w:rsidP="00C755AC">
            <w:pPr>
              <w:autoSpaceDE w:val="0"/>
              <w:autoSpaceDN w:val="0"/>
              <w:adjustRightInd w:val="0"/>
              <w:rPr>
                <w:rFonts w:eastAsia="MS PGothic"/>
                <w:sz w:val="22"/>
                <w:szCs w:val="22"/>
                <w:lang w:val="vi-VN"/>
              </w:rPr>
            </w:pPr>
            <w:r w:rsidRPr="007B7915">
              <w:rPr>
                <w:rFonts w:eastAsia="MS PGothic"/>
                <w:sz w:val="22"/>
                <w:szCs w:val="22"/>
                <w:lang w:val="vi-VN"/>
              </w:rPr>
              <w:t>Không áp dụng</w:t>
            </w:r>
          </w:p>
        </w:tc>
        <w:tc>
          <w:tcPr>
            <w:tcW w:w="916" w:type="dxa"/>
          </w:tcPr>
          <w:p w14:paraId="0C248281" w14:textId="77777777" w:rsidR="00671C38" w:rsidRPr="007B7915" w:rsidRDefault="00671C38" w:rsidP="00C755AC">
            <w:pPr>
              <w:autoSpaceDE w:val="0"/>
              <w:autoSpaceDN w:val="0"/>
              <w:adjustRightInd w:val="0"/>
              <w:rPr>
                <w:rFonts w:eastAsia="MS PGothic"/>
                <w:sz w:val="22"/>
                <w:szCs w:val="22"/>
                <w:lang w:val="vi-VN"/>
              </w:rPr>
            </w:pPr>
            <w:r w:rsidRPr="007B7915">
              <w:rPr>
                <w:rFonts w:eastAsia="MS PGothic"/>
                <w:sz w:val="22"/>
                <w:szCs w:val="22"/>
                <w:lang w:val="vi-VN"/>
              </w:rPr>
              <w:t>Không áp dụng</w:t>
            </w:r>
          </w:p>
        </w:tc>
        <w:tc>
          <w:tcPr>
            <w:tcW w:w="3111" w:type="dxa"/>
          </w:tcPr>
          <w:p w14:paraId="6FAF396C" w14:textId="77777777" w:rsidR="008D1717" w:rsidRPr="007B7915" w:rsidRDefault="008D1717" w:rsidP="00AD4374">
            <w:pPr>
              <w:numPr>
                <w:ilvl w:val="0"/>
                <w:numId w:val="19"/>
              </w:numPr>
              <w:autoSpaceDE w:val="0"/>
              <w:autoSpaceDN w:val="0"/>
              <w:adjustRightInd w:val="0"/>
              <w:spacing w:after="120" w:line="276" w:lineRule="auto"/>
              <w:jc w:val="both"/>
              <w:rPr>
                <w:rFonts w:eastAsia="MS PGothic"/>
                <w:sz w:val="22"/>
                <w:szCs w:val="22"/>
                <w:lang w:val="vi-VN"/>
              </w:rPr>
            </w:pPr>
            <w:r w:rsidRPr="007B7915">
              <w:rPr>
                <w:rFonts w:eastAsia="MS PGothic"/>
                <w:sz w:val="22"/>
                <w:szCs w:val="22"/>
                <w:lang w:val="vi-VN"/>
              </w:rPr>
              <w:t>Các thông số cài đặt của máy dập viên</w:t>
            </w:r>
          </w:p>
          <w:p w14:paraId="303AC4AB" w14:textId="77777777" w:rsidR="00671C38" w:rsidRPr="007B7915" w:rsidRDefault="008D1717" w:rsidP="00AD4374">
            <w:pPr>
              <w:numPr>
                <w:ilvl w:val="0"/>
                <w:numId w:val="19"/>
              </w:numPr>
              <w:autoSpaceDE w:val="0"/>
              <w:autoSpaceDN w:val="0"/>
              <w:adjustRightInd w:val="0"/>
              <w:spacing w:after="120" w:line="276" w:lineRule="auto"/>
              <w:jc w:val="both"/>
              <w:rPr>
                <w:rFonts w:eastAsia="MS PGothic"/>
                <w:sz w:val="22"/>
                <w:szCs w:val="22"/>
                <w:lang w:val="vi-VN"/>
              </w:rPr>
            </w:pPr>
            <w:r w:rsidRPr="007B7915">
              <w:rPr>
                <w:rFonts w:eastAsia="MS PGothic"/>
                <w:sz w:val="22"/>
                <w:szCs w:val="22"/>
                <w:lang w:val="vi-VN"/>
              </w:rPr>
              <w:t>Tốc độ dập viên (số viên/giờ)</w:t>
            </w:r>
          </w:p>
        </w:tc>
      </w:tr>
      <w:tr w:rsidR="00671C38" w:rsidRPr="007B7915" w14:paraId="61AF3DA7" w14:textId="77777777" w:rsidTr="00216DA2">
        <w:trPr>
          <w:cantSplit/>
        </w:trPr>
        <w:tc>
          <w:tcPr>
            <w:tcW w:w="2763" w:type="dxa"/>
          </w:tcPr>
          <w:p w14:paraId="29AC170B" w14:textId="77777777" w:rsidR="00671C38" w:rsidRPr="007B7915" w:rsidRDefault="00671C38" w:rsidP="00C755AC">
            <w:pPr>
              <w:tabs>
                <w:tab w:val="center" w:pos="4513"/>
                <w:tab w:val="right" w:pos="9026"/>
              </w:tabs>
              <w:autoSpaceDE w:val="0"/>
              <w:autoSpaceDN w:val="0"/>
              <w:adjustRightInd w:val="0"/>
              <w:rPr>
                <w:rFonts w:eastAsia="MS PGothic"/>
                <w:sz w:val="22"/>
                <w:szCs w:val="22"/>
                <w:lang w:val="vi-VN"/>
              </w:rPr>
            </w:pPr>
            <w:r w:rsidRPr="007B7915">
              <w:rPr>
                <w:rFonts w:eastAsia="MS PGothic"/>
                <w:sz w:val="22"/>
                <w:szCs w:val="22"/>
                <w:lang w:val="vi-VN"/>
              </w:rPr>
              <w:t>Chuẩn bị dịch bao (dung dịch / hỗn dịch)</w:t>
            </w:r>
          </w:p>
        </w:tc>
        <w:tc>
          <w:tcPr>
            <w:tcW w:w="864" w:type="dxa"/>
          </w:tcPr>
          <w:p w14:paraId="49FCC5B4" w14:textId="77777777" w:rsidR="00671C38" w:rsidRPr="007B7915" w:rsidRDefault="00671C38" w:rsidP="00C755AC">
            <w:pPr>
              <w:autoSpaceDE w:val="0"/>
              <w:autoSpaceDN w:val="0"/>
              <w:adjustRightInd w:val="0"/>
              <w:rPr>
                <w:rFonts w:eastAsia="MS PGothic"/>
                <w:sz w:val="22"/>
                <w:szCs w:val="22"/>
                <w:lang w:val="vi-VN"/>
              </w:rPr>
            </w:pPr>
            <w:r w:rsidRPr="007B7915">
              <w:rPr>
                <w:rFonts w:eastAsia="MS PGothic"/>
                <w:sz w:val="22"/>
                <w:szCs w:val="22"/>
                <w:lang w:val="vi-VN"/>
              </w:rPr>
              <w:sym w:font="Wingdings" w:char="F0FC"/>
            </w:r>
          </w:p>
        </w:tc>
        <w:tc>
          <w:tcPr>
            <w:tcW w:w="971" w:type="dxa"/>
          </w:tcPr>
          <w:p w14:paraId="013979E3" w14:textId="77777777" w:rsidR="00671C38" w:rsidRPr="007B7915" w:rsidRDefault="00671C38" w:rsidP="00C755AC">
            <w:pPr>
              <w:autoSpaceDE w:val="0"/>
              <w:autoSpaceDN w:val="0"/>
              <w:adjustRightInd w:val="0"/>
              <w:rPr>
                <w:rFonts w:eastAsia="MS PGothic"/>
                <w:sz w:val="22"/>
                <w:szCs w:val="22"/>
                <w:lang w:val="vi-VN"/>
              </w:rPr>
            </w:pPr>
            <w:r w:rsidRPr="007B7915">
              <w:rPr>
                <w:rFonts w:eastAsia="MS PGothic"/>
                <w:sz w:val="22"/>
                <w:szCs w:val="22"/>
                <w:lang w:val="vi-VN"/>
              </w:rPr>
              <w:sym w:font="Wingdings" w:char="F0FC"/>
            </w:r>
          </w:p>
        </w:tc>
        <w:tc>
          <w:tcPr>
            <w:tcW w:w="916" w:type="dxa"/>
          </w:tcPr>
          <w:p w14:paraId="1505B7BC" w14:textId="77777777" w:rsidR="00671C38" w:rsidRPr="007B7915" w:rsidRDefault="00671C38" w:rsidP="00C755AC">
            <w:pPr>
              <w:autoSpaceDE w:val="0"/>
              <w:autoSpaceDN w:val="0"/>
              <w:adjustRightInd w:val="0"/>
              <w:rPr>
                <w:rFonts w:eastAsia="MS PGothic"/>
                <w:sz w:val="22"/>
                <w:szCs w:val="22"/>
                <w:lang w:val="vi-VN"/>
              </w:rPr>
            </w:pPr>
            <w:r w:rsidRPr="007B7915">
              <w:rPr>
                <w:rFonts w:eastAsia="MS PGothic"/>
                <w:sz w:val="22"/>
                <w:szCs w:val="22"/>
                <w:lang w:val="vi-VN"/>
              </w:rPr>
              <w:t>Không áp dụng</w:t>
            </w:r>
          </w:p>
        </w:tc>
        <w:tc>
          <w:tcPr>
            <w:tcW w:w="3111" w:type="dxa"/>
          </w:tcPr>
          <w:p w14:paraId="1766589B" w14:textId="77777777" w:rsidR="00671C38" w:rsidRPr="007B7915" w:rsidRDefault="00671C38" w:rsidP="00C755AC">
            <w:pPr>
              <w:numPr>
                <w:ilvl w:val="0"/>
                <w:numId w:val="19"/>
              </w:numPr>
              <w:autoSpaceDE w:val="0"/>
              <w:autoSpaceDN w:val="0"/>
              <w:adjustRightInd w:val="0"/>
              <w:spacing w:after="120" w:line="276" w:lineRule="auto"/>
              <w:rPr>
                <w:rFonts w:eastAsia="MS PGothic"/>
                <w:sz w:val="22"/>
                <w:szCs w:val="22"/>
                <w:lang w:val="vi-VN"/>
              </w:rPr>
            </w:pPr>
            <w:r w:rsidRPr="007B7915">
              <w:rPr>
                <w:rFonts w:eastAsia="MS PGothic"/>
                <w:sz w:val="22"/>
                <w:szCs w:val="22"/>
                <w:lang w:val="vi-VN"/>
              </w:rPr>
              <w:t>Nhiệt độ</w:t>
            </w:r>
          </w:p>
          <w:p w14:paraId="4C61DEDA" w14:textId="77777777" w:rsidR="00671C38" w:rsidRPr="007B7915" w:rsidRDefault="00671C38" w:rsidP="00C755AC">
            <w:pPr>
              <w:numPr>
                <w:ilvl w:val="0"/>
                <w:numId w:val="19"/>
              </w:numPr>
              <w:autoSpaceDE w:val="0"/>
              <w:autoSpaceDN w:val="0"/>
              <w:adjustRightInd w:val="0"/>
              <w:spacing w:after="120" w:line="276" w:lineRule="auto"/>
              <w:rPr>
                <w:rFonts w:eastAsia="MS PGothic"/>
                <w:sz w:val="22"/>
                <w:szCs w:val="22"/>
                <w:lang w:val="vi-VN"/>
              </w:rPr>
            </w:pPr>
            <w:r w:rsidRPr="007B7915">
              <w:rPr>
                <w:rFonts w:eastAsia="MS PGothic"/>
                <w:sz w:val="22"/>
                <w:szCs w:val="22"/>
                <w:lang w:val="vi-VN"/>
              </w:rPr>
              <w:t>Thời gian, tốc độ khuấ</w:t>
            </w:r>
            <w:r w:rsidR="00C24441" w:rsidRPr="007B7915">
              <w:rPr>
                <w:rFonts w:eastAsia="MS PGothic"/>
                <w:sz w:val="22"/>
                <w:szCs w:val="22"/>
                <w:lang w:val="vi-VN"/>
              </w:rPr>
              <w:t>y</w:t>
            </w:r>
            <w:r w:rsidRPr="007B7915">
              <w:rPr>
                <w:rFonts w:eastAsia="MS PGothic"/>
                <w:sz w:val="22"/>
                <w:szCs w:val="22"/>
                <w:lang w:val="vi-VN"/>
              </w:rPr>
              <w:t xml:space="preserve"> trộn</w:t>
            </w:r>
          </w:p>
        </w:tc>
      </w:tr>
      <w:tr w:rsidR="00671C38" w:rsidRPr="005562EB" w14:paraId="18BDE724" w14:textId="77777777" w:rsidTr="00216DA2">
        <w:trPr>
          <w:cantSplit/>
        </w:trPr>
        <w:tc>
          <w:tcPr>
            <w:tcW w:w="2763" w:type="dxa"/>
          </w:tcPr>
          <w:p w14:paraId="1ADD19C5" w14:textId="77777777" w:rsidR="00671C38" w:rsidRPr="007B7915" w:rsidRDefault="00671C38" w:rsidP="000D1958">
            <w:pPr>
              <w:tabs>
                <w:tab w:val="center" w:pos="4513"/>
                <w:tab w:val="right" w:pos="9026"/>
              </w:tabs>
              <w:autoSpaceDE w:val="0"/>
              <w:autoSpaceDN w:val="0"/>
              <w:adjustRightInd w:val="0"/>
              <w:rPr>
                <w:rFonts w:eastAsia="MS PGothic"/>
                <w:sz w:val="22"/>
                <w:szCs w:val="22"/>
                <w:lang w:val="vi-VN"/>
              </w:rPr>
            </w:pPr>
            <w:r w:rsidRPr="007B7915">
              <w:rPr>
                <w:rFonts w:eastAsia="MS PGothic"/>
                <w:sz w:val="22"/>
                <w:szCs w:val="22"/>
                <w:lang w:val="vi-VN"/>
              </w:rPr>
              <w:t>Bao</w:t>
            </w:r>
          </w:p>
        </w:tc>
        <w:tc>
          <w:tcPr>
            <w:tcW w:w="864" w:type="dxa"/>
          </w:tcPr>
          <w:p w14:paraId="2F3255D6" w14:textId="77777777" w:rsidR="00671C38" w:rsidRPr="007B7915" w:rsidRDefault="00671C38" w:rsidP="00C755AC">
            <w:pPr>
              <w:autoSpaceDE w:val="0"/>
              <w:autoSpaceDN w:val="0"/>
              <w:adjustRightInd w:val="0"/>
              <w:rPr>
                <w:rFonts w:eastAsia="MS PGothic"/>
                <w:sz w:val="22"/>
                <w:szCs w:val="22"/>
                <w:lang w:val="vi-VN"/>
              </w:rPr>
            </w:pPr>
            <w:r w:rsidRPr="007B7915">
              <w:rPr>
                <w:rFonts w:eastAsia="MS PGothic"/>
                <w:sz w:val="22"/>
                <w:szCs w:val="22"/>
                <w:lang w:val="vi-VN"/>
              </w:rPr>
              <w:sym w:font="Wingdings" w:char="F0FC"/>
            </w:r>
          </w:p>
        </w:tc>
        <w:tc>
          <w:tcPr>
            <w:tcW w:w="971" w:type="dxa"/>
          </w:tcPr>
          <w:p w14:paraId="3913C038" w14:textId="77777777" w:rsidR="00671C38" w:rsidRPr="007B7915" w:rsidRDefault="00671C38" w:rsidP="00C755AC">
            <w:pPr>
              <w:autoSpaceDE w:val="0"/>
              <w:autoSpaceDN w:val="0"/>
              <w:adjustRightInd w:val="0"/>
              <w:rPr>
                <w:rFonts w:eastAsia="MS PGothic"/>
                <w:sz w:val="22"/>
                <w:szCs w:val="22"/>
                <w:lang w:val="vi-VN"/>
              </w:rPr>
            </w:pPr>
            <w:r w:rsidRPr="007B7915">
              <w:rPr>
                <w:rFonts w:eastAsia="MS PGothic"/>
                <w:sz w:val="22"/>
                <w:szCs w:val="22"/>
                <w:lang w:val="vi-VN"/>
              </w:rPr>
              <w:sym w:font="Wingdings" w:char="F0FC"/>
            </w:r>
          </w:p>
        </w:tc>
        <w:tc>
          <w:tcPr>
            <w:tcW w:w="916" w:type="dxa"/>
          </w:tcPr>
          <w:p w14:paraId="45C1F724" w14:textId="77777777" w:rsidR="00671C38" w:rsidRPr="007B7915" w:rsidRDefault="00671C38" w:rsidP="00C755AC">
            <w:pPr>
              <w:autoSpaceDE w:val="0"/>
              <w:autoSpaceDN w:val="0"/>
              <w:adjustRightInd w:val="0"/>
              <w:rPr>
                <w:rFonts w:eastAsia="MS PGothic"/>
                <w:sz w:val="22"/>
                <w:szCs w:val="22"/>
                <w:lang w:val="vi-VN"/>
              </w:rPr>
            </w:pPr>
            <w:r w:rsidRPr="007B7915">
              <w:rPr>
                <w:rFonts w:eastAsia="MS PGothic"/>
                <w:sz w:val="22"/>
                <w:szCs w:val="22"/>
                <w:lang w:val="vi-VN"/>
              </w:rPr>
              <w:t>Không áp dụng</w:t>
            </w:r>
          </w:p>
        </w:tc>
        <w:tc>
          <w:tcPr>
            <w:tcW w:w="3111" w:type="dxa"/>
          </w:tcPr>
          <w:p w14:paraId="3D32EEE7" w14:textId="77777777" w:rsidR="00671C38" w:rsidRPr="007B7915" w:rsidRDefault="00671C38" w:rsidP="00C755AC">
            <w:pPr>
              <w:numPr>
                <w:ilvl w:val="0"/>
                <w:numId w:val="19"/>
              </w:numPr>
              <w:autoSpaceDE w:val="0"/>
              <w:autoSpaceDN w:val="0"/>
              <w:adjustRightInd w:val="0"/>
              <w:spacing w:after="120" w:line="276" w:lineRule="auto"/>
              <w:rPr>
                <w:rFonts w:eastAsia="MS PGothic"/>
                <w:sz w:val="22"/>
                <w:szCs w:val="22"/>
                <w:lang w:val="vi-VN"/>
              </w:rPr>
            </w:pPr>
            <w:r w:rsidRPr="007B7915">
              <w:rPr>
                <w:rFonts w:eastAsia="MS PGothic"/>
                <w:sz w:val="22"/>
                <w:szCs w:val="22"/>
                <w:lang w:val="vi-VN"/>
              </w:rPr>
              <w:t>Khối lượng mẻ bao</w:t>
            </w:r>
          </w:p>
          <w:p w14:paraId="6603F10D" w14:textId="77777777" w:rsidR="00671C38" w:rsidRPr="007B7915" w:rsidRDefault="00671C38" w:rsidP="00C755AC">
            <w:pPr>
              <w:numPr>
                <w:ilvl w:val="0"/>
                <w:numId w:val="19"/>
              </w:numPr>
              <w:autoSpaceDE w:val="0"/>
              <w:autoSpaceDN w:val="0"/>
              <w:adjustRightInd w:val="0"/>
              <w:spacing w:after="120" w:line="276" w:lineRule="auto"/>
              <w:rPr>
                <w:rFonts w:eastAsia="MS PGothic"/>
                <w:sz w:val="22"/>
                <w:szCs w:val="22"/>
                <w:lang w:val="vi-VN"/>
              </w:rPr>
            </w:pPr>
            <w:r w:rsidRPr="007B7915">
              <w:rPr>
                <w:rFonts w:eastAsia="MS PGothic"/>
                <w:sz w:val="22"/>
                <w:szCs w:val="22"/>
                <w:lang w:val="vi-VN"/>
              </w:rPr>
              <w:t>Đặc điểm nồi bao</w:t>
            </w:r>
          </w:p>
          <w:p w14:paraId="40437775" w14:textId="77777777" w:rsidR="00671C38" w:rsidRPr="007B7915" w:rsidRDefault="00671C38" w:rsidP="00C755AC">
            <w:pPr>
              <w:numPr>
                <w:ilvl w:val="0"/>
                <w:numId w:val="19"/>
              </w:numPr>
              <w:autoSpaceDE w:val="0"/>
              <w:autoSpaceDN w:val="0"/>
              <w:adjustRightInd w:val="0"/>
              <w:spacing w:after="120" w:line="276" w:lineRule="auto"/>
              <w:rPr>
                <w:rFonts w:eastAsia="MS PGothic"/>
                <w:sz w:val="22"/>
                <w:szCs w:val="22"/>
                <w:lang w:val="vi-VN"/>
              </w:rPr>
            </w:pPr>
            <w:r w:rsidRPr="007B7915">
              <w:rPr>
                <w:rFonts w:eastAsia="MS PGothic"/>
                <w:sz w:val="22"/>
                <w:szCs w:val="22"/>
                <w:lang w:val="vi-VN"/>
              </w:rPr>
              <w:t>Nhiệt độ</w:t>
            </w:r>
          </w:p>
          <w:p w14:paraId="774AA761" w14:textId="77777777" w:rsidR="00671C38" w:rsidRPr="007B7915" w:rsidRDefault="00671C38" w:rsidP="00C755AC">
            <w:pPr>
              <w:numPr>
                <w:ilvl w:val="0"/>
                <w:numId w:val="19"/>
              </w:numPr>
              <w:autoSpaceDE w:val="0"/>
              <w:autoSpaceDN w:val="0"/>
              <w:adjustRightInd w:val="0"/>
              <w:spacing w:after="120" w:line="276" w:lineRule="auto"/>
              <w:rPr>
                <w:rFonts w:eastAsia="MS PGothic"/>
                <w:sz w:val="22"/>
                <w:szCs w:val="22"/>
                <w:lang w:val="vi-VN"/>
              </w:rPr>
            </w:pPr>
            <w:r w:rsidRPr="007B7915">
              <w:rPr>
                <w:rFonts w:eastAsia="MS PGothic"/>
                <w:sz w:val="22"/>
                <w:szCs w:val="22"/>
                <w:lang w:val="vi-VN"/>
              </w:rPr>
              <w:t>Tốc độ phun dịch</w:t>
            </w:r>
          </w:p>
          <w:p w14:paraId="06043951" w14:textId="77777777" w:rsidR="00671C38" w:rsidRPr="007B7915" w:rsidRDefault="00671C38" w:rsidP="00C755AC">
            <w:pPr>
              <w:numPr>
                <w:ilvl w:val="0"/>
                <w:numId w:val="19"/>
              </w:numPr>
              <w:autoSpaceDE w:val="0"/>
              <w:autoSpaceDN w:val="0"/>
              <w:adjustRightInd w:val="0"/>
              <w:spacing w:after="120" w:line="276" w:lineRule="auto"/>
              <w:rPr>
                <w:rFonts w:eastAsia="MS PGothic"/>
                <w:sz w:val="22"/>
                <w:szCs w:val="22"/>
                <w:lang w:val="vi-VN"/>
              </w:rPr>
            </w:pPr>
            <w:r w:rsidRPr="007B7915">
              <w:rPr>
                <w:rFonts w:eastAsia="MS PGothic"/>
                <w:sz w:val="22"/>
                <w:szCs w:val="22"/>
                <w:lang w:val="vi-VN"/>
              </w:rPr>
              <w:t>Tốc độ quay của nồi bao</w:t>
            </w:r>
            <w:r w:rsidR="00C12AEF" w:rsidRPr="007B7915">
              <w:rPr>
                <w:rFonts w:eastAsia="MS PGothic"/>
                <w:sz w:val="22"/>
                <w:szCs w:val="22"/>
                <w:lang w:val="vi-VN"/>
              </w:rPr>
              <w:t xml:space="preserve"> </w:t>
            </w:r>
            <w:r w:rsidR="00AD4374" w:rsidRPr="007B7915">
              <w:rPr>
                <w:rFonts w:eastAsia="MS PGothic"/>
                <w:sz w:val="22"/>
                <w:szCs w:val="22"/>
                <w:lang w:val="vi-VN"/>
              </w:rPr>
              <w:br/>
            </w:r>
            <w:r w:rsidR="00C12AEF" w:rsidRPr="007B7915">
              <w:rPr>
                <w:rFonts w:eastAsia="MS PGothic"/>
                <w:sz w:val="22"/>
                <w:szCs w:val="22"/>
                <w:lang w:val="vi-VN"/>
              </w:rPr>
              <w:t>(số vòng trên phút)</w:t>
            </w:r>
          </w:p>
          <w:p w14:paraId="6B177C50" w14:textId="77777777" w:rsidR="00671C38" w:rsidRPr="007B7915" w:rsidRDefault="00671C38" w:rsidP="00C755AC">
            <w:pPr>
              <w:numPr>
                <w:ilvl w:val="0"/>
                <w:numId w:val="19"/>
              </w:numPr>
              <w:autoSpaceDE w:val="0"/>
              <w:autoSpaceDN w:val="0"/>
              <w:adjustRightInd w:val="0"/>
              <w:spacing w:after="120" w:line="276" w:lineRule="auto"/>
              <w:rPr>
                <w:rFonts w:eastAsia="MS PGothic"/>
                <w:sz w:val="22"/>
                <w:szCs w:val="22"/>
                <w:lang w:val="vi-VN"/>
              </w:rPr>
            </w:pPr>
            <w:r w:rsidRPr="007B7915">
              <w:rPr>
                <w:rFonts w:eastAsia="MS PGothic"/>
                <w:sz w:val="22"/>
                <w:szCs w:val="22"/>
                <w:lang w:val="vi-VN"/>
              </w:rPr>
              <w:t>Tốc độ thổi</w:t>
            </w:r>
            <w:r w:rsidR="004A1CCD" w:rsidRPr="007B7915">
              <w:rPr>
                <w:rFonts w:eastAsia="MS PGothic"/>
                <w:sz w:val="22"/>
                <w:szCs w:val="22"/>
                <w:lang w:val="vi-VN"/>
              </w:rPr>
              <w:t xml:space="preserve"> khí</w:t>
            </w:r>
          </w:p>
          <w:p w14:paraId="7F09097C" w14:textId="77777777" w:rsidR="00671C38" w:rsidRPr="007B7915" w:rsidRDefault="00671C38" w:rsidP="00C755AC">
            <w:pPr>
              <w:numPr>
                <w:ilvl w:val="0"/>
                <w:numId w:val="19"/>
              </w:numPr>
              <w:autoSpaceDE w:val="0"/>
              <w:autoSpaceDN w:val="0"/>
              <w:adjustRightInd w:val="0"/>
              <w:spacing w:after="120" w:line="276" w:lineRule="auto"/>
              <w:rPr>
                <w:rFonts w:eastAsia="MS PGothic"/>
                <w:sz w:val="22"/>
                <w:szCs w:val="22"/>
                <w:lang w:val="vi-VN"/>
              </w:rPr>
            </w:pPr>
            <w:r w:rsidRPr="007B7915">
              <w:rPr>
                <w:rFonts w:eastAsia="MS PGothic"/>
                <w:sz w:val="22"/>
                <w:szCs w:val="22"/>
                <w:lang w:val="vi-VN"/>
              </w:rPr>
              <w:t>Khoảng cách và vị trí súng phun</w:t>
            </w:r>
          </w:p>
        </w:tc>
      </w:tr>
      <w:tr w:rsidR="00671C38" w:rsidRPr="007B7915" w14:paraId="4179C3BC" w14:textId="77777777" w:rsidTr="00216DA2">
        <w:trPr>
          <w:cantSplit/>
        </w:trPr>
        <w:tc>
          <w:tcPr>
            <w:tcW w:w="2763" w:type="dxa"/>
          </w:tcPr>
          <w:p w14:paraId="485904C1" w14:textId="77777777" w:rsidR="00671C38" w:rsidRPr="007B7915" w:rsidRDefault="00671C38" w:rsidP="00C755AC">
            <w:pPr>
              <w:tabs>
                <w:tab w:val="center" w:pos="4513"/>
                <w:tab w:val="right" w:pos="9026"/>
              </w:tabs>
              <w:autoSpaceDE w:val="0"/>
              <w:autoSpaceDN w:val="0"/>
              <w:adjustRightInd w:val="0"/>
              <w:rPr>
                <w:rFonts w:eastAsia="MS PGothic"/>
                <w:sz w:val="22"/>
                <w:szCs w:val="22"/>
                <w:lang w:val="vi-VN"/>
              </w:rPr>
            </w:pPr>
            <w:r w:rsidRPr="007B7915">
              <w:rPr>
                <w:rFonts w:eastAsia="MS PGothic"/>
                <w:sz w:val="22"/>
                <w:szCs w:val="22"/>
                <w:lang w:val="vi-VN"/>
              </w:rPr>
              <w:t>In trên nang (nếu cần thiết</w:t>
            </w:r>
            <w:r w:rsidR="00EF2A99" w:rsidRPr="007B7915">
              <w:rPr>
                <w:rFonts w:eastAsia="MS PGothic"/>
                <w:sz w:val="22"/>
                <w:szCs w:val="22"/>
                <w:lang w:val="vi-VN"/>
              </w:rPr>
              <w:t>)</w:t>
            </w:r>
          </w:p>
        </w:tc>
        <w:tc>
          <w:tcPr>
            <w:tcW w:w="864" w:type="dxa"/>
          </w:tcPr>
          <w:p w14:paraId="1A182E31" w14:textId="77777777" w:rsidR="00671C38" w:rsidRPr="007B7915" w:rsidRDefault="00671C38" w:rsidP="00C755AC">
            <w:pPr>
              <w:autoSpaceDE w:val="0"/>
              <w:autoSpaceDN w:val="0"/>
              <w:adjustRightInd w:val="0"/>
              <w:rPr>
                <w:rFonts w:eastAsia="MS PGothic"/>
                <w:sz w:val="22"/>
                <w:szCs w:val="22"/>
                <w:lang w:val="vi-VN"/>
              </w:rPr>
            </w:pPr>
            <w:r w:rsidRPr="007B7915">
              <w:rPr>
                <w:rFonts w:eastAsia="MS PGothic"/>
                <w:sz w:val="22"/>
                <w:szCs w:val="22"/>
                <w:lang w:val="vi-VN"/>
              </w:rPr>
              <w:sym w:font="Wingdings" w:char="F0FC"/>
            </w:r>
          </w:p>
        </w:tc>
        <w:tc>
          <w:tcPr>
            <w:tcW w:w="971" w:type="dxa"/>
          </w:tcPr>
          <w:p w14:paraId="2CB0CB9E" w14:textId="77777777" w:rsidR="00671C38" w:rsidRPr="007B7915" w:rsidRDefault="00671C38" w:rsidP="00C755AC">
            <w:pPr>
              <w:autoSpaceDE w:val="0"/>
              <w:autoSpaceDN w:val="0"/>
              <w:adjustRightInd w:val="0"/>
              <w:rPr>
                <w:rFonts w:eastAsia="MS PGothic"/>
                <w:sz w:val="22"/>
                <w:szCs w:val="22"/>
                <w:lang w:val="vi-VN"/>
              </w:rPr>
            </w:pPr>
            <w:r w:rsidRPr="007B7915">
              <w:rPr>
                <w:rFonts w:eastAsia="MS PGothic"/>
                <w:sz w:val="22"/>
                <w:szCs w:val="22"/>
                <w:lang w:val="vi-VN"/>
              </w:rPr>
              <w:sym w:font="Wingdings" w:char="F0FC"/>
            </w:r>
          </w:p>
        </w:tc>
        <w:tc>
          <w:tcPr>
            <w:tcW w:w="916" w:type="dxa"/>
          </w:tcPr>
          <w:p w14:paraId="1580409F" w14:textId="77777777" w:rsidR="00671C38" w:rsidRPr="007B7915" w:rsidRDefault="00671C38" w:rsidP="00C755AC">
            <w:pPr>
              <w:autoSpaceDE w:val="0"/>
              <w:autoSpaceDN w:val="0"/>
              <w:adjustRightInd w:val="0"/>
              <w:rPr>
                <w:rFonts w:eastAsia="MS PGothic"/>
                <w:sz w:val="22"/>
                <w:szCs w:val="22"/>
                <w:lang w:val="vi-VN"/>
              </w:rPr>
            </w:pPr>
            <w:r w:rsidRPr="007B7915">
              <w:rPr>
                <w:rFonts w:eastAsia="MS PGothic"/>
                <w:sz w:val="22"/>
                <w:szCs w:val="22"/>
                <w:lang w:val="vi-VN"/>
              </w:rPr>
              <w:t>Không áp dụng</w:t>
            </w:r>
          </w:p>
        </w:tc>
        <w:tc>
          <w:tcPr>
            <w:tcW w:w="3111" w:type="dxa"/>
          </w:tcPr>
          <w:p w14:paraId="743BCD87" w14:textId="77777777" w:rsidR="00671C38" w:rsidRPr="007B7915" w:rsidRDefault="00671C38" w:rsidP="00C755AC">
            <w:pPr>
              <w:numPr>
                <w:ilvl w:val="0"/>
                <w:numId w:val="19"/>
              </w:numPr>
              <w:autoSpaceDE w:val="0"/>
              <w:autoSpaceDN w:val="0"/>
              <w:adjustRightInd w:val="0"/>
              <w:spacing w:after="120" w:line="276" w:lineRule="auto"/>
              <w:rPr>
                <w:rFonts w:eastAsia="MS PGothic"/>
                <w:sz w:val="22"/>
                <w:szCs w:val="22"/>
                <w:lang w:val="vi-VN"/>
              </w:rPr>
            </w:pPr>
            <w:r w:rsidRPr="007B7915">
              <w:rPr>
                <w:rFonts w:eastAsia="MS PGothic"/>
                <w:sz w:val="22"/>
                <w:szCs w:val="22"/>
                <w:lang w:val="vi-VN"/>
              </w:rPr>
              <w:t>Tốc độ in (đơn vị / giờ)</w:t>
            </w:r>
          </w:p>
          <w:p w14:paraId="3548B5F8" w14:textId="77777777" w:rsidR="00671C38" w:rsidRPr="007B7915" w:rsidRDefault="00671C38" w:rsidP="00C755AC">
            <w:pPr>
              <w:numPr>
                <w:ilvl w:val="0"/>
                <w:numId w:val="19"/>
              </w:numPr>
              <w:autoSpaceDE w:val="0"/>
              <w:autoSpaceDN w:val="0"/>
              <w:adjustRightInd w:val="0"/>
              <w:spacing w:after="120" w:line="276" w:lineRule="auto"/>
              <w:rPr>
                <w:rFonts w:eastAsia="MS PGothic"/>
                <w:sz w:val="22"/>
                <w:szCs w:val="22"/>
                <w:lang w:val="vi-VN"/>
              </w:rPr>
            </w:pPr>
            <w:r w:rsidRPr="007B7915">
              <w:rPr>
                <w:rFonts w:eastAsia="MS PGothic"/>
                <w:sz w:val="22"/>
                <w:szCs w:val="22"/>
                <w:lang w:val="vi-VN"/>
              </w:rPr>
              <w:t>Nhiệt độ</w:t>
            </w:r>
          </w:p>
        </w:tc>
      </w:tr>
      <w:tr w:rsidR="00671C38" w:rsidRPr="007B7915" w14:paraId="04782CE1" w14:textId="77777777" w:rsidTr="00216DA2">
        <w:trPr>
          <w:cantSplit/>
        </w:trPr>
        <w:tc>
          <w:tcPr>
            <w:tcW w:w="2763" w:type="dxa"/>
          </w:tcPr>
          <w:p w14:paraId="7756D890" w14:textId="77777777" w:rsidR="00671C38" w:rsidRPr="007B7915" w:rsidRDefault="00671C38" w:rsidP="00C755AC">
            <w:pPr>
              <w:tabs>
                <w:tab w:val="center" w:pos="4513"/>
                <w:tab w:val="right" w:pos="9026"/>
              </w:tabs>
              <w:autoSpaceDE w:val="0"/>
              <w:autoSpaceDN w:val="0"/>
              <w:adjustRightInd w:val="0"/>
              <w:rPr>
                <w:rFonts w:eastAsia="MS PGothic"/>
                <w:sz w:val="22"/>
                <w:szCs w:val="22"/>
                <w:lang w:val="vi-VN"/>
              </w:rPr>
            </w:pPr>
            <w:r w:rsidRPr="007B7915">
              <w:rPr>
                <w:rFonts w:eastAsia="MS PGothic"/>
                <w:sz w:val="22"/>
                <w:szCs w:val="22"/>
                <w:lang w:val="vi-VN"/>
              </w:rPr>
              <w:t>Đóng nang (bao gồm cả loại bụi)</w:t>
            </w:r>
          </w:p>
        </w:tc>
        <w:tc>
          <w:tcPr>
            <w:tcW w:w="864" w:type="dxa"/>
          </w:tcPr>
          <w:p w14:paraId="59BF0146" w14:textId="77777777" w:rsidR="00671C38" w:rsidRPr="007B7915" w:rsidRDefault="00671C38" w:rsidP="00C755AC">
            <w:pPr>
              <w:autoSpaceDE w:val="0"/>
              <w:autoSpaceDN w:val="0"/>
              <w:adjustRightInd w:val="0"/>
              <w:rPr>
                <w:rFonts w:eastAsia="MS PGothic"/>
                <w:sz w:val="22"/>
                <w:szCs w:val="22"/>
                <w:lang w:val="vi-VN"/>
              </w:rPr>
            </w:pPr>
            <w:r w:rsidRPr="007B7915">
              <w:rPr>
                <w:rFonts w:eastAsia="MS PGothic"/>
                <w:sz w:val="22"/>
                <w:szCs w:val="22"/>
                <w:lang w:val="vi-VN"/>
              </w:rPr>
              <w:t>Không áp dụng</w:t>
            </w:r>
          </w:p>
        </w:tc>
        <w:tc>
          <w:tcPr>
            <w:tcW w:w="971" w:type="dxa"/>
          </w:tcPr>
          <w:p w14:paraId="0FA0C91A" w14:textId="77777777" w:rsidR="00671C38" w:rsidRPr="007B7915" w:rsidRDefault="00671C38" w:rsidP="00C755AC">
            <w:pPr>
              <w:autoSpaceDE w:val="0"/>
              <w:autoSpaceDN w:val="0"/>
              <w:adjustRightInd w:val="0"/>
              <w:rPr>
                <w:rFonts w:eastAsia="MS PGothic"/>
                <w:sz w:val="22"/>
                <w:szCs w:val="22"/>
                <w:lang w:val="vi-VN"/>
              </w:rPr>
            </w:pPr>
            <w:r w:rsidRPr="007B7915">
              <w:rPr>
                <w:rFonts w:eastAsia="MS PGothic"/>
                <w:sz w:val="22"/>
                <w:szCs w:val="22"/>
                <w:lang w:val="vi-VN"/>
              </w:rPr>
              <w:sym w:font="Wingdings" w:char="F0FC"/>
            </w:r>
          </w:p>
        </w:tc>
        <w:tc>
          <w:tcPr>
            <w:tcW w:w="916" w:type="dxa"/>
          </w:tcPr>
          <w:p w14:paraId="264FA8CA" w14:textId="77777777" w:rsidR="00671C38" w:rsidRPr="007B7915" w:rsidRDefault="00671C38" w:rsidP="00C755AC">
            <w:pPr>
              <w:autoSpaceDE w:val="0"/>
              <w:autoSpaceDN w:val="0"/>
              <w:adjustRightInd w:val="0"/>
              <w:rPr>
                <w:rFonts w:eastAsia="MS PGothic"/>
                <w:sz w:val="22"/>
                <w:szCs w:val="22"/>
                <w:lang w:val="vi-VN"/>
              </w:rPr>
            </w:pPr>
            <w:r w:rsidRPr="007B7915">
              <w:rPr>
                <w:rFonts w:eastAsia="MS PGothic"/>
                <w:sz w:val="22"/>
                <w:szCs w:val="22"/>
                <w:lang w:val="vi-VN"/>
              </w:rPr>
              <w:t>Không áp dụng</w:t>
            </w:r>
          </w:p>
        </w:tc>
        <w:tc>
          <w:tcPr>
            <w:tcW w:w="3111" w:type="dxa"/>
          </w:tcPr>
          <w:p w14:paraId="590B05A7" w14:textId="77777777" w:rsidR="00671C38" w:rsidRPr="007B7915" w:rsidRDefault="00671C38" w:rsidP="00C755AC">
            <w:pPr>
              <w:numPr>
                <w:ilvl w:val="0"/>
                <w:numId w:val="19"/>
              </w:numPr>
              <w:autoSpaceDE w:val="0"/>
              <w:autoSpaceDN w:val="0"/>
              <w:adjustRightInd w:val="0"/>
              <w:spacing w:after="120" w:line="276" w:lineRule="auto"/>
              <w:rPr>
                <w:rFonts w:eastAsia="MS PGothic"/>
                <w:sz w:val="22"/>
                <w:szCs w:val="22"/>
                <w:lang w:val="vi-VN"/>
              </w:rPr>
            </w:pPr>
            <w:r w:rsidRPr="007B7915">
              <w:rPr>
                <w:rFonts w:eastAsia="MS PGothic"/>
                <w:sz w:val="22"/>
                <w:szCs w:val="22"/>
                <w:lang w:val="vi-VN"/>
              </w:rPr>
              <w:t>Các thông số cài đặt của thiết bị</w:t>
            </w:r>
          </w:p>
          <w:p w14:paraId="16E4C152" w14:textId="77777777" w:rsidR="00671C38" w:rsidRPr="007B7915" w:rsidRDefault="00671C38" w:rsidP="00C755AC">
            <w:pPr>
              <w:numPr>
                <w:ilvl w:val="0"/>
                <w:numId w:val="19"/>
              </w:numPr>
              <w:autoSpaceDE w:val="0"/>
              <w:autoSpaceDN w:val="0"/>
              <w:adjustRightInd w:val="0"/>
              <w:spacing w:after="120" w:line="276" w:lineRule="auto"/>
              <w:rPr>
                <w:rFonts w:eastAsia="MS PGothic"/>
                <w:sz w:val="22"/>
                <w:szCs w:val="22"/>
                <w:lang w:val="vi-VN"/>
              </w:rPr>
            </w:pPr>
            <w:r w:rsidRPr="007B7915">
              <w:rPr>
                <w:rFonts w:eastAsia="MS PGothic"/>
                <w:sz w:val="22"/>
                <w:szCs w:val="22"/>
                <w:lang w:val="vi-VN"/>
              </w:rPr>
              <w:t>Công suất đóng (số nang/giờ)</w:t>
            </w:r>
          </w:p>
          <w:p w14:paraId="60D91E9C" w14:textId="77777777" w:rsidR="00671C38" w:rsidRPr="007B7915" w:rsidRDefault="00671C38" w:rsidP="00C755AC">
            <w:pPr>
              <w:numPr>
                <w:ilvl w:val="0"/>
                <w:numId w:val="19"/>
              </w:numPr>
              <w:autoSpaceDE w:val="0"/>
              <w:autoSpaceDN w:val="0"/>
              <w:adjustRightInd w:val="0"/>
              <w:spacing w:after="120" w:line="276" w:lineRule="auto"/>
              <w:rPr>
                <w:rFonts w:eastAsia="MS PGothic"/>
                <w:sz w:val="22"/>
                <w:szCs w:val="22"/>
                <w:lang w:val="vi-VN"/>
              </w:rPr>
            </w:pPr>
            <w:r w:rsidRPr="007B7915">
              <w:rPr>
                <w:rFonts w:eastAsia="MS PGothic"/>
                <w:sz w:val="22"/>
                <w:szCs w:val="22"/>
                <w:lang w:val="vi-VN"/>
              </w:rPr>
              <w:t xml:space="preserve">Hệ thống </w:t>
            </w:r>
            <w:r w:rsidR="00C24441" w:rsidRPr="007B7915">
              <w:rPr>
                <w:rFonts w:eastAsia="MS PGothic"/>
                <w:sz w:val="22"/>
                <w:szCs w:val="22"/>
                <w:lang w:val="vi-VN"/>
              </w:rPr>
              <w:t xml:space="preserve">cấp </w:t>
            </w:r>
            <w:r w:rsidRPr="007B7915">
              <w:rPr>
                <w:rFonts w:eastAsia="MS PGothic"/>
                <w:sz w:val="22"/>
                <w:szCs w:val="22"/>
                <w:lang w:val="vi-VN"/>
              </w:rPr>
              <w:t>nang</w:t>
            </w:r>
          </w:p>
        </w:tc>
      </w:tr>
      <w:tr w:rsidR="00671C38" w:rsidRPr="005562EB" w14:paraId="080609FE" w14:textId="77777777" w:rsidTr="00216DA2">
        <w:trPr>
          <w:cantSplit/>
        </w:trPr>
        <w:tc>
          <w:tcPr>
            <w:tcW w:w="2763" w:type="dxa"/>
          </w:tcPr>
          <w:p w14:paraId="115E5DED" w14:textId="77777777" w:rsidR="00671C38" w:rsidRPr="007B7915" w:rsidRDefault="00671C38" w:rsidP="00B80114">
            <w:pPr>
              <w:tabs>
                <w:tab w:val="center" w:pos="4513"/>
                <w:tab w:val="right" w:pos="9026"/>
              </w:tabs>
              <w:autoSpaceDE w:val="0"/>
              <w:autoSpaceDN w:val="0"/>
              <w:adjustRightInd w:val="0"/>
              <w:rPr>
                <w:rFonts w:eastAsia="MS PGothic"/>
                <w:sz w:val="22"/>
                <w:szCs w:val="22"/>
                <w:lang w:val="vi-VN"/>
              </w:rPr>
            </w:pPr>
            <w:r w:rsidRPr="007B7915">
              <w:rPr>
                <w:rFonts w:eastAsia="MS PGothic"/>
                <w:sz w:val="22"/>
                <w:szCs w:val="22"/>
                <w:lang w:val="vi-VN"/>
              </w:rPr>
              <w:t>Đóng bao bì sơ cấp</w:t>
            </w:r>
          </w:p>
          <w:p w14:paraId="6C460AB0" w14:textId="77777777" w:rsidR="005354F8" w:rsidRPr="007B7915" w:rsidRDefault="005354F8" w:rsidP="00B80114">
            <w:pPr>
              <w:tabs>
                <w:tab w:val="center" w:pos="4513"/>
                <w:tab w:val="right" w:pos="9026"/>
              </w:tabs>
              <w:autoSpaceDE w:val="0"/>
              <w:autoSpaceDN w:val="0"/>
              <w:adjustRightInd w:val="0"/>
              <w:rPr>
                <w:rFonts w:eastAsia="MS PGothic"/>
                <w:sz w:val="22"/>
                <w:szCs w:val="22"/>
                <w:lang w:val="vi-VN"/>
              </w:rPr>
            </w:pPr>
            <w:r w:rsidRPr="007B7915">
              <w:rPr>
                <w:rFonts w:eastAsia="MS PGothic"/>
                <w:sz w:val="22"/>
                <w:szCs w:val="22"/>
                <w:lang w:val="vi-VN"/>
              </w:rPr>
              <w:t>(có thể tiến hành như là một phần của thẩm định thiết bị)</w:t>
            </w:r>
          </w:p>
        </w:tc>
        <w:tc>
          <w:tcPr>
            <w:tcW w:w="864" w:type="dxa"/>
          </w:tcPr>
          <w:p w14:paraId="5614E79D" w14:textId="77777777" w:rsidR="00671C38" w:rsidRPr="007B7915" w:rsidRDefault="00671C38" w:rsidP="00C755AC">
            <w:pPr>
              <w:autoSpaceDE w:val="0"/>
              <w:autoSpaceDN w:val="0"/>
              <w:adjustRightInd w:val="0"/>
              <w:rPr>
                <w:rFonts w:eastAsia="MS PGothic"/>
                <w:sz w:val="22"/>
                <w:szCs w:val="22"/>
                <w:lang w:val="vi-VN"/>
              </w:rPr>
            </w:pPr>
            <w:r w:rsidRPr="007B7915">
              <w:rPr>
                <w:rFonts w:eastAsia="MS PGothic"/>
                <w:sz w:val="22"/>
                <w:szCs w:val="22"/>
                <w:lang w:val="vi-VN"/>
              </w:rPr>
              <w:sym w:font="Wingdings" w:char="F0FC"/>
            </w:r>
          </w:p>
        </w:tc>
        <w:tc>
          <w:tcPr>
            <w:tcW w:w="971" w:type="dxa"/>
          </w:tcPr>
          <w:p w14:paraId="7B065E9A" w14:textId="77777777" w:rsidR="00671C38" w:rsidRPr="007B7915" w:rsidRDefault="00671C38" w:rsidP="00C755AC">
            <w:pPr>
              <w:autoSpaceDE w:val="0"/>
              <w:autoSpaceDN w:val="0"/>
              <w:adjustRightInd w:val="0"/>
              <w:rPr>
                <w:rFonts w:eastAsia="MS PGothic"/>
                <w:sz w:val="22"/>
                <w:szCs w:val="22"/>
                <w:lang w:val="vi-VN"/>
              </w:rPr>
            </w:pPr>
            <w:r w:rsidRPr="007B7915">
              <w:rPr>
                <w:rFonts w:eastAsia="MS PGothic"/>
                <w:sz w:val="22"/>
                <w:szCs w:val="22"/>
                <w:lang w:val="vi-VN"/>
              </w:rPr>
              <w:sym w:font="Wingdings" w:char="F0FC"/>
            </w:r>
          </w:p>
        </w:tc>
        <w:tc>
          <w:tcPr>
            <w:tcW w:w="916" w:type="dxa"/>
          </w:tcPr>
          <w:p w14:paraId="3E6841B7" w14:textId="77777777" w:rsidR="00671C38" w:rsidRPr="007B7915" w:rsidRDefault="00671C38" w:rsidP="00C755AC">
            <w:pPr>
              <w:autoSpaceDE w:val="0"/>
              <w:autoSpaceDN w:val="0"/>
              <w:adjustRightInd w:val="0"/>
              <w:rPr>
                <w:rFonts w:eastAsia="MS PGothic"/>
                <w:sz w:val="22"/>
                <w:szCs w:val="22"/>
                <w:lang w:val="vi-VN"/>
              </w:rPr>
            </w:pPr>
            <w:r w:rsidRPr="007B7915">
              <w:rPr>
                <w:rFonts w:eastAsia="MS PGothic"/>
                <w:sz w:val="22"/>
                <w:szCs w:val="22"/>
                <w:lang w:val="vi-VN"/>
              </w:rPr>
              <w:sym w:font="Wingdings" w:char="F0FC"/>
            </w:r>
          </w:p>
        </w:tc>
        <w:tc>
          <w:tcPr>
            <w:tcW w:w="3111" w:type="dxa"/>
          </w:tcPr>
          <w:p w14:paraId="40ADE86A" w14:textId="77777777" w:rsidR="00671C38" w:rsidRPr="007B7915" w:rsidRDefault="00671C38" w:rsidP="00B512C2">
            <w:pPr>
              <w:numPr>
                <w:ilvl w:val="0"/>
                <w:numId w:val="19"/>
              </w:numPr>
              <w:autoSpaceDE w:val="0"/>
              <w:autoSpaceDN w:val="0"/>
              <w:adjustRightInd w:val="0"/>
              <w:spacing w:after="120" w:line="276" w:lineRule="auto"/>
              <w:rPr>
                <w:rFonts w:eastAsia="MS PGothic"/>
                <w:sz w:val="22"/>
                <w:szCs w:val="22"/>
                <w:lang w:val="vi-VN"/>
              </w:rPr>
            </w:pPr>
            <w:r w:rsidRPr="007B7915">
              <w:rPr>
                <w:rFonts w:eastAsia="MS PGothic"/>
                <w:sz w:val="22"/>
                <w:szCs w:val="22"/>
                <w:lang w:val="vi-VN"/>
              </w:rPr>
              <w:t>Các thông số cài đặt của thiết bị</w:t>
            </w:r>
          </w:p>
          <w:p w14:paraId="6ABA09AA" w14:textId="77777777" w:rsidR="00671C38" w:rsidRPr="007B7915" w:rsidRDefault="00C24441" w:rsidP="00C24441">
            <w:pPr>
              <w:numPr>
                <w:ilvl w:val="0"/>
                <w:numId w:val="19"/>
              </w:numPr>
              <w:autoSpaceDE w:val="0"/>
              <w:autoSpaceDN w:val="0"/>
              <w:adjustRightInd w:val="0"/>
              <w:spacing w:after="120" w:line="276" w:lineRule="auto"/>
              <w:rPr>
                <w:rFonts w:eastAsia="MS PGothic"/>
                <w:sz w:val="22"/>
                <w:szCs w:val="22"/>
                <w:lang w:val="vi-VN"/>
              </w:rPr>
            </w:pPr>
            <w:r w:rsidRPr="007B7915">
              <w:rPr>
                <w:rFonts w:eastAsia="MS PGothic"/>
                <w:sz w:val="22"/>
                <w:szCs w:val="22"/>
                <w:lang w:val="vi-VN"/>
              </w:rPr>
              <w:t>Tốc độ đóng bao bì</w:t>
            </w:r>
          </w:p>
          <w:p w14:paraId="7E11B2D1" w14:textId="77777777" w:rsidR="00671C38" w:rsidRPr="007B7915" w:rsidRDefault="00C24441" w:rsidP="00C24441">
            <w:pPr>
              <w:numPr>
                <w:ilvl w:val="0"/>
                <w:numId w:val="19"/>
              </w:numPr>
              <w:autoSpaceDE w:val="0"/>
              <w:autoSpaceDN w:val="0"/>
              <w:adjustRightInd w:val="0"/>
              <w:spacing w:after="120" w:line="276" w:lineRule="auto"/>
              <w:rPr>
                <w:rFonts w:eastAsia="MS PGothic"/>
                <w:sz w:val="22"/>
                <w:szCs w:val="22"/>
                <w:lang w:val="vi-VN"/>
              </w:rPr>
            </w:pPr>
            <w:r w:rsidRPr="007B7915">
              <w:rPr>
                <w:rFonts w:eastAsia="MS PGothic"/>
                <w:sz w:val="22"/>
                <w:szCs w:val="22"/>
                <w:lang w:val="vi-VN"/>
              </w:rPr>
              <w:t>Tốc độ cấp bao bì</w:t>
            </w:r>
          </w:p>
        </w:tc>
      </w:tr>
      <w:tr w:rsidR="00671C38" w:rsidRPr="007B7915" w14:paraId="416164B5" w14:textId="77777777" w:rsidTr="00216DA2">
        <w:trPr>
          <w:cantSplit/>
        </w:trPr>
        <w:tc>
          <w:tcPr>
            <w:tcW w:w="2763" w:type="dxa"/>
          </w:tcPr>
          <w:p w14:paraId="6ABA17BC" w14:textId="77777777" w:rsidR="00671C38" w:rsidRPr="007B7915" w:rsidRDefault="00671C38" w:rsidP="00C76D07">
            <w:pPr>
              <w:tabs>
                <w:tab w:val="center" w:pos="4513"/>
                <w:tab w:val="right" w:pos="9026"/>
              </w:tabs>
              <w:autoSpaceDE w:val="0"/>
              <w:autoSpaceDN w:val="0"/>
              <w:adjustRightInd w:val="0"/>
              <w:rPr>
                <w:rFonts w:eastAsia="MS PGothic"/>
                <w:sz w:val="22"/>
                <w:szCs w:val="22"/>
                <w:lang w:val="vi-VN"/>
              </w:rPr>
            </w:pPr>
            <w:r w:rsidRPr="007B7915">
              <w:rPr>
                <w:rFonts w:eastAsia="MS PGothic"/>
                <w:sz w:val="22"/>
                <w:szCs w:val="22"/>
                <w:lang w:val="vi-VN"/>
              </w:rPr>
              <w:t>Kiểm soát môi trường trong suốt quá trình sản xuất (áp dụng đối với các sản phẩm nhạy cảm với nhiệt và ẩm)</w:t>
            </w:r>
          </w:p>
          <w:p w14:paraId="002D6590" w14:textId="77777777" w:rsidR="00671C38" w:rsidRPr="007B7915" w:rsidRDefault="00671C38" w:rsidP="00C755AC">
            <w:pPr>
              <w:tabs>
                <w:tab w:val="center" w:pos="4513"/>
                <w:tab w:val="right" w:pos="9026"/>
              </w:tabs>
              <w:autoSpaceDE w:val="0"/>
              <w:autoSpaceDN w:val="0"/>
              <w:adjustRightInd w:val="0"/>
              <w:rPr>
                <w:rFonts w:eastAsia="MS PGothic"/>
                <w:sz w:val="22"/>
                <w:szCs w:val="22"/>
                <w:lang w:val="vi-VN"/>
              </w:rPr>
            </w:pPr>
          </w:p>
        </w:tc>
        <w:tc>
          <w:tcPr>
            <w:tcW w:w="864" w:type="dxa"/>
          </w:tcPr>
          <w:p w14:paraId="689DE5C1" w14:textId="77777777" w:rsidR="00671C38" w:rsidRPr="007B7915" w:rsidRDefault="00671C38" w:rsidP="00C755AC">
            <w:pPr>
              <w:autoSpaceDE w:val="0"/>
              <w:autoSpaceDN w:val="0"/>
              <w:adjustRightInd w:val="0"/>
              <w:rPr>
                <w:rFonts w:eastAsia="MS PGothic"/>
                <w:sz w:val="22"/>
                <w:szCs w:val="22"/>
                <w:lang w:val="vi-VN"/>
              </w:rPr>
            </w:pPr>
            <w:r w:rsidRPr="007B7915">
              <w:rPr>
                <w:rFonts w:eastAsia="MS PGothic"/>
                <w:sz w:val="22"/>
                <w:szCs w:val="22"/>
                <w:lang w:val="vi-VN"/>
              </w:rPr>
              <w:sym w:font="Wingdings" w:char="F0FC"/>
            </w:r>
          </w:p>
        </w:tc>
        <w:tc>
          <w:tcPr>
            <w:tcW w:w="971" w:type="dxa"/>
          </w:tcPr>
          <w:p w14:paraId="0C840FE9" w14:textId="77777777" w:rsidR="00671C38" w:rsidRPr="007B7915" w:rsidRDefault="00671C38" w:rsidP="00C755AC">
            <w:pPr>
              <w:autoSpaceDE w:val="0"/>
              <w:autoSpaceDN w:val="0"/>
              <w:adjustRightInd w:val="0"/>
              <w:rPr>
                <w:rFonts w:eastAsia="MS PGothic"/>
                <w:sz w:val="22"/>
                <w:szCs w:val="22"/>
                <w:lang w:val="vi-VN"/>
              </w:rPr>
            </w:pPr>
            <w:r w:rsidRPr="007B7915">
              <w:rPr>
                <w:rFonts w:eastAsia="MS PGothic"/>
                <w:sz w:val="22"/>
                <w:szCs w:val="22"/>
                <w:lang w:val="vi-VN"/>
              </w:rPr>
              <w:sym w:font="Wingdings" w:char="F0FC"/>
            </w:r>
          </w:p>
        </w:tc>
        <w:tc>
          <w:tcPr>
            <w:tcW w:w="916" w:type="dxa"/>
          </w:tcPr>
          <w:p w14:paraId="416303A2" w14:textId="77777777" w:rsidR="00671C38" w:rsidRPr="007B7915" w:rsidRDefault="00671C38" w:rsidP="00C755AC">
            <w:pPr>
              <w:autoSpaceDE w:val="0"/>
              <w:autoSpaceDN w:val="0"/>
              <w:adjustRightInd w:val="0"/>
              <w:rPr>
                <w:rFonts w:eastAsia="MS PGothic"/>
                <w:sz w:val="22"/>
                <w:szCs w:val="22"/>
                <w:lang w:val="vi-VN"/>
              </w:rPr>
            </w:pPr>
            <w:r w:rsidRPr="007B7915">
              <w:rPr>
                <w:rFonts w:eastAsia="MS PGothic"/>
                <w:sz w:val="22"/>
                <w:szCs w:val="22"/>
                <w:lang w:val="vi-VN"/>
              </w:rPr>
              <w:sym w:font="Wingdings" w:char="F0FC"/>
            </w:r>
          </w:p>
        </w:tc>
        <w:tc>
          <w:tcPr>
            <w:tcW w:w="3111" w:type="dxa"/>
          </w:tcPr>
          <w:p w14:paraId="0E8F3B37" w14:textId="77777777" w:rsidR="00671C38" w:rsidRPr="007B7915" w:rsidRDefault="00671C38" w:rsidP="00C755AC">
            <w:pPr>
              <w:numPr>
                <w:ilvl w:val="0"/>
                <w:numId w:val="19"/>
              </w:numPr>
              <w:autoSpaceDE w:val="0"/>
              <w:autoSpaceDN w:val="0"/>
              <w:adjustRightInd w:val="0"/>
              <w:spacing w:after="120" w:line="276" w:lineRule="auto"/>
              <w:rPr>
                <w:rFonts w:eastAsia="MS PGothic"/>
                <w:sz w:val="22"/>
                <w:szCs w:val="22"/>
                <w:lang w:val="vi-VN"/>
              </w:rPr>
            </w:pPr>
            <w:r w:rsidRPr="007B7915">
              <w:rPr>
                <w:rFonts w:eastAsia="MS PGothic"/>
                <w:sz w:val="22"/>
                <w:szCs w:val="22"/>
                <w:lang w:val="vi-VN"/>
              </w:rPr>
              <w:t>Nhiệt độ</w:t>
            </w:r>
          </w:p>
          <w:p w14:paraId="27DF6CE5" w14:textId="77777777" w:rsidR="00671C38" w:rsidRPr="007B7915" w:rsidRDefault="00671C38" w:rsidP="00C755AC">
            <w:pPr>
              <w:numPr>
                <w:ilvl w:val="0"/>
                <w:numId w:val="19"/>
              </w:numPr>
              <w:autoSpaceDE w:val="0"/>
              <w:autoSpaceDN w:val="0"/>
              <w:adjustRightInd w:val="0"/>
              <w:spacing w:after="120" w:line="276" w:lineRule="auto"/>
              <w:rPr>
                <w:rFonts w:eastAsia="MS PGothic"/>
                <w:sz w:val="22"/>
                <w:szCs w:val="22"/>
                <w:lang w:val="vi-VN"/>
              </w:rPr>
            </w:pPr>
            <w:r w:rsidRPr="007B7915">
              <w:rPr>
                <w:rFonts w:eastAsia="MS PGothic"/>
                <w:sz w:val="22"/>
                <w:szCs w:val="22"/>
                <w:lang w:val="vi-VN"/>
              </w:rPr>
              <w:t>Độ ẩm tương đối</w:t>
            </w:r>
          </w:p>
        </w:tc>
      </w:tr>
    </w:tbl>
    <w:p w14:paraId="50615396" w14:textId="77777777" w:rsidR="00B80114" w:rsidRPr="007B7915" w:rsidRDefault="00B80114" w:rsidP="00B80114">
      <w:pPr>
        <w:autoSpaceDE w:val="0"/>
        <w:autoSpaceDN w:val="0"/>
        <w:adjustRightInd w:val="0"/>
        <w:ind w:left="1276"/>
        <w:rPr>
          <w:rFonts w:eastAsia="MS PGothic"/>
          <w:sz w:val="18"/>
          <w:szCs w:val="18"/>
          <w:lang w:val="vi-VN"/>
        </w:rPr>
      </w:pPr>
      <w:r w:rsidRPr="007B7915">
        <w:rPr>
          <w:rFonts w:eastAsia="MS PGothic"/>
          <w:sz w:val="18"/>
          <w:szCs w:val="18"/>
          <w:lang w:val="vi-VN"/>
        </w:rPr>
        <w:t>Ký hiệu:</w:t>
      </w:r>
    </w:p>
    <w:p w14:paraId="40D0878B" w14:textId="77777777" w:rsidR="00B80114" w:rsidRPr="007B7915" w:rsidRDefault="00671C38" w:rsidP="00B80114">
      <w:pPr>
        <w:autoSpaceDE w:val="0"/>
        <w:autoSpaceDN w:val="0"/>
        <w:adjustRightInd w:val="0"/>
        <w:ind w:left="1276"/>
        <w:rPr>
          <w:rFonts w:eastAsia="MS PGothic"/>
          <w:sz w:val="18"/>
          <w:szCs w:val="18"/>
          <w:lang w:val="vi-VN"/>
        </w:rPr>
      </w:pPr>
      <w:r w:rsidRPr="007B7915">
        <w:rPr>
          <w:rFonts w:eastAsia="MS PGothic"/>
          <w:sz w:val="18"/>
          <w:szCs w:val="18"/>
          <w:lang w:val="vi-VN"/>
        </w:rPr>
        <w:t>TK: Chỉ á</w:t>
      </w:r>
      <w:r w:rsidR="00B80114" w:rsidRPr="007B7915">
        <w:rPr>
          <w:rFonts w:eastAsia="MS PGothic"/>
          <w:sz w:val="18"/>
          <w:szCs w:val="18"/>
          <w:lang w:val="vi-VN"/>
        </w:rPr>
        <w:t xml:space="preserve">p dụng với quá trình trộn khô </w:t>
      </w:r>
    </w:p>
    <w:p w14:paraId="1AECC879" w14:textId="77777777" w:rsidR="00C755AC" w:rsidRPr="007B7915" w:rsidRDefault="00B80114" w:rsidP="00C755AC">
      <w:pPr>
        <w:autoSpaceDE w:val="0"/>
        <w:autoSpaceDN w:val="0"/>
        <w:adjustRightInd w:val="0"/>
        <w:ind w:left="1276"/>
        <w:rPr>
          <w:rFonts w:eastAsia="MS PGothic"/>
          <w:sz w:val="18"/>
          <w:szCs w:val="18"/>
          <w:lang w:val="vi-VN"/>
        </w:rPr>
      </w:pPr>
      <w:r w:rsidRPr="007B7915">
        <w:rPr>
          <w:rFonts w:eastAsia="MS PGothic"/>
          <w:sz w:val="18"/>
          <w:szCs w:val="18"/>
          <w:lang w:val="vi-VN"/>
        </w:rPr>
        <w:t xml:space="preserve">TU Chỉ áp dụng với quá trình trộn ướt </w:t>
      </w:r>
    </w:p>
    <w:p w14:paraId="08D38FCB" w14:textId="77777777" w:rsidR="00C755AC" w:rsidRPr="007B7915" w:rsidRDefault="00C755AC" w:rsidP="00C755AC">
      <w:pPr>
        <w:autoSpaceDE w:val="0"/>
        <w:autoSpaceDN w:val="0"/>
        <w:adjustRightInd w:val="0"/>
        <w:ind w:left="1276"/>
        <w:rPr>
          <w:rFonts w:eastAsia="MS PGothic"/>
          <w:sz w:val="18"/>
          <w:szCs w:val="18"/>
          <w:lang w:val="vi-VN"/>
        </w:rPr>
      </w:pPr>
      <w:r w:rsidRPr="007B7915">
        <w:rPr>
          <w:rFonts w:eastAsia="MS PGothic"/>
          <w:sz w:val="18"/>
          <w:szCs w:val="18"/>
          <w:lang w:val="vi-VN"/>
        </w:rPr>
        <w:sym w:font="Wingdings" w:char="F0FC"/>
      </w:r>
      <w:r w:rsidRPr="007B7915">
        <w:rPr>
          <w:rFonts w:eastAsia="MS PGothic"/>
          <w:sz w:val="18"/>
          <w:szCs w:val="18"/>
          <w:lang w:val="vi-VN"/>
        </w:rPr>
        <w:t xml:space="preserve"> </w:t>
      </w:r>
      <w:r w:rsidR="00B80114" w:rsidRPr="007B7915">
        <w:rPr>
          <w:rFonts w:eastAsia="MS PGothic"/>
          <w:sz w:val="18"/>
          <w:szCs w:val="18"/>
          <w:lang w:val="vi-VN"/>
        </w:rPr>
        <w:t>: Áp dụng được</w:t>
      </w:r>
    </w:p>
    <w:p w14:paraId="37401D50" w14:textId="77777777" w:rsidR="00C755AC" w:rsidRPr="007B7915" w:rsidRDefault="00C755AC" w:rsidP="00C755AC">
      <w:pPr>
        <w:autoSpaceDE w:val="0"/>
        <w:autoSpaceDN w:val="0"/>
        <w:adjustRightInd w:val="0"/>
        <w:ind w:left="720"/>
        <w:rPr>
          <w:rFonts w:eastAsia="MS PGothic"/>
          <w:sz w:val="22"/>
          <w:szCs w:val="22"/>
          <w:lang w:val="vi-VN"/>
        </w:rPr>
      </w:pPr>
    </w:p>
    <w:p w14:paraId="31B1533D" w14:textId="77777777" w:rsidR="00ED7629" w:rsidRPr="007B7915" w:rsidRDefault="00ED7629" w:rsidP="00C755AC">
      <w:pPr>
        <w:autoSpaceDE w:val="0"/>
        <w:autoSpaceDN w:val="0"/>
        <w:adjustRightInd w:val="0"/>
        <w:ind w:left="709"/>
        <w:jc w:val="both"/>
        <w:rPr>
          <w:rFonts w:eastAsia="MS PGothic"/>
          <w:sz w:val="22"/>
          <w:szCs w:val="22"/>
          <w:lang w:val="vi-VN"/>
        </w:rPr>
      </w:pPr>
      <w:r w:rsidRPr="007B7915">
        <w:rPr>
          <w:rFonts w:eastAsia="MS PGothic"/>
          <w:sz w:val="22"/>
          <w:szCs w:val="22"/>
          <w:lang w:val="vi-VN"/>
        </w:rPr>
        <w:t xml:space="preserve">Cơ sở đăng ký sẽ tự quyết định mức độ chi tiết của các thông tin về quy trình sản xuất được cung cấp cho cơ quan quản lý. Nếu cơ quan quản lý thấy </w:t>
      </w:r>
      <w:r w:rsidR="00671C38" w:rsidRPr="007B7915">
        <w:rPr>
          <w:rFonts w:eastAsia="MS PGothic"/>
          <w:sz w:val="22"/>
          <w:szCs w:val="22"/>
          <w:lang w:val="vi-VN"/>
        </w:rPr>
        <w:t xml:space="preserve">có các thông số quan trọng </w:t>
      </w:r>
      <w:r w:rsidRPr="007B7915">
        <w:rPr>
          <w:rFonts w:eastAsia="MS PGothic"/>
          <w:sz w:val="22"/>
          <w:szCs w:val="22"/>
          <w:lang w:val="vi-VN"/>
        </w:rPr>
        <w:t>nhưng chưa được trình bày trong tài liệu đã nộp thì cơ quan quản lý có quyền yêu cầu cơ sở đăng ký bổ</w:t>
      </w:r>
      <w:r w:rsidR="00671C38" w:rsidRPr="007B7915">
        <w:rPr>
          <w:rFonts w:eastAsia="MS PGothic"/>
          <w:sz w:val="22"/>
          <w:szCs w:val="22"/>
          <w:lang w:val="vi-VN"/>
        </w:rPr>
        <w:t xml:space="preserve"> sung</w:t>
      </w:r>
      <w:r w:rsidRPr="007B7915">
        <w:rPr>
          <w:rFonts w:eastAsia="MS PGothic"/>
          <w:sz w:val="22"/>
          <w:szCs w:val="22"/>
          <w:lang w:val="vi-VN"/>
        </w:rPr>
        <w:t xml:space="preserve">.  </w:t>
      </w:r>
    </w:p>
    <w:p w14:paraId="7AD32871" w14:textId="77777777" w:rsidR="00C755AC" w:rsidRPr="007B7915" w:rsidRDefault="00C755AC" w:rsidP="00C755AC">
      <w:pPr>
        <w:autoSpaceDE w:val="0"/>
        <w:autoSpaceDN w:val="0"/>
        <w:adjustRightInd w:val="0"/>
        <w:jc w:val="both"/>
        <w:rPr>
          <w:rFonts w:eastAsia="MS PGothic"/>
          <w:sz w:val="22"/>
          <w:szCs w:val="22"/>
          <w:lang w:val="vi-VN"/>
        </w:rPr>
      </w:pPr>
    </w:p>
    <w:p w14:paraId="11C37CBA" w14:textId="77777777" w:rsidR="0079162A" w:rsidRPr="007B7915" w:rsidRDefault="0079162A" w:rsidP="00C755AC">
      <w:pPr>
        <w:autoSpaceDE w:val="0"/>
        <w:autoSpaceDN w:val="0"/>
        <w:adjustRightInd w:val="0"/>
        <w:jc w:val="both"/>
        <w:rPr>
          <w:rFonts w:eastAsia="MS PGothic"/>
          <w:sz w:val="22"/>
          <w:szCs w:val="22"/>
          <w:lang w:val="vi-VN"/>
        </w:rPr>
      </w:pPr>
    </w:p>
    <w:p w14:paraId="1394A0D9" w14:textId="77777777" w:rsidR="00C755AC" w:rsidRPr="007B7915" w:rsidRDefault="00C32141" w:rsidP="00C32141">
      <w:pPr>
        <w:pStyle w:val="Heading2"/>
        <w:rPr>
          <w:rFonts w:ascii="Times New Roman" w:eastAsia="Arial" w:hAnsi="Times New Roman"/>
          <w:b/>
          <w:bCs/>
          <w:iCs/>
          <w:szCs w:val="28"/>
          <w:u w:val="none"/>
          <w:lang w:val="vi-VN"/>
        </w:rPr>
      </w:pPr>
      <w:bookmarkStart w:id="280" w:name="_Toc483413427"/>
      <w:bookmarkStart w:id="281" w:name="_Toc483413478"/>
      <w:bookmarkStart w:id="282" w:name="_Toc483414896"/>
      <w:bookmarkStart w:id="283" w:name="_Toc483415128"/>
      <w:bookmarkStart w:id="284" w:name="_Toc483416972"/>
      <w:bookmarkStart w:id="285" w:name="_Toc483575131"/>
      <w:bookmarkStart w:id="286" w:name="_Toc483575190"/>
      <w:bookmarkStart w:id="287" w:name="_Toc483575286"/>
      <w:bookmarkStart w:id="288" w:name="_Toc483575468"/>
      <w:bookmarkStart w:id="289" w:name="_Toc483575607"/>
      <w:bookmarkStart w:id="290" w:name="_Toc483576032"/>
      <w:bookmarkStart w:id="291" w:name="_Toc483643771"/>
      <w:r w:rsidRPr="007B7915">
        <w:rPr>
          <w:rFonts w:ascii="Times New Roman" w:eastAsia="Arial" w:hAnsi="Times New Roman"/>
          <w:b/>
          <w:bCs/>
          <w:iCs/>
          <w:szCs w:val="28"/>
          <w:u w:val="none"/>
          <w:lang w:val="vi-VN"/>
        </w:rPr>
        <w:t xml:space="preserve">4.4. </w:t>
      </w:r>
      <w:r w:rsidRPr="007B7915">
        <w:rPr>
          <w:rFonts w:ascii="Times New Roman" w:eastAsia="Arial" w:hAnsi="Times New Roman"/>
          <w:b/>
          <w:bCs/>
          <w:iCs/>
          <w:szCs w:val="28"/>
          <w:u w:val="none"/>
          <w:lang w:val="vi-VN"/>
        </w:rPr>
        <w:tab/>
      </w:r>
      <w:r w:rsidR="00ED7629" w:rsidRPr="007B7915">
        <w:rPr>
          <w:rFonts w:ascii="Times New Roman" w:eastAsia="Arial" w:hAnsi="Times New Roman"/>
          <w:b/>
          <w:bCs/>
          <w:iCs/>
          <w:szCs w:val="28"/>
          <w:u w:val="none"/>
          <w:lang w:val="vi-VN"/>
        </w:rPr>
        <w:t xml:space="preserve">Kế hoạch lấy mẫu và </w:t>
      </w:r>
      <w:r w:rsidR="00EB0B71" w:rsidRPr="007B7915">
        <w:rPr>
          <w:rFonts w:ascii="Times New Roman" w:eastAsia="Arial" w:hAnsi="Times New Roman"/>
          <w:b/>
          <w:bCs/>
          <w:iCs/>
          <w:szCs w:val="28"/>
          <w:u w:val="none"/>
          <w:lang w:val="vi-VN"/>
        </w:rPr>
        <w:t>giới hạn chấp nhận</w:t>
      </w:r>
      <w:bookmarkEnd w:id="280"/>
      <w:bookmarkEnd w:id="281"/>
      <w:bookmarkEnd w:id="282"/>
      <w:bookmarkEnd w:id="283"/>
      <w:bookmarkEnd w:id="284"/>
      <w:bookmarkEnd w:id="285"/>
      <w:bookmarkEnd w:id="286"/>
      <w:bookmarkEnd w:id="287"/>
      <w:bookmarkEnd w:id="288"/>
      <w:bookmarkEnd w:id="289"/>
      <w:bookmarkEnd w:id="290"/>
      <w:bookmarkEnd w:id="291"/>
    </w:p>
    <w:p w14:paraId="47EB5DED" w14:textId="77777777" w:rsidR="00C755AC" w:rsidRPr="007B7915" w:rsidRDefault="00C755AC" w:rsidP="00C755AC">
      <w:pPr>
        <w:autoSpaceDE w:val="0"/>
        <w:autoSpaceDN w:val="0"/>
        <w:adjustRightInd w:val="0"/>
        <w:jc w:val="both"/>
        <w:rPr>
          <w:rFonts w:eastAsia="MS PGothic"/>
          <w:sz w:val="22"/>
          <w:szCs w:val="22"/>
          <w:lang w:val="vi-VN"/>
        </w:rPr>
      </w:pPr>
    </w:p>
    <w:p w14:paraId="2B7F36AC" w14:textId="77777777" w:rsidR="00C755AC" w:rsidRPr="007B7915" w:rsidRDefault="00ED7629" w:rsidP="00AD1392">
      <w:pPr>
        <w:autoSpaceDE w:val="0"/>
        <w:autoSpaceDN w:val="0"/>
        <w:adjustRightInd w:val="0"/>
        <w:ind w:left="709"/>
        <w:jc w:val="both"/>
        <w:rPr>
          <w:rFonts w:eastAsia="MS PGothic"/>
          <w:sz w:val="22"/>
          <w:szCs w:val="22"/>
          <w:lang w:val="vi-VN"/>
        </w:rPr>
      </w:pPr>
      <w:r w:rsidRPr="007B7915">
        <w:rPr>
          <w:rFonts w:eastAsia="MS PGothic"/>
          <w:sz w:val="22"/>
          <w:szCs w:val="22"/>
          <w:lang w:val="vi-VN"/>
        </w:rPr>
        <w:t xml:space="preserve">Cơ sở sản xuất phải có trách nhiệm đảm bảo rằng kế hoạch lấy mẫu và </w:t>
      </w:r>
      <w:r w:rsidR="00EB0B71" w:rsidRPr="007B7915">
        <w:rPr>
          <w:rFonts w:eastAsia="MS PGothic"/>
          <w:sz w:val="22"/>
          <w:szCs w:val="22"/>
          <w:lang w:val="vi-VN"/>
        </w:rPr>
        <w:t>giới hạn chấp nhận</w:t>
      </w:r>
      <w:r w:rsidRPr="007B7915">
        <w:rPr>
          <w:rFonts w:eastAsia="MS PGothic"/>
          <w:sz w:val="22"/>
          <w:szCs w:val="22"/>
          <w:lang w:val="vi-VN"/>
        </w:rPr>
        <w:t xml:space="preserve"> đượ</w:t>
      </w:r>
      <w:r w:rsidR="00C24441" w:rsidRPr="007B7915">
        <w:rPr>
          <w:rFonts w:eastAsia="MS PGothic"/>
          <w:sz w:val="22"/>
          <w:szCs w:val="22"/>
          <w:lang w:val="vi-VN"/>
        </w:rPr>
        <w:t>c đăng ký</w:t>
      </w:r>
      <w:r w:rsidRPr="007B7915">
        <w:rPr>
          <w:rFonts w:eastAsia="MS PGothic"/>
          <w:sz w:val="22"/>
          <w:szCs w:val="22"/>
          <w:lang w:val="vi-VN"/>
        </w:rPr>
        <w:t xml:space="preserve"> là đủ để đảm bảo rằng quá trình sản xuất được kiểm soát tốt và đủ khả năng sản xuất được </w:t>
      </w:r>
      <w:r w:rsidR="00AD1392" w:rsidRPr="007B7915">
        <w:rPr>
          <w:rFonts w:eastAsia="MS PGothic"/>
          <w:sz w:val="22"/>
          <w:szCs w:val="22"/>
          <w:lang w:val="vi-VN"/>
        </w:rPr>
        <w:t xml:space="preserve">sản phẩm đạt yêu cầu </w:t>
      </w:r>
      <w:r w:rsidR="00C76D07" w:rsidRPr="007B7915">
        <w:rPr>
          <w:rFonts w:eastAsia="MS PGothic"/>
          <w:sz w:val="22"/>
          <w:szCs w:val="22"/>
          <w:lang w:val="vi-VN"/>
        </w:rPr>
        <w:t xml:space="preserve">về </w:t>
      </w:r>
      <w:r w:rsidR="00AD1392" w:rsidRPr="007B7915">
        <w:rPr>
          <w:rFonts w:eastAsia="MS PGothic"/>
          <w:sz w:val="22"/>
          <w:szCs w:val="22"/>
          <w:lang w:val="vi-VN"/>
        </w:rPr>
        <w:t xml:space="preserve">chất lượng. Các kế hoạch lấy mẫu và các </w:t>
      </w:r>
      <w:r w:rsidR="00EB0B71" w:rsidRPr="007B7915">
        <w:rPr>
          <w:rFonts w:eastAsia="MS PGothic"/>
          <w:sz w:val="22"/>
          <w:szCs w:val="22"/>
          <w:lang w:val="vi-VN"/>
        </w:rPr>
        <w:t>giới hạn chấp nhận</w:t>
      </w:r>
      <w:r w:rsidR="00AD1392" w:rsidRPr="007B7915">
        <w:rPr>
          <w:rFonts w:eastAsia="MS PGothic"/>
          <w:sz w:val="22"/>
          <w:szCs w:val="22"/>
          <w:lang w:val="vi-VN"/>
        </w:rPr>
        <w:t xml:space="preserve"> được trình bày dưới đây có thể được sử dụng để tham khảo khi tiến hành thẩm định quy trình sản xuất một dạng thuốc rắn dùng </w:t>
      </w:r>
      <w:r w:rsidR="00B512C2" w:rsidRPr="007B7915">
        <w:rPr>
          <w:rFonts w:eastAsia="MS PGothic"/>
          <w:sz w:val="22"/>
          <w:szCs w:val="22"/>
          <w:lang w:val="vi-VN"/>
        </w:rPr>
        <w:t xml:space="preserve">đường </w:t>
      </w:r>
      <w:r w:rsidR="00AD1392" w:rsidRPr="007B7915">
        <w:rPr>
          <w:rFonts w:eastAsia="MS PGothic"/>
          <w:sz w:val="22"/>
          <w:szCs w:val="22"/>
          <w:lang w:val="vi-VN"/>
        </w:rPr>
        <w:t>uống thông thường</w:t>
      </w:r>
      <w:r w:rsidRPr="007B7915">
        <w:rPr>
          <w:rFonts w:eastAsia="MS PGothic"/>
          <w:sz w:val="22"/>
          <w:szCs w:val="22"/>
          <w:lang w:val="vi-VN"/>
        </w:rPr>
        <w:t xml:space="preserve"> </w:t>
      </w:r>
      <w:r w:rsidR="00AD1392" w:rsidRPr="007B7915">
        <w:rPr>
          <w:rFonts w:eastAsia="MS PGothic"/>
          <w:sz w:val="22"/>
          <w:szCs w:val="22"/>
          <w:lang w:val="vi-VN"/>
        </w:rPr>
        <w:t>với mức độ rủi ro trung bình.</w:t>
      </w:r>
    </w:p>
    <w:p w14:paraId="4A613BB3" w14:textId="77777777" w:rsidR="00C755AC" w:rsidRPr="007B7915" w:rsidRDefault="00C755AC" w:rsidP="00C755AC">
      <w:pPr>
        <w:autoSpaceDE w:val="0"/>
        <w:autoSpaceDN w:val="0"/>
        <w:adjustRightInd w:val="0"/>
        <w:ind w:left="576"/>
        <w:rPr>
          <w:rFonts w:eastAsia="MS PGothic"/>
          <w:sz w:val="22"/>
          <w:szCs w:val="22"/>
          <w:lang w:val="vi-VN"/>
        </w:rPr>
      </w:pPr>
    </w:p>
    <w:tbl>
      <w:tblPr>
        <w:tblW w:w="874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9"/>
        <w:gridCol w:w="2519"/>
        <w:gridCol w:w="2332"/>
        <w:gridCol w:w="2361"/>
      </w:tblGrid>
      <w:tr w:rsidR="00C755AC" w:rsidRPr="007B7915" w14:paraId="2C96761F" w14:textId="77777777" w:rsidTr="00AD4374">
        <w:trPr>
          <w:cantSplit/>
          <w:trHeight w:val="619"/>
          <w:tblHeader/>
        </w:trPr>
        <w:tc>
          <w:tcPr>
            <w:tcW w:w="1529" w:type="dxa"/>
            <w:shd w:val="clear" w:color="auto" w:fill="D9D9D9"/>
            <w:vAlign w:val="center"/>
          </w:tcPr>
          <w:p w14:paraId="0F3C2C5B" w14:textId="77777777" w:rsidR="00C755AC" w:rsidRPr="007B7915" w:rsidRDefault="00AD1392" w:rsidP="00AD4374">
            <w:pPr>
              <w:autoSpaceDE w:val="0"/>
              <w:autoSpaceDN w:val="0"/>
              <w:adjustRightInd w:val="0"/>
              <w:contextualSpacing/>
              <w:rPr>
                <w:rFonts w:eastAsia="MS PGothic"/>
                <w:b/>
                <w:sz w:val="22"/>
                <w:szCs w:val="22"/>
                <w:lang w:val="vi-VN" w:eastAsia="zh-CN"/>
              </w:rPr>
            </w:pPr>
            <w:r w:rsidRPr="007B7915">
              <w:rPr>
                <w:rFonts w:eastAsia="MS PGothic"/>
                <w:b/>
                <w:sz w:val="22"/>
                <w:szCs w:val="22"/>
                <w:lang w:val="vi-VN" w:eastAsia="zh-CN"/>
              </w:rPr>
              <w:t>Giai đoạn</w:t>
            </w:r>
          </w:p>
        </w:tc>
        <w:tc>
          <w:tcPr>
            <w:tcW w:w="2519" w:type="dxa"/>
            <w:shd w:val="clear" w:color="auto" w:fill="D9D9D9"/>
            <w:vAlign w:val="center"/>
          </w:tcPr>
          <w:p w14:paraId="127E48DF" w14:textId="77777777" w:rsidR="00C755AC" w:rsidRPr="007B7915" w:rsidRDefault="00AD1392" w:rsidP="00AD4374">
            <w:pPr>
              <w:autoSpaceDE w:val="0"/>
              <w:autoSpaceDN w:val="0"/>
              <w:adjustRightInd w:val="0"/>
              <w:contextualSpacing/>
              <w:rPr>
                <w:rFonts w:eastAsia="MS PGothic"/>
                <w:b/>
                <w:sz w:val="22"/>
                <w:szCs w:val="22"/>
                <w:lang w:val="vi-VN" w:eastAsia="zh-CN"/>
              </w:rPr>
            </w:pPr>
            <w:r w:rsidRPr="007B7915">
              <w:rPr>
                <w:rFonts w:eastAsia="MS PGothic"/>
                <w:b/>
                <w:sz w:val="22"/>
                <w:szCs w:val="22"/>
                <w:lang w:val="vi-VN" w:eastAsia="zh-CN"/>
              </w:rPr>
              <w:t>Kế hoạch lấy mẫu</w:t>
            </w:r>
          </w:p>
        </w:tc>
        <w:tc>
          <w:tcPr>
            <w:tcW w:w="2332" w:type="dxa"/>
            <w:shd w:val="clear" w:color="auto" w:fill="D9D9D9"/>
            <w:vAlign w:val="center"/>
          </w:tcPr>
          <w:p w14:paraId="11BE5421" w14:textId="77777777" w:rsidR="00C755AC" w:rsidRPr="007B7915" w:rsidRDefault="00AD1392" w:rsidP="00AD4374">
            <w:pPr>
              <w:autoSpaceDE w:val="0"/>
              <w:autoSpaceDN w:val="0"/>
              <w:adjustRightInd w:val="0"/>
              <w:contextualSpacing/>
              <w:rPr>
                <w:rFonts w:eastAsia="MS PGothic"/>
                <w:b/>
                <w:sz w:val="22"/>
                <w:szCs w:val="22"/>
                <w:lang w:val="vi-VN" w:eastAsia="zh-CN"/>
              </w:rPr>
            </w:pPr>
            <w:r w:rsidRPr="007B7915">
              <w:rPr>
                <w:rFonts w:eastAsia="MS PGothic"/>
                <w:b/>
                <w:sz w:val="22"/>
                <w:szCs w:val="22"/>
                <w:lang w:val="vi-VN" w:eastAsia="zh-CN"/>
              </w:rPr>
              <w:t>Phép thử</w:t>
            </w:r>
          </w:p>
        </w:tc>
        <w:tc>
          <w:tcPr>
            <w:tcW w:w="2361" w:type="dxa"/>
            <w:shd w:val="clear" w:color="auto" w:fill="D9D9D9"/>
            <w:vAlign w:val="center"/>
          </w:tcPr>
          <w:p w14:paraId="4DAE238B" w14:textId="77777777" w:rsidR="00C755AC" w:rsidRPr="007B7915" w:rsidRDefault="00EB0B71" w:rsidP="00AD4374">
            <w:pPr>
              <w:autoSpaceDE w:val="0"/>
              <w:autoSpaceDN w:val="0"/>
              <w:adjustRightInd w:val="0"/>
              <w:contextualSpacing/>
              <w:rPr>
                <w:rFonts w:eastAsia="MS PGothic"/>
                <w:b/>
                <w:sz w:val="22"/>
                <w:szCs w:val="22"/>
                <w:lang w:val="vi-VN" w:eastAsia="zh-CN"/>
              </w:rPr>
            </w:pPr>
            <w:r w:rsidRPr="007B7915">
              <w:rPr>
                <w:rFonts w:eastAsia="MS PGothic"/>
                <w:b/>
                <w:sz w:val="22"/>
                <w:szCs w:val="22"/>
                <w:lang w:val="vi-VN" w:eastAsia="zh-CN"/>
              </w:rPr>
              <w:t>Giới hạn chấp nhận</w:t>
            </w:r>
          </w:p>
        </w:tc>
      </w:tr>
      <w:tr w:rsidR="00AD1392" w:rsidRPr="005562EB" w14:paraId="26F178AB" w14:textId="77777777" w:rsidTr="00AD4374">
        <w:trPr>
          <w:cantSplit/>
        </w:trPr>
        <w:tc>
          <w:tcPr>
            <w:tcW w:w="1529" w:type="dxa"/>
          </w:tcPr>
          <w:p w14:paraId="233E48F2" w14:textId="77777777" w:rsidR="00AD1392" w:rsidRPr="007B7915" w:rsidRDefault="00C76D07" w:rsidP="00AD4374">
            <w:pPr>
              <w:autoSpaceDE w:val="0"/>
              <w:autoSpaceDN w:val="0"/>
              <w:adjustRightInd w:val="0"/>
              <w:contextualSpacing/>
              <w:rPr>
                <w:rFonts w:eastAsia="MS PGothic"/>
                <w:sz w:val="22"/>
                <w:szCs w:val="22"/>
                <w:lang w:val="vi-VN" w:eastAsia="zh-CN"/>
              </w:rPr>
            </w:pPr>
            <w:r w:rsidRPr="007B7915">
              <w:rPr>
                <w:rFonts w:eastAsia="MS PGothic"/>
                <w:sz w:val="22"/>
                <w:szCs w:val="22"/>
                <w:lang w:val="vi-VN" w:eastAsia="zh-CN"/>
              </w:rPr>
              <w:t>Sấy, nếu cần thiết</w:t>
            </w:r>
          </w:p>
        </w:tc>
        <w:tc>
          <w:tcPr>
            <w:tcW w:w="2519" w:type="dxa"/>
          </w:tcPr>
          <w:p w14:paraId="278142E8" w14:textId="77777777" w:rsidR="00AD1392" w:rsidRPr="007B7915" w:rsidRDefault="00AD1392" w:rsidP="00AD4374">
            <w:pPr>
              <w:autoSpaceDE w:val="0"/>
              <w:autoSpaceDN w:val="0"/>
              <w:adjustRightInd w:val="0"/>
              <w:contextualSpacing/>
              <w:jc w:val="both"/>
              <w:rPr>
                <w:rFonts w:eastAsia="MS PGothic"/>
                <w:sz w:val="22"/>
                <w:szCs w:val="22"/>
                <w:lang w:val="vi-VN" w:eastAsia="zh-CN"/>
              </w:rPr>
            </w:pPr>
            <w:r w:rsidRPr="007B7915">
              <w:rPr>
                <w:rFonts w:eastAsia="MS PGothic"/>
                <w:sz w:val="22"/>
                <w:szCs w:val="22"/>
                <w:lang w:val="vi-VN" w:eastAsia="zh-CN"/>
              </w:rPr>
              <w:t>Ít nhất 3 mẫu tại ít nhất 3 vị trí khác nhau trong tủ sấy hoặc</w:t>
            </w:r>
            <w:r w:rsidR="00B00844" w:rsidRPr="007B7915">
              <w:rPr>
                <w:rFonts w:eastAsia="MS PGothic"/>
                <w:sz w:val="22"/>
                <w:szCs w:val="22"/>
                <w:lang w:val="vi-VN" w:eastAsia="zh-CN"/>
              </w:rPr>
              <w:t xml:space="preserve"> 3 thời điểm khác nhau trong suốt</w:t>
            </w:r>
            <w:r w:rsidRPr="007B7915">
              <w:rPr>
                <w:rFonts w:eastAsia="MS PGothic"/>
                <w:sz w:val="22"/>
                <w:szCs w:val="22"/>
                <w:lang w:val="vi-VN" w:eastAsia="zh-CN"/>
              </w:rPr>
              <w:t xml:space="preserve"> quá trình sấy</w:t>
            </w:r>
            <w:r w:rsidR="004A1CCD" w:rsidRPr="007B7915">
              <w:rPr>
                <w:rFonts w:eastAsia="MS PGothic"/>
                <w:sz w:val="22"/>
                <w:szCs w:val="22"/>
                <w:lang w:val="vi-VN" w:eastAsia="zh-CN"/>
              </w:rPr>
              <w:t xml:space="preserve"> </w:t>
            </w:r>
            <w:r w:rsidR="004A1CCD" w:rsidRPr="007B7915">
              <w:rPr>
                <w:rFonts w:eastAsia="MS PGothic"/>
                <w:sz w:val="22"/>
                <w:szCs w:val="22"/>
                <w:vertAlign w:val="superscript"/>
                <w:lang w:val="vi-VN" w:eastAsia="zh-CN"/>
              </w:rPr>
              <w:t>(1)</w:t>
            </w:r>
            <w:r w:rsidRPr="007B7915">
              <w:rPr>
                <w:rFonts w:eastAsia="MS PGothic"/>
                <w:sz w:val="22"/>
                <w:szCs w:val="22"/>
                <w:lang w:val="vi-VN" w:eastAsia="zh-CN"/>
              </w:rPr>
              <w:t>.</w:t>
            </w:r>
          </w:p>
        </w:tc>
        <w:tc>
          <w:tcPr>
            <w:tcW w:w="2332" w:type="dxa"/>
          </w:tcPr>
          <w:p w14:paraId="24F093B4" w14:textId="77777777" w:rsidR="00AD1392" w:rsidRPr="007B7915" w:rsidRDefault="00671C38" w:rsidP="00AD4374">
            <w:pPr>
              <w:autoSpaceDE w:val="0"/>
              <w:autoSpaceDN w:val="0"/>
              <w:adjustRightInd w:val="0"/>
              <w:contextualSpacing/>
              <w:rPr>
                <w:rFonts w:eastAsia="MS PGothic"/>
                <w:sz w:val="22"/>
                <w:szCs w:val="22"/>
                <w:lang w:val="vi-VN" w:eastAsia="zh-CN"/>
              </w:rPr>
            </w:pPr>
            <w:r w:rsidRPr="007B7915">
              <w:rPr>
                <w:rFonts w:eastAsia="MS PGothic"/>
                <w:sz w:val="22"/>
                <w:szCs w:val="22"/>
                <w:lang w:val="vi-VN" w:eastAsia="zh-CN"/>
              </w:rPr>
              <w:t>M</w:t>
            </w:r>
            <w:r w:rsidR="00AD1392" w:rsidRPr="007B7915">
              <w:rPr>
                <w:rFonts w:eastAsia="MS PGothic"/>
                <w:sz w:val="22"/>
                <w:szCs w:val="22"/>
                <w:lang w:val="vi-VN" w:eastAsia="zh-CN"/>
              </w:rPr>
              <w:t>ất khối lượng do làm khô (mỗi vị trí thử một mẫu)</w:t>
            </w:r>
          </w:p>
        </w:tc>
        <w:tc>
          <w:tcPr>
            <w:tcW w:w="2361" w:type="dxa"/>
          </w:tcPr>
          <w:p w14:paraId="3C5F1690" w14:textId="77777777" w:rsidR="00AD1392" w:rsidRPr="007B7915" w:rsidRDefault="00AD1392" w:rsidP="00AD4374">
            <w:pPr>
              <w:autoSpaceDE w:val="0"/>
              <w:autoSpaceDN w:val="0"/>
              <w:adjustRightInd w:val="0"/>
              <w:contextualSpacing/>
              <w:jc w:val="both"/>
              <w:rPr>
                <w:rFonts w:eastAsia="MS PGothic"/>
                <w:sz w:val="22"/>
                <w:szCs w:val="22"/>
                <w:lang w:val="vi-VN" w:eastAsia="zh-CN"/>
              </w:rPr>
            </w:pPr>
            <w:r w:rsidRPr="007B7915">
              <w:rPr>
                <w:rFonts w:eastAsia="MS PGothic"/>
                <w:sz w:val="22"/>
                <w:szCs w:val="22"/>
                <w:lang w:val="vi-VN" w:eastAsia="zh-CN"/>
              </w:rPr>
              <w:t xml:space="preserve">Phụ thuộc vào </w:t>
            </w:r>
            <w:r w:rsidR="00671C38" w:rsidRPr="007B7915">
              <w:rPr>
                <w:rFonts w:eastAsia="MS PGothic"/>
                <w:sz w:val="22"/>
                <w:szCs w:val="22"/>
                <w:lang w:val="vi-VN" w:eastAsia="zh-CN"/>
              </w:rPr>
              <w:t>tiêu chuẩn độ mất khối lượng do làm khô được yêu cầu</w:t>
            </w:r>
            <w:r w:rsidRPr="007B7915">
              <w:rPr>
                <w:rFonts w:eastAsia="MS PGothic"/>
                <w:sz w:val="22"/>
                <w:szCs w:val="22"/>
                <w:lang w:val="vi-VN" w:eastAsia="zh-CN"/>
              </w:rPr>
              <w:t xml:space="preserve"> </w:t>
            </w:r>
            <w:r w:rsidR="00671C38" w:rsidRPr="007B7915">
              <w:rPr>
                <w:rFonts w:eastAsia="MS PGothic"/>
                <w:sz w:val="22"/>
                <w:szCs w:val="22"/>
                <w:lang w:val="vi-VN" w:eastAsia="zh-CN"/>
              </w:rPr>
              <w:t xml:space="preserve">đối </w:t>
            </w:r>
            <w:r w:rsidRPr="007B7915">
              <w:rPr>
                <w:rFonts w:eastAsia="MS PGothic"/>
                <w:sz w:val="22"/>
                <w:szCs w:val="22"/>
                <w:lang w:val="vi-VN" w:eastAsia="zh-CN"/>
              </w:rPr>
              <w:t>với từng sản phẩm</w:t>
            </w:r>
            <w:r w:rsidR="00671C38" w:rsidRPr="007B7915">
              <w:rPr>
                <w:rFonts w:eastAsia="MS PGothic"/>
                <w:sz w:val="22"/>
                <w:szCs w:val="22"/>
                <w:lang w:val="vi-VN" w:eastAsia="zh-CN"/>
              </w:rPr>
              <w:t xml:space="preserve"> cụ thể</w:t>
            </w:r>
          </w:p>
        </w:tc>
      </w:tr>
      <w:tr w:rsidR="00AD1392" w:rsidRPr="005562EB" w14:paraId="56499930" w14:textId="77777777" w:rsidTr="00AD4374">
        <w:trPr>
          <w:cantSplit/>
        </w:trPr>
        <w:tc>
          <w:tcPr>
            <w:tcW w:w="1529" w:type="dxa"/>
            <w:vMerge w:val="restart"/>
          </w:tcPr>
          <w:p w14:paraId="18AEF03F" w14:textId="77777777" w:rsidR="00AD1392" w:rsidRPr="007B7915" w:rsidRDefault="00AD1392" w:rsidP="00AD4374">
            <w:pPr>
              <w:autoSpaceDE w:val="0"/>
              <w:autoSpaceDN w:val="0"/>
              <w:adjustRightInd w:val="0"/>
              <w:contextualSpacing/>
              <w:rPr>
                <w:rFonts w:eastAsia="MS PGothic"/>
                <w:sz w:val="22"/>
                <w:szCs w:val="22"/>
                <w:lang w:val="vi-VN" w:eastAsia="zh-CN"/>
              </w:rPr>
            </w:pPr>
            <w:r w:rsidRPr="007B7915">
              <w:rPr>
                <w:rFonts w:eastAsia="MS PGothic"/>
                <w:sz w:val="22"/>
                <w:szCs w:val="22"/>
                <w:lang w:val="vi-VN" w:eastAsia="zh-CN"/>
              </w:rPr>
              <w:t>Trộn cuối</w:t>
            </w:r>
          </w:p>
        </w:tc>
        <w:tc>
          <w:tcPr>
            <w:tcW w:w="2519" w:type="dxa"/>
            <w:vMerge w:val="restart"/>
          </w:tcPr>
          <w:p w14:paraId="0A43563D" w14:textId="77777777" w:rsidR="00AD1392" w:rsidRPr="007B7915" w:rsidRDefault="00AD1392" w:rsidP="00AD4374">
            <w:pPr>
              <w:autoSpaceDE w:val="0"/>
              <w:autoSpaceDN w:val="0"/>
              <w:adjustRightInd w:val="0"/>
              <w:contextualSpacing/>
              <w:jc w:val="both"/>
              <w:rPr>
                <w:rFonts w:eastAsia="MS PGothic"/>
                <w:sz w:val="22"/>
                <w:szCs w:val="22"/>
                <w:lang w:val="vi-VN" w:eastAsia="zh-CN"/>
              </w:rPr>
            </w:pPr>
            <w:r w:rsidRPr="007B7915">
              <w:rPr>
                <w:rFonts w:eastAsia="MS PGothic"/>
                <w:sz w:val="22"/>
                <w:szCs w:val="22"/>
                <w:lang w:val="vi-VN" w:eastAsia="zh-CN"/>
              </w:rPr>
              <w:t>Ít nhất 3 mẫu ở ít nhất 10 vị trí được phân bố đều nhau trong thiết bị trộn</w:t>
            </w:r>
            <w:r w:rsidR="004A1CCD" w:rsidRPr="007B7915">
              <w:rPr>
                <w:rFonts w:eastAsia="MS PGothic"/>
                <w:sz w:val="22"/>
                <w:szCs w:val="22"/>
                <w:lang w:val="vi-VN" w:eastAsia="zh-CN"/>
              </w:rPr>
              <w:t xml:space="preserve"> </w:t>
            </w:r>
            <w:r w:rsidR="004A1CCD" w:rsidRPr="007B7915">
              <w:rPr>
                <w:rFonts w:eastAsia="MS PGothic"/>
                <w:sz w:val="22"/>
                <w:szCs w:val="22"/>
                <w:vertAlign w:val="superscript"/>
                <w:lang w:val="vi-VN" w:eastAsia="zh-CN"/>
              </w:rPr>
              <w:t>(1)</w:t>
            </w:r>
          </w:p>
          <w:p w14:paraId="54502239" w14:textId="77777777" w:rsidR="00AD1392" w:rsidRPr="007B7915" w:rsidRDefault="00AD1392" w:rsidP="00AD4374">
            <w:pPr>
              <w:autoSpaceDE w:val="0"/>
              <w:autoSpaceDN w:val="0"/>
              <w:adjustRightInd w:val="0"/>
              <w:contextualSpacing/>
              <w:jc w:val="both"/>
              <w:rPr>
                <w:rFonts w:eastAsia="MS PGothic"/>
                <w:i/>
                <w:sz w:val="22"/>
                <w:szCs w:val="22"/>
                <w:lang w:val="vi-VN" w:eastAsia="zh-CN"/>
              </w:rPr>
            </w:pPr>
            <w:r w:rsidRPr="007B7915">
              <w:rPr>
                <w:rFonts w:eastAsia="MS PGothic"/>
                <w:i/>
                <w:sz w:val="22"/>
                <w:szCs w:val="22"/>
                <w:lang w:val="vi-VN" w:eastAsia="zh-CN"/>
              </w:rPr>
              <w:t xml:space="preserve"> (20 vị trí trong trường hợp máy trộn theo kiểu </w:t>
            </w:r>
            <w:r w:rsidR="00FD3193" w:rsidRPr="007B7915">
              <w:rPr>
                <w:rFonts w:eastAsia="MS PGothic"/>
                <w:i/>
                <w:sz w:val="22"/>
                <w:szCs w:val="22"/>
                <w:lang w:val="vi-VN" w:eastAsia="zh-CN"/>
              </w:rPr>
              <w:t>đối lưu</w:t>
            </w:r>
            <w:r w:rsidRPr="007B7915">
              <w:rPr>
                <w:rFonts w:eastAsia="MS PGothic"/>
                <w:i/>
                <w:sz w:val="22"/>
                <w:szCs w:val="22"/>
                <w:lang w:val="vi-VN" w:eastAsia="zh-CN"/>
              </w:rPr>
              <w:t>)</w:t>
            </w:r>
          </w:p>
        </w:tc>
        <w:tc>
          <w:tcPr>
            <w:tcW w:w="2332" w:type="dxa"/>
          </w:tcPr>
          <w:p w14:paraId="213DCA2A" w14:textId="77777777" w:rsidR="00AD1392" w:rsidRPr="007B7915" w:rsidRDefault="00AD1392" w:rsidP="00AD4374">
            <w:pPr>
              <w:autoSpaceDE w:val="0"/>
              <w:autoSpaceDN w:val="0"/>
              <w:adjustRightInd w:val="0"/>
              <w:contextualSpacing/>
              <w:jc w:val="both"/>
              <w:rPr>
                <w:rFonts w:eastAsia="MS PGothic"/>
                <w:sz w:val="22"/>
                <w:szCs w:val="22"/>
                <w:lang w:val="vi-VN" w:eastAsia="zh-CN"/>
              </w:rPr>
            </w:pPr>
            <w:r w:rsidRPr="007B7915">
              <w:rPr>
                <w:rFonts w:eastAsia="MS PGothic"/>
                <w:sz w:val="22"/>
                <w:szCs w:val="22"/>
                <w:lang w:val="vi-VN" w:eastAsia="zh-CN"/>
              </w:rPr>
              <w:t>Độ đồng đều hàm lượng (</w:t>
            </w:r>
            <w:r w:rsidR="00993954" w:rsidRPr="007B7915">
              <w:rPr>
                <w:rFonts w:eastAsia="MS PGothic"/>
                <w:sz w:val="22"/>
                <w:szCs w:val="22"/>
                <w:lang w:val="vi-VN" w:eastAsia="zh-CN"/>
              </w:rPr>
              <w:t>Tiến hành định lượng 1 mẫu cho mỗi vị trí)</w:t>
            </w:r>
          </w:p>
        </w:tc>
        <w:tc>
          <w:tcPr>
            <w:tcW w:w="2361" w:type="dxa"/>
          </w:tcPr>
          <w:p w14:paraId="5A815E7C" w14:textId="77777777" w:rsidR="00AD1392" w:rsidRPr="007B7915" w:rsidRDefault="00993954" w:rsidP="00AD4374">
            <w:pPr>
              <w:autoSpaceDE w:val="0"/>
              <w:autoSpaceDN w:val="0"/>
              <w:adjustRightInd w:val="0"/>
              <w:contextualSpacing/>
              <w:jc w:val="both"/>
              <w:rPr>
                <w:rFonts w:eastAsia="MS PGothic"/>
                <w:sz w:val="22"/>
                <w:szCs w:val="22"/>
                <w:lang w:val="vi-VN" w:eastAsia="zh-CN"/>
              </w:rPr>
            </w:pPr>
            <w:r w:rsidRPr="007B7915">
              <w:rPr>
                <w:rFonts w:eastAsia="MS PGothic"/>
                <w:sz w:val="22"/>
                <w:szCs w:val="22"/>
                <w:lang w:val="vi-VN" w:eastAsia="zh-CN"/>
              </w:rPr>
              <w:t>Mức yêu cầu 1 - Kết quả riêng lẻ</w:t>
            </w:r>
            <w:r w:rsidR="00AD1392" w:rsidRPr="007B7915">
              <w:rPr>
                <w:rFonts w:eastAsia="MS PGothic"/>
                <w:sz w:val="22"/>
                <w:szCs w:val="22"/>
                <w:lang w:val="vi-VN" w:eastAsia="zh-CN"/>
              </w:rPr>
              <w:t xml:space="preserve">: </w:t>
            </w:r>
            <w:r w:rsidRPr="007B7915">
              <w:rPr>
                <w:rFonts w:eastAsia="MS PGothic"/>
                <w:sz w:val="22"/>
                <w:szCs w:val="22"/>
                <w:lang w:val="vi-VN" w:eastAsia="zh-CN"/>
              </w:rPr>
              <w:t xml:space="preserve">giá trị trung bình </w:t>
            </w:r>
            <w:r w:rsidR="00AD1392" w:rsidRPr="007B7915">
              <w:rPr>
                <w:rFonts w:eastAsia="MS PGothic"/>
                <w:sz w:val="22"/>
                <w:szCs w:val="22"/>
                <w:lang w:val="vi-VN" w:eastAsia="zh-CN"/>
              </w:rPr>
              <w:t>± 10% (</w:t>
            </w:r>
            <w:r w:rsidRPr="007B7915">
              <w:rPr>
                <w:rFonts w:eastAsia="MS PGothic"/>
                <w:sz w:val="22"/>
                <w:szCs w:val="22"/>
                <w:lang w:val="vi-VN" w:eastAsia="zh-CN"/>
              </w:rPr>
              <w:t>giá trị tuyệt đối</w:t>
            </w:r>
            <w:r w:rsidR="00AD1392" w:rsidRPr="007B7915">
              <w:rPr>
                <w:rFonts w:eastAsia="MS PGothic"/>
                <w:sz w:val="22"/>
                <w:szCs w:val="22"/>
                <w:lang w:val="vi-VN" w:eastAsia="zh-CN"/>
              </w:rPr>
              <w:t>)</w:t>
            </w:r>
          </w:p>
          <w:p w14:paraId="3012A1DA" w14:textId="77777777" w:rsidR="00AD1392" w:rsidRPr="007B7915" w:rsidRDefault="00AD1392" w:rsidP="00AD4374">
            <w:pPr>
              <w:autoSpaceDE w:val="0"/>
              <w:autoSpaceDN w:val="0"/>
              <w:adjustRightInd w:val="0"/>
              <w:contextualSpacing/>
              <w:jc w:val="both"/>
              <w:rPr>
                <w:rFonts w:eastAsia="MS PGothic"/>
                <w:sz w:val="22"/>
                <w:szCs w:val="22"/>
                <w:lang w:val="vi-VN" w:eastAsia="zh-CN"/>
              </w:rPr>
            </w:pPr>
          </w:p>
          <w:p w14:paraId="55D7E3C3" w14:textId="77777777" w:rsidR="00AD1392" w:rsidRPr="007B7915" w:rsidRDefault="00993954" w:rsidP="00AD4374">
            <w:pPr>
              <w:autoSpaceDE w:val="0"/>
              <w:autoSpaceDN w:val="0"/>
              <w:adjustRightInd w:val="0"/>
              <w:contextualSpacing/>
              <w:jc w:val="both"/>
              <w:rPr>
                <w:rFonts w:eastAsia="MS PGothic"/>
                <w:sz w:val="22"/>
                <w:szCs w:val="22"/>
                <w:lang w:val="vi-VN" w:eastAsia="zh-CN"/>
              </w:rPr>
            </w:pPr>
            <w:r w:rsidRPr="007B7915">
              <w:rPr>
                <w:rFonts w:eastAsia="MS PGothic"/>
                <w:sz w:val="22"/>
                <w:szCs w:val="22"/>
                <w:lang w:val="vi-VN" w:eastAsia="zh-CN"/>
              </w:rPr>
              <w:t xml:space="preserve">Tất cả các kết quả phải có </w:t>
            </w:r>
            <w:r w:rsidR="00AD1392" w:rsidRPr="007B7915">
              <w:rPr>
                <w:rFonts w:eastAsia="MS PGothic"/>
                <w:sz w:val="22"/>
                <w:szCs w:val="22"/>
                <w:lang w:val="vi-VN" w:eastAsia="zh-CN"/>
              </w:rPr>
              <w:t>RSD ≤ 5</w:t>
            </w:r>
            <w:r w:rsidR="00DE6C30" w:rsidRPr="007B7915">
              <w:rPr>
                <w:rFonts w:eastAsia="MS PGothic"/>
                <w:sz w:val="22"/>
                <w:szCs w:val="22"/>
                <w:lang w:val="vi-VN" w:eastAsia="zh-CN"/>
              </w:rPr>
              <w:t>,</w:t>
            </w:r>
            <w:r w:rsidR="00AD1392" w:rsidRPr="007B7915">
              <w:rPr>
                <w:rFonts w:eastAsia="MS PGothic"/>
                <w:sz w:val="22"/>
                <w:szCs w:val="22"/>
                <w:lang w:val="vi-VN" w:eastAsia="zh-CN"/>
              </w:rPr>
              <w:t>0%</w:t>
            </w:r>
          </w:p>
        </w:tc>
      </w:tr>
      <w:tr w:rsidR="00AD1392" w:rsidRPr="005562EB" w14:paraId="6110FB01" w14:textId="77777777" w:rsidTr="00AD4374">
        <w:trPr>
          <w:cantSplit/>
        </w:trPr>
        <w:tc>
          <w:tcPr>
            <w:tcW w:w="1529" w:type="dxa"/>
            <w:vMerge/>
          </w:tcPr>
          <w:p w14:paraId="6086AF1C" w14:textId="77777777" w:rsidR="00AD1392" w:rsidRPr="007B7915" w:rsidRDefault="00AD1392" w:rsidP="00AD4374">
            <w:pPr>
              <w:autoSpaceDE w:val="0"/>
              <w:autoSpaceDN w:val="0"/>
              <w:adjustRightInd w:val="0"/>
              <w:contextualSpacing/>
              <w:rPr>
                <w:rFonts w:eastAsia="MS PGothic"/>
                <w:sz w:val="22"/>
                <w:szCs w:val="22"/>
                <w:lang w:val="vi-VN" w:eastAsia="zh-CN"/>
              </w:rPr>
            </w:pPr>
          </w:p>
        </w:tc>
        <w:tc>
          <w:tcPr>
            <w:tcW w:w="2519" w:type="dxa"/>
            <w:vMerge/>
          </w:tcPr>
          <w:p w14:paraId="29F8BBDC" w14:textId="77777777" w:rsidR="00AD1392" w:rsidRPr="007B7915" w:rsidRDefault="00AD1392" w:rsidP="00AD4374">
            <w:pPr>
              <w:autoSpaceDE w:val="0"/>
              <w:autoSpaceDN w:val="0"/>
              <w:adjustRightInd w:val="0"/>
              <w:contextualSpacing/>
              <w:jc w:val="both"/>
              <w:rPr>
                <w:rFonts w:eastAsia="MS PGothic"/>
                <w:sz w:val="22"/>
                <w:szCs w:val="22"/>
                <w:lang w:val="vi-VN" w:eastAsia="zh-CN"/>
              </w:rPr>
            </w:pPr>
          </w:p>
        </w:tc>
        <w:tc>
          <w:tcPr>
            <w:tcW w:w="2332" w:type="dxa"/>
          </w:tcPr>
          <w:p w14:paraId="464BB5F9" w14:textId="77777777" w:rsidR="00AD1392" w:rsidRPr="007B7915" w:rsidRDefault="00993954" w:rsidP="00AD4374">
            <w:pPr>
              <w:autoSpaceDE w:val="0"/>
              <w:autoSpaceDN w:val="0"/>
              <w:adjustRightInd w:val="0"/>
              <w:contextualSpacing/>
              <w:rPr>
                <w:rFonts w:eastAsia="MS PGothic"/>
                <w:sz w:val="22"/>
                <w:szCs w:val="22"/>
                <w:lang w:val="vi-VN" w:eastAsia="zh-CN"/>
              </w:rPr>
            </w:pPr>
            <w:r w:rsidRPr="007B7915">
              <w:rPr>
                <w:rFonts w:eastAsia="MS PGothic"/>
                <w:sz w:val="22"/>
                <w:szCs w:val="22"/>
                <w:lang w:val="vi-VN" w:eastAsia="zh-CN"/>
              </w:rPr>
              <w:t>Nếu cần thiết</w:t>
            </w:r>
            <w:r w:rsidR="00AD1392" w:rsidRPr="007B7915">
              <w:rPr>
                <w:rFonts w:eastAsia="MS PGothic"/>
                <w:sz w:val="22"/>
                <w:szCs w:val="22"/>
                <w:lang w:val="vi-VN" w:eastAsia="zh-CN"/>
              </w:rPr>
              <w:t>,</w:t>
            </w:r>
          </w:p>
          <w:p w14:paraId="6190DD22" w14:textId="77777777" w:rsidR="00993954" w:rsidRPr="007B7915" w:rsidRDefault="00993954" w:rsidP="00AD4374">
            <w:pPr>
              <w:numPr>
                <w:ilvl w:val="0"/>
                <w:numId w:val="24"/>
              </w:numPr>
              <w:autoSpaceDE w:val="0"/>
              <w:autoSpaceDN w:val="0"/>
              <w:adjustRightInd w:val="0"/>
              <w:spacing w:after="120" w:line="276" w:lineRule="auto"/>
              <w:contextualSpacing/>
              <w:rPr>
                <w:rFonts w:eastAsia="MS PGothic"/>
                <w:sz w:val="22"/>
                <w:szCs w:val="22"/>
                <w:lang w:val="vi-VN" w:eastAsia="zh-CN"/>
              </w:rPr>
            </w:pPr>
            <w:r w:rsidRPr="007B7915">
              <w:rPr>
                <w:rFonts w:eastAsia="MS PGothic"/>
                <w:sz w:val="22"/>
                <w:szCs w:val="22"/>
                <w:lang w:val="vi-VN" w:eastAsia="zh-CN"/>
              </w:rPr>
              <w:t>Độ trơn chảy</w:t>
            </w:r>
          </w:p>
          <w:p w14:paraId="0D804CBA" w14:textId="77777777" w:rsidR="00AD1392" w:rsidRPr="007B7915" w:rsidRDefault="002051E0" w:rsidP="00AD4374">
            <w:pPr>
              <w:numPr>
                <w:ilvl w:val="0"/>
                <w:numId w:val="24"/>
              </w:numPr>
              <w:autoSpaceDE w:val="0"/>
              <w:autoSpaceDN w:val="0"/>
              <w:adjustRightInd w:val="0"/>
              <w:spacing w:after="120" w:line="276" w:lineRule="auto"/>
              <w:contextualSpacing/>
              <w:rPr>
                <w:rFonts w:eastAsia="MS PGothic"/>
                <w:sz w:val="22"/>
                <w:szCs w:val="22"/>
                <w:lang w:val="vi-VN" w:eastAsia="zh-CN"/>
              </w:rPr>
            </w:pPr>
            <w:r w:rsidRPr="007B7915">
              <w:rPr>
                <w:rFonts w:eastAsia="MS PGothic"/>
                <w:sz w:val="22"/>
                <w:szCs w:val="22"/>
                <w:lang w:val="vi-VN" w:eastAsia="zh-CN"/>
              </w:rPr>
              <w:t>Tỷ trọng</w:t>
            </w:r>
          </w:p>
          <w:p w14:paraId="0E0C3A37" w14:textId="77777777" w:rsidR="00AD1392" w:rsidRPr="007B7915" w:rsidRDefault="002051E0" w:rsidP="00AD4374">
            <w:pPr>
              <w:numPr>
                <w:ilvl w:val="0"/>
                <w:numId w:val="24"/>
              </w:numPr>
              <w:autoSpaceDE w:val="0"/>
              <w:autoSpaceDN w:val="0"/>
              <w:adjustRightInd w:val="0"/>
              <w:spacing w:line="276" w:lineRule="auto"/>
              <w:contextualSpacing/>
              <w:rPr>
                <w:rFonts w:eastAsia="MS PGothic"/>
                <w:sz w:val="22"/>
                <w:szCs w:val="22"/>
                <w:lang w:val="vi-VN" w:eastAsia="zh-CN"/>
              </w:rPr>
            </w:pPr>
            <w:r w:rsidRPr="007B7915">
              <w:rPr>
                <w:rFonts w:eastAsia="MS PGothic"/>
                <w:sz w:val="22"/>
                <w:szCs w:val="22"/>
                <w:lang w:val="vi-VN" w:eastAsia="zh-CN"/>
              </w:rPr>
              <w:t>Cảm quan / hình thức</w:t>
            </w:r>
          </w:p>
        </w:tc>
        <w:tc>
          <w:tcPr>
            <w:tcW w:w="2361" w:type="dxa"/>
          </w:tcPr>
          <w:p w14:paraId="0621FDC4" w14:textId="77777777" w:rsidR="00AD1392" w:rsidRPr="007B7915" w:rsidRDefault="00993954" w:rsidP="00AD4374">
            <w:pPr>
              <w:autoSpaceDE w:val="0"/>
              <w:autoSpaceDN w:val="0"/>
              <w:adjustRightInd w:val="0"/>
              <w:contextualSpacing/>
              <w:jc w:val="both"/>
              <w:rPr>
                <w:rFonts w:eastAsia="MS PGothic"/>
                <w:sz w:val="22"/>
                <w:szCs w:val="22"/>
                <w:lang w:val="vi-VN" w:eastAsia="zh-CN"/>
              </w:rPr>
            </w:pPr>
            <w:r w:rsidRPr="007B7915">
              <w:rPr>
                <w:rFonts w:eastAsia="MS PGothic"/>
                <w:sz w:val="22"/>
                <w:szCs w:val="22"/>
                <w:lang w:val="vi-VN" w:eastAsia="zh-CN"/>
              </w:rPr>
              <w:t xml:space="preserve">Cơ sở sản xuất tự </w:t>
            </w:r>
            <w:r w:rsidR="00B00844" w:rsidRPr="007B7915">
              <w:rPr>
                <w:rFonts w:eastAsia="MS PGothic"/>
                <w:sz w:val="22"/>
                <w:szCs w:val="22"/>
                <w:lang w:val="vi-VN" w:eastAsia="zh-CN"/>
              </w:rPr>
              <w:t xml:space="preserve">xây dựng </w:t>
            </w:r>
          </w:p>
        </w:tc>
      </w:tr>
      <w:tr w:rsidR="00AD1392" w:rsidRPr="005562EB" w14:paraId="4A956965" w14:textId="77777777" w:rsidTr="00AD4374">
        <w:trPr>
          <w:cantSplit/>
        </w:trPr>
        <w:tc>
          <w:tcPr>
            <w:tcW w:w="1529" w:type="dxa"/>
            <w:vMerge/>
          </w:tcPr>
          <w:p w14:paraId="637A350B" w14:textId="77777777" w:rsidR="00AD1392" w:rsidRPr="007B7915" w:rsidRDefault="00AD1392" w:rsidP="00AD4374">
            <w:pPr>
              <w:autoSpaceDE w:val="0"/>
              <w:autoSpaceDN w:val="0"/>
              <w:adjustRightInd w:val="0"/>
              <w:contextualSpacing/>
              <w:rPr>
                <w:rFonts w:eastAsia="MS PGothic"/>
                <w:sz w:val="22"/>
                <w:szCs w:val="22"/>
                <w:lang w:val="vi-VN" w:eastAsia="zh-CN"/>
              </w:rPr>
            </w:pPr>
          </w:p>
        </w:tc>
        <w:tc>
          <w:tcPr>
            <w:tcW w:w="2519" w:type="dxa"/>
          </w:tcPr>
          <w:p w14:paraId="6251E579" w14:textId="77777777" w:rsidR="00AD1392" w:rsidRPr="007B7915" w:rsidRDefault="002B6046" w:rsidP="00AD4374">
            <w:pPr>
              <w:autoSpaceDE w:val="0"/>
              <w:autoSpaceDN w:val="0"/>
              <w:adjustRightInd w:val="0"/>
              <w:contextualSpacing/>
              <w:jc w:val="both"/>
              <w:rPr>
                <w:rFonts w:eastAsia="MS PGothic"/>
                <w:sz w:val="22"/>
                <w:szCs w:val="22"/>
                <w:lang w:val="vi-VN" w:eastAsia="zh-CN"/>
              </w:rPr>
            </w:pPr>
            <w:r w:rsidRPr="007B7915">
              <w:rPr>
                <w:rFonts w:eastAsia="MS PGothic"/>
                <w:sz w:val="22"/>
                <w:szCs w:val="22"/>
                <w:lang w:val="vi-VN" w:eastAsia="zh-CN"/>
              </w:rPr>
              <w:t>Mẫu hỗn hợp</w:t>
            </w:r>
          </w:p>
          <w:p w14:paraId="7ADD442C" w14:textId="77777777" w:rsidR="002B6046" w:rsidRPr="007B7915" w:rsidRDefault="002B6046" w:rsidP="00AD4374">
            <w:pPr>
              <w:autoSpaceDE w:val="0"/>
              <w:autoSpaceDN w:val="0"/>
              <w:adjustRightInd w:val="0"/>
              <w:contextualSpacing/>
              <w:jc w:val="both"/>
              <w:rPr>
                <w:rFonts w:eastAsia="MS PGothic"/>
                <w:sz w:val="22"/>
                <w:szCs w:val="22"/>
                <w:lang w:val="vi-VN" w:eastAsia="zh-CN"/>
              </w:rPr>
            </w:pPr>
            <w:r w:rsidRPr="007B7915">
              <w:rPr>
                <w:rFonts w:eastAsia="MS PGothic"/>
                <w:sz w:val="22"/>
                <w:szCs w:val="22"/>
                <w:lang w:val="vi-VN" w:eastAsia="zh-CN"/>
              </w:rPr>
              <w:t xml:space="preserve">Có thể được tiến hành như là một phần của </w:t>
            </w:r>
            <w:r w:rsidR="00581380" w:rsidRPr="007B7915">
              <w:rPr>
                <w:rFonts w:eastAsia="MS PGothic"/>
                <w:sz w:val="22"/>
                <w:szCs w:val="22"/>
                <w:lang w:val="vi-VN" w:eastAsia="zh-CN"/>
              </w:rPr>
              <w:t>kiểm nghiệm xuất xưởng</w:t>
            </w:r>
          </w:p>
        </w:tc>
        <w:tc>
          <w:tcPr>
            <w:tcW w:w="2332" w:type="dxa"/>
          </w:tcPr>
          <w:p w14:paraId="158D376F" w14:textId="77777777" w:rsidR="00AD1392" w:rsidRPr="007B7915" w:rsidRDefault="00AD1392" w:rsidP="00AD4374">
            <w:pPr>
              <w:numPr>
                <w:ilvl w:val="0"/>
                <w:numId w:val="20"/>
              </w:numPr>
              <w:autoSpaceDE w:val="0"/>
              <w:autoSpaceDN w:val="0"/>
              <w:adjustRightInd w:val="0"/>
              <w:spacing w:after="120" w:line="276" w:lineRule="auto"/>
              <w:contextualSpacing/>
              <w:rPr>
                <w:rFonts w:eastAsia="MS PGothic"/>
                <w:sz w:val="22"/>
                <w:szCs w:val="22"/>
                <w:lang w:val="vi-VN" w:eastAsia="zh-CN"/>
              </w:rPr>
            </w:pPr>
            <w:r w:rsidRPr="007B7915">
              <w:rPr>
                <w:rFonts w:eastAsia="MS PGothic"/>
                <w:sz w:val="22"/>
                <w:szCs w:val="22"/>
                <w:lang w:val="vi-VN" w:eastAsia="zh-CN"/>
              </w:rPr>
              <w:t>*</w:t>
            </w:r>
            <w:r w:rsidR="00FD3193" w:rsidRPr="007B7915">
              <w:rPr>
                <w:rFonts w:eastAsia="MS PGothic"/>
                <w:sz w:val="22"/>
                <w:szCs w:val="22"/>
                <w:lang w:val="vi-VN" w:eastAsia="zh-CN"/>
              </w:rPr>
              <w:t>Hình thức</w:t>
            </w:r>
          </w:p>
          <w:p w14:paraId="65946315" w14:textId="77777777" w:rsidR="00AD1392" w:rsidRPr="007B7915" w:rsidRDefault="002B6046" w:rsidP="00AD4374">
            <w:pPr>
              <w:numPr>
                <w:ilvl w:val="0"/>
                <w:numId w:val="20"/>
              </w:numPr>
              <w:autoSpaceDE w:val="0"/>
              <w:autoSpaceDN w:val="0"/>
              <w:adjustRightInd w:val="0"/>
              <w:spacing w:after="120" w:line="276" w:lineRule="auto"/>
              <w:contextualSpacing/>
              <w:rPr>
                <w:rFonts w:eastAsia="MS PGothic"/>
                <w:sz w:val="22"/>
                <w:szCs w:val="22"/>
                <w:lang w:val="vi-VN" w:eastAsia="zh-CN"/>
              </w:rPr>
            </w:pPr>
            <w:r w:rsidRPr="007B7915">
              <w:rPr>
                <w:rFonts w:eastAsia="MS PGothic"/>
                <w:sz w:val="22"/>
                <w:szCs w:val="22"/>
                <w:lang w:val="vi-VN" w:eastAsia="zh-CN"/>
              </w:rPr>
              <w:t>*Độ đồng nhất</w:t>
            </w:r>
          </w:p>
          <w:p w14:paraId="08A9FA98" w14:textId="77777777" w:rsidR="00AD1392" w:rsidRPr="007B7915" w:rsidRDefault="002B6046" w:rsidP="00AD4374">
            <w:pPr>
              <w:numPr>
                <w:ilvl w:val="0"/>
                <w:numId w:val="20"/>
              </w:numPr>
              <w:autoSpaceDE w:val="0"/>
              <w:autoSpaceDN w:val="0"/>
              <w:adjustRightInd w:val="0"/>
              <w:spacing w:after="120" w:line="276" w:lineRule="auto"/>
              <w:contextualSpacing/>
              <w:rPr>
                <w:rFonts w:eastAsia="MS PGothic"/>
                <w:sz w:val="22"/>
                <w:szCs w:val="22"/>
                <w:lang w:val="vi-VN" w:eastAsia="zh-CN"/>
              </w:rPr>
            </w:pPr>
            <w:r w:rsidRPr="007B7915">
              <w:rPr>
                <w:rFonts w:eastAsia="MS PGothic"/>
                <w:sz w:val="22"/>
                <w:szCs w:val="22"/>
                <w:lang w:val="vi-VN" w:eastAsia="zh-CN"/>
              </w:rPr>
              <w:t>*Định lượng (</w:t>
            </w:r>
            <w:r w:rsidR="00B512C2" w:rsidRPr="007B7915">
              <w:rPr>
                <w:rFonts w:eastAsia="MS PGothic"/>
                <w:sz w:val="22"/>
                <w:szCs w:val="22"/>
                <w:lang w:val="vi-VN" w:eastAsia="zh-CN"/>
              </w:rPr>
              <w:t>H</w:t>
            </w:r>
            <w:r w:rsidR="00671C38" w:rsidRPr="007B7915">
              <w:rPr>
                <w:rFonts w:eastAsia="MS PGothic"/>
                <w:sz w:val="22"/>
                <w:szCs w:val="22"/>
                <w:lang w:val="vi-VN" w:eastAsia="zh-CN"/>
              </w:rPr>
              <w:t>oạt lực</w:t>
            </w:r>
            <w:r w:rsidR="00AD1392" w:rsidRPr="007B7915">
              <w:rPr>
                <w:rFonts w:eastAsia="MS PGothic"/>
                <w:sz w:val="22"/>
                <w:szCs w:val="22"/>
                <w:lang w:val="vi-VN" w:eastAsia="zh-CN"/>
              </w:rPr>
              <w:t>)</w:t>
            </w:r>
          </w:p>
          <w:p w14:paraId="7BFF4426" w14:textId="77777777" w:rsidR="00AD1392" w:rsidRPr="007B7915" w:rsidRDefault="00AD1392" w:rsidP="00AD4374">
            <w:pPr>
              <w:numPr>
                <w:ilvl w:val="0"/>
                <w:numId w:val="20"/>
              </w:numPr>
              <w:autoSpaceDE w:val="0"/>
              <w:autoSpaceDN w:val="0"/>
              <w:adjustRightInd w:val="0"/>
              <w:spacing w:after="120" w:line="276" w:lineRule="auto"/>
              <w:contextualSpacing/>
              <w:rPr>
                <w:rFonts w:eastAsia="MS PGothic"/>
                <w:sz w:val="22"/>
                <w:szCs w:val="22"/>
                <w:lang w:val="vi-VN" w:eastAsia="zh-CN"/>
              </w:rPr>
            </w:pPr>
            <w:r w:rsidRPr="007B7915">
              <w:rPr>
                <w:rFonts w:eastAsia="MS PGothic"/>
                <w:sz w:val="22"/>
                <w:szCs w:val="22"/>
                <w:lang w:val="vi-VN" w:eastAsia="zh-CN"/>
              </w:rPr>
              <w:t>*</w:t>
            </w:r>
            <w:r w:rsidR="002B6046" w:rsidRPr="007B7915">
              <w:rPr>
                <w:rFonts w:eastAsia="MS PGothic"/>
                <w:sz w:val="22"/>
                <w:szCs w:val="22"/>
                <w:lang w:val="vi-VN" w:eastAsia="zh-CN"/>
              </w:rPr>
              <w:t>Chỉ tiêu tạp chất</w:t>
            </w:r>
          </w:p>
          <w:p w14:paraId="0AE66915" w14:textId="77777777" w:rsidR="00AD1392" w:rsidRPr="007B7915" w:rsidRDefault="00AD1392" w:rsidP="00AD4374">
            <w:pPr>
              <w:numPr>
                <w:ilvl w:val="0"/>
                <w:numId w:val="20"/>
              </w:numPr>
              <w:autoSpaceDE w:val="0"/>
              <w:autoSpaceDN w:val="0"/>
              <w:adjustRightInd w:val="0"/>
              <w:spacing w:after="120" w:line="276" w:lineRule="auto"/>
              <w:contextualSpacing/>
              <w:rPr>
                <w:rFonts w:eastAsia="MS PGothic"/>
                <w:sz w:val="22"/>
                <w:szCs w:val="22"/>
                <w:lang w:val="vi-VN" w:eastAsia="zh-CN"/>
              </w:rPr>
            </w:pPr>
            <w:r w:rsidRPr="007B7915">
              <w:rPr>
                <w:rFonts w:eastAsia="MS PGothic"/>
                <w:sz w:val="22"/>
                <w:szCs w:val="22"/>
                <w:lang w:val="vi-VN" w:eastAsia="zh-CN"/>
              </w:rPr>
              <w:t>*</w:t>
            </w:r>
            <w:r w:rsidR="002B6046" w:rsidRPr="007B7915">
              <w:rPr>
                <w:rFonts w:eastAsia="MS PGothic"/>
                <w:sz w:val="22"/>
                <w:szCs w:val="22"/>
                <w:lang w:val="vi-VN" w:eastAsia="zh-CN"/>
              </w:rPr>
              <w:t xml:space="preserve">Độ nhiễm </w:t>
            </w:r>
            <w:r w:rsidR="00E04567" w:rsidRPr="007B7915">
              <w:rPr>
                <w:rFonts w:eastAsia="MS PGothic"/>
                <w:sz w:val="22"/>
                <w:szCs w:val="22"/>
                <w:lang w:val="vi-VN" w:eastAsia="zh-CN"/>
              </w:rPr>
              <w:t>vi sinh</w:t>
            </w:r>
          </w:p>
          <w:p w14:paraId="445A0719" w14:textId="77777777" w:rsidR="002B6046" w:rsidRPr="007B7915" w:rsidRDefault="002B6046" w:rsidP="00AD4374">
            <w:pPr>
              <w:numPr>
                <w:ilvl w:val="0"/>
                <w:numId w:val="20"/>
              </w:numPr>
              <w:autoSpaceDE w:val="0"/>
              <w:autoSpaceDN w:val="0"/>
              <w:adjustRightInd w:val="0"/>
              <w:spacing w:after="120" w:line="276" w:lineRule="auto"/>
              <w:contextualSpacing/>
              <w:rPr>
                <w:rFonts w:eastAsia="MS PGothic"/>
                <w:sz w:val="18"/>
                <w:szCs w:val="18"/>
                <w:lang w:val="vi-VN" w:eastAsia="zh-CN"/>
              </w:rPr>
            </w:pPr>
            <w:r w:rsidRPr="007B7915">
              <w:rPr>
                <w:rFonts w:eastAsia="MS PGothic"/>
                <w:sz w:val="22"/>
                <w:szCs w:val="22"/>
                <w:lang w:val="vi-VN" w:eastAsia="zh-CN"/>
              </w:rPr>
              <w:t>Các tiêu chuẩn nội bộ khác</w:t>
            </w:r>
          </w:p>
          <w:p w14:paraId="4CCF13F6" w14:textId="77777777" w:rsidR="00AD1392" w:rsidRPr="007B7915" w:rsidRDefault="00AD1392" w:rsidP="00AD4374">
            <w:pPr>
              <w:autoSpaceDE w:val="0"/>
              <w:autoSpaceDN w:val="0"/>
              <w:adjustRightInd w:val="0"/>
              <w:spacing w:after="120" w:line="276" w:lineRule="auto"/>
              <w:contextualSpacing/>
              <w:rPr>
                <w:rFonts w:eastAsia="MS PGothic"/>
                <w:sz w:val="18"/>
                <w:szCs w:val="18"/>
                <w:lang w:val="vi-VN" w:eastAsia="zh-CN"/>
              </w:rPr>
            </w:pPr>
            <w:r w:rsidRPr="007B7915">
              <w:rPr>
                <w:rFonts w:eastAsia="MS PGothic"/>
                <w:sz w:val="18"/>
                <w:szCs w:val="18"/>
                <w:lang w:val="vi-VN" w:eastAsia="zh-CN"/>
              </w:rPr>
              <w:t xml:space="preserve">* </w:t>
            </w:r>
            <w:r w:rsidR="002B6046" w:rsidRPr="007B7915">
              <w:rPr>
                <w:rFonts w:eastAsia="MS PGothic"/>
                <w:sz w:val="18"/>
                <w:szCs w:val="18"/>
                <w:lang w:val="vi-VN" w:eastAsia="zh-CN"/>
              </w:rPr>
              <w:t>Có thể bỏ qua nếu như các bước sau đó là đóng nang hoặc dập viên</w:t>
            </w:r>
          </w:p>
        </w:tc>
        <w:tc>
          <w:tcPr>
            <w:tcW w:w="2361" w:type="dxa"/>
          </w:tcPr>
          <w:p w14:paraId="3F3DA1F4" w14:textId="77777777" w:rsidR="00AD1392" w:rsidRPr="007B7915" w:rsidRDefault="002B6046" w:rsidP="00AD4374">
            <w:pPr>
              <w:autoSpaceDE w:val="0"/>
              <w:autoSpaceDN w:val="0"/>
              <w:adjustRightInd w:val="0"/>
              <w:contextualSpacing/>
              <w:jc w:val="both"/>
              <w:rPr>
                <w:rFonts w:eastAsia="MS PGothic"/>
                <w:sz w:val="22"/>
                <w:szCs w:val="22"/>
                <w:lang w:val="vi-VN" w:eastAsia="zh-CN"/>
              </w:rPr>
            </w:pPr>
            <w:r w:rsidRPr="007B7915">
              <w:rPr>
                <w:rFonts w:eastAsia="MS PGothic"/>
                <w:sz w:val="22"/>
                <w:szCs w:val="22"/>
                <w:lang w:val="vi-VN" w:eastAsia="zh-CN"/>
              </w:rPr>
              <w:t>Độ đồng nhất (theo yêu cầu của dược điển)</w:t>
            </w:r>
          </w:p>
          <w:p w14:paraId="3A7AE276" w14:textId="77777777" w:rsidR="002B6046" w:rsidRPr="007B7915" w:rsidRDefault="002B6046" w:rsidP="00AD4374">
            <w:pPr>
              <w:autoSpaceDE w:val="0"/>
              <w:autoSpaceDN w:val="0"/>
              <w:adjustRightInd w:val="0"/>
              <w:contextualSpacing/>
              <w:jc w:val="both"/>
              <w:rPr>
                <w:rFonts w:eastAsia="MS PGothic"/>
                <w:sz w:val="22"/>
                <w:szCs w:val="22"/>
                <w:lang w:val="vi-VN" w:eastAsia="zh-CN"/>
              </w:rPr>
            </w:pPr>
          </w:p>
          <w:p w14:paraId="174E9406" w14:textId="77777777" w:rsidR="00AD1392" w:rsidRPr="007B7915" w:rsidRDefault="002B6046" w:rsidP="00AD4374">
            <w:pPr>
              <w:autoSpaceDE w:val="0"/>
              <w:autoSpaceDN w:val="0"/>
              <w:adjustRightInd w:val="0"/>
              <w:contextualSpacing/>
              <w:jc w:val="both"/>
              <w:rPr>
                <w:rFonts w:eastAsia="MS PGothic"/>
                <w:sz w:val="22"/>
                <w:szCs w:val="22"/>
                <w:lang w:val="vi-VN" w:eastAsia="zh-CN"/>
              </w:rPr>
            </w:pPr>
            <w:r w:rsidRPr="007B7915">
              <w:rPr>
                <w:rFonts w:eastAsia="MS PGothic"/>
                <w:sz w:val="22"/>
                <w:szCs w:val="22"/>
                <w:lang w:val="vi-VN" w:eastAsia="zh-CN"/>
              </w:rPr>
              <w:t>Giới hạn nhiễm vi sinh vật : theo yêu cầu của dược điển</w:t>
            </w:r>
          </w:p>
          <w:p w14:paraId="3C9164C6" w14:textId="77777777" w:rsidR="00AD1392" w:rsidRPr="007B7915" w:rsidRDefault="00AD1392" w:rsidP="00AD4374">
            <w:pPr>
              <w:autoSpaceDE w:val="0"/>
              <w:autoSpaceDN w:val="0"/>
              <w:adjustRightInd w:val="0"/>
              <w:contextualSpacing/>
              <w:jc w:val="both"/>
              <w:rPr>
                <w:rFonts w:eastAsia="MS PGothic"/>
                <w:sz w:val="22"/>
                <w:szCs w:val="22"/>
                <w:lang w:val="vi-VN" w:eastAsia="zh-CN"/>
              </w:rPr>
            </w:pPr>
          </w:p>
          <w:p w14:paraId="30D3DB6B" w14:textId="77777777" w:rsidR="00AD1392" w:rsidRPr="007B7915" w:rsidRDefault="002B6046" w:rsidP="00AD4374">
            <w:pPr>
              <w:autoSpaceDE w:val="0"/>
              <w:autoSpaceDN w:val="0"/>
              <w:adjustRightInd w:val="0"/>
              <w:contextualSpacing/>
              <w:jc w:val="both"/>
              <w:rPr>
                <w:rFonts w:eastAsia="MS PGothic"/>
                <w:sz w:val="22"/>
                <w:szCs w:val="22"/>
                <w:lang w:val="vi-VN" w:eastAsia="zh-CN"/>
              </w:rPr>
            </w:pPr>
            <w:r w:rsidRPr="007B7915">
              <w:rPr>
                <w:rFonts w:eastAsia="MS PGothic"/>
                <w:sz w:val="22"/>
                <w:szCs w:val="22"/>
                <w:lang w:val="vi-VN" w:eastAsia="zh-CN"/>
              </w:rPr>
              <w:t xml:space="preserve">Các chỉ tiêu khác: theo yêu cầu của dược điển hoặc cơ sở </w:t>
            </w:r>
            <w:r w:rsidR="00F2507A" w:rsidRPr="007B7915">
              <w:rPr>
                <w:rFonts w:eastAsia="MS PGothic"/>
                <w:sz w:val="22"/>
                <w:szCs w:val="22"/>
                <w:lang w:val="vi-VN" w:eastAsia="zh-CN"/>
              </w:rPr>
              <w:t>sản xuất</w:t>
            </w:r>
            <w:r w:rsidRPr="007B7915">
              <w:rPr>
                <w:rFonts w:eastAsia="MS PGothic"/>
                <w:sz w:val="22"/>
                <w:szCs w:val="22"/>
                <w:lang w:val="vi-VN" w:eastAsia="zh-CN"/>
              </w:rPr>
              <w:t xml:space="preserve"> </w:t>
            </w:r>
            <w:r w:rsidR="00FD3193" w:rsidRPr="007B7915">
              <w:rPr>
                <w:rFonts w:eastAsia="MS PGothic"/>
                <w:sz w:val="22"/>
                <w:szCs w:val="22"/>
                <w:lang w:val="vi-VN" w:eastAsia="zh-CN"/>
              </w:rPr>
              <w:t>xây dựng</w:t>
            </w:r>
          </w:p>
        </w:tc>
      </w:tr>
      <w:tr w:rsidR="00AD1392" w:rsidRPr="005562EB" w14:paraId="0B7DB0E0" w14:textId="77777777" w:rsidTr="00AD4374">
        <w:trPr>
          <w:cantSplit/>
        </w:trPr>
        <w:tc>
          <w:tcPr>
            <w:tcW w:w="1529" w:type="dxa"/>
            <w:vMerge w:val="restart"/>
          </w:tcPr>
          <w:p w14:paraId="60F91324" w14:textId="77777777" w:rsidR="00AD1392" w:rsidRPr="007B7915" w:rsidRDefault="002B6046" w:rsidP="00AD4374">
            <w:pPr>
              <w:autoSpaceDE w:val="0"/>
              <w:autoSpaceDN w:val="0"/>
              <w:adjustRightInd w:val="0"/>
              <w:contextualSpacing/>
              <w:rPr>
                <w:rFonts w:eastAsia="MS PGothic"/>
                <w:sz w:val="22"/>
                <w:szCs w:val="22"/>
                <w:lang w:val="vi-VN" w:eastAsia="zh-CN"/>
              </w:rPr>
            </w:pPr>
            <w:r w:rsidRPr="007B7915">
              <w:rPr>
                <w:rFonts w:eastAsia="MS PGothic"/>
                <w:sz w:val="22"/>
                <w:szCs w:val="22"/>
                <w:lang w:val="vi-VN" w:eastAsia="zh-CN"/>
              </w:rPr>
              <w:t>Dập viên</w:t>
            </w:r>
          </w:p>
        </w:tc>
        <w:tc>
          <w:tcPr>
            <w:tcW w:w="2519" w:type="dxa"/>
          </w:tcPr>
          <w:p w14:paraId="4E6048E8" w14:textId="77777777" w:rsidR="00AD1392" w:rsidRPr="007B7915" w:rsidRDefault="002B6046" w:rsidP="00AD4374">
            <w:pPr>
              <w:autoSpaceDE w:val="0"/>
              <w:autoSpaceDN w:val="0"/>
              <w:adjustRightInd w:val="0"/>
              <w:contextualSpacing/>
              <w:jc w:val="both"/>
              <w:rPr>
                <w:rFonts w:eastAsia="MS PGothic"/>
                <w:sz w:val="22"/>
                <w:szCs w:val="22"/>
                <w:lang w:val="vi-VN" w:eastAsia="zh-CN"/>
              </w:rPr>
            </w:pPr>
            <w:r w:rsidRPr="007B7915">
              <w:rPr>
                <w:rFonts w:eastAsia="MS PGothic"/>
                <w:sz w:val="22"/>
                <w:szCs w:val="22"/>
                <w:lang w:val="vi-VN" w:eastAsia="zh-CN"/>
              </w:rPr>
              <w:t xml:space="preserve">Lấy mẫu </w:t>
            </w:r>
            <w:r w:rsidR="00C24441" w:rsidRPr="007B7915">
              <w:rPr>
                <w:rFonts w:eastAsia="MS PGothic"/>
                <w:sz w:val="22"/>
                <w:szCs w:val="22"/>
                <w:lang w:val="vi-VN" w:eastAsia="zh-CN"/>
              </w:rPr>
              <w:t xml:space="preserve">phân </w:t>
            </w:r>
            <w:r w:rsidRPr="007B7915">
              <w:rPr>
                <w:rFonts w:eastAsia="MS PGothic"/>
                <w:sz w:val="22"/>
                <w:szCs w:val="22"/>
                <w:lang w:val="vi-VN" w:eastAsia="zh-CN"/>
              </w:rPr>
              <w:t>tầng</w:t>
            </w:r>
          </w:p>
        </w:tc>
        <w:tc>
          <w:tcPr>
            <w:tcW w:w="2332" w:type="dxa"/>
          </w:tcPr>
          <w:p w14:paraId="5ED9DDA5" w14:textId="77777777" w:rsidR="002B6046" w:rsidRPr="007B7915" w:rsidRDefault="002B6046" w:rsidP="00AD4374">
            <w:pPr>
              <w:numPr>
                <w:ilvl w:val="0"/>
                <w:numId w:val="43"/>
              </w:numPr>
              <w:autoSpaceDE w:val="0"/>
              <w:autoSpaceDN w:val="0"/>
              <w:adjustRightInd w:val="0"/>
              <w:spacing w:after="120" w:line="276" w:lineRule="auto"/>
              <w:contextualSpacing/>
              <w:rPr>
                <w:rFonts w:eastAsia="MS PGothic"/>
                <w:sz w:val="22"/>
                <w:szCs w:val="22"/>
                <w:lang w:val="vi-VN" w:eastAsia="zh-CN"/>
              </w:rPr>
            </w:pPr>
            <w:r w:rsidRPr="007B7915">
              <w:rPr>
                <w:rFonts w:eastAsia="MS PGothic"/>
                <w:sz w:val="22"/>
                <w:szCs w:val="22"/>
                <w:lang w:val="vi-VN" w:eastAsia="zh-CN"/>
              </w:rPr>
              <w:t>Độ đồng nhất</w:t>
            </w:r>
          </w:p>
          <w:p w14:paraId="6718FC53" w14:textId="77777777" w:rsidR="00AD1392" w:rsidRPr="007B7915" w:rsidRDefault="002B6046" w:rsidP="00AD4374">
            <w:pPr>
              <w:numPr>
                <w:ilvl w:val="0"/>
                <w:numId w:val="43"/>
              </w:numPr>
              <w:autoSpaceDE w:val="0"/>
              <w:autoSpaceDN w:val="0"/>
              <w:adjustRightInd w:val="0"/>
              <w:spacing w:after="120" w:line="276" w:lineRule="auto"/>
              <w:contextualSpacing/>
              <w:rPr>
                <w:rFonts w:eastAsia="MS PGothic"/>
                <w:sz w:val="22"/>
                <w:szCs w:val="22"/>
                <w:lang w:val="vi-VN" w:eastAsia="zh-CN"/>
              </w:rPr>
            </w:pPr>
            <w:r w:rsidRPr="007B7915">
              <w:rPr>
                <w:rFonts w:eastAsia="MS PGothic"/>
                <w:sz w:val="22"/>
                <w:szCs w:val="22"/>
                <w:lang w:val="vi-VN" w:eastAsia="zh-CN"/>
              </w:rPr>
              <w:t>Các yêu cầu nội bộ khác nếu có</w:t>
            </w:r>
          </w:p>
        </w:tc>
        <w:tc>
          <w:tcPr>
            <w:tcW w:w="2361" w:type="dxa"/>
          </w:tcPr>
          <w:p w14:paraId="4494DFE2" w14:textId="77777777" w:rsidR="00AD1392" w:rsidRPr="007B7915" w:rsidRDefault="002B6046" w:rsidP="00AD4374">
            <w:pPr>
              <w:autoSpaceDE w:val="0"/>
              <w:autoSpaceDN w:val="0"/>
              <w:adjustRightInd w:val="0"/>
              <w:contextualSpacing/>
              <w:rPr>
                <w:rFonts w:eastAsia="MS PGothic"/>
                <w:sz w:val="22"/>
                <w:szCs w:val="22"/>
                <w:lang w:val="vi-VN" w:eastAsia="zh-CN"/>
              </w:rPr>
            </w:pPr>
            <w:r w:rsidRPr="007B7915">
              <w:rPr>
                <w:rFonts w:eastAsia="MS PGothic"/>
                <w:sz w:val="22"/>
                <w:szCs w:val="22"/>
                <w:lang w:val="vi-VN" w:eastAsia="zh-CN"/>
              </w:rPr>
              <w:t>Độ đồng nhất: theo yêu cầu của dược điển</w:t>
            </w:r>
          </w:p>
          <w:p w14:paraId="1E5DB1E0" w14:textId="77777777" w:rsidR="00AD1392" w:rsidRPr="007B7915" w:rsidRDefault="002B6046" w:rsidP="00AD4374">
            <w:pPr>
              <w:autoSpaceDE w:val="0"/>
              <w:autoSpaceDN w:val="0"/>
              <w:adjustRightInd w:val="0"/>
              <w:contextualSpacing/>
              <w:rPr>
                <w:rFonts w:eastAsia="MS PGothic"/>
                <w:sz w:val="22"/>
                <w:szCs w:val="22"/>
                <w:lang w:val="vi-VN" w:eastAsia="zh-CN"/>
              </w:rPr>
            </w:pPr>
            <w:r w:rsidRPr="007B7915">
              <w:rPr>
                <w:rFonts w:eastAsia="MS PGothic"/>
                <w:sz w:val="22"/>
                <w:szCs w:val="22"/>
                <w:lang w:val="vi-VN" w:eastAsia="zh-CN"/>
              </w:rPr>
              <w:t xml:space="preserve">Các chỉ tiêu khác: theo yêu cầu của dược điển hoặc cơ sở </w:t>
            </w:r>
            <w:r w:rsidR="00F2507A" w:rsidRPr="007B7915">
              <w:rPr>
                <w:rFonts w:eastAsia="MS PGothic"/>
                <w:sz w:val="22"/>
                <w:szCs w:val="22"/>
                <w:lang w:val="vi-VN" w:eastAsia="zh-CN"/>
              </w:rPr>
              <w:t>sản xuất</w:t>
            </w:r>
          </w:p>
        </w:tc>
      </w:tr>
      <w:tr w:rsidR="00AD1392" w:rsidRPr="005562EB" w14:paraId="0CE5BDB9" w14:textId="77777777" w:rsidTr="00AD4374">
        <w:trPr>
          <w:cantSplit/>
        </w:trPr>
        <w:tc>
          <w:tcPr>
            <w:tcW w:w="1529" w:type="dxa"/>
            <w:vMerge/>
          </w:tcPr>
          <w:p w14:paraId="6FF73453" w14:textId="77777777" w:rsidR="00AD1392" w:rsidRPr="007B7915" w:rsidRDefault="00AD1392" w:rsidP="00AD4374">
            <w:pPr>
              <w:autoSpaceDE w:val="0"/>
              <w:autoSpaceDN w:val="0"/>
              <w:adjustRightInd w:val="0"/>
              <w:contextualSpacing/>
              <w:rPr>
                <w:rFonts w:eastAsia="MS PGothic"/>
                <w:sz w:val="22"/>
                <w:szCs w:val="22"/>
                <w:lang w:val="vi-VN" w:eastAsia="zh-CN"/>
              </w:rPr>
            </w:pPr>
          </w:p>
        </w:tc>
        <w:tc>
          <w:tcPr>
            <w:tcW w:w="2519" w:type="dxa"/>
          </w:tcPr>
          <w:p w14:paraId="799F41C5" w14:textId="77777777" w:rsidR="00AD1392" w:rsidRPr="007B7915" w:rsidRDefault="002B6046" w:rsidP="00AD4374">
            <w:pPr>
              <w:autoSpaceDE w:val="0"/>
              <w:autoSpaceDN w:val="0"/>
              <w:adjustRightInd w:val="0"/>
              <w:contextualSpacing/>
              <w:jc w:val="both"/>
              <w:rPr>
                <w:rFonts w:eastAsia="MS PGothic"/>
                <w:sz w:val="22"/>
                <w:szCs w:val="22"/>
                <w:lang w:val="vi-VN" w:eastAsia="zh-CN"/>
              </w:rPr>
            </w:pPr>
            <w:r w:rsidRPr="007B7915">
              <w:rPr>
                <w:rFonts w:eastAsia="MS PGothic"/>
                <w:sz w:val="22"/>
                <w:szCs w:val="22"/>
                <w:lang w:val="vi-VN" w:eastAsia="zh-CN"/>
              </w:rPr>
              <w:t>Mẫu hỗn hợp</w:t>
            </w:r>
          </w:p>
          <w:p w14:paraId="6DAB18E0" w14:textId="77777777" w:rsidR="002B6046" w:rsidRPr="007B7915" w:rsidRDefault="002B6046" w:rsidP="00AD4374">
            <w:pPr>
              <w:autoSpaceDE w:val="0"/>
              <w:autoSpaceDN w:val="0"/>
              <w:adjustRightInd w:val="0"/>
              <w:contextualSpacing/>
              <w:jc w:val="both"/>
              <w:rPr>
                <w:rFonts w:eastAsia="MS PGothic"/>
                <w:sz w:val="22"/>
                <w:szCs w:val="22"/>
                <w:lang w:val="vi-VN" w:eastAsia="zh-CN"/>
              </w:rPr>
            </w:pPr>
            <w:r w:rsidRPr="007B7915">
              <w:rPr>
                <w:rFonts w:eastAsia="MS PGothic"/>
                <w:sz w:val="22"/>
                <w:szCs w:val="22"/>
                <w:lang w:val="vi-VN" w:eastAsia="zh-CN"/>
              </w:rPr>
              <w:t xml:space="preserve">(có thể tiến hành như là một phần của </w:t>
            </w:r>
            <w:r w:rsidR="00F2507A" w:rsidRPr="007B7915">
              <w:rPr>
                <w:rFonts w:eastAsia="MS PGothic"/>
                <w:sz w:val="22"/>
                <w:szCs w:val="22"/>
                <w:lang w:val="vi-VN" w:eastAsia="zh-CN"/>
              </w:rPr>
              <w:t>kiểm nghiệm xuất xưởng</w:t>
            </w:r>
            <w:r w:rsidRPr="007B7915">
              <w:rPr>
                <w:rFonts w:eastAsia="MS PGothic"/>
                <w:sz w:val="22"/>
                <w:szCs w:val="22"/>
                <w:lang w:val="vi-VN" w:eastAsia="zh-CN"/>
              </w:rPr>
              <w:t>)</w:t>
            </w:r>
          </w:p>
        </w:tc>
        <w:tc>
          <w:tcPr>
            <w:tcW w:w="2332" w:type="dxa"/>
          </w:tcPr>
          <w:p w14:paraId="57E64262" w14:textId="77777777" w:rsidR="002B6046" w:rsidRPr="007B7915" w:rsidRDefault="00F2507A" w:rsidP="00AD4374">
            <w:pPr>
              <w:numPr>
                <w:ilvl w:val="0"/>
                <w:numId w:val="20"/>
              </w:numPr>
              <w:autoSpaceDE w:val="0"/>
              <w:autoSpaceDN w:val="0"/>
              <w:adjustRightInd w:val="0"/>
              <w:spacing w:after="120" w:line="276" w:lineRule="auto"/>
              <w:contextualSpacing/>
              <w:rPr>
                <w:rFonts w:eastAsia="MS PGothic"/>
                <w:sz w:val="22"/>
                <w:szCs w:val="22"/>
                <w:lang w:val="vi-VN" w:eastAsia="zh-CN"/>
              </w:rPr>
            </w:pPr>
            <w:r w:rsidRPr="007B7915">
              <w:rPr>
                <w:rFonts w:eastAsia="MS PGothic"/>
                <w:sz w:val="22"/>
                <w:szCs w:val="22"/>
                <w:lang w:val="vi-VN" w:eastAsia="zh-CN"/>
              </w:rPr>
              <w:t>Hình thức</w:t>
            </w:r>
          </w:p>
          <w:p w14:paraId="378D90EE" w14:textId="77777777" w:rsidR="002B6046" w:rsidRPr="007B7915" w:rsidRDefault="002B6046" w:rsidP="00AD4374">
            <w:pPr>
              <w:numPr>
                <w:ilvl w:val="0"/>
                <w:numId w:val="20"/>
              </w:numPr>
              <w:autoSpaceDE w:val="0"/>
              <w:autoSpaceDN w:val="0"/>
              <w:adjustRightInd w:val="0"/>
              <w:spacing w:after="120" w:line="276" w:lineRule="auto"/>
              <w:contextualSpacing/>
              <w:rPr>
                <w:rFonts w:eastAsia="MS PGothic"/>
                <w:sz w:val="22"/>
                <w:szCs w:val="22"/>
                <w:lang w:val="vi-VN" w:eastAsia="zh-CN"/>
              </w:rPr>
            </w:pPr>
            <w:r w:rsidRPr="007B7915">
              <w:rPr>
                <w:rFonts w:eastAsia="MS PGothic"/>
                <w:sz w:val="22"/>
                <w:szCs w:val="22"/>
                <w:lang w:val="vi-VN" w:eastAsia="zh-CN"/>
              </w:rPr>
              <w:t>Độ đồng nhất</w:t>
            </w:r>
          </w:p>
          <w:p w14:paraId="4CFDC072" w14:textId="77777777" w:rsidR="002B6046" w:rsidRPr="007B7915" w:rsidRDefault="002B6046" w:rsidP="00AD4374">
            <w:pPr>
              <w:numPr>
                <w:ilvl w:val="0"/>
                <w:numId w:val="20"/>
              </w:numPr>
              <w:autoSpaceDE w:val="0"/>
              <w:autoSpaceDN w:val="0"/>
              <w:adjustRightInd w:val="0"/>
              <w:spacing w:after="120" w:line="276" w:lineRule="auto"/>
              <w:contextualSpacing/>
              <w:rPr>
                <w:rFonts w:eastAsia="MS PGothic"/>
                <w:sz w:val="22"/>
                <w:szCs w:val="22"/>
                <w:lang w:val="vi-VN" w:eastAsia="zh-CN"/>
              </w:rPr>
            </w:pPr>
            <w:r w:rsidRPr="007B7915">
              <w:rPr>
                <w:rFonts w:eastAsia="MS PGothic"/>
                <w:sz w:val="22"/>
                <w:szCs w:val="22"/>
                <w:lang w:val="vi-VN" w:eastAsia="zh-CN"/>
              </w:rPr>
              <w:t>Định lượng</w:t>
            </w:r>
            <w:r w:rsidR="00EB0950" w:rsidRPr="007B7915">
              <w:rPr>
                <w:rFonts w:eastAsia="MS PGothic"/>
                <w:sz w:val="22"/>
                <w:szCs w:val="22"/>
                <w:lang w:val="vi-VN" w:eastAsia="zh-CN"/>
              </w:rPr>
              <w:t xml:space="preserve"> (H</w:t>
            </w:r>
            <w:r w:rsidR="003223AA" w:rsidRPr="007B7915">
              <w:rPr>
                <w:rFonts w:eastAsia="MS PGothic"/>
                <w:sz w:val="22"/>
                <w:szCs w:val="22"/>
                <w:lang w:val="vi-VN" w:eastAsia="zh-CN"/>
              </w:rPr>
              <w:t>oạt lực)</w:t>
            </w:r>
          </w:p>
          <w:p w14:paraId="3DCCA1EB" w14:textId="77777777" w:rsidR="002B6046" w:rsidRPr="007B7915" w:rsidRDefault="002B6046" w:rsidP="00AD4374">
            <w:pPr>
              <w:numPr>
                <w:ilvl w:val="0"/>
                <w:numId w:val="20"/>
              </w:numPr>
              <w:autoSpaceDE w:val="0"/>
              <w:autoSpaceDN w:val="0"/>
              <w:adjustRightInd w:val="0"/>
              <w:spacing w:after="120" w:line="276" w:lineRule="auto"/>
              <w:contextualSpacing/>
              <w:rPr>
                <w:rFonts w:eastAsia="MS PGothic"/>
                <w:sz w:val="22"/>
                <w:szCs w:val="22"/>
                <w:lang w:val="vi-VN" w:eastAsia="zh-CN"/>
              </w:rPr>
            </w:pPr>
            <w:r w:rsidRPr="007B7915">
              <w:rPr>
                <w:rFonts w:eastAsia="MS PGothic"/>
                <w:sz w:val="22"/>
                <w:szCs w:val="22"/>
                <w:lang w:val="vi-VN" w:eastAsia="zh-CN"/>
              </w:rPr>
              <w:t>Độ</w:t>
            </w:r>
            <w:r w:rsidR="00671C38" w:rsidRPr="007B7915">
              <w:rPr>
                <w:rFonts w:eastAsia="MS PGothic"/>
                <w:sz w:val="22"/>
                <w:szCs w:val="22"/>
                <w:lang w:val="vi-VN" w:eastAsia="zh-CN"/>
              </w:rPr>
              <w:t xml:space="preserve"> </w:t>
            </w:r>
            <w:r w:rsidR="00F2507A" w:rsidRPr="007B7915">
              <w:rPr>
                <w:rFonts w:eastAsia="MS PGothic"/>
                <w:sz w:val="22"/>
                <w:szCs w:val="22"/>
                <w:lang w:val="vi-VN" w:eastAsia="zh-CN"/>
              </w:rPr>
              <w:t>bở</w:t>
            </w:r>
          </w:p>
          <w:p w14:paraId="6E6C794D" w14:textId="77777777" w:rsidR="002B6046" w:rsidRPr="007B7915" w:rsidRDefault="002B6046" w:rsidP="00AD4374">
            <w:pPr>
              <w:numPr>
                <w:ilvl w:val="0"/>
                <w:numId w:val="20"/>
              </w:numPr>
              <w:autoSpaceDE w:val="0"/>
              <w:autoSpaceDN w:val="0"/>
              <w:adjustRightInd w:val="0"/>
              <w:spacing w:after="120" w:line="276" w:lineRule="auto"/>
              <w:contextualSpacing/>
              <w:rPr>
                <w:rFonts w:eastAsia="MS PGothic"/>
                <w:sz w:val="22"/>
                <w:szCs w:val="22"/>
                <w:lang w:val="vi-VN" w:eastAsia="zh-CN"/>
              </w:rPr>
            </w:pPr>
            <w:r w:rsidRPr="007B7915">
              <w:rPr>
                <w:rFonts w:eastAsia="MS PGothic"/>
                <w:sz w:val="22"/>
                <w:szCs w:val="22"/>
                <w:lang w:val="vi-VN" w:eastAsia="zh-CN"/>
              </w:rPr>
              <w:t>**Độ cứng</w:t>
            </w:r>
          </w:p>
          <w:p w14:paraId="5276835F" w14:textId="77777777" w:rsidR="002B6046" w:rsidRPr="007B7915" w:rsidRDefault="002B6046" w:rsidP="00AD4374">
            <w:pPr>
              <w:numPr>
                <w:ilvl w:val="0"/>
                <w:numId w:val="20"/>
              </w:numPr>
              <w:autoSpaceDE w:val="0"/>
              <w:autoSpaceDN w:val="0"/>
              <w:adjustRightInd w:val="0"/>
              <w:spacing w:after="120" w:line="276" w:lineRule="auto"/>
              <w:contextualSpacing/>
              <w:rPr>
                <w:rFonts w:eastAsia="MS PGothic"/>
                <w:sz w:val="22"/>
                <w:szCs w:val="22"/>
                <w:lang w:val="vi-VN" w:eastAsia="zh-CN"/>
              </w:rPr>
            </w:pPr>
            <w:r w:rsidRPr="007B7915">
              <w:rPr>
                <w:rFonts w:eastAsia="MS PGothic"/>
                <w:sz w:val="22"/>
                <w:szCs w:val="22"/>
                <w:lang w:val="vi-VN" w:eastAsia="zh-CN"/>
              </w:rPr>
              <w:t>**Độ rã</w:t>
            </w:r>
          </w:p>
          <w:p w14:paraId="279AABDB" w14:textId="77777777" w:rsidR="002B6046" w:rsidRPr="007B7915" w:rsidRDefault="002B6046" w:rsidP="00AD4374">
            <w:pPr>
              <w:numPr>
                <w:ilvl w:val="0"/>
                <w:numId w:val="20"/>
              </w:numPr>
              <w:autoSpaceDE w:val="0"/>
              <w:autoSpaceDN w:val="0"/>
              <w:adjustRightInd w:val="0"/>
              <w:spacing w:after="120" w:line="276" w:lineRule="auto"/>
              <w:contextualSpacing/>
              <w:rPr>
                <w:rFonts w:eastAsia="MS PGothic"/>
                <w:sz w:val="22"/>
                <w:szCs w:val="22"/>
                <w:lang w:val="vi-VN" w:eastAsia="zh-CN"/>
              </w:rPr>
            </w:pPr>
            <w:r w:rsidRPr="007B7915">
              <w:rPr>
                <w:rFonts w:eastAsia="MS PGothic"/>
                <w:sz w:val="22"/>
                <w:szCs w:val="22"/>
                <w:lang w:val="vi-VN" w:eastAsia="zh-CN"/>
              </w:rPr>
              <w:t>**Kích thước viên</w:t>
            </w:r>
          </w:p>
          <w:p w14:paraId="73BFA9F3" w14:textId="77777777" w:rsidR="002B6046" w:rsidRPr="007B7915" w:rsidRDefault="002B6046" w:rsidP="00AD4374">
            <w:pPr>
              <w:numPr>
                <w:ilvl w:val="0"/>
                <w:numId w:val="20"/>
              </w:numPr>
              <w:autoSpaceDE w:val="0"/>
              <w:autoSpaceDN w:val="0"/>
              <w:adjustRightInd w:val="0"/>
              <w:spacing w:after="120" w:line="276" w:lineRule="auto"/>
              <w:contextualSpacing/>
              <w:rPr>
                <w:rFonts w:eastAsia="MS PGothic"/>
                <w:sz w:val="22"/>
                <w:szCs w:val="22"/>
                <w:lang w:val="vi-VN" w:eastAsia="zh-CN"/>
              </w:rPr>
            </w:pPr>
            <w:r w:rsidRPr="007B7915">
              <w:rPr>
                <w:rFonts w:eastAsia="MS PGothic"/>
                <w:sz w:val="22"/>
                <w:szCs w:val="22"/>
                <w:lang w:val="vi-VN" w:eastAsia="zh-CN"/>
              </w:rPr>
              <w:t>**Độ hoà tan</w:t>
            </w:r>
          </w:p>
          <w:p w14:paraId="1AE7D4BA" w14:textId="77777777" w:rsidR="002B6046" w:rsidRPr="007B7915" w:rsidRDefault="002B6046" w:rsidP="00AD4374">
            <w:pPr>
              <w:numPr>
                <w:ilvl w:val="0"/>
                <w:numId w:val="20"/>
              </w:numPr>
              <w:autoSpaceDE w:val="0"/>
              <w:autoSpaceDN w:val="0"/>
              <w:adjustRightInd w:val="0"/>
              <w:spacing w:after="120" w:line="276" w:lineRule="auto"/>
              <w:contextualSpacing/>
              <w:rPr>
                <w:rFonts w:eastAsia="MS PGothic"/>
                <w:sz w:val="22"/>
                <w:szCs w:val="22"/>
                <w:lang w:val="vi-VN" w:eastAsia="zh-CN"/>
              </w:rPr>
            </w:pPr>
            <w:r w:rsidRPr="007B7915">
              <w:rPr>
                <w:rFonts w:eastAsia="MS PGothic"/>
                <w:sz w:val="22"/>
                <w:szCs w:val="22"/>
                <w:lang w:val="vi-VN" w:eastAsia="zh-CN"/>
              </w:rPr>
              <w:t>**Tạp chất</w:t>
            </w:r>
          </w:p>
          <w:p w14:paraId="4AD8AA61" w14:textId="77777777" w:rsidR="002B6046" w:rsidRPr="007B7915" w:rsidRDefault="002B6046" w:rsidP="00AD4374">
            <w:pPr>
              <w:numPr>
                <w:ilvl w:val="0"/>
                <w:numId w:val="20"/>
              </w:numPr>
              <w:autoSpaceDE w:val="0"/>
              <w:autoSpaceDN w:val="0"/>
              <w:adjustRightInd w:val="0"/>
              <w:spacing w:after="120" w:line="276" w:lineRule="auto"/>
              <w:contextualSpacing/>
              <w:rPr>
                <w:rFonts w:eastAsia="MS PGothic"/>
                <w:sz w:val="22"/>
                <w:szCs w:val="22"/>
                <w:lang w:val="vi-VN" w:eastAsia="zh-CN"/>
              </w:rPr>
            </w:pPr>
            <w:r w:rsidRPr="007B7915">
              <w:rPr>
                <w:rFonts w:eastAsia="MS PGothic"/>
                <w:sz w:val="22"/>
                <w:szCs w:val="22"/>
                <w:lang w:val="vi-VN" w:eastAsia="zh-CN"/>
              </w:rPr>
              <w:t xml:space="preserve">**Độ nhiễm </w:t>
            </w:r>
            <w:r w:rsidR="00F2507A" w:rsidRPr="007B7915">
              <w:rPr>
                <w:rFonts w:eastAsia="MS PGothic"/>
                <w:sz w:val="22"/>
                <w:szCs w:val="22"/>
                <w:lang w:val="vi-VN" w:eastAsia="zh-CN"/>
              </w:rPr>
              <w:t>vi sinh vật</w:t>
            </w:r>
          </w:p>
          <w:p w14:paraId="750D17AA" w14:textId="77777777" w:rsidR="006901F6" w:rsidRPr="007B7915" w:rsidRDefault="006901F6" w:rsidP="00AD4374">
            <w:pPr>
              <w:numPr>
                <w:ilvl w:val="0"/>
                <w:numId w:val="20"/>
              </w:numPr>
              <w:autoSpaceDE w:val="0"/>
              <w:autoSpaceDN w:val="0"/>
              <w:adjustRightInd w:val="0"/>
              <w:spacing w:after="120" w:line="276" w:lineRule="auto"/>
              <w:contextualSpacing/>
              <w:rPr>
                <w:rFonts w:eastAsia="MS PGothic"/>
                <w:sz w:val="22"/>
                <w:szCs w:val="22"/>
                <w:lang w:val="vi-VN" w:eastAsia="zh-CN"/>
              </w:rPr>
            </w:pPr>
            <w:r w:rsidRPr="007B7915">
              <w:rPr>
                <w:rFonts w:eastAsia="MS PGothic"/>
                <w:sz w:val="22"/>
                <w:szCs w:val="22"/>
                <w:lang w:val="vi-VN" w:eastAsia="zh-CN"/>
              </w:rPr>
              <w:t>Các tiêu chuẩn nội bộ khác</w:t>
            </w:r>
          </w:p>
          <w:p w14:paraId="1251B917" w14:textId="77777777" w:rsidR="00AD1392" w:rsidRPr="007B7915" w:rsidRDefault="008F7F12" w:rsidP="00AD4374">
            <w:pPr>
              <w:autoSpaceDE w:val="0"/>
              <w:autoSpaceDN w:val="0"/>
              <w:adjustRightInd w:val="0"/>
              <w:contextualSpacing/>
              <w:rPr>
                <w:rFonts w:eastAsia="MS PGothic"/>
                <w:sz w:val="18"/>
                <w:szCs w:val="18"/>
                <w:lang w:val="vi-VN" w:eastAsia="zh-CN"/>
              </w:rPr>
            </w:pPr>
            <w:r w:rsidRPr="007B7915">
              <w:rPr>
                <w:rFonts w:eastAsia="MS PGothic"/>
                <w:sz w:val="18"/>
                <w:szCs w:val="18"/>
                <w:lang w:val="vi-VN" w:eastAsia="zh-CN"/>
              </w:rPr>
              <w:t>** Tiến hành đánh giá sau khi đóng nang hoặc bao (nếu có)</w:t>
            </w:r>
            <w:r w:rsidR="00AD1392" w:rsidRPr="007B7915">
              <w:rPr>
                <w:rFonts w:eastAsia="MS PGothic"/>
                <w:sz w:val="18"/>
                <w:szCs w:val="18"/>
                <w:lang w:val="vi-VN" w:eastAsia="zh-CN"/>
              </w:rPr>
              <w:t>.</w:t>
            </w:r>
          </w:p>
        </w:tc>
        <w:tc>
          <w:tcPr>
            <w:tcW w:w="2361" w:type="dxa"/>
          </w:tcPr>
          <w:p w14:paraId="64366339" w14:textId="77777777" w:rsidR="008F7F12" w:rsidRPr="007B7915" w:rsidRDefault="008F7F12" w:rsidP="00AD4374">
            <w:pPr>
              <w:autoSpaceDE w:val="0"/>
              <w:autoSpaceDN w:val="0"/>
              <w:adjustRightInd w:val="0"/>
              <w:contextualSpacing/>
              <w:rPr>
                <w:rFonts w:eastAsia="MS PGothic"/>
                <w:sz w:val="22"/>
                <w:szCs w:val="22"/>
                <w:lang w:val="vi-VN" w:eastAsia="zh-CN"/>
              </w:rPr>
            </w:pPr>
            <w:r w:rsidRPr="007B7915">
              <w:rPr>
                <w:rFonts w:eastAsia="MS PGothic"/>
                <w:sz w:val="22"/>
                <w:szCs w:val="22"/>
                <w:lang w:val="vi-VN" w:eastAsia="zh-CN"/>
              </w:rPr>
              <w:t>Độ đồng nhất (theo yêu cầu của dược điển)</w:t>
            </w:r>
          </w:p>
          <w:p w14:paraId="15896092" w14:textId="77777777" w:rsidR="008F7F12" w:rsidRPr="007B7915" w:rsidRDefault="008F7F12" w:rsidP="00AD4374">
            <w:pPr>
              <w:autoSpaceDE w:val="0"/>
              <w:autoSpaceDN w:val="0"/>
              <w:adjustRightInd w:val="0"/>
              <w:contextualSpacing/>
              <w:rPr>
                <w:rFonts w:eastAsia="MS PGothic"/>
                <w:sz w:val="22"/>
                <w:szCs w:val="22"/>
                <w:lang w:val="vi-VN" w:eastAsia="zh-CN"/>
              </w:rPr>
            </w:pPr>
          </w:p>
          <w:p w14:paraId="524A72DE" w14:textId="77777777" w:rsidR="008F7F12" w:rsidRPr="007B7915" w:rsidRDefault="008F7F12" w:rsidP="00AD4374">
            <w:pPr>
              <w:autoSpaceDE w:val="0"/>
              <w:autoSpaceDN w:val="0"/>
              <w:adjustRightInd w:val="0"/>
              <w:contextualSpacing/>
              <w:rPr>
                <w:rFonts w:eastAsia="MS PGothic"/>
                <w:sz w:val="22"/>
                <w:szCs w:val="22"/>
                <w:lang w:val="vi-VN" w:eastAsia="zh-CN"/>
              </w:rPr>
            </w:pPr>
            <w:r w:rsidRPr="007B7915">
              <w:rPr>
                <w:rFonts w:eastAsia="MS PGothic"/>
                <w:sz w:val="22"/>
                <w:szCs w:val="22"/>
                <w:lang w:val="vi-VN" w:eastAsia="zh-CN"/>
              </w:rPr>
              <w:t>Giới hạn nhiễm vi sinh vật: theo yêu cầu của dược điển</w:t>
            </w:r>
          </w:p>
          <w:p w14:paraId="0D258079" w14:textId="77777777" w:rsidR="008F7F12" w:rsidRPr="007B7915" w:rsidRDefault="008F7F12" w:rsidP="00AD4374">
            <w:pPr>
              <w:autoSpaceDE w:val="0"/>
              <w:autoSpaceDN w:val="0"/>
              <w:adjustRightInd w:val="0"/>
              <w:contextualSpacing/>
              <w:rPr>
                <w:rFonts w:eastAsia="MS PGothic"/>
                <w:sz w:val="22"/>
                <w:szCs w:val="22"/>
                <w:lang w:val="vi-VN" w:eastAsia="zh-CN"/>
              </w:rPr>
            </w:pPr>
          </w:p>
          <w:p w14:paraId="72BE62EB" w14:textId="77777777" w:rsidR="00AD1392" w:rsidRPr="007B7915" w:rsidRDefault="008F7F12" w:rsidP="00AD4374">
            <w:pPr>
              <w:autoSpaceDE w:val="0"/>
              <w:autoSpaceDN w:val="0"/>
              <w:adjustRightInd w:val="0"/>
              <w:contextualSpacing/>
              <w:rPr>
                <w:rFonts w:eastAsia="MS PGothic"/>
                <w:sz w:val="22"/>
                <w:szCs w:val="22"/>
                <w:lang w:val="vi-VN" w:eastAsia="zh-CN"/>
              </w:rPr>
            </w:pPr>
            <w:r w:rsidRPr="007B7915">
              <w:rPr>
                <w:rFonts w:eastAsia="MS PGothic"/>
                <w:sz w:val="22"/>
                <w:szCs w:val="22"/>
                <w:lang w:val="vi-VN" w:eastAsia="zh-CN"/>
              </w:rPr>
              <w:t xml:space="preserve">Các chỉ tiêu khác: theo yêu cầu của dược điển hoặc cơ sở </w:t>
            </w:r>
            <w:r w:rsidR="00F2507A" w:rsidRPr="007B7915">
              <w:rPr>
                <w:rFonts w:eastAsia="MS PGothic"/>
                <w:sz w:val="22"/>
                <w:szCs w:val="22"/>
                <w:lang w:val="vi-VN" w:eastAsia="zh-CN"/>
              </w:rPr>
              <w:t>sản xuất</w:t>
            </w:r>
          </w:p>
        </w:tc>
      </w:tr>
      <w:tr w:rsidR="00AD1392" w:rsidRPr="005562EB" w14:paraId="7A7DD309" w14:textId="77777777" w:rsidTr="00AD4374">
        <w:trPr>
          <w:cantSplit/>
        </w:trPr>
        <w:tc>
          <w:tcPr>
            <w:tcW w:w="1529" w:type="dxa"/>
            <w:vMerge w:val="restart"/>
          </w:tcPr>
          <w:p w14:paraId="64AC087E" w14:textId="77777777" w:rsidR="00AD1392" w:rsidRPr="007B7915" w:rsidRDefault="008F7F12" w:rsidP="00AD4374">
            <w:pPr>
              <w:autoSpaceDE w:val="0"/>
              <w:autoSpaceDN w:val="0"/>
              <w:adjustRightInd w:val="0"/>
              <w:contextualSpacing/>
              <w:rPr>
                <w:rFonts w:eastAsia="MS PGothic"/>
                <w:sz w:val="22"/>
                <w:szCs w:val="22"/>
                <w:lang w:val="vi-VN" w:eastAsia="zh-CN"/>
              </w:rPr>
            </w:pPr>
            <w:r w:rsidRPr="007B7915">
              <w:rPr>
                <w:rFonts w:eastAsia="MS PGothic"/>
                <w:sz w:val="22"/>
                <w:szCs w:val="22"/>
                <w:lang w:val="vi-VN" w:eastAsia="zh-CN"/>
              </w:rPr>
              <w:t>Đóng nang</w:t>
            </w:r>
          </w:p>
        </w:tc>
        <w:tc>
          <w:tcPr>
            <w:tcW w:w="2519" w:type="dxa"/>
          </w:tcPr>
          <w:p w14:paraId="36CEC302" w14:textId="77777777" w:rsidR="00AD1392" w:rsidRPr="007B7915" w:rsidRDefault="008F7F12" w:rsidP="00AD4374">
            <w:pPr>
              <w:autoSpaceDE w:val="0"/>
              <w:autoSpaceDN w:val="0"/>
              <w:adjustRightInd w:val="0"/>
              <w:contextualSpacing/>
              <w:jc w:val="both"/>
              <w:rPr>
                <w:rFonts w:eastAsia="MS PGothic"/>
                <w:sz w:val="22"/>
                <w:szCs w:val="22"/>
                <w:lang w:val="vi-VN" w:eastAsia="zh-CN"/>
              </w:rPr>
            </w:pPr>
            <w:r w:rsidRPr="007B7915">
              <w:rPr>
                <w:rFonts w:eastAsia="MS PGothic"/>
                <w:sz w:val="22"/>
                <w:szCs w:val="22"/>
                <w:lang w:val="vi-VN" w:eastAsia="zh-CN"/>
              </w:rPr>
              <w:t xml:space="preserve">Lấy mẫu </w:t>
            </w:r>
            <w:r w:rsidR="003B5FFB" w:rsidRPr="007B7915">
              <w:rPr>
                <w:rFonts w:eastAsia="MS PGothic"/>
                <w:sz w:val="22"/>
                <w:szCs w:val="22"/>
                <w:lang w:val="vi-VN" w:eastAsia="zh-CN"/>
              </w:rPr>
              <w:t xml:space="preserve">phân </w:t>
            </w:r>
            <w:r w:rsidRPr="007B7915">
              <w:rPr>
                <w:rFonts w:eastAsia="MS PGothic"/>
                <w:sz w:val="22"/>
                <w:szCs w:val="22"/>
                <w:lang w:val="vi-VN" w:eastAsia="zh-CN"/>
              </w:rPr>
              <w:t>tầng</w:t>
            </w:r>
          </w:p>
        </w:tc>
        <w:tc>
          <w:tcPr>
            <w:tcW w:w="2332" w:type="dxa"/>
          </w:tcPr>
          <w:p w14:paraId="351BF985" w14:textId="77777777" w:rsidR="008F7F12" w:rsidRPr="007B7915" w:rsidRDefault="008F7F12" w:rsidP="00AD4374">
            <w:pPr>
              <w:numPr>
                <w:ilvl w:val="0"/>
                <w:numId w:val="44"/>
              </w:numPr>
              <w:autoSpaceDE w:val="0"/>
              <w:autoSpaceDN w:val="0"/>
              <w:adjustRightInd w:val="0"/>
              <w:spacing w:after="120" w:line="276" w:lineRule="auto"/>
              <w:contextualSpacing/>
              <w:rPr>
                <w:rFonts w:eastAsia="MS PGothic"/>
                <w:sz w:val="22"/>
                <w:szCs w:val="22"/>
                <w:lang w:val="vi-VN" w:eastAsia="zh-CN"/>
              </w:rPr>
            </w:pPr>
            <w:r w:rsidRPr="007B7915">
              <w:rPr>
                <w:rFonts w:eastAsia="MS PGothic"/>
                <w:sz w:val="22"/>
                <w:szCs w:val="22"/>
                <w:lang w:val="vi-VN" w:eastAsia="zh-CN"/>
              </w:rPr>
              <w:t>Độ đồng nhất</w:t>
            </w:r>
          </w:p>
          <w:p w14:paraId="0D403C56" w14:textId="77777777" w:rsidR="008F7F12" w:rsidRPr="007B7915" w:rsidRDefault="00F2507A" w:rsidP="00AD4374">
            <w:pPr>
              <w:numPr>
                <w:ilvl w:val="0"/>
                <w:numId w:val="44"/>
              </w:numPr>
              <w:autoSpaceDE w:val="0"/>
              <w:autoSpaceDN w:val="0"/>
              <w:adjustRightInd w:val="0"/>
              <w:spacing w:after="120" w:line="276" w:lineRule="auto"/>
              <w:contextualSpacing/>
              <w:rPr>
                <w:rFonts w:eastAsia="MS PGothic"/>
                <w:sz w:val="22"/>
                <w:szCs w:val="22"/>
                <w:lang w:val="vi-VN" w:eastAsia="zh-CN"/>
              </w:rPr>
            </w:pPr>
            <w:r w:rsidRPr="007B7915">
              <w:rPr>
                <w:rFonts w:eastAsia="MS PGothic"/>
                <w:sz w:val="22"/>
                <w:szCs w:val="22"/>
                <w:lang w:val="vi-VN" w:eastAsia="zh-CN"/>
              </w:rPr>
              <w:t>Hình thức</w:t>
            </w:r>
          </w:p>
          <w:p w14:paraId="74575A9F" w14:textId="77777777" w:rsidR="00AD1392" w:rsidRPr="007B7915" w:rsidRDefault="008F7F12" w:rsidP="00AD4374">
            <w:pPr>
              <w:numPr>
                <w:ilvl w:val="0"/>
                <w:numId w:val="44"/>
              </w:numPr>
              <w:autoSpaceDE w:val="0"/>
              <w:autoSpaceDN w:val="0"/>
              <w:adjustRightInd w:val="0"/>
              <w:spacing w:after="120" w:line="276" w:lineRule="auto"/>
              <w:contextualSpacing/>
              <w:rPr>
                <w:rFonts w:eastAsia="MS PGothic"/>
                <w:sz w:val="22"/>
                <w:szCs w:val="22"/>
                <w:lang w:val="vi-VN" w:eastAsia="zh-CN"/>
              </w:rPr>
            </w:pPr>
            <w:r w:rsidRPr="007B7915">
              <w:rPr>
                <w:rFonts w:eastAsia="MS PGothic"/>
                <w:sz w:val="22"/>
                <w:szCs w:val="22"/>
                <w:lang w:val="vi-VN" w:eastAsia="zh-CN"/>
              </w:rPr>
              <w:t>Độ dài của viên nang</w:t>
            </w:r>
          </w:p>
        </w:tc>
        <w:tc>
          <w:tcPr>
            <w:tcW w:w="2361" w:type="dxa"/>
          </w:tcPr>
          <w:p w14:paraId="563C8C7B" w14:textId="77777777" w:rsidR="008F7F12" w:rsidRPr="007B7915" w:rsidRDefault="008F7F12" w:rsidP="00AD4374">
            <w:pPr>
              <w:autoSpaceDE w:val="0"/>
              <w:autoSpaceDN w:val="0"/>
              <w:adjustRightInd w:val="0"/>
              <w:contextualSpacing/>
              <w:rPr>
                <w:rFonts w:eastAsia="MS PGothic"/>
                <w:sz w:val="22"/>
                <w:szCs w:val="22"/>
                <w:lang w:val="vi-VN" w:eastAsia="zh-CN"/>
              </w:rPr>
            </w:pPr>
            <w:r w:rsidRPr="007B7915">
              <w:rPr>
                <w:rFonts w:eastAsia="MS PGothic"/>
                <w:sz w:val="22"/>
                <w:szCs w:val="22"/>
                <w:lang w:val="vi-VN" w:eastAsia="zh-CN"/>
              </w:rPr>
              <w:t>Độ đồng nhất: theo yêu cầu của dược điển</w:t>
            </w:r>
          </w:p>
          <w:p w14:paraId="6BE63B4C" w14:textId="77777777" w:rsidR="00AD1392" w:rsidRPr="007B7915" w:rsidRDefault="008F7F12" w:rsidP="00AD4374">
            <w:pPr>
              <w:autoSpaceDE w:val="0"/>
              <w:autoSpaceDN w:val="0"/>
              <w:adjustRightInd w:val="0"/>
              <w:contextualSpacing/>
              <w:rPr>
                <w:rFonts w:eastAsia="MS PGothic"/>
                <w:sz w:val="22"/>
                <w:szCs w:val="22"/>
                <w:lang w:val="vi-VN" w:eastAsia="zh-CN"/>
              </w:rPr>
            </w:pPr>
            <w:r w:rsidRPr="007B7915">
              <w:rPr>
                <w:rFonts w:eastAsia="MS PGothic"/>
                <w:sz w:val="22"/>
                <w:szCs w:val="22"/>
                <w:lang w:val="vi-VN" w:eastAsia="zh-CN"/>
              </w:rPr>
              <w:t xml:space="preserve">Các chỉ tiêu khác: theo yêu cầu của dược điển hoặc cơ sở </w:t>
            </w:r>
            <w:r w:rsidR="00F2507A" w:rsidRPr="007B7915">
              <w:rPr>
                <w:rFonts w:eastAsia="MS PGothic"/>
                <w:sz w:val="22"/>
                <w:szCs w:val="22"/>
                <w:lang w:val="vi-VN" w:eastAsia="zh-CN"/>
              </w:rPr>
              <w:t>sản xuất</w:t>
            </w:r>
          </w:p>
        </w:tc>
      </w:tr>
      <w:tr w:rsidR="00AD1392" w:rsidRPr="005562EB" w14:paraId="3BAED537" w14:textId="77777777" w:rsidTr="00AD4374">
        <w:trPr>
          <w:cantSplit/>
        </w:trPr>
        <w:tc>
          <w:tcPr>
            <w:tcW w:w="1529" w:type="dxa"/>
            <w:vMerge/>
          </w:tcPr>
          <w:p w14:paraId="4815E6FF" w14:textId="77777777" w:rsidR="00AD1392" w:rsidRPr="007B7915" w:rsidRDefault="00AD1392" w:rsidP="00AD4374">
            <w:pPr>
              <w:autoSpaceDE w:val="0"/>
              <w:autoSpaceDN w:val="0"/>
              <w:adjustRightInd w:val="0"/>
              <w:contextualSpacing/>
              <w:rPr>
                <w:rFonts w:eastAsia="MS PGothic"/>
                <w:sz w:val="22"/>
                <w:szCs w:val="22"/>
                <w:lang w:val="vi-VN" w:eastAsia="zh-CN"/>
              </w:rPr>
            </w:pPr>
          </w:p>
        </w:tc>
        <w:tc>
          <w:tcPr>
            <w:tcW w:w="2519" w:type="dxa"/>
          </w:tcPr>
          <w:p w14:paraId="0B4B9FAE" w14:textId="77777777" w:rsidR="008F7F12" w:rsidRPr="007B7915" w:rsidRDefault="008F7F12" w:rsidP="00AD4374">
            <w:pPr>
              <w:autoSpaceDE w:val="0"/>
              <w:autoSpaceDN w:val="0"/>
              <w:adjustRightInd w:val="0"/>
              <w:contextualSpacing/>
              <w:jc w:val="both"/>
              <w:rPr>
                <w:rFonts w:eastAsia="MS PGothic"/>
                <w:sz w:val="22"/>
                <w:szCs w:val="22"/>
                <w:lang w:val="vi-VN" w:eastAsia="zh-CN"/>
              </w:rPr>
            </w:pPr>
            <w:r w:rsidRPr="007B7915">
              <w:rPr>
                <w:rFonts w:eastAsia="MS PGothic"/>
                <w:sz w:val="22"/>
                <w:szCs w:val="22"/>
                <w:lang w:val="vi-VN" w:eastAsia="zh-CN"/>
              </w:rPr>
              <w:t>Mẫu hỗn hợp</w:t>
            </w:r>
          </w:p>
          <w:p w14:paraId="6F397DEC" w14:textId="77777777" w:rsidR="00AD1392" w:rsidRPr="007B7915" w:rsidRDefault="008F7F12" w:rsidP="00AD4374">
            <w:pPr>
              <w:autoSpaceDE w:val="0"/>
              <w:autoSpaceDN w:val="0"/>
              <w:adjustRightInd w:val="0"/>
              <w:contextualSpacing/>
              <w:jc w:val="both"/>
              <w:rPr>
                <w:rFonts w:eastAsia="MS PGothic"/>
                <w:sz w:val="22"/>
                <w:szCs w:val="22"/>
                <w:lang w:val="vi-VN" w:eastAsia="zh-CN"/>
              </w:rPr>
            </w:pPr>
            <w:r w:rsidRPr="007B7915">
              <w:rPr>
                <w:rFonts w:eastAsia="MS PGothic"/>
                <w:sz w:val="22"/>
                <w:szCs w:val="22"/>
                <w:lang w:val="vi-VN" w:eastAsia="zh-CN"/>
              </w:rPr>
              <w:t xml:space="preserve">(có thể tiến hành như là một phần của </w:t>
            </w:r>
            <w:r w:rsidR="003223AA" w:rsidRPr="007B7915">
              <w:rPr>
                <w:rFonts w:eastAsia="MS PGothic"/>
                <w:sz w:val="22"/>
                <w:szCs w:val="22"/>
                <w:lang w:val="vi-VN" w:eastAsia="zh-CN"/>
              </w:rPr>
              <w:t>kiểm nghiệm xuất xưởng</w:t>
            </w:r>
            <w:r w:rsidRPr="007B7915">
              <w:rPr>
                <w:rFonts w:eastAsia="MS PGothic"/>
                <w:sz w:val="22"/>
                <w:szCs w:val="22"/>
                <w:lang w:val="vi-VN" w:eastAsia="zh-CN"/>
              </w:rPr>
              <w:t>)</w:t>
            </w:r>
          </w:p>
        </w:tc>
        <w:tc>
          <w:tcPr>
            <w:tcW w:w="2332" w:type="dxa"/>
          </w:tcPr>
          <w:p w14:paraId="0BA0AAEB" w14:textId="77777777" w:rsidR="00AD1392" w:rsidRPr="007B7915" w:rsidRDefault="003223AA" w:rsidP="00AD4374">
            <w:pPr>
              <w:numPr>
                <w:ilvl w:val="0"/>
                <w:numId w:val="20"/>
              </w:numPr>
              <w:autoSpaceDE w:val="0"/>
              <w:autoSpaceDN w:val="0"/>
              <w:adjustRightInd w:val="0"/>
              <w:spacing w:after="120" w:line="276" w:lineRule="auto"/>
              <w:contextualSpacing/>
              <w:rPr>
                <w:rFonts w:eastAsia="MS PGothic"/>
                <w:sz w:val="22"/>
                <w:szCs w:val="22"/>
                <w:lang w:val="vi-VN" w:eastAsia="zh-CN"/>
              </w:rPr>
            </w:pPr>
            <w:r w:rsidRPr="007B7915">
              <w:rPr>
                <w:rFonts w:eastAsia="MS PGothic"/>
                <w:sz w:val="22"/>
                <w:szCs w:val="22"/>
                <w:lang w:val="vi-VN" w:eastAsia="zh-CN"/>
              </w:rPr>
              <w:t>Hình thức</w:t>
            </w:r>
          </w:p>
          <w:p w14:paraId="2DC9A74E" w14:textId="77777777" w:rsidR="00AD1392" w:rsidRPr="007B7915" w:rsidRDefault="006901F6" w:rsidP="00AD4374">
            <w:pPr>
              <w:numPr>
                <w:ilvl w:val="0"/>
                <w:numId w:val="20"/>
              </w:numPr>
              <w:autoSpaceDE w:val="0"/>
              <w:autoSpaceDN w:val="0"/>
              <w:adjustRightInd w:val="0"/>
              <w:spacing w:after="120" w:line="276" w:lineRule="auto"/>
              <w:contextualSpacing/>
              <w:rPr>
                <w:rFonts w:eastAsia="MS PGothic"/>
                <w:sz w:val="22"/>
                <w:szCs w:val="22"/>
                <w:lang w:val="vi-VN" w:eastAsia="zh-CN"/>
              </w:rPr>
            </w:pPr>
            <w:r w:rsidRPr="007B7915">
              <w:rPr>
                <w:rFonts w:eastAsia="MS PGothic"/>
                <w:sz w:val="22"/>
                <w:szCs w:val="22"/>
                <w:lang w:val="vi-VN" w:eastAsia="zh-CN"/>
              </w:rPr>
              <w:t>Độ đồng nhất</w:t>
            </w:r>
          </w:p>
          <w:p w14:paraId="2C241C13" w14:textId="77777777" w:rsidR="006901F6" w:rsidRPr="007B7915" w:rsidRDefault="006901F6" w:rsidP="00AD4374">
            <w:pPr>
              <w:numPr>
                <w:ilvl w:val="0"/>
                <w:numId w:val="20"/>
              </w:numPr>
              <w:autoSpaceDE w:val="0"/>
              <w:autoSpaceDN w:val="0"/>
              <w:adjustRightInd w:val="0"/>
              <w:spacing w:after="120" w:line="276" w:lineRule="auto"/>
              <w:contextualSpacing/>
              <w:rPr>
                <w:rFonts w:eastAsia="MS PGothic"/>
                <w:sz w:val="22"/>
                <w:szCs w:val="22"/>
                <w:lang w:val="vi-VN" w:eastAsia="zh-CN"/>
              </w:rPr>
            </w:pPr>
            <w:r w:rsidRPr="007B7915">
              <w:rPr>
                <w:rFonts w:eastAsia="MS PGothic"/>
                <w:sz w:val="22"/>
                <w:szCs w:val="22"/>
                <w:lang w:val="vi-VN" w:eastAsia="zh-CN"/>
              </w:rPr>
              <w:t>Định lượng (hoạt lực)</w:t>
            </w:r>
          </w:p>
          <w:p w14:paraId="0055DC59" w14:textId="77777777" w:rsidR="006901F6" w:rsidRPr="007B7915" w:rsidRDefault="006901F6" w:rsidP="00AD4374">
            <w:pPr>
              <w:numPr>
                <w:ilvl w:val="0"/>
                <w:numId w:val="20"/>
              </w:numPr>
              <w:autoSpaceDE w:val="0"/>
              <w:autoSpaceDN w:val="0"/>
              <w:adjustRightInd w:val="0"/>
              <w:spacing w:after="120" w:line="276" w:lineRule="auto"/>
              <w:contextualSpacing/>
              <w:rPr>
                <w:rFonts w:eastAsia="MS PGothic"/>
                <w:sz w:val="22"/>
                <w:szCs w:val="22"/>
                <w:lang w:val="vi-VN" w:eastAsia="zh-CN"/>
              </w:rPr>
            </w:pPr>
            <w:r w:rsidRPr="007B7915">
              <w:rPr>
                <w:rFonts w:eastAsia="MS PGothic"/>
                <w:sz w:val="22"/>
                <w:szCs w:val="22"/>
                <w:lang w:val="vi-VN" w:eastAsia="zh-CN"/>
              </w:rPr>
              <w:t>Kích thước</w:t>
            </w:r>
          </w:p>
          <w:p w14:paraId="78F2F4D5" w14:textId="77777777" w:rsidR="006901F6" w:rsidRPr="007B7915" w:rsidRDefault="006901F6" w:rsidP="00AD4374">
            <w:pPr>
              <w:numPr>
                <w:ilvl w:val="0"/>
                <w:numId w:val="20"/>
              </w:numPr>
              <w:autoSpaceDE w:val="0"/>
              <w:autoSpaceDN w:val="0"/>
              <w:adjustRightInd w:val="0"/>
              <w:spacing w:after="120" w:line="276" w:lineRule="auto"/>
              <w:contextualSpacing/>
              <w:rPr>
                <w:rFonts w:eastAsia="MS PGothic"/>
                <w:sz w:val="22"/>
                <w:szCs w:val="22"/>
                <w:lang w:val="vi-VN" w:eastAsia="zh-CN"/>
              </w:rPr>
            </w:pPr>
            <w:r w:rsidRPr="007B7915">
              <w:rPr>
                <w:rFonts w:eastAsia="MS PGothic"/>
                <w:sz w:val="22"/>
                <w:szCs w:val="22"/>
                <w:lang w:val="vi-VN" w:eastAsia="zh-CN"/>
              </w:rPr>
              <w:t>Độ hòa tan/Độ rã</w:t>
            </w:r>
          </w:p>
          <w:p w14:paraId="1BA7798E" w14:textId="77777777" w:rsidR="006901F6" w:rsidRPr="007B7915" w:rsidRDefault="006901F6" w:rsidP="00AD4374">
            <w:pPr>
              <w:numPr>
                <w:ilvl w:val="0"/>
                <w:numId w:val="20"/>
              </w:numPr>
              <w:autoSpaceDE w:val="0"/>
              <w:autoSpaceDN w:val="0"/>
              <w:adjustRightInd w:val="0"/>
              <w:spacing w:after="120" w:line="276" w:lineRule="auto"/>
              <w:contextualSpacing/>
              <w:rPr>
                <w:rFonts w:eastAsia="MS PGothic"/>
                <w:sz w:val="22"/>
                <w:szCs w:val="22"/>
                <w:lang w:val="vi-VN" w:eastAsia="zh-CN"/>
              </w:rPr>
            </w:pPr>
            <w:r w:rsidRPr="007B7915">
              <w:rPr>
                <w:rFonts w:eastAsia="MS PGothic"/>
                <w:sz w:val="22"/>
                <w:szCs w:val="22"/>
                <w:lang w:val="vi-VN" w:eastAsia="zh-CN"/>
              </w:rPr>
              <w:t>Tạp chất</w:t>
            </w:r>
          </w:p>
          <w:p w14:paraId="02EF0D4A" w14:textId="77777777" w:rsidR="006901F6" w:rsidRPr="007B7915" w:rsidRDefault="006901F6" w:rsidP="00AD4374">
            <w:pPr>
              <w:numPr>
                <w:ilvl w:val="0"/>
                <w:numId w:val="20"/>
              </w:numPr>
              <w:autoSpaceDE w:val="0"/>
              <w:autoSpaceDN w:val="0"/>
              <w:adjustRightInd w:val="0"/>
              <w:spacing w:after="120" w:line="276" w:lineRule="auto"/>
              <w:contextualSpacing/>
              <w:rPr>
                <w:rFonts w:eastAsia="MS PGothic"/>
                <w:sz w:val="22"/>
                <w:szCs w:val="22"/>
                <w:lang w:val="vi-VN" w:eastAsia="zh-CN"/>
              </w:rPr>
            </w:pPr>
            <w:r w:rsidRPr="007B7915">
              <w:rPr>
                <w:rFonts w:eastAsia="MS PGothic"/>
                <w:sz w:val="22"/>
                <w:szCs w:val="22"/>
                <w:lang w:val="vi-VN" w:eastAsia="zh-CN"/>
              </w:rPr>
              <w:t xml:space="preserve">Độ nhiễm </w:t>
            </w:r>
            <w:r w:rsidR="0079162A" w:rsidRPr="007B7915">
              <w:rPr>
                <w:rFonts w:eastAsia="MS PGothic"/>
                <w:sz w:val="22"/>
                <w:szCs w:val="22"/>
                <w:lang w:val="vi-VN" w:eastAsia="zh-CN"/>
              </w:rPr>
              <w:t>vi sinh vật</w:t>
            </w:r>
          </w:p>
          <w:p w14:paraId="27DD750D" w14:textId="77777777" w:rsidR="00AD1392" w:rsidRPr="007B7915" w:rsidRDefault="006901F6" w:rsidP="00AD4374">
            <w:pPr>
              <w:numPr>
                <w:ilvl w:val="0"/>
                <w:numId w:val="20"/>
              </w:numPr>
              <w:autoSpaceDE w:val="0"/>
              <w:autoSpaceDN w:val="0"/>
              <w:adjustRightInd w:val="0"/>
              <w:spacing w:after="120" w:line="276" w:lineRule="auto"/>
              <w:contextualSpacing/>
              <w:rPr>
                <w:rFonts w:eastAsia="MS PGothic"/>
                <w:sz w:val="22"/>
                <w:szCs w:val="22"/>
                <w:lang w:val="vi-VN" w:eastAsia="zh-CN"/>
              </w:rPr>
            </w:pPr>
            <w:r w:rsidRPr="007B7915">
              <w:rPr>
                <w:rFonts w:eastAsia="MS PGothic"/>
                <w:sz w:val="22"/>
                <w:szCs w:val="22"/>
                <w:lang w:val="vi-VN" w:eastAsia="zh-CN"/>
              </w:rPr>
              <w:t>Các tiêu chuẩn nội bộ khác</w:t>
            </w:r>
          </w:p>
        </w:tc>
        <w:tc>
          <w:tcPr>
            <w:tcW w:w="2361" w:type="dxa"/>
          </w:tcPr>
          <w:p w14:paraId="75E02ACB" w14:textId="77777777" w:rsidR="008F7F12" w:rsidRPr="007B7915" w:rsidRDefault="008F7F12" w:rsidP="00AD4374">
            <w:pPr>
              <w:autoSpaceDE w:val="0"/>
              <w:autoSpaceDN w:val="0"/>
              <w:adjustRightInd w:val="0"/>
              <w:contextualSpacing/>
              <w:rPr>
                <w:rFonts w:eastAsia="MS PGothic"/>
                <w:sz w:val="22"/>
                <w:szCs w:val="22"/>
                <w:lang w:val="vi-VN" w:eastAsia="zh-CN"/>
              </w:rPr>
            </w:pPr>
            <w:r w:rsidRPr="007B7915">
              <w:rPr>
                <w:rFonts w:eastAsia="MS PGothic"/>
                <w:sz w:val="22"/>
                <w:szCs w:val="22"/>
                <w:lang w:val="vi-VN" w:eastAsia="zh-CN"/>
              </w:rPr>
              <w:t>Độ đồng nhất (theo yêu cầu của dược điển)</w:t>
            </w:r>
          </w:p>
          <w:p w14:paraId="33D6B1FF" w14:textId="77777777" w:rsidR="008F7F12" w:rsidRPr="007B7915" w:rsidRDefault="008F7F12" w:rsidP="00AD4374">
            <w:pPr>
              <w:autoSpaceDE w:val="0"/>
              <w:autoSpaceDN w:val="0"/>
              <w:adjustRightInd w:val="0"/>
              <w:contextualSpacing/>
              <w:rPr>
                <w:rFonts w:eastAsia="MS PGothic"/>
                <w:sz w:val="22"/>
                <w:szCs w:val="22"/>
                <w:lang w:val="vi-VN" w:eastAsia="zh-CN"/>
              </w:rPr>
            </w:pPr>
          </w:p>
          <w:p w14:paraId="4E774E0A" w14:textId="77777777" w:rsidR="008F7F12" w:rsidRPr="007B7915" w:rsidRDefault="008F7F12" w:rsidP="00AD4374">
            <w:pPr>
              <w:autoSpaceDE w:val="0"/>
              <w:autoSpaceDN w:val="0"/>
              <w:adjustRightInd w:val="0"/>
              <w:contextualSpacing/>
              <w:rPr>
                <w:rFonts w:eastAsia="MS PGothic"/>
                <w:sz w:val="22"/>
                <w:szCs w:val="22"/>
                <w:lang w:val="vi-VN" w:eastAsia="zh-CN"/>
              </w:rPr>
            </w:pPr>
            <w:r w:rsidRPr="007B7915">
              <w:rPr>
                <w:rFonts w:eastAsia="MS PGothic"/>
                <w:sz w:val="22"/>
                <w:szCs w:val="22"/>
                <w:lang w:val="vi-VN" w:eastAsia="zh-CN"/>
              </w:rPr>
              <w:t>Giới hạn nhiễm vi sinh vật : theo yêu cầu của dược điển</w:t>
            </w:r>
          </w:p>
          <w:p w14:paraId="51F9BDA2" w14:textId="77777777" w:rsidR="008F7F12" w:rsidRPr="007B7915" w:rsidRDefault="008F7F12" w:rsidP="00AD4374">
            <w:pPr>
              <w:autoSpaceDE w:val="0"/>
              <w:autoSpaceDN w:val="0"/>
              <w:adjustRightInd w:val="0"/>
              <w:contextualSpacing/>
              <w:rPr>
                <w:rFonts w:eastAsia="MS PGothic"/>
                <w:sz w:val="22"/>
                <w:szCs w:val="22"/>
                <w:lang w:val="vi-VN" w:eastAsia="zh-CN"/>
              </w:rPr>
            </w:pPr>
          </w:p>
          <w:p w14:paraId="74ECCE2F" w14:textId="77777777" w:rsidR="00AD1392" w:rsidRPr="007B7915" w:rsidRDefault="008F7F12" w:rsidP="00AD4374">
            <w:pPr>
              <w:autoSpaceDE w:val="0"/>
              <w:autoSpaceDN w:val="0"/>
              <w:adjustRightInd w:val="0"/>
              <w:contextualSpacing/>
              <w:rPr>
                <w:rFonts w:eastAsia="MS PGothic"/>
                <w:sz w:val="22"/>
                <w:szCs w:val="22"/>
                <w:lang w:val="vi-VN" w:eastAsia="zh-CN"/>
              </w:rPr>
            </w:pPr>
            <w:r w:rsidRPr="007B7915">
              <w:rPr>
                <w:rFonts w:eastAsia="MS PGothic"/>
                <w:sz w:val="22"/>
                <w:szCs w:val="22"/>
                <w:lang w:val="vi-VN" w:eastAsia="zh-CN"/>
              </w:rPr>
              <w:t xml:space="preserve">Các chỉ tiêu khác: theo yêu cầu của dược điển hoặc cơ sở </w:t>
            </w:r>
            <w:r w:rsidR="008E55E0" w:rsidRPr="007B7915">
              <w:rPr>
                <w:rFonts w:eastAsia="MS PGothic"/>
                <w:sz w:val="22"/>
                <w:szCs w:val="22"/>
                <w:lang w:val="vi-VN" w:eastAsia="zh-CN"/>
              </w:rPr>
              <w:t>sản xuất</w:t>
            </w:r>
          </w:p>
        </w:tc>
      </w:tr>
      <w:tr w:rsidR="00AD1392" w:rsidRPr="005562EB" w14:paraId="3D69560B" w14:textId="77777777" w:rsidTr="00AD4374">
        <w:trPr>
          <w:cantSplit/>
        </w:trPr>
        <w:tc>
          <w:tcPr>
            <w:tcW w:w="1529" w:type="dxa"/>
            <w:vMerge w:val="restart"/>
          </w:tcPr>
          <w:p w14:paraId="3D366770" w14:textId="77777777" w:rsidR="00AD1392" w:rsidRPr="007B7915" w:rsidRDefault="008F7F12" w:rsidP="00AD4374">
            <w:pPr>
              <w:autoSpaceDE w:val="0"/>
              <w:autoSpaceDN w:val="0"/>
              <w:adjustRightInd w:val="0"/>
              <w:contextualSpacing/>
              <w:rPr>
                <w:rFonts w:eastAsia="MS PGothic"/>
                <w:sz w:val="22"/>
                <w:szCs w:val="22"/>
                <w:lang w:val="vi-VN" w:eastAsia="zh-CN"/>
              </w:rPr>
            </w:pPr>
            <w:r w:rsidRPr="007B7915">
              <w:rPr>
                <w:rFonts w:eastAsia="MS PGothic"/>
                <w:sz w:val="22"/>
                <w:szCs w:val="22"/>
                <w:lang w:val="vi-VN" w:eastAsia="zh-CN"/>
              </w:rPr>
              <w:t>Bao</w:t>
            </w:r>
          </w:p>
        </w:tc>
        <w:tc>
          <w:tcPr>
            <w:tcW w:w="2519" w:type="dxa"/>
          </w:tcPr>
          <w:p w14:paraId="6B2AFFF6" w14:textId="77777777" w:rsidR="00AD1392" w:rsidRPr="007B7915" w:rsidRDefault="008F7F12" w:rsidP="00AD4374">
            <w:pPr>
              <w:autoSpaceDE w:val="0"/>
              <w:autoSpaceDN w:val="0"/>
              <w:adjustRightInd w:val="0"/>
              <w:contextualSpacing/>
              <w:jc w:val="both"/>
              <w:rPr>
                <w:rFonts w:eastAsia="MS PGothic"/>
                <w:sz w:val="22"/>
                <w:szCs w:val="22"/>
                <w:lang w:val="vi-VN" w:eastAsia="zh-CN"/>
              </w:rPr>
            </w:pPr>
            <w:r w:rsidRPr="007B7915">
              <w:rPr>
                <w:rFonts w:eastAsia="MS PGothic"/>
                <w:sz w:val="22"/>
                <w:szCs w:val="22"/>
                <w:lang w:val="vi-VN" w:eastAsia="zh-CN"/>
              </w:rPr>
              <w:t xml:space="preserve">Một mẫu với mỗi nồi </w:t>
            </w:r>
            <w:r w:rsidR="008E55E0" w:rsidRPr="007B7915">
              <w:rPr>
                <w:rFonts w:eastAsia="MS PGothic"/>
                <w:sz w:val="22"/>
                <w:szCs w:val="22"/>
                <w:lang w:val="vi-VN" w:eastAsia="zh-CN"/>
              </w:rPr>
              <w:t>bao</w:t>
            </w:r>
            <w:r w:rsidRPr="007B7915">
              <w:rPr>
                <w:rFonts w:eastAsia="MS PGothic"/>
                <w:sz w:val="22"/>
                <w:szCs w:val="22"/>
                <w:lang w:val="vi-VN" w:eastAsia="zh-CN"/>
              </w:rPr>
              <w:t xml:space="preserve"> </w:t>
            </w:r>
          </w:p>
        </w:tc>
        <w:tc>
          <w:tcPr>
            <w:tcW w:w="2332" w:type="dxa"/>
          </w:tcPr>
          <w:p w14:paraId="6BAA7D1F" w14:textId="77777777" w:rsidR="008F7F12" w:rsidRPr="007B7915" w:rsidRDefault="008F7F12" w:rsidP="00AD4374">
            <w:pPr>
              <w:numPr>
                <w:ilvl w:val="0"/>
                <w:numId w:val="21"/>
              </w:numPr>
              <w:autoSpaceDE w:val="0"/>
              <w:autoSpaceDN w:val="0"/>
              <w:adjustRightInd w:val="0"/>
              <w:spacing w:after="120" w:line="276" w:lineRule="auto"/>
              <w:contextualSpacing/>
              <w:rPr>
                <w:rFonts w:eastAsia="MS PGothic"/>
                <w:sz w:val="22"/>
                <w:szCs w:val="22"/>
                <w:lang w:val="vi-VN" w:eastAsia="zh-CN"/>
              </w:rPr>
            </w:pPr>
            <w:r w:rsidRPr="007B7915">
              <w:rPr>
                <w:rFonts w:eastAsia="MS PGothic"/>
                <w:sz w:val="22"/>
                <w:szCs w:val="22"/>
                <w:lang w:val="vi-VN" w:eastAsia="zh-CN"/>
              </w:rPr>
              <w:t xml:space="preserve">Định lượng (chỉ áp dụng đối với trường hợp bao dược chất) </w:t>
            </w:r>
          </w:p>
          <w:p w14:paraId="068EF8BD" w14:textId="77777777" w:rsidR="00AD1392" w:rsidRPr="007B7915" w:rsidRDefault="008F7F12" w:rsidP="00AD4374">
            <w:pPr>
              <w:numPr>
                <w:ilvl w:val="0"/>
                <w:numId w:val="21"/>
              </w:numPr>
              <w:autoSpaceDE w:val="0"/>
              <w:autoSpaceDN w:val="0"/>
              <w:adjustRightInd w:val="0"/>
              <w:spacing w:after="120" w:line="276" w:lineRule="auto"/>
              <w:contextualSpacing/>
              <w:rPr>
                <w:rFonts w:eastAsia="MS PGothic"/>
                <w:sz w:val="22"/>
                <w:szCs w:val="22"/>
                <w:lang w:val="vi-VN" w:eastAsia="zh-CN"/>
              </w:rPr>
            </w:pPr>
            <w:r w:rsidRPr="007B7915">
              <w:rPr>
                <w:rFonts w:eastAsia="MS PGothic"/>
                <w:sz w:val="22"/>
                <w:szCs w:val="22"/>
                <w:lang w:val="vi-VN" w:eastAsia="zh-CN"/>
              </w:rPr>
              <w:t>Hàm ẩm / tồn dư dung môi</w:t>
            </w:r>
          </w:p>
        </w:tc>
        <w:tc>
          <w:tcPr>
            <w:tcW w:w="2361" w:type="dxa"/>
          </w:tcPr>
          <w:p w14:paraId="35E9227C" w14:textId="77777777" w:rsidR="00AD1392" w:rsidRPr="007B7915" w:rsidRDefault="008F7F12" w:rsidP="00AD4374">
            <w:pPr>
              <w:autoSpaceDE w:val="0"/>
              <w:autoSpaceDN w:val="0"/>
              <w:adjustRightInd w:val="0"/>
              <w:contextualSpacing/>
              <w:rPr>
                <w:rFonts w:eastAsia="MS PGothic"/>
                <w:sz w:val="22"/>
                <w:szCs w:val="22"/>
                <w:lang w:val="vi-VN" w:eastAsia="zh-CN"/>
              </w:rPr>
            </w:pPr>
            <w:r w:rsidRPr="007B7915">
              <w:rPr>
                <w:rFonts w:eastAsia="MS PGothic"/>
                <w:sz w:val="22"/>
                <w:szCs w:val="22"/>
                <w:lang w:val="vi-VN" w:eastAsia="zh-CN"/>
              </w:rPr>
              <w:t>Định lượng: Cơ sở sản xuất tự xây dựng</w:t>
            </w:r>
          </w:p>
          <w:p w14:paraId="4BDCAEE3" w14:textId="77777777" w:rsidR="00AD1392" w:rsidRPr="007B7915" w:rsidRDefault="00AD1392" w:rsidP="00AD4374">
            <w:pPr>
              <w:autoSpaceDE w:val="0"/>
              <w:autoSpaceDN w:val="0"/>
              <w:adjustRightInd w:val="0"/>
              <w:contextualSpacing/>
              <w:rPr>
                <w:rFonts w:eastAsia="MS PGothic"/>
                <w:sz w:val="22"/>
                <w:szCs w:val="22"/>
                <w:lang w:val="vi-VN" w:eastAsia="zh-CN"/>
              </w:rPr>
            </w:pPr>
          </w:p>
          <w:p w14:paraId="6C2E0B03" w14:textId="77777777" w:rsidR="00AD1392" w:rsidRPr="007B7915" w:rsidRDefault="008F7F12" w:rsidP="00EB0950">
            <w:pPr>
              <w:autoSpaceDE w:val="0"/>
              <w:autoSpaceDN w:val="0"/>
              <w:adjustRightInd w:val="0"/>
              <w:contextualSpacing/>
              <w:rPr>
                <w:rFonts w:eastAsia="MS PGothic"/>
                <w:sz w:val="22"/>
                <w:szCs w:val="22"/>
                <w:lang w:val="vi-VN" w:eastAsia="zh-CN"/>
              </w:rPr>
            </w:pPr>
            <w:r w:rsidRPr="007B7915">
              <w:rPr>
                <w:rFonts w:eastAsia="MS PGothic"/>
                <w:sz w:val="22"/>
                <w:szCs w:val="22"/>
                <w:lang w:val="vi-VN" w:eastAsia="zh-CN"/>
              </w:rPr>
              <w:t xml:space="preserve">Độ ẩm / dung môi </w:t>
            </w:r>
            <w:r w:rsidR="00EB0950" w:rsidRPr="007B7915">
              <w:rPr>
                <w:rFonts w:eastAsia="MS PGothic"/>
                <w:sz w:val="22"/>
                <w:szCs w:val="22"/>
                <w:lang w:val="vi-VN" w:eastAsia="zh-CN"/>
              </w:rPr>
              <w:t xml:space="preserve">tồn dư </w:t>
            </w:r>
            <w:r w:rsidRPr="007B7915">
              <w:rPr>
                <w:rFonts w:eastAsia="MS PGothic"/>
                <w:sz w:val="22"/>
                <w:szCs w:val="22"/>
                <w:lang w:val="vi-VN" w:eastAsia="zh-CN"/>
              </w:rPr>
              <w:t>(theo hướng dẫn của ICH)</w:t>
            </w:r>
          </w:p>
        </w:tc>
      </w:tr>
      <w:tr w:rsidR="008F7F12" w:rsidRPr="005562EB" w14:paraId="508CFF73" w14:textId="77777777" w:rsidTr="00AD4374">
        <w:trPr>
          <w:cantSplit/>
        </w:trPr>
        <w:tc>
          <w:tcPr>
            <w:tcW w:w="1529" w:type="dxa"/>
            <w:vMerge/>
          </w:tcPr>
          <w:p w14:paraId="0D16C9D4" w14:textId="77777777" w:rsidR="008F7F12" w:rsidRPr="007B7915" w:rsidRDefault="008F7F12" w:rsidP="00AD4374">
            <w:pPr>
              <w:autoSpaceDE w:val="0"/>
              <w:autoSpaceDN w:val="0"/>
              <w:adjustRightInd w:val="0"/>
              <w:contextualSpacing/>
              <w:rPr>
                <w:rFonts w:eastAsia="MS PGothic"/>
                <w:sz w:val="22"/>
                <w:szCs w:val="22"/>
                <w:lang w:val="vi-VN" w:eastAsia="zh-CN"/>
              </w:rPr>
            </w:pPr>
          </w:p>
        </w:tc>
        <w:tc>
          <w:tcPr>
            <w:tcW w:w="2519" w:type="dxa"/>
          </w:tcPr>
          <w:p w14:paraId="3E4977B9" w14:textId="77777777" w:rsidR="008F7F12" w:rsidRPr="007B7915" w:rsidRDefault="008F7F12" w:rsidP="00AD4374">
            <w:pPr>
              <w:autoSpaceDE w:val="0"/>
              <w:autoSpaceDN w:val="0"/>
              <w:adjustRightInd w:val="0"/>
              <w:contextualSpacing/>
              <w:jc w:val="both"/>
              <w:rPr>
                <w:rFonts w:eastAsia="MS PGothic"/>
                <w:sz w:val="22"/>
                <w:szCs w:val="22"/>
                <w:lang w:val="vi-VN" w:eastAsia="zh-CN"/>
              </w:rPr>
            </w:pPr>
            <w:r w:rsidRPr="007B7915">
              <w:rPr>
                <w:rFonts w:eastAsia="MS PGothic"/>
                <w:sz w:val="22"/>
                <w:szCs w:val="22"/>
                <w:lang w:val="vi-VN" w:eastAsia="zh-CN"/>
              </w:rPr>
              <w:t>Với mỗi một nồi bao, tiến hành lấy mẫu một lần tại ít nhất 10 vị trí phân bố đồng đều trong tất cả</w:t>
            </w:r>
            <w:r w:rsidR="006901F6" w:rsidRPr="007B7915">
              <w:rPr>
                <w:rFonts w:eastAsia="MS PGothic"/>
                <w:sz w:val="22"/>
                <w:szCs w:val="22"/>
                <w:lang w:val="vi-VN" w:eastAsia="zh-CN"/>
              </w:rPr>
              <w:t xml:space="preserve"> các phần nhỏ </w:t>
            </w:r>
            <w:r w:rsidRPr="007B7915">
              <w:rPr>
                <w:rFonts w:eastAsia="MS PGothic"/>
                <w:sz w:val="22"/>
                <w:szCs w:val="22"/>
                <w:lang w:val="vi-VN" w:eastAsia="zh-CN"/>
              </w:rPr>
              <w:t>của lô sản xuất</w:t>
            </w:r>
            <w:r w:rsidR="004A1CCD" w:rsidRPr="007B7915">
              <w:rPr>
                <w:rFonts w:eastAsia="MS PGothic"/>
                <w:sz w:val="22"/>
                <w:szCs w:val="22"/>
                <w:lang w:val="vi-VN" w:eastAsia="zh-CN"/>
              </w:rPr>
              <w:t xml:space="preserve"> </w:t>
            </w:r>
            <w:r w:rsidR="004A1CCD" w:rsidRPr="007B7915">
              <w:rPr>
                <w:rFonts w:eastAsia="MS PGothic"/>
                <w:sz w:val="22"/>
                <w:szCs w:val="22"/>
                <w:vertAlign w:val="superscript"/>
                <w:lang w:val="vi-VN" w:eastAsia="zh-CN"/>
              </w:rPr>
              <w:t>(1)</w:t>
            </w:r>
            <w:r w:rsidR="004A1CCD" w:rsidRPr="007B7915">
              <w:rPr>
                <w:rFonts w:eastAsia="MS PGothic"/>
                <w:sz w:val="22"/>
                <w:szCs w:val="22"/>
                <w:lang w:val="vi-VN" w:eastAsia="zh-CN"/>
              </w:rPr>
              <w:t>.</w:t>
            </w:r>
          </w:p>
        </w:tc>
        <w:tc>
          <w:tcPr>
            <w:tcW w:w="2332" w:type="dxa"/>
          </w:tcPr>
          <w:p w14:paraId="2382C668" w14:textId="77777777" w:rsidR="008F7F12" w:rsidRPr="007B7915" w:rsidRDefault="008F7F12" w:rsidP="00AD4374">
            <w:pPr>
              <w:autoSpaceDE w:val="0"/>
              <w:autoSpaceDN w:val="0"/>
              <w:adjustRightInd w:val="0"/>
              <w:contextualSpacing/>
              <w:rPr>
                <w:rFonts w:eastAsia="MS PGothic"/>
                <w:sz w:val="22"/>
                <w:szCs w:val="22"/>
                <w:lang w:val="vi-VN" w:eastAsia="zh-CN"/>
              </w:rPr>
            </w:pPr>
            <w:r w:rsidRPr="007B7915">
              <w:rPr>
                <w:rFonts w:eastAsia="MS PGothic"/>
                <w:sz w:val="22"/>
                <w:szCs w:val="22"/>
                <w:lang w:val="vi-VN" w:eastAsia="zh-CN"/>
              </w:rPr>
              <w:t>Độ đồng nhất</w:t>
            </w:r>
          </w:p>
        </w:tc>
        <w:tc>
          <w:tcPr>
            <w:tcW w:w="2361" w:type="dxa"/>
          </w:tcPr>
          <w:p w14:paraId="6B024138" w14:textId="77777777" w:rsidR="008F7F12" w:rsidRPr="007B7915" w:rsidRDefault="008F7F12" w:rsidP="00AD4374">
            <w:pPr>
              <w:autoSpaceDE w:val="0"/>
              <w:autoSpaceDN w:val="0"/>
              <w:adjustRightInd w:val="0"/>
              <w:contextualSpacing/>
              <w:rPr>
                <w:rFonts w:eastAsia="MS PGothic"/>
                <w:sz w:val="22"/>
                <w:szCs w:val="22"/>
                <w:lang w:val="vi-VN" w:eastAsia="zh-CN"/>
              </w:rPr>
            </w:pPr>
            <w:r w:rsidRPr="007B7915">
              <w:rPr>
                <w:rFonts w:eastAsia="MS PGothic"/>
                <w:sz w:val="22"/>
                <w:szCs w:val="22"/>
                <w:lang w:val="vi-VN" w:eastAsia="zh-CN"/>
              </w:rPr>
              <w:t>Theo quy định của dược điển</w:t>
            </w:r>
          </w:p>
        </w:tc>
      </w:tr>
      <w:tr w:rsidR="008F7F12" w:rsidRPr="005562EB" w14:paraId="4404C90B" w14:textId="77777777" w:rsidTr="00AD4374">
        <w:trPr>
          <w:cantSplit/>
        </w:trPr>
        <w:tc>
          <w:tcPr>
            <w:tcW w:w="1529" w:type="dxa"/>
            <w:vMerge/>
          </w:tcPr>
          <w:p w14:paraId="4C30AD3A" w14:textId="77777777" w:rsidR="008F7F12" w:rsidRPr="007B7915" w:rsidRDefault="008F7F12" w:rsidP="00AD4374">
            <w:pPr>
              <w:autoSpaceDE w:val="0"/>
              <w:autoSpaceDN w:val="0"/>
              <w:adjustRightInd w:val="0"/>
              <w:contextualSpacing/>
              <w:rPr>
                <w:rFonts w:eastAsia="MS PGothic"/>
                <w:sz w:val="22"/>
                <w:szCs w:val="22"/>
                <w:lang w:val="vi-VN" w:eastAsia="zh-CN"/>
              </w:rPr>
            </w:pPr>
          </w:p>
        </w:tc>
        <w:tc>
          <w:tcPr>
            <w:tcW w:w="2519" w:type="dxa"/>
          </w:tcPr>
          <w:p w14:paraId="02726ABB" w14:textId="77777777" w:rsidR="008F7F12" w:rsidRPr="007B7915" w:rsidRDefault="008F7F12" w:rsidP="00AD4374">
            <w:pPr>
              <w:autoSpaceDE w:val="0"/>
              <w:autoSpaceDN w:val="0"/>
              <w:adjustRightInd w:val="0"/>
              <w:contextualSpacing/>
              <w:jc w:val="both"/>
              <w:rPr>
                <w:rFonts w:eastAsia="MS PGothic"/>
                <w:sz w:val="22"/>
                <w:szCs w:val="22"/>
                <w:lang w:val="vi-VN" w:eastAsia="zh-CN"/>
              </w:rPr>
            </w:pPr>
            <w:r w:rsidRPr="007B7915">
              <w:rPr>
                <w:rFonts w:eastAsia="MS PGothic"/>
                <w:sz w:val="22"/>
                <w:szCs w:val="22"/>
                <w:lang w:val="vi-VN" w:eastAsia="zh-CN"/>
              </w:rPr>
              <w:t xml:space="preserve">Mẫu hỗn hợp (có thể được tiến hành như là một phần của </w:t>
            </w:r>
            <w:r w:rsidR="008E55E0" w:rsidRPr="007B7915">
              <w:rPr>
                <w:rFonts w:eastAsia="MS PGothic"/>
                <w:sz w:val="22"/>
                <w:szCs w:val="22"/>
                <w:lang w:val="vi-VN" w:eastAsia="zh-CN"/>
              </w:rPr>
              <w:t>kiểm nghiệm xuất xưởng</w:t>
            </w:r>
            <w:r w:rsidR="00C53E0B" w:rsidRPr="007B7915">
              <w:rPr>
                <w:rFonts w:eastAsia="MS PGothic"/>
                <w:sz w:val="22"/>
                <w:szCs w:val="22"/>
                <w:lang w:val="vi-VN" w:eastAsia="zh-CN"/>
              </w:rPr>
              <w:t>)</w:t>
            </w:r>
          </w:p>
        </w:tc>
        <w:tc>
          <w:tcPr>
            <w:tcW w:w="2332" w:type="dxa"/>
          </w:tcPr>
          <w:p w14:paraId="7A75478B" w14:textId="77777777" w:rsidR="008F7F12" w:rsidRPr="007B7915" w:rsidRDefault="00C53E0B" w:rsidP="00AD4374">
            <w:pPr>
              <w:numPr>
                <w:ilvl w:val="0"/>
                <w:numId w:val="22"/>
              </w:numPr>
              <w:autoSpaceDE w:val="0"/>
              <w:autoSpaceDN w:val="0"/>
              <w:adjustRightInd w:val="0"/>
              <w:spacing w:after="120" w:line="276" w:lineRule="auto"/>
              <w:contextualSpacing/>
              <w:rPr>
                <w:rFonts w:eastAsia="MS PGothic"/>
                <w:sz w:val="22"/>
                <w:szCs w:val="22"/>
                <w:lang w:val="vi-VN" w:eastAsia="zh-CN"/>
              </w:rPr>
            </w:pPr>
            <w:r w:rsidRPr="007B7915">
              <w:rPr>
                <w:rFonts w:eastAsia="MS PGothic"/>
                <w:sz w:val="22"/>
                <w:szCs w:val="22"/>
                <w:lang w:val="vi-VN" w:eastAsia="zh-CN"/>
              </w:rPr>
              <w:t>Kiểm tra cảm quan bằng mắt thường</w:t>
            </w:r>
          </w:p>
          <w:p w14:paraId="0046A7DF" w14:textId="77777777" w:rsidR="007A6994" w:rsidRPr="007B7915" w:rsidRDefault="007A6994" w:rsidP="00AD4374">
            <w:pPr>
              <w:numPr>
                <w:ilvl w:val="0"/>
                <w:numId w:val="20"/>
              </w:numPr>
              <w:autoSpaceDE w:val="0"/>
              <w:autoSpaceDN w:val="0"/>
              <w:adjustRightInd w:val="0"/>
              <w:spacing w:after="120" w:line="276" w:lineRule="auto"/>
              <w:contextualSpacing/>
              <w:rPr>
                <w:rFonts w:eastAsia="MS PGothic"/>
                <w:sz w:val="22"/>
                <w:szCs w:val="22"/>
                <w:lang w:val="vi-VN" w:eastAsia="zh-CN"/>
              </w:rPr>
            </w:pPr>
            <w:r w:rsidRPr="007B7915">
              <w:rPr>
                <w:rFonts w:eastAsia="MS PGothic"/>
                <w:sz w:val="22"/>
                <w:szCs w:val="22"/>
                <w:lang w:val="vi-VN" w:eastAsia="zh-CN"/>
              </w:rPr>
              <w:t>Độ đồng nhất (chỉ trong trường hợp bao dược chất)</w:t>
            </w:r>
          </w:p>
          <w:p w14:paraId="31A2D0AF" w14:textId="77777777" w:rsidR="007A6994" w:rsidRPr="007B7915" w:rsidRDefault="007A6994" w:rsidP="00AD4374">
            <w:pPr>
              <w:numPr>
                <w:ilvl w:val="0"/>
                <w:numId w:val="20"/>
              </w:numPr>
              <w:autoSpaceDE w:val="0"/>
              <w:autoSpaceDN w:val="0"/>
              <w:adjustRightInd w:val="0"/>
              <w:spacing w:after="120" w:line="276" w:lineRule="auto"/>
              <w:contextualSpacing/>
              <w:rPr>
                <w:rFonts w:eastAsia="MS PGothic"/>
                <w:sz w:val="22"/>
                <w:szCs w:val="22"/>
                <w:lang w:val="vi-VN" w:eastAsia="zh-CN"/>
              </w:rPr>
            </w:pPr>
            <w:r w:rsidRPr="007B7915">
              <w:rPr>
                <w:rFonts w:eastAsia="MS PGothic"/>
                <w:sz w:val="22"/>
                <w:szCs w:val="22"/>
                <w:lang w:val="vi-VN" w:eastAsia="zh-CN"/>
              </w:rPr>
              <w:t xml:space="preserve">Định lượng </w:t>
            </w:r>
            <w:r w:rsidR="008E55E0" w:rsidRPr="007B7915">
              <w:rPr>
                <w:rFonts w:eastAsia="MS PGothic"/>
                <w:sz w:val="22"/>
                <w:szCs w:val="22"/>
                <w:lang w:val="vi-VN" w:eastAsia="zh-CN"/>
              </w:rPr>
              <w:t>(</w:t>
            </w:r>
            <w:r w:rsidRPr="007B7915">
              <w:rPr>
                <w:rFonts w:eastAsia="MS PGothic"/>
                <w:sz w:val="22"/>
                <w:szCs w:val="22"/>
                <w:lang w:val="vi-VN" w:eastAsia="zh-CN"/>
              </w:rPr>
              <w:t>hoạt lực</w:t>
            </w:r>
            <w:r w:rsidR="008E55E0" w:rsidRPr="007B7915">
              <w:rPr>
                <w:rFonts w:eastAsia="MS PGothic"/>
                <w:sz w:val="22"/>
                <w:szCs w:val="22"/>
                <w:lang w:val="vi-VN" w:eastAsia="zh-CN"/>
              </w:rPr>
              <w:t>)</w:t>
            </w:r>
          </w:p>
          <w:p w14:paraId="4E2C85AB" w14:textId="77777777" w:rsidR="008F7F12" w:rsidRPr="007B7915" w:rsidRDefault="008F7F12" w:rsidP="00AD4374">
            <w:pPr>
              <w:numPr>
                <w:ilvl w:val="0"/>
                <w:numId w:val="20"/>
              </w:numPr>
              <w:autoSpaceDE w:val="0"/>
              <w:autoSpaceDN w:val="0"/>
              <w:adjustRightInd w:val="0"/>
              <w:spacing w:after="120" w:line="276" w:lineRule="auto"/>
              <w:contextualSpacing/>
              <w:rPr>
                <w:rFonts w:eastAsia="MS PGothic"/>
                <w:sz w:val="22"/>
                <w:szCs w:val="22"/>
                <w:lang w:val="vi-VN" w:eastAsia="zh-CN"/>
              </w:rPr>
            </w:pPr>
            <w:r w:rsidRPr="007B7915">
              <w:rPr>
                <w:rFonts w:eastAsia="MS PGothic"/>
                <w:sz w:val="22"/>
                <w:szCs w:val="22"/>
                <w:lang w:val="vi-VN" w:eastAsia="zh-CN"/>
              </w:rPr>
              <w:t>***</w:t>
            </w:r>
            <w:r w:rsidR="007A6994" w:rsidRPr="007B7915">
              <w:rPr>
                <w:rFonts w:eastAsia="MS PGothic"/>
                <w:sz w:val="22"/>
                <w:szCs w:val="22"/>
                <w:lang w:val="vi-VN" w:eastAsia="zh-CN"/>
              </w:rPr>
              <w:t>Độ cứng</w:t>
            </w:r>
          </w:p>
          <w:p w14:paraId="1D10CCE9" w14:textId="77777777" w:rsidR="008F7F12" w:rsidRPr="007B7915" w:rsidRDefault="008F7F12" w:rsidP="00AD4374">
            <w:pPr>
              <w:numPr>
                <w:ilvl w:val="0"/>
                <w:numId w:val="20"/>
              </w:numPr>
              <w:autoSpaceDE w:val="0"/>
              <w:autoSpaceDN w:val="0"/>
              <w:adjustRightInd w:val="0"/>
              <w:spacing w:after="120" w:line="276" w:lineRule="auto"/>
              <w:contextualSpacing/>
              <w:rPr>
                <w:rFonts w:eastAsia="MS PGothic"/>
                <w:sz w:val="22"/>
                <w:szCs w:val="22"/>
                <w:lang w:val="vi-VN" w:eastAsia="zh-CN"/>
              </w:rPr>
            </w:pPr>
            <w:r w:rsidRPr="007B7915">
              <w:rPr>
                <w:rFonts w:eastAsia="MS PGothic"/>
                <w:sz w:val="22"/>
                <w:szCs w:val="22"/>
                <w:lang w:val="vi-VN" w:eastAsia="zh-CN"/>
              </w:rPr>
              <w:t>***</w:t>
            </w:r>
            <w:r w:rsidR="007A6994" w:rsidRPr="007B7915">
              <w:rPr>
                <w:rFonts w:eastAsia="MS PGothic"/>
                <w:sz w:val="22"/>
                <w:szCs w:val="22"/>
                <w:lang w:val="vi-VN" w:eastAsia="zh-CN"/>
              </w:rPr>
              <w:t>Độ rã</w:t>
            </w:r>
          </w:p>
          <w:p w14:paraId="2891CDAE" w14:textId="77777777" w:rsidR="008F7F12" w:rsidRPr="007B7915" w:rsidRDefault="008F7F12" w:rsidP="00AD4374">
            <w:pPr>
              <w:numPr>
                <w:ilvl w:val="0"/>
                <w:numId w:val="20"/>
              </w:numPr>
              <w:autoSpaceDE w:val="0"/>
              <w:autoSpaceDN w:val="0"/>
              <w:adjustRightInd w:val="0"/>
              <w:spacing w:after="120" w:line="276" w:lineRule="auto"/>
              <w:contextualSpacing/>
              <w:rPr>
                <w:rFonts w:eastAsia="MS PGothic"/>
                <w:sz w:val="22"/>
                <w:szCs w:val="22"/>
                <w:lang w:val="vi-VN" w:eastAsia="zh-CN"/>
              </w:rPr>
            </w:pPr>
            <w:r w:rsidRPr="007B7915">
              <w:rPr>
                <w:rFonts w:eastAsia="MS PGothic"/>
                <w:sz w:val="22"/>
                <w:szCs w:val="22"/>
                <w:lang w:val="vi-VN" w:eastAsia="zh-CN"/>
              </w:rPr>
              <w:t>***</w:t>
            </w:r>
            <w:r w:rsidR="007A6994" w:rsidRPr="007B7915">
              <w:rPr>
                <w:rFonts w:eastAsia="MS PGothic"/>
                <w:sz w:val="22"/>
                <w:szCs w:val="22"/>
                <w:lang w:val="vi-VN" w:eastAsia="zh-CN"/>
              </w:rPr>
              <w:t>Độ hoà tan</w:t>
            </w:r>
          </w:p>
          <w:p w14:paraId="7C8C472D" w14:textId="77777777" w:rsidR="008F7F12" w:rsidRPr="007B7915" w:rsidRDefault="008F7F12" w:rsidP="00AD4374">
            <w:pPr>
              <w:numPr>
                <w:ilvl w:val="0"/>
                <w:numId w:val="20"/>
              </w:numPr>
              <w:autoSpaceDE w:val="0"/>
              <w:autoSpaceDN w:val="0"/>
              <w:adjustRightInd w:val="0"/>
              <w:spacing w:after="120" w:line="276" w:lineRule="auto"/>
              <w:contextualSpacing/>
              <w:rPr>
                <w:rFonts w:eastAsia="MS PGothic"/>
                <w:sz w:val="22"/>
                <w:szCs w:val="22"/>
                <w:lang w:val="vi-VN" w:eastAsia="zh-CN"/>
              </w:rPr>
            </w:pPr>
            <w:r w:rsidRPr="007B7915">
              <w:rPr>
                <w:rFonts w:eastAsia="MS PGothic"/>
                <w:sz w:val="22"/>
                <w:szCs w:val="22"/>
                <w:lang w:val="vi-VN" w:eastAsia="zh-CN"/>
              </w:rPr>
              <w:t>***</w:t>
            </w:r>
            <w:r w:rsidR="007A6994" w:rsidRPr="007B7915">
              <w:rPr>
                <w:rFonts w:eastAsia="MS PGothic"/>
                <w:sz w:val="22"/>
                <w:szCs w:val="22"/>
                <w:lang w:val="vi-VN" w:eastAsia="zh-CN"/>
              </w:rPr>
              <w:t>Tạp chất</w:t>
            </w:r>
          </w:p>
          <w:p w14:paraId="2C9387AE" w14:textId="77777777" w:rsidR="008F7F12" w:rsidRPr="007B7915" w:rsidRDefault="008F7F12" w:rsidP="00AD4374">
            <w:pPr>
              <w:numPr>
                <w:ilvl w:val="0"/>
                <w:numId w:val="20"/>
              </w:numPr>
              <w:autoSpaceDE w:val="0"/>
              <w:autoSpaceDN w:val="0"/>
              <w:adjustRightInd w:val="0"/>
              <w:spacing w:after="120" w:line="276" w:lineRule="auto"/>
              <w:contextualSpacing/>
              <w:rPr>
                <w:rFonts w:eastAsia="MS PGothic"/>
                <w:sz w:val="22"/>
                <w:szCs w:val="22"/>
                <w:lang w:val="vi-VN" w:eastAsia="zh-CN"/>
              </w:rPr>
            </w:pPr>
            <w:r w:rsidRPr="007B7915">
              <w:rPr>
                <w:rFonts w:eastAsia="MS PGothic"/>
                <w:sz w:val="22"/>
                <w:szCs w:val="22"/>
                <w:lang w:val="vi-VN" w:eastAsia="zh-CN"/>
              </w:rPr>
              <w:t>***</w:t>
            </w:r>
            <w:r w:rsidR="007A6994" w:rsidRPr="007B7915">
              <w:rPr>
                <w:rFonts w:eastAsia="MS PGothic"/>
                <w:sz w:val="22"/>
                <w:szCs w:val="22"/>
                <w:lang w:val="vi-VN" w:eastAsia="zh-CN"/>
              </w:rPr>
              <w:t xml:space="preserve">Độ nhiễm </w:t>
            </w:r>
            <w:r w:rsidR="008E55E0" w:rsidRPr="007B7915">
              <w:rPr>
                <w:rFonts w:eastAsia="MS PGothic"/>
                <w:sz w:val="22"/>
                <w:szCs w:val="22"/>
                <w:lang w:val="vi-VN" w:eastAsia="zh-CN"/>
              </w:rPr>
              <w:t>vi sinh vật</w:t>
            </w:r>
          </w:p>
          <w:p w14:paraId="32C8DB47" w14:textId="77777777" w:rsidR="008F7F12" w:rsidRPr="007B7915" w:rsidRDefault="007A6994" w:rsidP="00AD4374">
            <w:pPr>
              <w:numPr>
                <w:ilvl w:val="0"/>
                <w:numId w:val="22"/>
              </w:numPr>
              <w:autoSpaceDE w:val="0"/>
              <w:autoSpaceDN w:val="0"/>
              <w:adjustRightInd w:val="0"/>
              <w:spacing w:after="120" w:line="276" w:lineRule="auto"/>
              <w:contextualSpacing/>
              <w:rPr>
                <w:rFonts w:eastAsia="MS PGothic"/>
                <w:sz w:val="22"/>
                <w:szCs w:val="22"/>
                <w:lang w:val="vi-VN" w:eastAsia="zh-CN"/>
              </w:rPr>
            </w:pPr>
            <w:r w:rsidRPr="007B7915">
              <w:rPr>
                <w:rFonts w:eastAsia="MS PGothic"/>
                <w:sz w:val="22"/>
                <w:szCs w:val="22"/>
                <w:lang w:val="vi-VN" w:eastAsia="zh-CN"/>
              </w:rPr>
              <w:t>Các chỉ tiêu nội bộ khác</w:t>
            </w:r>
          </w:p>
          <w:p w14:paraId="5E910E0E" w14:textId="77777777" w:rsidR="008F7F12" w:rsidRPr="007B7915" w:rsidRDefault="008F7F12" w:rsidP="00AD4374">
            <w:pPr>
              <w:autoSpaceDE w:val="0"/>
              <w:autoSpaceDN w:val="0"/>
              <w:adjustRightInd w:val="0"/>
              <w:contextualSpacing/>
              <w:rPr>
                <w:rFonts w:eastAsia="MS PGothic"/>
                <w:sz w:val="18"/>
                <w:szCs w:val="18"/>
                <w:lang w:val="vi-VN" w:eastAsia="zh-CN"/>
              </w:rPr>
            </w:pPr>
            <w:r w:rsidRPr="007B7915">
              <w:rPr>
                <w:rFonts w:eastAsia="MS PGothic"/>
                <w:sz w:val="18"/>
                <w:szCs w:val="18"/>
                <w:lang w:val="vi-VN" w:eastAsia="zh-CN"/>
              </w:rPr>
              <w:t xml:space="preserve">*** </w:t>
            </w:r>
            <w:r w:rsidR="007A6994" w:rsidRPr="007B7915">
              <w:rPr>
                <w:rFonts w:eastAsia="MS PGothic"/>
                <w:sz w:val="18"/>
                <w:szCs w:val="18"/>
                <w:lang w:val="vi-VN" w:eastAsia="zh-CN"/>
              </w:rPr>
              <w:t>Có thể bỏ</w:t>
            </w:r>
            <w:r w:rsidR="0079162A" w:rsidRPr="007B7915">
              <w:rPr>
                <w:rFonts w:eastAsia="MS PGothic"/>
                <w:sz w:val="18"/>
                <w:szCs w:val="18"/>
                <w:lang w:val="vi-VN" w:eastAsia="zh-CN"/>
              </w:rPr>
              <w:t xml:space="preserve"> qua</w:t>
            </w:r>
            <w:r w:rsidR="007A6994" w:rsidRPr="007B7915">
              <w:rPr>
                <w:rFonts w:eastAsia="MS PGothic"/>
                <w:sz w:val="18"/>
                <w:szCs w:val="18"/>
                <w:lang w:val="vi-VN" w:eastAsia="zh-CN"/>
              </w:rPr>
              <w:t xml:space="preserve"> nếu đóng nang</w:t>
            </w:r>
          </w:p>
        </w:tc>
        <w:tc>
          <w:tcPr>
            <w:tcW w:w="2361" w:type="dxa"/>
          </w:tcPr>
          <w:p w14:paraId="7DD51210" w14:textId="77777777" w:rsidR="008F7F12" w:rsidRPr="007B7915" w:rsidRDefault="007A6994" w:rsidP="00AD4374">
            <w:pPr>
              <w:autoSpaceDE w:val="0"/>
              <w:autoSpaceDN w:val="0"/>
              <w:adjustRightInd w:val="0"/>
              <w:contextualSpacing/>
              <w:rPr>
                <w:rFonts w:eastAsia="MS PGothic"/>
                <w:sz w:val="22"/>
                <w:szCs w:val="22"/>
                <w:lang w:val="vi-VN" w:eastAsia="zh-CN"/>
              </w:rPr>
            </w:pPr>
            <w:r w:rsidRPr="007B7915">
              <w:rPr>
                <w:rFonts w:eastAsia="MS PGothic"/>
                <w:sz w:val="22"/>
                <w:szCs w:val="22"/>
                <w:lang w:val="vi-VN" w:eastAsia="zh-CN"/>
              </w:rPr>
              <w:t>Độ đồng nhất: theo tiêu chuẩn dược điển</w:t>
            </w:r>
          </w:p>
          <w:p w14:paraId="7222EDFD" w14:textId="77777777" w:rsidR="007A6994" w:rsidRPr="007B7915" w:rsidRDefault="007A6994" w:rsidP="00AD4374">
            <w:pPr>
              <w:autoSpaceDE w:val="0"/>
              <w:autoSpaceDN w:val="0"/>
              <w:adjustRightInd w:val="0"/>
              <w:contextualSpacing/>
              <w:rPr>
                <w:rFonts w:eastAsia="MS PGothic"/>
                <w:sz w:val="22"/>
                <w:szCs w:val="22"/>
                <w:lang w:val="vi-VN" w:eastAsia="zh-CN"/>
              </w:rPr>
            </w:pPr>
          </w:p>
          <w:p w14:paraId="4110FE9E" w14:textId="77777777" w:rsidR="008F7F12" w:rsidRPr="007B7915" w:rsidRDefault="007A6994" w:rsidP="00AD4374">
            <w:pPr>
              <w:autoSpaceDE w:val="0"/>
              <w:autoSpaceDN w:val="0"/>
              <w:adjustRightInd w:val="0"/>
              <w:contextualSpacing/>
              <w:rPr>
                <w:rFonts w:eastAsia="MS PGothic"/>
                <w:sz w:val="22"/>
                <w:szCs w:val="22"/>
                <w:lang w:val="vi-VN" w:eastAsia="zh-CN"/>
              </w:rPr>
            </w:pPr>
            <w:r w:rsidRPr="007B7915">
              <w:rPr>
                <w:rFonts w:eastAsia="MS PGothic"/>
                <w:sz w:val="22"/>
                <w:szCs w:val="22"/>
                <w:lang w:val="vi-VN" w:eastAsia="zh-CN"/>
              </w:rPr>
              <w:t xml:space="preserve">Các chỉ tiêu khác: </w:t>
            </w:r>
            <w:r w:rsidR="008E55E0" w:rsidRPr="007B7915">
              <w:rPr>
                <w:rFonts w:eastAsia="MS PGothic"/>
                <w:sz w:val="22"/>
                <w:szCs w:val="22"/>
                <w:lang w:val="vi-VN" w:eastAsia="zh-CN"/>
              </w:rPr>
              <w:t xml:space="preserve">theo </w:t>
            </w:r>
            <w:r w:rsidRPr="007B7915">
              <w:rPr>
                <w:rFonts w:eastAsia="MS PGothic"/>
                <w:sz w:val="22"/>
                <w:szCs w:val="22"/>
                <w:lang w:val="vi-VN" w:eastAsia="zh-CN"/>
              </w:rPr>
              <w:t xml:space="preserve">dược điển hoặc </w:t>
            </w:r>
            <w:r w:rsidR="005D076E" w:rsidRPr="007B7915">
              <w:rPr>
                <w:rFonts w:eastAsia="MS PGothic"/>
                <w:sz w:val="22"/>
                <w:szCs w:val="22"/>
                <w:lang w:val="vi-VN" w:eastAsia="zh-CN"/>
              </w:rPr>
              <w:t>cơ sở sản xuất</w:t>
            </w:r>
          </w:p>
        </w:tc>
      </w:tr>
      <w:tr w:rsidR="008F7F12" w:rsidRPr="005562EB" w14:paraId="029E1FB8" w14:textId="77777777" w:rsidTr="00EB0950">
        <w:trPr>
          <w:cantSplit/>
          <w:trHeight w:val="530"/>
        </w:trPr>
        <w:tc>
          <w:tcPr>
            <w:tcW w:w="1529" w:type="dxa"/>
          </w:tcPr>
          <w:p w14:paraId="06A17614" w14:textId="77777777" w:rsidR="008F7F12" w:rsidRPr="007B7915" w:rsidRDefault="007A6994" w:rsidP="00EB0950">
            <w:pPr>
              <w:autoSpaceDE w:val="0"/>
              <w:autoSpaceDN w:val="0"/>
              <w:adjustRightInd w:val="0"/>
              <w:contextualSpacing/>
              <w:rPr>
                <w:rFonts w:eastAsia="MS PGothic"/>
                <w:sz w:val="22"/>
                <w:szCs w:val="22"/>
                <w:lang w:val="vi-VN" w:eastAsia="zh-CN"/>
              </w:rPr>
            </w:pPr>
            <w:r w:rsidRPr="007B7915">
              <w:rPr>
                <w:rFonts w:eastAsia="MS PGothic"/>
                <w:sz w:val="22"/>
                <w:szCs w:val="22"/>
                <w:lang w:val="vi-VN" w:eastAsia="zh-CN"/>
              </w:rPr>
              <w:t>In</w:t>
            </w:r>
          </w:p>
        </w:tc>
        <w:tc>
          <w:tcPr>
            <w:tcW w:w="2519" w:type="dxa"/>
          </w:tcPr>
          <w:p w14:paraId="7B3B90E3" w14:textId="77777777" w:rsidR="008F7F12" w:rsidRPr="007B7915" w:rsidRDefault="007A6994" w:rsidP="00EB0950">
            <w:pPr>
              <w:autoSpaceDE w:val="0"/>
              <w:autoSpaceDN w:val="0"/>
              <w:adjustRightInd w:val="0"/>
              <w:contextualSpacing/>
              <w:rPr>
                <w:rFonts w:eastAsia="MS PGothic"/>
                <w:sz w:val="22"/>
                <w:szCs w:val="22"/>
                <w:lang w:val="vi-VN" w:eastAsia="zh-CN"/>
              </w:rPr>
            </w:pPr>
            <w:r w:rsidRPr="007B7915">
              <w:rPr>
                <w:rFonts w:eastAsia="MS PGothic"/>
                <w:sz w:val="22"/>
                <w:szCs w:val="22"/>
                <w:lang w:val="vi-VN" w:eastAsia="zh-CN"/>
              </w:rPr>
              <w:t>Lấy mẫu phân tầng</w:t>
            </w:r>
          </w:p>
        </w:tc>
        <w:tc>
          <w:tcPr>
            <w:tcW w:w="2332" w:type="dxa"/>
          </w:tcPr>
          <w:p w14:paraId="37325A70" w14:textId="77777777" w:rsidR="008F7F12" w:rsidRPr="007B7915" w:rsidRDefault="008E55E0" w:rsidP="00EB0950">
            <w:pPr>
              <w:autoSpaceDE w:val="0"/>
              <w:autoSpaceDN w:val="0"/>
              <w:adjustRightInd w:val="0"/>
              <w:contextualSpacing/>
              <w:rPr>
                <w:rFonts w:eastAsia="MS PGothic"/>
                <w:sz w:val="22"/>
                <w:szCs w:val="22"/>
                <w:lang w:val="vi-VN" w:eastAsia="zh-CN"/>
              </w:rPr>
            </w:pPr>
            <w:r w:rsidRPr="007B7915">
              <w:rPr>
                <w:rFonts w:eastAsia="MS PGothic"/>
                <w:sz w:val="22"/>
                <w:szCs w:val="22"/>
                <w:lang w:val="vi-VN" w:eastAsia="zh-CN"/>
              </w:rPr>
              <w:t>Hình thức</w:t>
            </w:r>
          </w:p>
        </w:tc>
        <w:tc>
          <w:tcPr>
            <w:tcW w:w="2361" w:type="dxa"/>
          </w:tcPr>
          <w:p w14:paraId="21C44BD6" w14:textId="77777777" w:rsidR="008F7F12" w:rsidRPr="007B7915" w:rsidRDefault="007A6994" w:rsidP="00EB0950">
            <w:pPr>
              <w:autoSpaceDE w:val="0"/>
              <w:autoSpaceDN w:val="0"/>
              <w:adjustRightInd w:val="0"/>
              <w:contextualSpacing/>
              <w:rPr>
                <w:rFonts w:eastAsia="MS PGothic"/>
                <w:sz w:val="22"/>
                <w:szCs w:val="22"/>
                <w:lang w:val="vi-VN" w:eastAsia="zh-CN"/>
              </w:rPr>
            </w:pPr>
            <w:r w:rsidRPr="007B7915">
              <w:rPr>
                <w:rFonts w:eastAsia="MS PGothic"/>
                <w:sz w:val="22"/>
                <w:szCs w:val="22"/>
                <w:lang w:val="vi-VN" w:eastAsia="zh-CN"/>
              </w:rPr>
              <w:t>Cơ sở sản xuất tự xây dựng</w:t>
            </w:r>
          </w:p>
        </w:tc>
      </w:tr>
      <w:tr w:rsidR="008F7F12" w:rsidRPr="005562EB" w14:paraId="661002C2" w14:textId="77777777" w:rsidTr="00AD4374">
        <w:trPr>
          <w:cantSplit/>
        </w:trPr>
        <w:tc>
          <w:tcPr>
            <w:tcW w:w="1529" w:type="dxa"/>
          </w:tcPr>
          <w:p w14:paraId="07339A8F" w14:textId="77777777" w:rsidR="008F7F12" w:rsidRPr="007B7915" w:rsidRDefault="007A6994" w:rsidP="00AD4374">
            <w:pPr>
              <w:autoSpaceDE w:val="0"/>
              <w:autoSpaceDN w:val="0"/>
              <w:adjustRightInd w:val="0"/>
              <w:contextualSpacing/>
              <w:jc w:val="both"/>
              <w:rPr>
                <w:rFonts w:eastAsia="MS PGothic"/>
                <w:sz w:val="22"/>
                <w:szCs w:val="22"/>
                <w:lang w:val="vi-VN" w:eastAsia="zh-CN"/>
              </w:rPr>
            </w:pPr>
            <w:r w:rsidRPr="007B7915">
              <w:rPr>
                <w:rFonts w:eastAsia="MS PGothic"/>
                <w:sz w:val="22"/>
                <w:szCs w:val="22"/>
                <w:lang w:val="vi-VN" w:eastAsia="zh-CN"/>
              </w:rPr>
              <w:t>Phân liều bột / cốm vào lọ</w:t>
            </w:r>
          </w:p>
        </w:tc>
        <w:tc>
          <w:tcPr>
            <w:tcW w:w="2519" w:type="dxa"/>
          </w:tcPr>
          <w:p w14:paraId="61BD02B7" w14:textId="77777777" w:rsidR="008F7F12" w:rsidRPr="007B7915" w:rsidRDefault="007A6994" w:rsidP="00AD4374">
            <w:pPr>
              <w:autoSpaceDE w:val="0"/>
              <w:autoSpaceDN w:val="0"/>
              <w:adjustRightInd w:val="0"/>
              <w:contextualSpacing/>
              <w:jc w:val="both"/>
              <w:rPr>
                <w:rFonts w:eastAsia="MS PGothic"/>
                <w:sz w:val="22"/>
                <w:szCs w:val="22"/>
                <w:lang w:val="vi-VN" w:eastAsia="zh-CN"/>
              </w:rPr>
            </w:pPr>
            <w:r w:rsidRPr="007B7915">
              <w:rPr>
                <w:rFonts w:eastAsia="MS PGothic"/>
                <w:sz w:val="22"/>
                <w:szCs w:val="22"/>
                <w:lang w:val="vi-VN" w:eastAsia="zh-CN"/>
              </w:rPr>
              <w:t>Lấy mẫu phân tầng</w:t>
            </w:r>
          </w:p>
        </w:tc>
        <w:tc>
          <w:tcPr>
            <w:tcW w:w="2332" w:type="dxa"/>
          </w:tcPr>
          <w:p w14:paraId="2B1E221B" w14:textId="77777777" w:rsidR="008F7F12" w:rsidRPr="007B7915" w:rsidRDefault="007A6994" w:rsidP="00AD4374">
            <w:pPr>
              <w:autoSpaceDE w:val="0"/>
              <w:autoSpaceDN w:val="0"/>
              <w:adjustRightInd w:val="0"/>
              <w:contextualSpacing/>
              <w:jc w:val="both"/>
              <w:rPr>
                <w:rFonts w:eastAsia="MS PGothic"/>
                <w:sz w:val="22"/>
                <w:szCs w:val="22"/>
                <w:lang w:val="vi-VN" w:eastAsia="zh-CN"/>
              </w:rPr>
            </w:pPr>
            <w:r w:rsidRPr="007B7915">
              <w:rPr>
                <w:rFonts w:eastAsia="MS PGothic"/>
                <w:sz w:val="22"/>
                <w:szCs w:val="22"/>
                <w:lang w:val="vi-VN" w:eastAsia="zh-CN"/>
              </w:rPr>
              <w:t>Độ đồng đều khối lượng</w:t>
            </w:r>
          </w:p>
        </w:tc>
        <w:tc>
          <w:tcPr>
            <w:tcW w:w="2361" w:type="dxa"/>
          </w:tcPr>
          <w:p w14:paraId="3E0F2520" w14:textId="77777777" w:rsidR="008F7F12" w:rsidRPr="007B7915" w:rsidRDefault="007A6994" w:rsidP="00AD4374">
            <w:pPr>
              <w:autoSpaceDE w:val="0"/>
              <w:autoSpaceDN w:val="0"/>
              <w:adjustRightInd w:val="0"/>
              <w:contextualSpacing/>
              <w:jc w:val="both"/>
              <w:rPr>
                <w:rFonts w:eastAsia="MS PGothic"/>
                <w:sz w:val="22"/>
                <w:szCs w:val="22"/>
                <w:lang w:val="vi-VN" w:eastAsia="zh-CN"/>
              </w:rPr>
            </w:pPr>
            <w:r w:rsidRPr="007B7915">
              <w:rPr>
                <w:rFonts w:eastAsia="MS PGothic"/>
                <w:sz w:val="22"/>
                <w:szCs w:val="22"/>
                <w:lang w:val="vi-VN" w:eastAsia="zh-CN"/>
              </w:rPr>
              <w:t>Chênh lệch (</w:t>
            </w:r>
            <w:r w:rsidR="0079162A" w:rsidRPr="007B7915">
              <w:rPr>
                <w:rFonts w:eastAsia="MS PGothic"/>
                <w:sz w:val="22"/>
                <w:szCs w:val="22"/>
                <w:lang w:val="vi-VN" w:eastAsia="zh-CN"/>
              </w:rPr>
              <w:t xml:space="preserve">± </w:t>
            </w:r>
            <w:r w:rsidR="008F7F12" w:rsidRPr="007B7915">
              <w:rPr>
                <w:rFonts w:eastAsia="MS PGothic"/>
                <w:sz w:val="22"/>
                <w:szCs w:val="22"/>
                <w:lang w:val="vi-VN" w:eastAsia="zh-CN"/>
              </w:rPr>
              <w:t>5%</w:t>
            </w:r>
            <w:r w:rsidRPr="007B7915">
              <w:rPr>
                <w:rFonts w:eastAsia="MS PGothic"/>
                <w:sz w:val="22"/>
                <w:szCs w:val="22"/>
                <w:lang w:val="vi-VN" w:eastAsia="zh-CN"/>
              </w:rPr>
              <w:t>) so với lượng ghi trên nhãn</w:t>
            </w:r>
            <w:r w:rsidR="008F7F12" w:rsidRPr="007B7915">
              <w:rPr>
                <w:rFonts w:eastAsia="MS PGothic"/>
                <w:sz w:val="22"/>
                <w:szCs w:val="22"/>
                <w:lang w:val="vi-VN" w:eastAsia="zh-CN"/>
              </w:rPr>
              <w:t xml:space="preserve"> (</w:t>
            </w:r>
            <w:r w:rsidRPr="007B7915">
              <w:rPr>
                <w:rFonts w:eastAsia="MS PGothic"/>
                <w:sz w:val="22"/>
                <w:szCs w:val="22"/>
                <w:lang w:val="vi-VN" w:eastAsia="zh-CN"/>
              </w:rPr>
              <w:t>giá trị tuyệt đối</w:t>
            </w:r>
            <w:r w:rsidR="008F7F12" w:rsidRPr="007B7915">
              <w:rPr>
                <w:rFonts w:eastAsia="MS PGothic"/>
                <w:sz w:val="22"/>
                <w:szCs w:val="22"/>
                <w:lang w:val="vi-VN" w:eastAsia="zh-CN"/>
              </w:rPr>
              <w:t>)</w:t>
            </w:r>
          </w:p>
        </w:tc>
      </w:tr>
      <w:tr w:rsidR="007A6994" w:rsidRPr="005562EB" w14:paraId="4327813F" w14:textId="77777777" w:rsidTr="00AD4374">
        <w:trPr>
          <w:cantSplit/>
        </w:trPr>
        <w:tc>
          <w:tcPr>
            <w:tcW w:w="1529" w:type="dxa"/>
          </w:tcPr>
          <w:p w14:paraId="0F46A6EB" w14:textId="77777777" w:rsidR="007A6994" w:rsidRPr="007B7915" w:rsidRDefault="008E55E0" w:rsidP="00AD4374">
            <w:pPr>
              <w:autoSpaceDE w:val="0"/>
              <w:autoSpaceDN w:val="0"/>
              <w:adjustRightInd w:val="0"/>
              <w:contextualSpacing/>
              <w:rPr>
                <w:rFonts w:eastAsia="MS PGothic"/>
                <w:sz w:val="20"/>
                <w:szCs w:val="18"/>
                <w:lang w:val="vi-VN" w:eastAsia="zh-CN"/>
              </w:rPr>
            </w:pPr>
            <w:r w:rsidRPr="007B7915">
              <w:rPr>
                <w:rFonts w:eastAsia="MS PGothic"/>
                <w:sz w:val="20"/>
                <w:szCs w:val="18"/>
                <w:lang w:val="vi-VN" w:eastAsia="zh-CN"/>
              </w:rPr>
              <w:t xml:space="preserve">Đóng gói </w:t>
            </w:r>
            <w:r w:rsidR="006901F6" w:rsidRPr="007B7915">
              <w:rPr>
                <w:rFonts w:eastAsia="MS PGothic"/>
                <w:sz w:val="20"/>
                <w:szCs w:val="18"/>
                <w:lang w:val="vi-VN" w:eastAsia="zh-CN"/>
              </w:rPr>
              <w:t xml:space="preserve">sơ cấp </w:t>
            </w:r>
            <w:r w:rsidR="007A6994" w:rsidRPr="007B7915">
              <w:rPr>
                <w:rFonts w:eastAsia="MS PGothic"/>
                <w:sz w:val="20"/>
                <w:szCs w:val="18"/>
                <w:lang w:val="vi-VN" w:eastAsia="zh-CN"/>
              </w:rPr>
              <w:t>(</w:t>
            </w:r>
            <w:r w:rsidRPr="007B7915">
              <w:rPr>
                <w:rFonts w:eastAsia="MS PGothic"/>
                <w:sz w:val="20"/>
                <w:szCs w:val="18"/>
                <w:lang w:val="vi-VN" w:eastAsia="zh-CN"/>
              </w:rPr>
              <w:t xml:space="preserve">có </w:t>
            </w:r>
            <w:r w:rsidR="00004073" w:rsidRPr="007B7915">
              <w:rPr>
                <w:rFonts w:eastAsia="MS PGothic"/>
                <w:sz w:val="20"/>
                <w:szCs w:val="18"/>
                <w:lang w:val="vi-VN" w:eastAsia="zh-CN"/>
              </w:rPr>
              <w:t>thể được thực hiện khi kiểm tra thiết bị</w:t>
            </w:r>
            <w:r w:rsidR="007A6994" w:rsidRPr="007B7915">
              <w:rPr>
                <w:rFonts w:eastAsia="MS PGothic"/>
                <w:sz w:val="20"/>
                <w:szCs w:val="18"/>
                <w:lang w:val="vi-VN" w:eastAsia="zh-CN"/>
              </w:rPr>
              <w:t>)</w:t>
            </w:r>
          </w:p>
        </w:tc>
        <w:tc>
          <w:tcPr>
            <w:tcW w:w="2519" w:type="dxa"/>
          </w:tcPr>
          <w:p w14:paraId="247E4211" w14:textId="77777777" w:rsidR="007A6994" w:rsidRPr="007B7915" w:rsidRDefault="007A6994" w:rsidP="00AD4374">
            <w:pPr>
              <w:autoSpaceDE w:val="0"/>
              <w:autoSpaceDN w:val="0"/>
              <w:adjustRightInd w:val="0"/>
              <w:contextualSpacing/>
              <w:rPr>
                <w:rFonts w:eastAsia="MS PGothic"/>
                <w:sz w:val="22"/>
                <w:szCs w:val="22"/>
                <w:lang w:val="vi-VN" w:eastAsia="zh-CN"/>
              </w:rPr>
            </w:pPr>
            <w:r w:rsidRPr="007B7915">
              <w:rPr>
                <w:rFonts w:eastAsia="MS PGothic"/>
                <w:sz w:val="22"/>
                <w:szCs w:val="22"/>
                <w:lang w:val="vi-VN" w:eastAsia="zh-CN"/>
              </w:rPr>
              <w:t>Lấy mẫu phân tầng</w:t>
            </w:r>
          </w:p>
        </w:tc>
        <w:tc>
          <w:tcPr>
            <w:tcW w:w="2332" w:type="dxa"/>
          </w:tcPr>
          <w:p w14:paraId="1AB93E99" w14:textId="77777777" w:rsidR="007A6994" w:rsidRPr="007B7915" w:rsidRDefault="008E55E0" w:rsidP="00AD4374">
            <w:pPr>
              <w:numPr>
                <w:ilvl w:val="0"/>
                <w:numId w:val="23"/>
              </w:numPr>
              <w:autoSpaceDE w:val="0"/>
              <w:autoSpaceDN w:val="0"/>
              <w:adjustRightInd w:val="0"/>
              <w:spacing w:after="120" w:line="276" w:lineRule="auto"/>
              <w:contextualSpacing/>
              <w:rPr>
                <w:rFonts w:eastAsia="MS PGothic"/>
                <w:sz w:val="22"/>
                <w:szCs w:val="22"/>
                <w:lang w:val="vi-VN" w:eastAsia="zh-CN"/>
              </w:rPr>
            </w:pPr>
            <w:r w:rsidRPr="007B7915">
              <w:rPr>
                <w:rFonts w:eastAsia="MS PGothic"/>
                <w:sz w:val="22"/>
                <w:szCs w:val="22"/>
                <w:lang w:val="vi-VN" w:eastAsia="zh-CN"/>
              </w:rPr>
              <w:t>Hình thức</w:t>
            </w:r>
          </w:p>
          <w:p w14:paraId="4FA344CE" w14:textId="77777777" w:rsidR="007A6994" w:rsidRPr="007B7915" w:rsidRDefault="007A6994" w:rsidP="00AD4374">
            <w:pPr>
              <w:numPr>
                <w:ilvl w:val="0"/>
                <w:numId w:val="23"/>
              </w:numPr>
              <w:autoSpaceDE w:val="0"/>
              <w:autoSpaceDN w:val="0"/>
              <w:adjustRightInd w:val="0"/>
              <w:spacing w:after="120" w:line="276" w:lineRule="auto"/>
              <w:contextualSpacing/>
              <w:rPr>
                <w:rFonts w:eastAsia="MS PGothic"/>
                <w:sz w:val="22"/>
                <w:szCs w:val="22"/>
                <w:lang w:val="vi-VN" w:eastAsia="zh-CN"/>
              </w:rPr>
            </w:pPr>
            <w:r w:rsidRPr="007B7915">
              <w:rPr>
                <w:rFonts w:eastAsia="MS PGothic"/>
                <w:sz w:val="22"/>
                <w:szCs w:val="22"/>
                <w:lang w:val="vi-VN" w:eastAsia="zh-CN"/>
              </w:rPr>
              <w:t>Độ kín của bao bì, nếu cần</w:t>
            </w:r>
          </w:p>
        </w:tc>
        <w:tc>
          <w:tcPr>
            <w:tcW w:w="2361" w:type="dxa"/>
          </w:tcPr>
          <w:p w14:paraId="459368C7" w14:textId="77777777" w:rsidR="007A6994" w:rsidRPr="007B7915" w:rsidRDefault="007A6994" w:rsidP="00AD4374">
            <w:pPr>
              <w:autoSpaceDE w:val="0"/>
              <w:autoSpaceDN w:val="0"/>
              <w:adjustRightInd w:val="0"/>
              <w:contextualSpacing/>
              <w:rPr>
                <w:rFonts w:eastAsia="MS PGothic"/>
                <w:sz w:val="22"/>
                <w:szCs w:val="22"/>
                <w:lang w:val="vi-VN" w:eastAsia="zh-CN"/>
              </w:rPr>
            </w:pPr>
            <w:r w:rsidRPr="007B7915">
              <w:rPr>
                <w:rFonts w:eastAsia="MS PGothic"/>
                <w:sz w:val="22"/>
                <w:szCs w:val="22"/>
                <w:lang w:val="vi-VN" w:eastAsia="zh-CN"/>
              </w:rPr>
              <w:t>Cơ sở sản xuất tự xây dựng</w:t>
            </w:r>
          </w:p>
        </w:tc>
      </w:tr>
      <w:tr w:rsidR="007A6994" w:rsidRPr="005562EB" w14:paraId="59E25A98" w14:textId="77777777" w:rsidTr="00AD4374">
        <w:trPr>
          <w:cantSplit/>
        </w:trPr>
        <w:tc>
          <w:tcPr>
            <w:tcW w:w="1529" w:type="dxa"/>
          </w:tcPr>
          <w:p w14:paraId="5D961764" w14:textId="77777777" w:rsidR="007A6994" w:rsidRPr="007B7915" w:rsidRDefault="007A6994" w:rsidP="00AD4374">
            <w:pPr>
              <w:autoSpaceDE w:val="0"/>
              <w:autoSpaceDN w:val="0"/>
              <w:adjustRightInd w:val="0"/>
              <w:contextualSpacing/>
              <w:jc w:val="both"/>
              <w:rPr>
                <w:rFonts w:eastAsia="MS PGothic"/>
                <w:sz w:val="18"/>
                <w:szCs w:val="18"/>
                <w:lang w:val="vi-VN" w:eastAsia="zh-CN"/>
              </w:rPr>
            </w:pPr>
            <w:r w:rsidRPr="007B7915">
              <w:rPr>
                <w:rFonts w:eastAsia="MS PGothic"/>
                <w:sz w:val="20"/>
                <w:szCs w:val="18"/>
                <w:lang w:val="vi-VN" w:eastAsia="zh-CN"/>
              </w:rPr>
              <w:t>Kiểm soát môi trường (Áp dụng đối với các sản phẩm nhạy cảm với nhiệt và ẩm)</w:t>
            </w:r>
          </w:p>
        </w:tc>
        <w:tc>
          <w:tcPr>
            <w:tcW w:w="2519" w:type="dxa"/>
          </w:tcPr>
          <w:p w14:paraId="620C386F" w14:textId="77777777" w:rsidR="007A6994" w:rsidRPr="007B7915" w:rsidRDefault="007A6994" w:rsidP="00AD4374">
            <w:pPr>
              <w:autoSpaceDE w:val="0"/>
              <w:autoSpaceDN w:val="0"/>
              <w:adjustRightInd w:val="0"/>
              <w:contextualSpacing/>
              <w:jc w:val="both"/>
              <w:rPr>
                <w:rFonts w:eastAsia="MS PGothic"/>
                <w:sz w:val="22"/>
                <w:szCs w:val="22"/>
                <w:lang w:val="vi-VN" w:eastAsia="zh-CN"/>
              </w:rPr>
            </w:pPr>
            <w:r w:rsidRPr="007B7915">
              <w:rPr>
                <w:rFonts w:eastAsia="MS PGothic"/>
                <w:sz w:val="22"/>
                <w:szCs w:val="22"/>
                <w:lang w:val="vi-VN" w:eastAsia="zh-CN"/>
              </w:rPr>
              <w:t>Trong suốt quá trình sản xuất</w:t>
            </w:r>
          </w:p>
        </w:tc>
        <w:tc>
          <w:tcPr>
            <w:tcW w:w="2332" w:type="dxa"/>
          </w:tcPr>
          <w:p w14:paraId="09DDE3C1" w14:textId="77777777" w:rsidR="007A6994" w:rsidRPr="007B7915" w:rsidRDefault="007A6994" w:rsidP="00AD4374">
            <w:pPr>
              <w:numPr>
                <w:ilvl w:val="0"/>
                <w:numId w:val="23"/>
              </w:numPr>
              <w:autoSpaceDE w:val="0"/>
              <w:autoSpaceDN w:val="0"/>
              <w:adjustRightInd w:val="0"/>
              <w:spacing w:after="120" w:line="276" w:lineRule="auto"/>
              <w:contextualSpacing/>
              <w:jc w:val="both"/>
              <w:rPr>
                <w:rFonts w:eastAsia="MS PGothic"/>
                <w:sz w:val="22"/>
                <w:szCs w:val="22"/>
                <w:lang w:val="vi-VN" w:eastAsia="zh-CN"/>
              </w:rPr>
            </w:pPr>
            <w:r w:rsidRPr="007B7915">
              <w:rPr>
                <w:rFonts w:eastAsia="MS PGothic"/>
                <w:sz w:val="22"/>
                <w:szCs w:val="22"/>
                <w:lang w:val="vi-VN" w:eastAsia="zh-CN"/>
              </w:rPr>
              <w:t>Nhiệt độ</w:t>
            </w:r>
          </w:p>
          <w:p w14:paraId="20770608" w14:textId="77777777" w:rsidR="007A6994" w:rsidRPr="007B7915" w:rsidRDefault="007A6994" w:rsidP="00AD4374">
            <w:pPr>
              <w:numPr>
                <w:ilvl w:val="0"/>
                <w:numId w:val="23"/>
              </w:numPr>
              <w:autoSpaceDE w:val="0"/>
              <w:autoSpaceDN w:val="0"/>
              <w:adjustRightInd w:val="0"/>
              <w:spacing w:after="120" w:line="276" w:lineRule="auto"/>
              <w:contextualSpacing/>
              <w:jc w:val="both"/>
              <w:rPr>
                <w:rFonts w:eastAsia="MS PGothic"/>
                <w:sz w:val="22"/>
                <w:szCs w:val="22"/>
                <w:lang w:val="vi-VN" w:eastAsia="zh-CN"/>
              </w:rPr>
            </w:pPr>
            <w:r w:rsidRPr="007B7915">
              <w:rPr>
                <w:rFonts w:eastAsia="MS PGothic"/>
                <w:sz w:val="22"/>
                <w:szCs w:val="22"/>
                <w:lang w:val="vi-VN" w:eastAsia="zh-CN"/>
              </w:rPr>
              <w:t>Độ ẩm tương đối</w:t>
            </w:r>
          </w:p>
        </w:tc>
        <w:tc>
          <w:tcPr>
            <w:tcW w:w="2361" w:type="dxa"/>
          </w:tcPr>
          <w:p w14:paraId="112F2D1D" w14:textId="77777777" w:rsidR="007A6994" w:rsidRPr="007B7915" w:rsidRDefault="007A6994" w:rsidP="00AD4374">
            <w:pPr>
              <w:autoSpaceDE w:val="0"/>
              <w:autoSpaceDN w:val="0"/>
              <w:adjustRightInd w:val="0"/>
              <w:contextualSpacing/>
              <w:jc w:val="both"/>
              <w:rPr>
                <w:rFonts w:eastAsia="MS PGothic"/>
                <w:sz w:val="22"/>
                <w:szCs w:val="22"/>
                <w:lang w:val="vi-VN" w:eastAsia="zh-CN"/>
              </w:rPr>
            </w:pPr>
            <w:r w:rsidRPr="007B7915">
              <w:rPr>
                <w:rFonts w:eastAsia="MS PGothic"/>
                <w:sz w:val="22"/>
                <w:szCs w:val="22"/>
                <w:lang w:val="vi-VN" w:eastAsia="zh-CN"/>
              </w:rPr>
              <w:t>Cơ sở sản xuất tự xây dựng</w:t>
            </w:r>
          </w:p>
        </w:tc>
      </w:tr>
    </w:tbl>
    <w:p w14:paraId="5BBA67BD" w14:textId="77777777" w:rsidR="007D6883" w:rsidRPr="007B7915" w:rsidRDefault="007D6883" w:rsidP="00C755AC">
      <w:pPr>
        <w:autoSpaceDE w:val="0"/>
        <w:autoSpaceDN w:val="0"/>
        <w:adjustRightInd w:val="0"/>
        <w:ind w:left="720"/>
        <w:rPr>
          <w:rFonts w:eastAsia="MS PGothic"/>
          <w:sz w:val="18"/>
          <w:szCs w:val="18"/>
          <w:lang w:val="vi-VN" w:eastAsia="zh-CN"/>
        </w:rPr>
      </w:pPr>
    </w:p>
    <w:p w14:paraId="192A946E" w14:textId="77777777" w:rsidR="00C755AC" w:rsidRPr="007B7915" w:rsidRDefault="007A6994" w:rsidP="00C755AC">
      <w:pPr>
        <w:autoSpaceDE w:val="0"/>
        <w:autoSpaceDN w:val="0"/>
        <w:adjustRightInd w:val="0"/>
        <w:ind w:left="720"/>
        <w:rPr>
          <w:rFonts w:eastAsia="MS PGothic"/>
          <w:sz w:val="18"/>
          <w:szCs w:val="18"/>
          <w:lang w:val="vi-VN" w:eastAsia="zh-CN"/>
        </w:rPr>
      </w:pPr>
      <w:r w:rsidRPr="007B7915">
        <w:rPr>
          <w:rFonts w:eastAsia="MS PGothic"/>
          <w:sz w:val="18"/>
          <w:szCs w:val="18"/>
          <w:lang w:val="vi-VN" w:eastAsia="zh-CN"/>
        </w:rPr>
        <w:t xml:space="preserve">Chú thích: </w:t>
      </w:r>
      <w:r w:rsidR="00C755AC" w:rsidRPr="007B7915">
        <w:rPr>
          <w:rFonts w:eastAsia="MS PGothic"/>
          <w:sz w:val="18"/>
          <w:szCs w:val="18"/>
          <w:lang w:val="vi-VN" w:eastAsia="zh-CN"/>
        </w:rPr>
        <w:t xml:space="preserve">RSD </w:t>
      </w:r>
      <w:r w:rsidRPr="007B7915">
        <w:rPr>
          <w:rFonts w:eastAsia="MS PGothic"/>
          <w:sz w:val="18"/>
          <w:szCs w:val="18"/>
          <w:lang w:val="vi-VN" w:eastAsia="zh-CN"/>
        </w:rPr>
        <w:t xml:space="preserve">- </w:t>
      </w:r>
      <w:r w:rsidR="00C755AC" w:rsidRPr="007B7915">
        <w:rPr>
          <w:rFonts w:eastAsia="MS PGothic"/>
          <w:sz w:val="18"/>
          <w:szCs w:val="18"/>
          <w:lang w:val="vi-VN" w:eastAsia="zh-CN"/>
        </w:rPr>
        <w:t>Relative Standard Deviation</w:t>
      </w:r>
      <w:r w:rsidRPr="007B7915">
        <w:rPr>
          <w:rFonts w:eastAsia="MS PGothic"/>
          <w:sz w:val="18"/>
          <w:szCs w:val="18"/>
          <w:lang w:val="vi-VN" w:eastAsia="zh-CN"/>
        </w:rPr>
        <w:t xml:space="preserve"> - Độ lệch chuẩn tương đối</w:t>
      </w:r>
    </w:p>
    <w:p w14:paraId="118D007A" w14:textId="77777777" w:rsidR="00C755AC" w:rsidRPr="007B7915" w:rsidRDefault="00C755AC" w:rsidP="00AF3BC3">
      <w:pPr>
        <w:autoSpaceDE w:val="0"/>
        <w:autoSpaceDN w:val="0"/>
        <w:adjustRightInd w:val="0"/>
        <w:ind w:left="1530"/>
        <w:jc w:val="both"/>
        <w:rPr>
          <w:rFonts w:eastAsia="MS PGothic"/>
          <w:sz w:val="18"/>
          <w:szCs w:val="18"/>
          <w:lang w:val="vi-VN" w:eastAsia="zh-CN"/>
        </w:rPr>
      </w:pPr>
      <w:r w:rsidRPr="007B7915">
        <w:rPr>
          <w:rFonts w:eastAsia="MS PGothic"/>
          <w:sz w:val="18"/>
          <w:szCs w:val="18"/>
          <w:lang w:val="vi-VN" w:eastAsia="zh-CN"/>
        </w:rPr>
        <w:t xml:space="preserve">ICH </w:t>
      </w:r>
      <w:r w:rsidR="007A6994" w:rsidRPr="007B7915">
        <w:rPr>
          <w:rFonts w:eastAsia="MS PGothic"/>
          <w:sz w:val="18"/>
          <w:szCs w:val="18"/>
          <w:lang w:val="vi-VN" w:eastAsia="zh-CN"/>
        </w:rPr>
        <w:t xml:space="preserve">- </w:t>
      </w:r>
      <w:r w:rsidRPr="007B7915">
        <w:rPr>
          <w:rFonts w:eastAsia="MS PGothic"/>
          <w:sz w:val="18"/>
          <w:szCs w:val="18"/>
          <w:lang w:val="vi-VN"/>
        </w:rPr>
        <w:t>International Conference on Harmonisation of Technical Requirements for Reg</w:t>
      </w:r>
      <w:r w:rsidR="007A6994" w:rsidRPr="007B7915">
        <w:rPr>
          <w:rFonts w:eastAsia="MS PGothic"/>
          <w:sz w:val="18"/>
          <w:szCs w:val="18"/>
          <w:lang w:val="vi-VN"/>
        </w:rPr>
        <w:t xml:space="preserve">istration of Pharmaceuticals </w:t>
      </w:r>
      <w:r w:rsidR="00E73605" w:rsidRPr="007B7915">
        <w:rPr>
          <w:rFonts w:eastAsia="MS PGothic"/>
          <w:sz w:val="18"/>
          <w:szCs w:val="18"/>
          <w:lang w:val="vi-VN"/>
        </w:rPr>
        <w:t xml:space="preserve">for </w:t>
      </w:r>
      <w:r w:rsidRPr="007B7915">
        <w:rPr>
          <w:rFonts w:eastAsia="MS PGothic"/>
          <w:sz w:val="18"/>
          <w:szCs w:val="18"/>
          <w:lang w:val="vi-VN"/>
        </w:rPr>
        <w:t>Human Use</w:t>
      </w:r>
      <w:r w:rsidR="007A6994" w:rsidRPr="007B7915">
        <w:rPr>
          <w:rFonts w:eastAsia="MS PGothic"/>
          <w:sz w:val="18"/>
          <w:szCs w:val="18"/>
          <w:lang w:val="vi-VN"/>
        </w:rPr>
        <w:t xml:space="preserve"> - Hội nghị quốc tế về sự </w:t>
      </w:r>
      <w:r w:rsidR="00F122D5" w:rsidRPr="007B7915">
        <w:rPr>
          <w:rFonts w:eastAsia="MS PGothic"/>
          <w:sz w:val="18"/>
          <w:szCs w:val="18"/>
          <w:lang w:val="vi-VN"/>
        </w:rPr>
        <w:t>hòa hợp</w:t>
      </w:r>
      <w:r w:rsidR="007A6994" w:rsidRPr="007B7915">
        <w:rPr>
          <w:rFonts w:eastAsia="MS PGothic"/>
          <w:sz w:val="18"/>
          <w:szCs w:val="18"/>
          <w:lang w:val="vi-VN"/>
        </w:rPr>
        <w:t xml:space="preserve"> của những yêu cầu kỹ thuật đối với các đăng ký thuốc sử dụng trên người </w:t>
      </w:r>
    </w:p>
    <w:p w14:paraId="69580ADB" w14:textId="77777777" w:rsidR="00C755AC" w:rsidRPr="007B7915" w:rsidRDefault="00C755AC" w:rsidP="00C755AC">
      <w:pPr>
        <w:autoSpaceDE w:val="0"/>
        <w:autoSpaceDN w:val="0"/>
        <w:adjustRightInd w:val="0"/>
        <w:ind w:left="567"/>
        <w:rPr>
          <w:rFonts w:eastAsia="MS PGothic"/>
          <w:sz w:val="22"/>
          <w:szCs w:val="22"/>
          <w:lang w:val="vi-VN" w:eastAsia="zh-CN"/>
        </w:rPr>
      </w:pPr>
    </w:p>
    <w:p w14:paraId="71A558C9" w14:textId="77777777" w:rsidR="00C755AC" w:rsidRPr="007B7915" w:rsidRDefault="00C755AC" w:rsidP="006901F6">
      <w:pPr>
        <w:autoSpaceDE w:val="0"/>
        <w:autoSpaceDN w:val="0"/>
        <w:adjustRightInd w:val="0"/>
        <w:ind w:left="567"/>
        <w:jc w:val="both"/>
        <w:rPr>
          <w:rFonts w:eastAsia="MS PGothic"/>
          <w:sz w:val="22"/>
          <w:szCs w:val="22"/>
          <w:lang w:val="vi-VN" w:eastAsia="zh-CN"/>
        </w:rPr>
      </w:pPr>
      <w:r w:rsidRPr="007B7915">
        <w:rPr>
          <w:rFonts w:eastAsia="MS PGothic"/>
          <w:sz w:val="22"/>
          <w:szCs w:val="22"/>
          <w:vertAlign w:val="superscript"/>
          <w:lang w:val="vi-VN" w:eastAsia="zh-CN"/>
        </w:rPr>
        <w:t>(1)</w:t>
      </w:r>
      <w:r w:rsidR="00E73605" w:rsidRPr="007B7915">
        <w:rPr>
          <w:rFonts w:eastAsia="MS PGothic"/>
          <w:sz w:val="22"/>
          <w:szCs w:val="22"/>
          <w:vertAlign w:val="superscript"/>
          <w:lang w:val="vi-VN" w:eastAsia="zh-CN"/>
        </w:rPr>
        <w:t xml:space="preserve"> </w:t>
      </w:r>
      <w:r w:rsidR="005D076E" w:rsidRPr="007B7915">
        <w:rPr>
          <w:rFonts w:eastAsia="MS PGothic"/>
          <w:sz w:val="22"/>
          <w:szCs w:val="22"/>
          <w:lang w:val="vi-VN" w:eastAsia="zh-CN"/>
        </w:rPr>
        <w:t>Chú ý: có thể thiết lập các kế hoạch lấy mẫ</w:t>
      </w:r>
      <w:r w:rsidR="006901F6" w:rsidRPr="007B7915">
        <w:rPr>
          <w:rFonts w:eastAsia="MS PGothic"/>
          <w:sz w:val="22"/>
          <w:szCs w:val="22"/>
          <w:lang w:val="vi-VN" w:eastAsia="zh-CN"/>
        </w:rPr>
        <w:t>u khác, miễn</w:t>
      </w:r>
      <w:r w:rsidR="002952E1" w:rsidRPr="007B7915">
        <w:rPr>
          <w:rFonts w:eastAsia="MS PGothic"/>
          <w:sz w:val="22"/>
          <w:szCs w:val="22"/>
          <w:lang w:val="vi-VN" w:eastAsia="zh-CN"/>
        </w:rPr>
        <w:t xml:space="preserve"> là</w:t>
      </w:r>
      <w:r w:rsidR="006901F6" w:rsidRPr="007B7915">
        <w:rPr>
          <w:rFonts w:eastAsia="MS PGothic"/>
          <w:sz w:val="22"/>
          <w:szCs w:val="22"/>
          <w:lang w:val="vi-VN" w:eastAsia="zh-CN"/>
        </w:rPr>
        <w:t xml:space="preserve"> tính hợp lý của các</w:t>
      </w:r>
      <w:r w:rsidR="005D076E" w:rsidRPr="007B7915">
        <w:rPr>
          <w:rFonts w:eastAsia="MS PGothic"/>
          <w:sz w:val="22"/>
          <w:szCs w:val="22"/>
          <w:lang w:val="vi-VN" w:eastAsia="zh-CN"/>
        </w:rPr>
        <w:t xml:space="preserve"> </w:t>
      </w:r>
      <w:r w:rsidR="006901F6" w:rsidRPr="007B7915">
        <w:rPr>
          <w:rFonts w:eastAsia="MS PGothic"/>
          <w:sz w:val="22"/>
          <w:szCs w:val="22"/>
          <w:lang w:val="vi-VN" w:eastAsia="zh-CN"/>
        </w:rPr>
        <w:t xml:space="preserve">kế hoạch lấy mẫu đó </w:t>
      </w:r>
      <w:r w:rsidR="002952E1" w:rsidRPr="007B7915">
        <w:rPr>
          <w:rFonts w:eastAsia="MS PGothic"/>
          <w:sz w:val="22"/>
          <w:szCs w:val="22"/>
          <w:lang w:val="vi-VN" w:eastAsia="zh-CN"/>
        </w:rPr>
        <w:t>có</w:t>
      </w:r>
      <w:r w:rsidR="006901F6" w:rsidRPr="007B7915">
        <w:rPr>
          <w:rFonts w:eastAsia="MS PGothic"/>
          <w:sz w:val="22"/>
          <w:szCs w:val="22"/>
          <w:lang w:val="vi-VN" w:eastAsia="zh-CN"/>
        </w:rPr>
        <w:t xml:space="preserve"> </w:t>
      </w:r>
      <w:r w:rsidR="002952E1" w:rsidRPr="007B7915">
        <w:rPr>
          <w:rFonts w:eastAsia="MS PGothic"/>
          <w:sz w:val="22"/>
          <w:szCs w:val="22"/>
          <w:lang w:val="vi-VN" w:eastAsia="zh-CN"/>
        </w:rPr>
        <w:t xml:space="preserve">thể </w:t>
      </w:r>
      <w:r w:rsidR="006901F6" w:rsidRPr="007B7915">
        <w:rPr>
          <w:rFonts w:eastAsia="MS PGothic"/>
          <w:sz w:val="22"/>
          <w:szCs w:val="22"/>
          <w:lang w:val="vi-VN" w:eastAsia="zh-CN"/>
        </w:rPr>
        <w:t>chứng minh</w:t>
      </w:r>
      <w:r w:rsidR="002952E1" w:rsidRPr="007B7915">
        <w:rPr>
          <w:rFonts w:eastAsia="MS PGothic"/>
          <w:sz w:val="22"/>
          <w:szCs w:val="22"/>
          <w:lang w:val="vi-VN" w:eastAsia="zh-CN"/>
        </w:rPr>
        <w:t xml:space="preserve"> được</w:t>
      </w:r>
      <w:r w:rsidR="006901F6" w:rsidRPr="007B7915">
        <w:rPr>
          <w:rFonts w:eastAsia="MS PGothic"/>
          <w:sz w:val="22"/>
          <w:szCs w:val="22"/>
          <w:lang w:val="vi-VN" w:eastAsia="zh-CN"/>
        </w:rPr>
        <w:t xml:space="preserve"> </w:t>
      </w:r>
      <w:r w:rsidR="005D076E" w:rsidRPr="007B7915">
        <w:rPr>
          <w:rFonts w:eastAsia="MS PGothic"/>
          <w:sz w:val="22"/>
          <w:szCs w:val="22"/>
          <w:lang w:val="vi-VN" w:eastAsia="zh-CN"/>
        </w:rPr>
        <w:t>dựa trên các phép phân tích thố</w:t>
      </w:r>
      <w:r w:rsidR="006901F6" w:rsidRPr="007B7915">
        <w:rPr>
          <w:rFonts w:eastAsia="MS PGothic"/>
          <w:sz w:val="22"/>
          <w:szCs w:val="22"/>
          <w:lang w:val="vi-VN" w:eastAsia="zh-CN"/>
        </w:rPr>
        <w:t>ng kê</w:t>
      </w:r>
      <w:r w:rsidR="005D076E" w:rsidRPr="007B7915">
        <w:rPr>
          <w:rFonts w:eastAsia="MS PGothic"/>
          <w:sz w:val="22"/>
          <w:szCs w:val="22"/>
          <w:lang w:val="vi-VN" w:eastAsia="zh-CN"/>
        </w:rPr>
        <w:t>.</w:t>
      </w:r>
    </w:p>
    <w:p w14:paraId="6F4C0011" w14:textId="77777777" w:rsidR="005D076E" w:rsidRPr="007B7915" w:rsidRDefault="005D076E" w:rsidP="00C755AC">
      <w:pPr>
        <w:autoSpaceDE w:val="0"/>
        <w:autoSpaceDN w:val="0"/>
        <w:adjustRightInd w:val="0"/>
        <w:ind w:left="709"/>
        <w:jc w:val="both"/>
        <w:rPr>
          <w:rFonts w:eastAsia="MS PGothic"/>
          <w:sz w:val="22"/>
          <w:szCs w:val="22"/>
          <w:lang w:val="vi-VN"/>
        </w:rPr>
      </w:pPr>
    </w:p>
    <w:p w14:paraId="51AB7F7D" w14:textId="77777777" w:rsidR="005D076E" w:rsidRPr="007B7915" w:rsidRDefault="005D076E" w:rsidP="00C755AC">
      <w:pPr>
        <w:autoSpaceDE w:val="0"/>
        <w:autoSpaceDN w:val="0"/>
        <w:adjustRightInd w:val="0"/>
        <w:ind w:left="709"/>
        <w:jc w:val="both"/>
        <w:rPr>
          <w:rFonts w:eastAsia="MS PGothic"/>
          <w:sz w:val="22"/>
          <w:szCs w:val="22"/>
          <w:lang w:val="vi-VN"/>
        </w:rPr>
      </w:pPr>
      <w:r w:rsidRPr="007B7915">
        <w:rPr>
          <w:rFonts w:eastAsia="MS PGothic"/>
          <w:sz w:val="22"/>
          <w:szCs w:val="22"/>
          <w:lang w:val="vi-VN"/>
        </w:rPr>
        <w:t xml:space="preserve">Quy mô lấy mẫu, thử và </w:t>
      </w:r>
      <w:r w:rsidR="00EB0B71" w:rsidRPr="007B7915">
        <w:rPr>
          <w:rFonts w:eastAsia="MS PGothic"/>
          <w:sz w:val="22"/>
          <w:szCs w:val="22"/>
          <w:lang w:val="vi-VN"/>
        </w:rPr>
        <w:t>giới hạn chấp nhận</w:t>
      </w:r>
      <w:r w:rsidRPr="007B7915">
        <w:rPr>
          <w:rFonts w:eastAsia="MS PGothic"/>
          <w:sz w:val="22"/>
          <w:szCs w:val="22"/>
          <w:lang w:val="vi-VN"/>
        </w:rPr>
        <w:t xml:space="preserve"> cần phải được xây dựng dựa trên mức độ rủi ro </w:t>
      </w:r>
      <w:r w:rsidR="00A40212" w:rsidRPr="007B7915">
        <w:rPr>
          <w:rFonts w:eastAsia="MS PGothic"/>
          <w:sz w:val="22"/>
          <w:szCs w:val="22"/>
          <w:lang w:val="vi-VN"/>
        </w:rPr>
        <w:t xml:space="preserve">mà </w:t>
      </w:r>
      <w:r w:rsidRPr="007B7915">
        <w:rPr>
          <w:rFonts w:eastAsia="MS PGothic"/>
          <w:sz w:val="22"/>
          <w:szCs w:val="22"/>
          <w:lang w:val="vi-VN"/>
        </w:rPr>
        <w:t>bệnh nhân</w:t>
      </w:r>
      <w:r w:rsidR="00A40212" w:rsidRPr="007B7915">
        <w:rPr>
          <w:rFonts w:eastAsia="MS PGothic"/>
          <w:sz w:val="22"/>
          <w:szCs w:val="22"/>
          <w:lang w:val="vi-VN"/>
        </w:rPr>
        <w:t xml:space="preserve"> phải chịu</w:t>
      </w:r>
      <w:r w:rsidRPr="007B7915">
        <w:rPr>
          <w:rFonts w:eastAsia="MS PGothic"/>
          <w:sz w:val="22"/>
          <w:szCs w:val="22"/>
          <w:lang w:val="vi-VN"/>
        </w:rPr>
        <w:t xml:space="preserve"> khi sử dụng thuốc (ví dụ: khi thuốc được sản xuất bằng các loại thiết bị </w:t>
      </w:r>
      <w:r w:rsidR="00E467BD" w:rsidRPr="007B7915">
        <w:rPr>
          <w:rFonts w:eastAsia="MS PGothic"/>
          <w:sz w:val="22"/>
          <w:szCs w:val="22"/>
          <w:lang w:val="vi-VN"/>
        </w:rPr>
        <w:t>khác nhau, với</w:t>
      </w:r>
      <w:r w:rsidRPr="007B7915">
        <w:rPr>
          <w:rFonts w:eastAsia="MS PGothic"/>
          <w:sz w:val="22"/>
          <w:szCs w:val="22"/>
          <w:lang w:val="vi-VN"/>
        </w:rPr>
        <w:t xml:space="preserve"> công suấ</w:t>
      </w:r>
      <w:r w:rsidR="00E467BD" w:rsidRPr="007B7915">
        <w:rPr>
          <w:rFonts w:eastAsia="MS PGothic"/>
          <w:sz w:val="22"/>
          <w:szCs w:val="22"/>
          <w:lang w:val="vi-VN"/>
        </w:rPr>
        <w:t>t</w:t>
      </w:r>
      <w:r w:rsidR="002952E1" w:rsidRPr="007B7915">
        <w:rPr>
          <w:rFonts w:eastAsia="MS PGothic"/>
          <w:sz w:val="22"/>
          <w:szCs w:val="22"/>
          <w:lang w:val="vi-VN"/>
        </w:rPr>
        <w:t xml:space="preserve"> khác nhau)</w:t>
      </w:r>
      <w:r w:rsidRPr="007B7915">
        <w:rPr>
          <w:rFonts w:eastAsia="MS PGothic"/>
          <w:sz w:val="22"/>
          <w:szCs w:val="22"/>
          <w:lang w:val="vi-VN"/>
        </w:rPr>
        <w:t xml:space="preserve"> và cần được đánh giá đối với từng sản phẩm cụ thể.</w:t>
      </w:r>
    </w:p>
    <w:p w14:paraId="3B46CD3B" w14:textId="77777777" w:rsidR="00C755AC" w:rsidRPr="007B7915" w:rsidRDefault="005D076E" w:rsidP="00E467BD">
      <w:pPr>
        <w:autoSpaceDE w:val="0"/>
        <w:autoSpaceDN w:val="0"/>
        <w:adjustRightInd w:val="0"/>
        <w:ind w:left="709"/>
        <w:jc w:val="both"/>
        <w:rPr>
          <w:rFonts w:eastAsia="MS PGothic"/>
          <w:sz w:val="22"/>
          <w:szCs w:val="22"/>
          <w:lang w:val="vi-VN"/>
        </w:rPr>
      </w:pPr>
      <w:r w:rsidRPr="007B7915">
        <w:rPr>
          <w:rFonts w:eastAsia="MS PGothic"/>
          <w:sz w:val="22"/>
          <w:szCs w:val="22"/>
          <w:lang w:val="vi-VN"/>
        </w:rPr>
        <w:t xml:space="preserve"> </w:t>
      </w:r>
    </w:p>
    <w:p w14:paraId="263C1CB6" w14:textId="77777777" w:rsidR="00C755AC" w:rsidRPr="007B7915" w:rsidRDefault="00E467BD" w:rsidP="00D7507E">
      <w:pPr>
        <w:autoSpaceDE w:val="0"/>
        <w:autoSpaceDN w:val="0"/>
        <w:adjustRightInd w:val="0"/>
        <w:ind w:left="709"/>
        <w:jc w:val="both"/>
        <w:rPr>
          <w:rFonts w:eastAsia="MS PGothic"/>
          <w:sz w:val="22"/>
          <w:szCs w:val="22"/>
          <w:lang w:val="vi-VN"/>
        </w:rPr>
      </w:pPr>
      <w:r w:rsidRPr="007B7915">
        <w:rPr>
          <w:rFonts w:eastAsia="MS PGothic"/>
          <w:sz w:val="22"/>
          <w:szCs w:val="22"/>
          <w:lang w:val="vi-VN"/>
        </w:rPr>
        <w:t>Lý do lựa chọn chỉ tiêu của thuốc thành phẩm cần phải được chứng minh và quy trình phân</w:t>
      </w:r>
      <w:r w:rsidR="0091225B" w:rsidRPr="007B7915">
        <w:rPr>
          <w:rFonts w:eastAsia="MS PGothic"/>
          <w:sz w:val="22"/>
          <w:szCs w:val="22"/>
          <w:lang w:val="vi-VN"/>
        </w:rPr>
        <w:t xml:space="preserve"> tích cần phải được thẩm định theo </w:t>
      </w:r>
      <w:r w:rsidR="00D7507E" w:rsidRPr="007B7915">
        <w:rPr>
          <w:rFonts w:eastAsia="MS PGothic"/>
          <w:sz w:val="22"/>
          <w:szCs w:val="22"/>
          <w:lang w:val="vi-VN"/>
        </w:rPr>
        <w:t>Hướng dẫn thẩm định quy trình phân tích của ASEAN.</w:t>
      </w:r>
      <w:r w:rsidRPr="007B7915">
        <w:rPr>
          <w:rFonts w:eastAsia="MS PGothic"/>
          <w:sz w:val="22"/>
          <w:szCs w:val="22"/>
          <w:lang w:val="vi-VN"/>
        </w:rPr>
        <w:t xml:space="preserve"> </w:t>
      </w:r>
    </w:p>
    <w:p w14:paraId="6B264882" w14:textId="77777777" w:rsidR="00C32141" w:rsidRPr="007B7915" w:rsidRDefault="00C32141" w:rsidP="00D7507E">
      <w:pPr>
        <w:autoSpaceDE w:val="0"/>
        <w:autoSpaceDN w:val="0"/>
        <w:adjustRightInd w:val="0"/>
        <w:ind w:left="709"/>
        <w:jc w:val="both"/>
        <w:rPr>
          <w:rFonts w:eastAsia="MS PGothic"/>
          <w:sz w:val="22"/>
          <w:szCs w:val="22"/>
          <w:lang w:val="vi-VN"/>
        </w:rPr>
      </w:pPr>
    </w:p>
    <w:p w14:paraId="36B88DA0" w14:textId="77777777" w:rsidR="00C755AC" w:rsidRPr="007B7915" w:rsidRDefault="00C32141" w:rsidP="00C32141">
      <w:pPr>
        <w:pStyle w:val="Heading2"/>
        <w:rPr>
          <w:rFonts w:ascii="Times New Roman" w:eastAsia="Arial" w:hAnsi="Times New Roman"/>
          <w:b/>
          <w:bCs/>
          <w:iCs/>
          <w:szCs w:val="28"/>
          <w:u w:val="none"/>
          <w:lang w:val="vi-VN"/>
        </w:rPr>
      </w:pPr>
      <w:bookmarkStart w:id="292" w:name="_Toc483413428"/>
      <w:bookmarkStart w:id="293" w:name="_Toc483413479"/>
      <w:bookmarkStart w:id="294" w:name="_Toc483414897"/>
      <w:bookmarkStart w:id="295" w:name="_Toc483415129"/>
      <w:bookmarkStart w:id="296" w:name="_Toc483416973"/>
      <w:bookmarkStart w:id="297" w:name="_Toc483575132"/>
      <w:bookmarkStart w:id="298" w:name="_Toc483575191"/>
      <w:bookmarkStart w:id="299" w:name="_Toc483575287"/>
      <w:bookmarkStart w:id="300" w:name="_Toc483575469"/>
      <w:bookmarkStart w:id="301" w:name="_Toc483575608"/>
      <w:bookmarkStart w:id="302" w:name="_Toc483576033"/>
      <w:bookmarkStart w:id="303" w:name="_Toc483643772"/>
      <w:r w:rsidRPr="007B7915">
        <w:rPr>
          <w:rFonts w:ascii="Times New Roman" w:eastAsia="Arial" w:hAnsi="Times New Roman"/>
          <w:b/>
          <w:bCs/>
          <w:iCs/>
          <w:szCs w:val="28"/>
          <w:u w:val="none"/>
          <w:lang w:val="vi-VN"/>
        </w:rPr>
        <w:t xml:space="preserve">4.5. </w:t>
      </w:r>
      <w:r w:rsidRPr="007B7915">
        <w:rPr>
          <w:rFonts w:ascii="Times New Roman" w:eastAsia="Arial" w:hAnsi="Times New Roman"/>
          <w:b/>
          <w:bCs/>
          <w:iCs/>
          <w:szCs w:val="28"/>
          <w:u w:val="none"/>
          <w:lang w:val="vi-VN"/>
        </w:rPr>
        <w:tab/>
      </w:r>
      <w:r w:rsidR="00E41D6A" w:rsidRPr="007B7915">
        <w:rPr>
          <w:rFonts w:ascii="Times New Roman" w:eastAsia="Arial" w:hAnsi="Times New Roman"/>
          <w:b/>
          <w:bCs/>
          <w:iCs/>
          <w:szCs w:val="28"/>
          <w:u w:val="none"/>
          <w:lang w:val="vi-VN"/>
        </w:rPr>
        <w:t xml:space="preserve">Thời gian </w:t>
      </w:r>
      <w:r w:rsidR="00F122D5" w:rsidRPr="007B7915">
        <w:rPr>
          <w:rFonts w:ascii="Times New Roman" w:eastAsia="Arial" w:hAnsi="Times New Roman"/>
          <w:b/>
          <w:bCs/>
          <w:iCs/>
          <w:szCs w:val="28"/>
          <w:u w:val="none"/>
          <w:lang w:val="vi-VN"/>
        </w:rPr>
        <w:t>lưu trữ</w:t>
      </w:r>
      <w:bookmarkEnd w:id="292"/>
      <w:bookmarkEnd w:id="293"/>
      <w:bookmarkEnd w:id="294"/>
      <w:bookmarkEnd w:id="295"/>
      <w:bookmarkEnd w:id="296"/>
      <w:bookmarkEnd w:id="297"/>
      <w:bookmarkEnd w:id="298"/>
      <w:bookmarkEnd w:id="299"/>
      <w:bookmarkEnd w:id="300"/>
      <w:bookmarkEnd w:id="301"/>
      <w:bookmarkEnd w:id="302"/>
      <w:bookmarkEnd w:id="303"/>
      <w:r w:rsidR="00FE21DC" w:rsidRPr="007B7915">
        <w:rPr>
          <w:rFonts w:ascii="Times New Roman" w:eastAsia="Arial" w:hAnsi="Times New Roman"/>
          <w:b/>
          <w:bCs/>
          <w:iCs/>
          <w:szCs w:val="28"/>
          <w:u w:val="none"/>
          <w:lang w:val="vi-VN"/>
        </w:rPr>
        <w:t xml:space="preserve"> </w:t>
      </w:r>
    </w:p>
    <w:p w14:paraId="611E0A44" w14:textId="77777777" w:rsidR="00C755AC" w:rsidRPr="007B7915" w:rsidRDefault="00C755AC" w:rsidP="00C755AC">
      <w:pPr>
        <w:autoSpaceDE w:val="0"/>
        <w:autoSpaceDN w:val="0"/>
        <w:adjustRightInd w:val="0"/>
        <w:ind w:left="576"/>
        <w:jc w:val="both"/>
        <w:rPr>
          <w:rFonts w:eastAsia="MS PGothic"/>
          <w:sz w:val="22"/>
          <w:szCs w:val="22"/>
          <w:lang w:val="vi-VN"/>
        </w:rPr>
      </w:pPr>
    </w:p>
    <w:p w14:paraId="587CB60F" w14:textId="77777777" w:rsidR="00CC6378" w:rsidRPr="007B7915" w:rsidRDefault="00CC6378" w:rsidP="00C755AC">
      <w:pPr>
        <w:autoSpaceDE w:val="0"/>
        <w:autoSpaceDN w:val="0"/>
        <w:adjustRightInd w:val="0"/>
        <w:ind w:left="709"/>
        <w:jc w:val="both"/>
        <w:rPr>
          <w:rFonts w:eastAsia="MS PGothic"/>
          <w:sz w:val="22"/>
          <w:szCs w:val="22"/>
          <w:lang w:val="vi-VN"/>
        </w:rPr>
      </w:pPr>
      <w:r w:rsidRPr="007B7915">
        <w:rPr>
          <w:rFonts w:eastAsia="MS PGothic"/>
          <w:sz w:val="22"/>
          <w:szCs w:val="22"/>
          <w:lang w:val="vi-VN"/>
        </w:rPr>
        <w:t xml:space="preserve">Nếu trong quy trình sản xuất, bán thành phẩm được </w:t>
      </w:r>
      <w:r w:rsidR="005F3E15" w:rsidRPr="007B7915">
        <w:rPr>
          <w:rFonts w:eastAsia="MS PGothic"/>
          <w:sz w:val="22"/>
          <w:szCs w:val="22"/>
          <w:lang w:val="vi-VN"/>
        </w:rPr>
        <w:t>lưu trữ tạm thời</w:t>
      </w:r>
      <w:r w:rsidR="002952E1" w:rsidRPr="007B7915">
        <w:rPr>
          <w:rFonts w:eastAsia="MS PGothic"/>
          <w:sz w:val="22"/>
          <w:szCs w:val="22"/>
          <w:lang w:val="vi-VN"/>
        </w:rPr>
        <w:t xml:space="preserve"> </w:t>
      </w:r>
      <w:r w:rsidRPr="007B7915">
        <w:rPr>
          <w:rFonts w:eastAsia="MS PGothic"/>
          <w:sz w:val="22"/>
          <w:szCs w:val="22"/>
          <w:lang w:val="vi-VN"/>
        </w:rPr>
        <w:t xml:space="preserve">(ví dụ: bán thành phẩm sau giai đoạn trộn sơ bộ hoặc sau một số bước trung gian), cơ sở sản xuất cần chứng minh </w:t>
      </w:r>
      <w:r w:rsidR="005F3E15" w:rsidRPr="007B7915">
        <w:rPr>
          <w:rFonts w:eastAsia="MS PGothic"/>
          <w:sz w:val="22"/>
          <w:szCs w:val="22"/>
          <w:lang w:val="vi-VN"/>
        </w:rPr>
        <w:t>rằng khoảng thời gian lưu trữ là hợp lý</w:t>
      </w:r>
      <w:r w:rsidRPr="007B7915">
        <w:rPr>
          <w:rFonts w:eastAsia="MS PGothic"/>
          <w:sz w:val="22"/>
          <w:szCs w:val="22"/>
          <w:lang w:val="vi-VN"/>
        </w:rPr>
        <w:t xml:space="preserve">. </w:t>
      </w:r>
      <w:r w:rsidR="00A40212" w:rsidRPr="007B7915">
        <w:rPr>
          <w:rFonts w:eastAsia="MS PGothic"/>
          <w:sz w:val="22"/>
          <w:szCs w:val="22"/>
          <w:lang w:val="vi-VN"/>
        </w:rPr>
        <w:t>Dữ liệu về đ</w:t>
      </w:r>
      <w:r w:rsidRPr="007B7915">
        <w:rPr>
          <w:rFonts w:eastAsia="MS PGothic"/>
          <w:sz w:val="22"/>
          <w:szCs w:val="22"/>
          <w:lang w:val="vi-VN"/>
        </w:rPr>
        <w:t xml:space="preserve">ộ ổn định </w:t>
      </w:r>
      <w:r w:rsidR="005F3E15" w:rsidRPr="007B7915">
        <w:rPr>
          <w:rFonts w:eastAsia="MS PGothic"/>
          <w:sz w:val="22"/>
          <w:szCs w:val="22"/>
          <w:lang w:val="vi-VN"/>
        </w:rPr>
        <w:t xml:space="preserve">thu </w:t>
      </w:r>
      <w:r w:rsidR="00702004" w:rsidRPr="007B7915">
        <w:rPr>
          <w:rFonts w:eastAsia="MS PGothic"/>
          <w:sz w:val="22"/>
          <w:szCs w:val="22"/>
          <w:lang w:val="vi-VN"/>
        </w:rPr>
        <w:t xml:space="preserve">được (độ ổn định </w:t>
      </w:r>
      <w:r w:rsidR="00A40212" w:rsidRPr="007B7915">
        <w:rPr>
          <w:rFonts w:eastAsia="MS PGothic"/>
          <w:sz w:val="22"/>
          <w:szCs w:val="22"/>
          <w:lang w:val="vi-VN"/>
        </w:rPr>
        <w:t xml:space="preserve">về </w:t>
      </w:r>
      <w:r w:rsidR="00702004" w:rsidRPr="007B7915">
        <w:rPr>
          <w:rFonts w:eastAsia="MS PGothic"/>
          <w:sz w:val="22"/>
          <w:szCs w:val="22"/>
          <w:lang w:val="vi-VN"/>
        </w:rPr>
        <w:t>hoá họ</w:t>
      </w:r>
      <w:r w:rsidR="00A40212" w:rsidRPr="007B7915">
        <w:rPr>
          <w:rFonts w:eastAsia="MS PGothic"/>
          <w:sz w:val="22"/>
          <w:szCs w:val="22"/>
          <w:lang w:val="vi-VN"/>
        </w:rPr>
        <w:t>c và</w:t>
      </w:r>
      <w:r w:rsidR="00702004" w:rsidRPr="007B7915">
        <w:rPr>
          <w:rFonts w:eastAsia="MS PGothic"/>
          <w:sz w:val="22"/>
          <w:szCs w:val="22"/>
          <w:lang w:val="vi-VN"/>
        </w:rPr>
        <w:t xml:space="preserve"> vi sinh vật) </w:t>
      </w:r>
      <w:r w:rsidR="00CD184A" w:rsidRPr="007B7915">
        <w:rPr>
          <w:rFonts w:eastAsia="MS PGothic"/>
          <w:sz w:val="22"/>
          <w:szCs w:val="22"/>
          <w:lang w:val="vi-VN"/>
        </w:rPr>
        <w:t xml:space="preserve">ứng với mỗi khoảng thời gian </w:t>
      </w:r>
      <w:r w:rsidR="005F3E15" w:rsidRPr="007B7915">
        <w:rPr>
          <w:rFonts w:eastAsia="MS PGothic"/>
          <w:sz w:val="22"/>
          <w:szCs w:val="22"/>
          <w:lang w:val="vi-VN"/>
        </w:rPr>
        <w:t>lưu trữ</w:t>
      </w:r>
      <w:r w:rsidR="00CD184A" w:rsidRPr="007B7915">
        <w:rPr>
          <w:rFonts w:eastAsia="MS PGothic"/>
          <w:sz w:val="22"/>
          <w:szCs w:val="22"/>
          <w:lang w:val="vi-VN"/>
        </w:rPr>
        <w:t xml:space="preserve"> nêu trên</w:t>
      </w:r>
      <w:r w:rsidRPr="007B7915">
        <w:rPr>
          <w:rFonts w:eastAsia="MS PGothic"/>
          <w:sz w:val="22"/>
          <w:szCs w:val="22"/>
          <w:lang w:val="vi-VN"/>
        </w:rPr>
        <w:t xml:space="preserve"> nên được cung cấp để </w:t>
      </w:r>
      <w:r w:rsidR="00CD184A" w:rsidRPr="007B7915">
        <w:rPr>
          <w:rFonts w:eastAsia="MS PGothic"/>
          <w:sz w:val="22"/>
          <w:szCs w:val="22"/>
          <w:lang w:val="vi-VN"/>
        </w:rPr>
        <w:t xml:space="preserve">chứng minh. Các khảo sát </w:t>
      </w:r>
      <w:r w:rsidR="002952E1" w:rsidRPr="007B7915">
        <w:rPr>
          <w:rFonts w:eastAsia="MS PGothic"/>
          <w:sz w:val="22"/>
          <w:szCs w:val="22"/>
          <w:lang w:val="vi-VN"/>
        </w:rPr>
        <w:t xml:space="preserve">về </w:t>
      </w:r>
      <w:r w:rsidR="00CD184A" w:rsidRPr="007B7915">
        <w:rPr>
          <w:rFonts w:eastAsia="MS PGothic"/>
          <w:sz w:val="22"/>
          <w:szCs w:val="22"/>
          <w:lang w:val="vi-VN"/>
        </w:rPr>
        <w:t xml:space="preserve">thời gian </w:t>
      </w:r>
      <w:r w:rsidR="005F3E15" w:rsidRPr="007B7915">
        <w:rPr>
          <w:rFonts w:eastAsia="MS PGothic"/>
          <w:sz w:val="22"/>
          <w:szCs w:val="22"/>
          <w:lang w:val="vi-VN"/>
        </w:rPr>
        <w:t>lưu trữ</w:t>
      </w:r>
      <w:r w:rsidR="00CD184A" w:rsidRPr="007B7915">
        <w:rPr>
          <w:rFonts w:eastAsia="MS PGothic"/>
          <w:sz w:val="22"/>
          <w:szCs w:val="22"/>
          <w:lang w:val="vi-VN"/>
        </w:rPr>
        <w:t xml:space="preserve"> có thể được thực hiện một cách riêng rẽ hoặc được thực hiện như một phần của </w:t>
      </w:r>
      <w:r w:rsidR="00C458FD" w:rsidRPr="007B7915">
        <w:rPr>
          <w:rFonts w:eastAsia="MS PGothic"/>
          <w:sz w:val="22"/>
          <w:szCs w:val="22"/>
          <w:lang w:val="vi-VN"/>
        </w:rPr>
        <w:t>đề cương thẩm định</w:t>
      </w:r>
      <w:r w:rsidR="00CD184A" w:rsidRPr="007B7915">
        <w:rPr>
          <w:rFonts w:eastAsia="MS PGothic"/>
          <w:sz w:val="22"/>
          <w:szCs w:val="22"/>
          <w:lang w:val="vi-VN"/>
        </w:rPr>
        <w:t xml:space="preserve"> quy trình sản xuất.</w:t>
      </w:r>
      <w:r w:rsidR="004645A0" w:rsidRPr="007B7915">
        <w:rPr>
          <w:rFonts w:eastAsia="MS PGothic"/>
          <w:sz w:val="22"/>
          <w:szCs w:val="22"/>
          <w:lang w:val="vi-VN"/>
        </w:rPr>
        <w:t xml:space="preserve"> </w:t>
      </w:r>
      <w:r w:rsidR="00C2165F" w:rsidRPr="007B7915">
        <w:rPr>
          <w:rFonts w:eastAsia="MS PGothic"/>
          <w:sz w:val="22"/>
          <w:szCs w:val="22"/>
          <w:lang w:val="vi-VN"/>
        </w:rPr>
        <w:t xml:space="preserve">Thời gian </w:t>
      </w:r>
      <w:r w:rsidR="00101B41" w:rsidRPr="007B7915">
        <w:rPr>
          <w:rFonts w:eastAsia="MS PGothic"/>
          <w:sz w:val="22"/>
          <w:szCs w:val="22"/>
          <w:lang w:val="vi-VN"/>
        </w:rPr>
        <w:t>lưu trữ</w:t>
      </w:r>
      <w:r w:rsidR="00C2165F" w:rsidRPr="007B7915">
        <w:rPr>
          <w:rFonts w:eastAsia="MS PGothic"/>
          <w:sz w:val="22"/>
          <w:szCs w:val="22"/>
          <w:lang w:val="vi-VN"/>
        </w:rPr>
        <w:t xml:space="preserve"> nên được lựa chọn </w:t>
      </w:r>
      <w:r w:rsidR="00702004" w:rsidRPr="007B7915">
        <w:rPr>
          <w:rFonts w:eastAsia="MS PGothic"/>
          <w:sz w:val="22"/>
          <w:szCs w:val="22"/>
          <w:lang w:val="vi-VN"/>
        </w:rPr>
        <w:t xml:space="preserve">dựa trên các kết quả phân tích các mẫu hoặc các lô </w:t>
      </w:r>
      <w:r w:rsidR="002952E1" w:rsidRPr="007B7915">
        <w:rPr>
          <w:rFonts w:eastAsia="MS PGothic"/>
          <w:sz w:val="22"/>
          <w:szCs w:val="22"/>
          <w:lang w:val="vi-VN"/>
        </w:rPr>
        <w:t xml:space="preserve">được giữ trong </w:t>
      </w:r>
      <w:r w:rsidR="00702004" w:rsidRPr="007B7915">
        <w:rPr>
          <w:rFonts w:eastAsia="MS PGothic"/>
          <w:sz w:val="22"/>
          <w:szCs w:val="22"/>
          <w:lang w:val="vi-VN"/>
        </w:rPr>
        <w:t xml:space="preserve">các khoảng </w:t>
      </w:r>
      <w:r w:rsidR="005D11E0" w:rsidRPr="007B7915">
        <w:rPr>
          <w:rFonts w:eastAsia="MS PGothic"/>
          <w:sz w:val="22"/>
          <w:szCs w:val="22"/>
          <w:lang w:val="vi-VN"/>
        </w:rPr>
        <w:t>t</w:t>
      </w:r>
      <w:r w:rsidR="00101B41" w:rsidRPr="007B7915">
        <w:rPr>
          <w:rFonts w:eastAsia="MS PGothic"/>
          <w:sz w:val="22"/>
          <w:szCs w:val="22"/>
          <w:lang w:val="vi-VN"/>
        </w:rPr>
        <w:t>hời gian lưu trữ</w:t>
      </w:r>
      <w:r w:rsidR="00702004" w:rsidRPr="007B7915">
        <w:rPr>
          <w:rFonts w:eastAsia="MS PGothic"/>
          <w:sz w:val="22"/>
          <w:szCs w:val="22"/>
          <w:lang w:val="vi-VN"/>
        </w:rPr>
        <w:t xml:space="preserve"> </w:t>
      </w:r>
      <w:r w:rsidR="002952E1" w:rsidRPr="007B7915">
        <w:rPr>
          <w:rFonts w:eastAsia="MS PGothic"/>
          <w:sz w:val="22"/>
          <w:szCs w:val="22"/>
          <w:lang w:val="vi-VN"/>
        </w:rPr>
        <w:t xml:space="preserve">xác định </w:t>
      </w:r>
      <w:r w:rsidR="00702004" w:rsidRPr="007B7915">
        <w:rPr>
          <w:rFonts w:eastAsia="MS PGothic"/>
          <w:sz w:val="22"/>
          <w:szCs w:val="22"/>
          <w:lang w:val="vi-VN"/>
        </w:rPr>
        <w:t>khác nhau</w:t>
      </w:r>
      <w:r w:rsidR="00FE21DC" w:rsidRPr="007B7915">
        <w:rPr>
          <w:rFonts w:eastAsia="MS PGothic"/>
          <w:sz w:val="22"/>
          <w:szCs w:val="22"/>
          <w:lang w:val="vi-VN"/>
        </w:rPr>
        <w:t xml:space="preserve">. </w:t>
      </w:r>
      <w:r w:rsidR="00101B41" w:rsidRPr="007B7915">
        <w:rPr>
          <w:rFonts w:eastAsia="MS PGothic"/>
          <w:sz w:val="22"/>
          <w:szCs w:val="22"/>
          <w:lang w:val="vi-VN"/>
        </w:rPr>
        <w:t>Thời gian lưu trữ</w:t>
      </w:r>
      <w:r w:rsidR="00FE21DC" w:rsidRPr="007B7915">
        <w:rPr>
          <w:rFonts w:eastAsia="MS PGothic"/>
          <w:sz w:val="22"/>
          <w:szCs w:val="22"/>
          <w:lang w:val="vi-VN"/>
        </w:rPr>
        <w:t xml:space="preserve"> cũng có thể được xây dựng dựa vào </w:t>
      </w:r>
      <w:r w:rsidR="002952E1" w:rsidRPr="007B7915">
        <w:rPr>
          <w:rFonts w:eastAsia="MS PGothic"/>
          <w:sz w:val="22"/>
          <w:szCs w:val="22"/>
          <w:lang w:val="vi-VN"/>
        </w:rPr>
        <w:t xml:space="preserve">dữ liệu của </w:t>
      </w:r>
      <w:r w:rsidR="00FE21DC" w:rsidRPr="007B7915">
        <w:rPr>
          <w:rFonts w:eastAsia="MS PGothic"/>
          <w:sz w:val="22"/>
          <w:szCs w:val="22"/>
          <w:lang w:val="vi-VN"/>
        </w:rPr>
        <w:t>sản xuất thực tế (</w:t>
      </w:r>
      <w:r w:rsidR="002400CF" w:rsidRPr="007B7915">
        <w:rPr>
          <w:rFonts w:eastAsia="MS PGothic"/>
          <w:sz w:val="22"/>
          <w:szCs w:val="22"/>
          <w:lang w:val="vi-VN"/>
        </w:rPr>
        <w:t>t</w:t>
      </w:r>
      <w:r w:rsidR="00101B41" w:rsidRPr="007B7915">
        <w:rPr>
          <w:rFonts w:eastAsia="MS PGothic"/>
          <w:sz w:val="22"/>
          <w:szCs w:val="22"/>
          <w:lang w:val="vi-VN"/>
        </w:rPr>
        <w:t>hời gian lưu trữ</w:t>
      </w:r>
      <w:r w:rsidR="00FE21DC" w:rsidRPr="007B7915">
        <w:rPr>
          <w:rFonts w:eastAsia="MS PGothic"/>
          <w:sz w:val="22"/>
          <w:szCs w:val="22"/>
          <w:lang w:val="vi-VN"/>
        </w:rPr>
        <w:t xml:space="preserve"> phát sinh theo từng mẻ sản xuất). </w:t>
      </w:r>
    </w:p>
    <w:p w14:paraId="436131BE" w14:textId="77777777" w:rsidR="00C755AC" w:rsidRPr="007B7915" w:rsidRDefault="00C755AC" w:rsidP="00C755AC">
      <w:pPr>
        <w:autoSpaceDE w:val="0"/>
        <w:autoSpaceDN w:val="0"/>
        <w:adjustRightInd w:val="0"/>
        <w:ind w:left="709"/>
        <w:jc w:val="both"/>
        <w:rPr>
          <w:rFonts w:eastAsia="MS PGothic"/>
          <w:sz w:val="22"/>
          <w:szCs w:val="22"/>
          <w:lang w:val="vi-VN"/>
        </w:rPr>
      </w:pPr>
    </w:p>
    <w:p w14:paraId="02BE2D21" w14:textId="77777777" w:rsidR="00C755AC" w:rsidRPr="007B7915" w:rsidRDefault="00FE21DC" w:rsidP="004875DA">
      <w:pPr>
        <w:autoSpaceDE w:val="0"/>
        <w:autoSpaceDN w:val="0"/>
        <w:adjustRightInd w:val="0"/>
        <w:ind w:left="709"/>
        <w:jc w:val="both"/>
        <w:rPr>
          <w:rFonts w:eastAsia="MS PGothic"/>
          <w:sz w:val="22"/>
          <w:szCs w:val="22"/>
          <w:lang w:val="vi-VN"/>
        </w:rPr>
      </w:pPr>
      <w:r w:rsidRPr="007B7915">
        <w:rPr>
          <w:rFonts w:eastAsia="MS PGothic"/>
          <w:sz w:val="22"/>
          <w:szCs w:val="22"/>
          <w:lang w:val="vi-VN"/>
        </w:rPr>
        <w:t xml:space="preserve">Trong trường hợp </w:t>
      </w:r>
      <w:r w:rsidR="002952E1" w:rsidRPr="007B7915">
        <w:rPr>
          <w:rFonts w:eastAsia="MS PGothic"/>
          <w:sz w:val="22"/>
          <w:szCs w:val="22"/>
          <w:lang w:val="vi-VN"/>
        </w:rPr>
        <w:t xml:space="preserve">thông tin về </w:t>
      </w:r>
      <w:r w:rsidR="005D11E0" w:rsidRPr="007B7915">
        <w:rPr>
          <w:rFonts w:eastAsia="MS PGothic"/>
          <w:sz w:val="22"/>
          <w:szCs w:val="22"/>
          <w:lang w:val="vi-VN"/>
        </w:rPr>
        <w:t>t</w:t>
      </w:r>
      <w:r w:rsidR="00101B41" w:rsidRPr="007B7915">
        <w:rPr>
          <w:rFonts w:eastAsia="MS PGothic"/>
          <w:sz w:val="22"/>
          <w:szCs w:val="22"/>
          <w:lang w:val="vi-VN"/>
        </w:rPr>
        <w:t>hời gian lưu trữ</w:t>
      </w:r>
      <w:r w:rsidRPr="007B7915">
        <w:rPr>
          <w:rFonts w:eastAsia="MS PGothic"/>
          <w:sz w:val="22"/>
          <w:szCs w:val="22"/>
          <w:lang w:val="vi-VN"/>
        </w:rPr>
        <w:t xml:space="preserve"> không được nêu trong hồ sơ đăng ký, nếu cơ quan quản lý dược phẩm yêu cầu, cơ sở sản xuất cần bổ sung </w:t>
      </w:r>
      <w:r w:rsidR="00A41A68" w:rsidRPr="007B7915">
        <w:rPr>
          <w:rFonts w:eastAsia="MS PGothic"/>
          <w:sz w:val="22"/>
          <w:szCs w:val="22"/>
          <w:lang w:val="vi-VN"/>
        </w:rPr>
        <w:t xml:space="preserve">các dữ liệu </w:t>
      </w:r>
      <w:r w:rsidR="00101B41" w:rsidRPr="007B7915">
        <w:rPr>
          <w:rFonts w:eastAsia="MS PGothic"/>
          <w:sz w:val="22"/>
          <w:szCs w:val="22"/>
          <w:lang w:val="vi-VN"/>
        </w:rPr>
        <w:t>có sẵn</w:t>
      </w:r>
      <w:r w:rsidRPr="007B7915">
        <w:rPr>
          <w:rFonts w:eastAsia="MS PGothic"/>
          <w:sz w:val="22"/>
          <w:szCs w:val="22"/>
          <w:lang w:val="vi-VN"/>
        </w:rPr>
        <w:t xml:space="preserve"> hoặc</w:t>
      </w:r>
      <w:r w:rsidR="00A41A68" w:rsidRPr="007B7915">
        <w:rPr>
          <w:rFonts w:eastAsia="MS PGothic"/>
          <w:sz w:val="22"/>
          <w:szCs w:val="22"/>
          <w:lang w:val="vi-VN"/>
        </w:rPr>
        <w:t xml:space="preserve"> phải các </w:t>
      </w:r>
      <w:r w:rsidR="002952E1" w:rsidRPr="007B7915">
        <w:rPr>
          <w:rFonts w:eastAsia="MS PGothic"/>
          <w:sz w:val="22"/>
          <w:szCs w:val="22"/>
          <w:lang w:val="vi-VN"/>
        </w:rPr>
        <w:t>phải đưa ra lời giải thích thoả đáng cho việc bỏ qua các thông tin này.</w:t>
      </w:r>
    </w:p>
    <w:p w14:paraId="54D5FC11" w14:textId="77777777" w:rsidR="0008393B" w:rsidRPr="007B7915" w:rsidRDefault="004A6C55" w:rsidP="00216DA2">
      <w:pPr>
        <w:pStyle w:val="Heading1"/>
        <w:rPr>
          <w:rFonts w:ascii="Times New Roman" w:hAnsi="Times New Roman" w:cs="Times New Roman"/>
          <w:sz w:val="22"/>
          <w:szCs w:val="22"/>
          <w:lang w:val="vi-VN"/>
        </w:rPr>
      </w:pPr>
      <w:bookmarkStart w:id="304" w:name="_Toc482865386"/>
      <w:bookmarkStart w:id="305" w:name="_Toc482947465"/>
      <w:bookmarkStart w:id="306" w:name="_Toc483413429"/>
      <w:bookmarkStart w:id="307" w:name="_Toc483413480"/>
      <w:bookmarkStart w:id="308" w:name="_Toc483414898"/>
      <w:bookmarkStart w:id="309" w:name="_Toc483415130"/>
      <w:bookmarkStart w:id="310" w:name="_Toc483416974"/>
      <w:bookmarkStart w:id="311" w:name="_Toc483575133"/>
      <w:bookmarkStart w:id="312" w:name="_Toc483575192"/>
      <w:bookmarkStart w:id="313" w:name="_Toc483575288"/>
      <w:bookmarkStart w:id="314" w:name="_Toc483575470"/>
      <w:bookmarkStart w:id="315" w:name="_Toc483575609"/>
      <w:bookmarkStart w:id="316" w:name="_Toc483576034"/>
      <w:bookmarkStart w:id="317" w:name="_Toc483643773"/>
      <w:bookmarkEnd w:id="194"/>
      <w:bookmarkEnd w:id="195"/>
      <w:bookmarkEnd w:id="196"/>
      <w:bookmarkEnd w:id="197"/>
      <w:bookmarkEnd w:id="198"/>
      <w:r w:rsidRPr="007B7915">
        <w:rPr>
          <w:rFonts w:ascii="Times New Roman" w:hAnsi="Times New Roman" w:cs="Times New Roman"/>
          <w:sz w:val="22"/>
          <w:szCs w:val="22"/>
          <w:lang w:val="vi-VN"/>
        </w:rPr>
        <w:t xml:space="preserve">5. </w:t>
      </w:r>
      <w:r w:rsidRPr="007B7915">
        <w:rPr>
          <w:rFonts w:ascii="Times New Roman" w:hAnsi="Times New Roman" w:cs="Times New Roman"/>
          <w:sz w:val="22"/>
          <w:szCs w:val="22"/>
          <w:lang w:val="vi-VN"/>
        </w:rPr>
        <w:tab/>
      </w:r>
      <w:r w:rsidR="00A41A68" w:rsidRPr="007B7915">
        <w:rPr>
          <w:rFonts w:ascii="Times New Roman" w:hAnsi="Times New Roman" w:cs="Times New Roman"/>
          <w:sz w:val="22"/>
          <w:szCs w:val="22"/>
          <w:lang w:val="vi-VN"/>
        </w:rPr>
        <w:t>THUẬT NGỮ</w:t>
      </w:r>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p>
    <w:p w14:paraId="3033F10B" w14:textId="77777777" w:rsidR="00216DA2" w:rsidRPr="007B7915" w:rsidRDefault="00216DA2" w:rsidP="00216DA2">
      <w:pPr>
        <w:rPr>
          <w:sz w:val="12"/>
          <w:szCs w:val="12"/>
          <w:lang w:val="vi-VN"/>
        </w:rPr>
      </w:pPr>
    </w:p>
    <w:p w14:paraId="53B30DCF" w14:textId="77777777" w:rsidR="00216DA2" w:rsidRPr="007B7915" w:rsidRDefault="00A41A68" w:rsidP="00C755AC">
      <w:pPr>
        <w:autoSpaceDE w:val="0"/>
        <w:autoSpaceDN w:val="0"/>
        <w:adjustRightInd w:val="0"/>
        <w:jc w:val="both"/>
        <w:rPr>
          <w:b/>
          <w:sz w:val="22"/>
          <w:szCs w:val="22"/>
          <w:lang w:val="vi-VN" w:eastAsia="en-GB"/>
        </w:rPr>
      </w:pPr>
      <w:r w:rsidRPr="007B7915">
        <w:rPr>
          <w:b/>
          <w:sz w:val="22"/>
          <w:szCs w:val="22"/>
          <w:lang w:val="vi-VN" w:eastAsia="en-GB"/>
        </w:rPr>
        <w:t>Trì hoãn giải phóng</w:t>
      </w:r>
      <w:r w:rsidR="0008393B" w:rsidRPr="007B7915">
        <w:rPr>
          <w:b/>
          <w:sz w:val="22"/>
          <w:szCs w:val="22"/>
          <w:lang w:val="vi-VN" w:eastAsia="en-GB"/>
        </w:rPr>
        <w:t xml:space="preserve"> - Delayed release (DR)</w:t>
      </w:r>
      <w:r w:rsidR="00C755AC" w:rsidRPr="007B7915">
        <w:rPr>
          <w:b/>
          <w:sz w:val="22"/>
          <w:szCs w:val="22"/>
          <w:lang w:val="vi-VN" w:eastAsia="en-GB"/>
        </w:rPr>
        <w:t xml:space="preserve">: </w:t>
      </w:r>
    </w:p>
    <w:p w14:paraId="17259DBC" w14:textId="77777777" w:rsidR="00C755AC" w:rsidRPr="007B7915" w:rsidRDefault="00A41A68" w:rsidP="00C755AC">
      <w:pPr>
        <w:autoSpaceDE w:val="0"/>
        <w:autoSpaceDN w:val="0"/>
        <w:adjustRightInd w:val="0"/>
        <w:jc w:val="both"/>
        <w:rPr>
          <w:sz w:val="22"/>
          <w:szCs w:val="22"/>
          <w:lang w:val="vi-VN" w:eastAsia="en-GB"/>
        </w:rPr>
      </w:pPr>
      <w:r w:rsidRPr="007B7915">
        <w:rPr>
          <w:sz w:val="22"/>
          <w:szCs w:val="22"/>
          <w:lang w:val="vi-VN" w:eastAsia="en-GB"/>
        </w:rPr>
        <w:t>Quá trình giải phóng thuốc không diễn ra tức thì sau khi uống</w:t>
      </w:r>
    </w:p>
    <w:p w14:paraId="1920FF7B" w14:textId="77777777" w:rsidR="00A41A68" w:rsidRPr="007B7915" w:rsidRDefault="00A41A68" w:rsidP="00C755AC">
      <w:pPr>
        <w:autoSpaceDE w:val="0"/>
        <w:autoSpaceDN w:val="0"/>
        <w:adjustRightInd w:val="0"/>
        <w:jc w:val="both"/>
        <w:rPr>
          <w:sz w:val="22"/>
          <w:szCs w:val="22"/>
          <w:lang w:val="vi-VN" w:eastAsia="en-GB"/>
        </w:rPr>
      </w:pPr>
    </w:p>
    <w:p w14:paraId="21F5BE6B" w14:textId="77777777" w:rsidR="00216DA2" w:rsidRPr="007B7915" w:rsidRDefault="001C024D" w:rsidP="00C755AC">
      <w:pPr>
        <w:autoSpaceDE w:val="0"/>
        <w:autoSpaceDN w:val="0"/>
        <w:adjustRightInd w:val="0"/>
        <w:jc w:val="both"/>
        <w:rPr>
          <w:sz w:val="22"/>
          <w:szCs w:val="22"/>
          <w:lang w:val="vi-VN" w:eastAsia="en-GB"/>
        </w:rPr>
      </w:pPr>
      <w:r w:rsidRPr="007B7915">
        <w:rPr>
          <w:b/>
          <w:bCs/>
          <w:sz w:val="22"/>
          <w:szCs w:val="22"/>
          <w:lang w:val="vi-VN" w:eastAsia="en-GB"/>
        </w:rPr>
        <w:t>Giải phóng kéo dài</w:t>
      </w:r>
      <w:r w:rsidR="0008393B" w:rsidRPr="007B7915">
        <w:rPr>
          <w:b/>
          <w:bCs/>
          <w:sz w:val="22"/>
          <w:szCs w:val="22"/>
          <w:lang w:val="vi-VN" w:eastAsia="en-GB"/>
        </w:rPr>
        <w:t xml:space="preserve"> - Extended Release (ER)</w:t>
      </w:r>
      <w:r w:rsidR="00C755AC" w:rsidRPr="007B7915">
        <w:rPr>
          <w:sz w:val="22"/>
          <w:szCs w:val="22"/>
          <w:lang w:val="vi-VN" w:eastAsia="en-GB"/>
        </w:rPr>
        <w:t xml:space="preserve">: </w:t>
      </w:r>
    </w:p>
    <w:p w14:paraId="6B96D334" w14:textId="77777777" w:rsidR="001C024D" w:rsidRPr="007B7915" w:rsidRDefault="001C024D" w:rsidP="00C755AC">
      <w:pPr>
        <w:autoSpaceDE w:val="0"/>
        <w:autoSpaceDN w:val="0"/>
        <w:adjustRightInd w:val="0"/>
        <w:jc w:val="both"/>
        <w:rPr>
          <w:sz w:val="22"/>
          <w:szCs w:val="22"/>
          <w:lang w:val="vi-VN" w:eastAsia="en-GB"/>
        </w:rPr>
      </w:pPr>
      <w:r w:rsidRPr="007B7915">
        <w:rPr>
          <w:sz w:val="22"/>
          <w:szCs w:val="22"/>
          <w:lang w:val="vi-VN" w:eastAsia="en-GB"/>
        </w:rPr>
        <w:t>Các dạng thuốc giải phóng kéo dài được thiết kế sao cho</w:t>
      </w:r>
      <w:r w:rsidR="00E9277E" w:rsidRPr="007B7915">
        <w:rPr>
          <w:sz w:val="22"/>
          <w:szCs w:val="22"/>
          <w:lang w:val="vi-VN" w:eastAsia="en-GB"/>
        </w:rPr>
        <w:t xml:space="preserve"> sự có mặt</w:t>
      </w:r>
      <w:r w:rsidRPr="007B7915">
        <w:rPr>
          <w:sz w:val="22"/>
          <w:szCs w:val="22"/>
          <w:lang w:val="vi-VN" w:eastAsia="en-GB"/>
        </w:rPr>
        <w:t xml:space="preserve"> </w:t>
      </w:r>
      <w:r w:rsidR="00101B41" w:rsidRPr="007B7915">
        <w:rPr>
          <w:sz w:val="22"/>
          <w:szCs w:val="22"/>
          <w:lang w:val="vi-VN" w:eastAsia="en-GB"/>
        </w:rPr>
        <w:t xml:space="preserve">dược chất </w:t>
      </w:r>
      <w:r w:rsidR="00E9277E" w:rsidRPr="007B7915">
        <w:rPr>
          <w:sz w:val="22"/>
          <w:szCs w:val="22"/>
          <w:lang w:val="vi-VN" w:eastAsia="en-GB"/>
        </w:rPr>
        <w:t xml:space="preserve">được duy trì trong một khoảng thời gian kéo dài sau </w:t>
      </w:r>
      <w:r w:rsidR="00101B41" w:rsidRPr="007B7915">
        <w:rPr>
          <w:sz w:val="22"/>
          <w:szCs w:val="22"/>
          <w:lang w:val="vi-VN" w:eastAsia="en-GB"/>
        </w:rPr>
        <w:t>khi uống</w:t>
      </w:r>
      <w:r w:rsidR="00E9277E" w:rsidRPr="007B7915">
        <w:rPr>
          <w:sz w:val="22"/>
          <w:szCs w:val="22"/>
          <w:lang w:val="vi-VN" w:eastAsia="en-GB"/>
        </w:rPr>
        <w:t xml:space="preserve">. Điều này cho phép giảm tần suất sử dụng thuốc so với khi sử dụng thuốc ở dạng bào chế quy ước (chẳng hạn thuốc dưới dạng dung dịch hoặc thuốc giải phóng </w:t>
      </w:r>
      <w:r w:rsidR="00101B41" w:rsidRPr="007B7915">
        <w:rPr>
          <w:sz w:val="22"/>
          <w:szCs w:val="22"/>
          <w:lang w:val="vi-VN" w:eastAsia="en-GB"/>
        </w:rPr>
        <w:t>ngay</w:t>
      </w:r>
      <w:r w:rsidR="00E9277E" w:rsidRPr="007B7915">
        <w:rPr>
          <w:sz w:val="22"/>
          <w:szCs w:val="22"/>
          <w:lang w:val="vi-VN" w:eastAsia="en-GB"/>
        </w:rPr>
        <w:t>)</w:t>
      </w:r>
    </w:p>
    <w:p w14:paraId="143164E9" w14:textId="77777777" w:rsidR="00C755AC" w:rsidRPr="007B7915" w:rsidRDefault="00C755AC" w:rsidP="00C755AC">
      <w:pPr>
        <w:jc w:val="both"/>
        <w:rPr>
          <w:b/>
          <w:sz w:val="22"/>
          <w:szCs w:val="22"/>
          <w:lang w:val="vi-VN"/>
        </w:rPr>
      </w:pPr>
    </w:p>
    <w:p w14:paraId="45F8EB3A" w14:textId="77777777" w:rsidR="00216DA2" w:rsidRPr="007B7915" w:rsidRDefault="00E9277E" w:rsidP="00FF6134">
      <w:pPr>
        <w:jc w:val="both"/>
        <w:rPr>
          <w:b/>
          <w:sz w:val="22"/>
          <w:szCs w:val="22"/>
          <w:lang w:val="vi-VN"/>
        </w:rPr>
      </w:pPr>
      <w:r w:rsidRPr="007B7915">
        <w:rPr>
          <w:b/>
          <w:sz w:val="22"/>
          <w:szCs w:val="22"/>
          <w:lang w:val="vi-VN"/>
        </w:rPr>
        <w:t xml:space="preserve">Giải phóng </w:t>
      </w:r>
      <w:r w:rsidR="00101B41" w:rsidRPr="007B7915">
        <w:rPr>
          <w:b/>
          <w:sz w:val="22"/>
          <w:szCs w:val="22"/>
          <w:lang w:val="vi-VN"/>
        </w:rPr>
        <w:t>ngay</w:t>
      </w:r>
      <w:r w:rsidR="0008393B" w:rsidRPr="007B7915">
        <w:rPr>
          <w:b/>
          <w:sz w:val="22"/>
          <w:szCs w:val="22"/>
          <w:lang w:val="vi-VN"/>
        </w:rPr>
        <w:t xml:space="preserve"> - Immediate release (IR)</w:t>
      </w:r>
      <w:r w:rsidR="00C755AC" w:rsidRPr="007B7915">
        <w:rPr>
          <w:b/>
          <w:sz w:val="22"/>
          <w:szCs w:val="22"/>
          <w:lang w:val="vi-VN"/>
        </w:rPr>
        <w:t>:</w:t>
      </w:r>
    </w:p>
    <w:p w14:paraId="7964ECD4" w14:textId="77777777" w:rsidR="00E9277E" w:rsidRPr="007B7915" w:rsidRDefault="00E9277E" w:rsidP="00C755AC">
      <w:pPr>
        <w:autoSpaceDE w:val="0"/>
        <w:autoSpaceDN w:val="0"/>
        <w:adjustRightInd w:val="0"/>
        <w:jc w:val="both"/>
        <w:rPr>
          <w:sz w:val="22"/>
          <w:szCs w:val="22"/>
          <w:lang w:val="vi-VN" w:eastAsia="en-GB"/>
        </w:rPr>
      </w:pPr>
      <w:r w:rsidRPr="007B7915">
        <w:rPr>
          <w:sz w:val="22"/>
          <w:szCs w:val="22"/>
          <w:lang w:val="vi-VN" w:eastAsia="en-GB"/>
        </w:rPr>
        <w:t xml:space="preserve">Cho phép </w:t>
      </w:r>
      <w:r w:rsidR="001F5806" w:rsidRPr="007B7915">
        <w:rPr>
          <w:sz w:val="22"/>
          <w:szCs w:val="22"/>
          <w:lang w:val="vi-VN" w:eastAsia="en-GB"/>
        </w:rPr>
        <w:t xml:space="preserve">dược chất </w:t>
      </w:r>
      <w:r w:rsidRPr="007B7915">
        <w:rPr>
          <w:sz w:val="22"/>
          <w:szCs w:val="22"/>
          <w:lang w:val="vi-VN" w:eastAsia="en-GB"/>
        </w:rPr>
        <w:t xml:space="preserve">được hoà tan trong đường tiêu hoá, không nhằm mục đích trì hoãn hoặc </w:t>
      </w:r>
      <w:r w:rsidR="00BC0258" w:rsidRPr="007B7915">
        <w:rPr>
          <w:sz w:val="22"/>
          <w:szCs w:val="22"/>
          <w:lang w:val="vi-VN" w:eastAsia="en-GB"/>
        </w:rPr>
        <w:t>kéo dài quá trình hoà tan hoặc hấp thu của thuốc.</w:t>
      </w:r>
    </w:p>
    <w:p w14:paraId="2FDE7C46" w14:textId="77777777" w:rsidR="00C755AC" w:rsidRPr="007B7915" w:rsidRDefault="00C755AC" w:rsidP="00C755AC">
      <w:pPr>
        <w:autoSpaceDE w:val="0"/>
        <w:autoSpaceDN w:val="0"/>
        <w:adjustRightInd w:val="0"/>
        <w:jc w:val="both"/>
        <w:rPr>
          <w:b/>
          <w:bCs/>
          <w:sz w:val="22"/>
          <w:szCs w:val="22"/>
          <w:lang w:val="vi-VN" w:eastAsia="en-GB"/>
        </w:rPr>
      </w:pPr>
    </w:p>
    <w:p w14:paraId="05525BA1" w14:textId="77777777" w:rsidR="00216DA2" w:rsidRPr="007B7915" w:rsidRDefault="002952E1" w:rsidP="00C755AC">
      <w:pPr>
        <w:autoSpaceDE w:val="0"/>
        <w:autoSpaceDN w:val="0"/>
        <w:adjustRightInd w:val="0"/>
        <w:jc w:val="both"/>
        <w:rPr>
          <w:sz w:val="22"/>
          <w:szCs w:val="22"/>
          <w:lang w:val="vi-VN" w:eastAsia="en-GB"/>
        </w:rPr>
      </w:pPr>
      <w:r w:rsidRPr="007B7915">
        <w:rPr>
          <w:b/>
          <w:bCs/>
          <w:sz w:val="22"/>
          <w:szCs w:val="22"/>
          <w:lang w:val="vi-VN" w:eastAsia="en-GB"/>
        </w:rPr>
        <w:t xml:space="preserve">Dạng bào chế </w:t>
      </w:r>
      <w:r w:rsidR="001F5806" w:rsidRPr="007B7915">
        <w:rPr>
          <w:b/>
          <w:bCs/>
          <w:sz w:val="22"/>
          <w:szCs w:val="22"/>
          <w:lang w:val="vi-VN" w:eastAsia="en-GB"/>
        </w:rPr>
        <w:t>điều chỉnh</w:t>
      </w:r>
      <w:r w:rsidRPr="007B7915">
        <w:rPr>
          <w:b/>
          <w:bCs/>
          <w:sz w:val="22"/>
          <w:szCs w:val="22"/>
          <w:lang w:val="vi-VN" w:eastAsia="en-GB"/>
        </w:rPr>
        <w:t xml:space="preserve"> giải phóng</w:t>
      </w:r>
      <w:r w:rsidR="0008393B" w:rsidRPr="007B7915">
        <w:rPr>
          <w:b/>
          <w:bCs/>
          <w:sz w:val="22"/>
          <w:szCs w:val="22"/>
          <w:lang w:val="vi-VN" w:eastAsia="en-GB"/>
        </w:rPr>
        <w:t xml:space="preserve"> - Modified release dosage forms</w:t>
      </w:r>
      <w:r w:rsidR="00C755AC" w:rsidRPr="007B7915">
        <w:rPr>
          <w:sz w:val="22"/>
          <w:szCs w:val="22"/>
          <w:lang w:val="vi-VN" w:eastAsia="en-GB"/>
        </w:rPr>
        <w:t>:</w:t>
      </w:r>
    </w:p>
    <w:p w14:paraId="4391ECEE" w14:textId="77777777" w:rsidR="009B4E36" w:rsidRPr="007B7915" w:rsidRDefault="009B4E36" w:rsidP="00C755AC">
      <w:pPr>
        <w:autoSpaceDE w:val="0"/>
        <w:autoSpaceDN w:val="0"/>
        <w:adjustRightInd w:val="0"/>
        <w:jc w:val="both"/>
        <w:rPr>
          <w:sz w:val="22"/>
          <w:szCs w:val="22"/>
          <w:lang w:val="vi-VN" w:eastAsia="en-GB"/>
        </w:rPr>
      </w:pPr>
      <w:r w:rsidRPr="007B7915">
        <w:rPr>
          <w:sz w:val="22"/>
          <w:szCs w:val="22"/>
          <w:lang w:val="vi-VN" w:eastAsia="en-GB"/>
        </w:rPr>
        <w:t xml:space="preserve">Là dạng bào </w:t>
      </w:r>
      <w:r w:rsidR="001F5806" w:rsidRPr="007B7915">
        <w:rPr>
          <w:sz w:val="22"/>
          <w:szCs w:val="22"/>
          <w:lang w:val="vi-VN" w:eastAsia="en-GB"/>
        </w:rPr>
        <w:t xml:space="preserve">có </w:t>
      </w:r>
      <w:r w:rsidRPr="007B7915">
        <w:rPr>
          <w:sz w:val="22"/>
          <w:szCs w:val="22"/>
          <w:lang w:val="vi-VN" w:eastAsia="en-GB"/>
        </w:rPr>
        <w:t xml:space="preserve">mà </w:t>
      </w:r>
      <w:r w:rsidR="009C0134" w:rsidRPr="007B7915">
        <w:rPr>
          <w:sz w:val="22"/>
          <w:szCs w:val="22"/>
          <w:lang w:val="vi-VN" w:eastAsia="en-GB"/>
        </w:rPr>
        <w:t xml:space="preserve">đặc điểm giải phóng thuốc </w:t>
      </w:r>
      <w:r w:rsidR="001F5806" w:rsidRPr="007B7915">
        <w:rPr>
          <w:sz w:val="22"/>
          <w:szCs w:val="22"/>
          <w:lang w:val="vi-VN" w:eastAsia="en-GB"/>
        </w:rPr>
        <w:t xml:space="preserve">sao cho </w:t>
      </w:r>
      <w:r w:rsidR="009C0134" w:rsidRPr="007B7915">
        <w:rPr>
          <w:sz w:val="22"/>
          <w:szCs w:val="22"/>
          <w:lang w:val="vi-VN" w:eastAsia="en-GB"/>
        </w:rPr>
        <w:t xml:space="preserve">thời gian giải phóng và / hoặc vị trí giải phóng thuốc được </w:t>
      </w:r>
      <w:r w:rsidR="001F5806" w:rsidRPr="007B7915">
        <w:rPr>
          <w:sz w:val="22"/>
          <w:szCs w:val="22"/>
          <w:lang w:val="vi-VN" w:eastAsia="en-GB"/>
        </w:rPr>
        <w:t>thiết kế</w:t>
      </w:r>
      <w:r w:rsidR="009C0134" w:rsidRPr="007B7915">
        <w:rPr>
          <w:sz w:val="22"/>
          <w:szCs w:val="22"/>
          <w:lang w:val="vi-VN" w:eastAsia="en-GB"/>
        </w:rPr>
        <w:t xml:space="preserve"> để đạt được mục đích điều trị hoặc các mục tiêu có lợi khác mà các dạng bào chế quy ước như dung dịch hoặc các thuốc giải phóng </w:t>
      </w:r>
      <w:r w:rsidR="001F5806" w:rsidRPr="007B7915">
        <w:rPr>
          <w:sz w:val="22"/>
          <w:szCs w:val="22"/>
          <w:lang w:val="vi-VN" w:eastAsia="en-GB"/>
        </w:rPr>
        <w:t>ngay</w:t>
      </w:r>
      <w:r w:rsidR="009C0134" w:rsidRPr="007B7915">
        <w:rPr>
          <w:sz w:val="22"/>
          <w:szCs w:val="22"/>
          <w:lang w:val="vi-VN" w:eastAsia="en-GB"/>
        </w:rPr>
        <w:t xml:space="preserve"> không </w:t>
      </w:r>
      <w:r w:rsidR="001F5806" w:rsidRPr="007B7915">
        <w:rPr>
          <w:sz w:val="22"/>
          <w:szCs w:val="22"/>
          <w:lang w:val="vi-VN" w:eastAsia="en-GB"/>
        </w:rPr>
        <w:t xml:space="preserve">có </w:t>
      </w:r>
      <w:r w:rsidR="009C0134" w:rsidRPr="007B7915">
        <w:rPr>
          <w:sz w:val="22"/>
          <w:szCs w:val="22"/>
          <w:lang w:val="vi-VN" w:eastAsia="en-GB"/>
        </w:rPr>
        <w:t xml:space="preserve">được. Các dạng thuốc rắn </w:t>
      </w:r>
      <w:r w:rsidR="001F5806" w:rsidRPr="007B7915">
        <w:rPr>
          <w:sz w:val="22"/>
          <w:szCs w:val="22"/>
          <w:lang w:val="vi-VN" w:eastAsia="en-GB"/>
        </w:rPr>
        <w:t>điều chỉnh</w:t>
      </w:r>
      <w:r w:rsidR="002952E1" w:rsidRPr="007B7915">
        <w:rPr>
          <w:sz w:val="22"/>
          <w:szCs w:val="22"/>
          <w:lang w:val="vi-VN" w:eastAsia="en-GB"/>
        </w:rPr>
        <w:t xml:space="preserve"> </w:t>
      </w:r>
      <w:r w:rsidR="009C0134" w:rsidRPr="007B7915">
        <w:rPr>
          <w:sz w:val="22"/>
          <w:szCs w:val="22"/>
          <w:lang w:val="vi-VN" w:eastAsia="en-GB"/>
        </w:rPr>
        <w:t>giải phóng bao gồm cả giải phóng trì hoãn và giải phóng kéo dài</w:t>
      </w:r>
      <w:r w:rsidR="001F5806" w:rsidRPr="007B7915">
        <w:rPr>
          <w:sz w:val="22"/>
          <w:szCs w:val="22"/>
          <w:lang w:val="vi-VN" w:eastAsia="en-GB"/>
        </w:rPr>
        <w:t>.</w:t>
      </w:r>
      <w:r w:rsidR="009C0134" w:rsidRPr="007B7915">
        <w:rPr>
          <w:sz w:val="22"/>
          <w:szCs w:val="22"/>
          <w:lang w:val="vi-VN" w:eastAsia="en-GB"/>
        </w:rPr>
        <w:t xml:space="preserve"> </w:t>
      </w:r>
    </w:p>
    <w:p w14:paraId="503B3E34" w14:textId="77777777" w:rsidR="00C755AC" w:rsidRPr="007B7915" w:rsidRDefault="00C755AC" w:rsidP="00C755AC">
      <w:pPr>
        <w:jc w:val="both"/>
        <w:rPr>
          <w:b/>
          <w:sz w:val="22"/>
          <w:szCs w:val="22"/>
          <w:lang w:val="vi-VN"/>
        </w:rPr>
      </w:pPr>
    </w:p>
    <w:p w14:paraId="0BCE1F45" w14:textId="77777777" w:rsidR="00216DA2" w:rsidRPr="007B7915" w:rsidRDefault="00BC0258" w:rsidP="00C755AC">
      <w:pPr>
        <w:jc w:val="both"/>
        <w:rPr>
          <w:b/>
          <w:sz w:val="22"/>
          <w:szCs w:val="22"/>
          <w:lang w:val="vi-VN"/>
        </w:rPr>
      </w:pPr>
      <w:r w:rsidRPr="007B7915">
        <w:rPr>
          <w:b/>
          <w:sz w:val="22"/>
          <w:szCs w:val="22"/>
          <w:lang w:val="vi-VN"/>
        </w:rPr>
        <w:t>Lấy mẫu phân tầng</w:t>
      </w:r>
      <w:r w:rsidR="0008393B" w:rsidRPr="007B7915">
        <w:rPr>
          <w:b/>
          <w:sz w:val="22"/>
          <w:szCs w:val="22"/>
          <w:lang w:val="vi-VN"/>
        </w:rPr>
        <w:t xml:space="preserve"> - Stratified sampling</w:t>
      </w:r>
      <w:r w:rsidR="00EF1443" w:rsidRPr="007B7915">
        <w:rPr>
          <w:b/>
          <w:sz w:val="22"/>
          <w:szCs w:val="22"/>
          <w:lang w:val="vi-VN"/>
        </w:rPr>
        <w:t>:</w:t>
      </w:r>
    </w:p>
    <w:p w14:paraId="7D924D64" w14:textId="77777777" w:rsidR="00BC0258" w:rsidRPr="007B7915" w:rsidRDefault="00BC0258" w:rsidP="00C755AC">
      <w:pPr>
        <w:jc w:val="both"/>
        <w:rPr>
          <w:sz w:val="22"/>
          <w:szCs w:val="22"/>
          <w:lang w:val="vi-VN"/>
        </w:rPr>
      </w:pPr>
      <w:r w:rsidRPr="007B7915">
        <w:rPr>
          <w:sz w:val="22"/>
          <w:szCs w:val="22"/>
          <w:lang w:val="vi-VN"/>
        </w:rPr>
        <w:t xml:space="preserve">Quá trình lấy mẫu có cân nhắc từ các vị trí khác nhau trong một mẻ hoặc lô hoặc trong các giai đoạn </w:t>
      </w:r>
      <w:r w:rsidR="001F5806" w:rsidRPr="007B7915">
        <w:rPr>
          <w:sz w:val="22"/>
          <w:szCs w:val="22"/>
          <w:lang w:val="vi-VN"/>
        </w:rPr>
        <w:t xml:space="preserve">hay </w:t>
      </w:r>
      <w:r w:rsidRPr="007B7915">
        <w:rPr>
          <w:sz w:val="22"/>
          <w:szCs w:val="22"/>
          <w:lang w:val="vi-VN"/>
        </w:rPr>
        <w:t xml:space="preserve">thời điểm khác nhau của quy trình </w:t>
      </w:r>
      <w:r w:rsidR="001F5806" w:rsidRPr="007B7915">
        <w:rPr>
          <w:sz w:val="22"/>
          <w:szCs w:val="22"/>
          <w:lang w:val="vi-VN"/>
        </w:rPr>
        <w:t xml:space="preserve">sản xuất </w:t>
      </w:r>
      <w:r w:rsidRPr="007B7915">
        <w:rPr>
          <w:sz w:val="22"/>
          <w:szCs w:val="22"/>
          <w:lang w:val="vi-VN"/>
        </w:rPr>
        <w:t>để thu được mẫu.</w:t>
      </w:r>
    </w:p>
    <w:p w14:paraId="70AFDF6D" w14:textId="77777777" w:rsidR="00C755AC" w:rsidRPr="007B7915" w:rsidRDefault="00C755AC" w:rsidP="00C755AC">
      <w:pPr>
        <w:jc w:val="both"/>
        <w:rPr>
          <w:sz w:val="22"/>
          <w:szCs w:val="22"/>
          <w:lang w:val="vi-VN"/>
        </w:rPr>
      </w:pPr>
    </w:p>
    <w:p w14:paraId="261B3A3B" w14:textId="77777777" w:rsidR="00BC0258" w:rsidRPr="007B7915" w:rsidRDefault="008444FD" w:rsidP="00C755AC">
      <w:pPr>
        <w:jc w:val="both"/>
        <w:rPr>
          <w:sz w:val="22"/>
          <w:szCs w:val="22"/>
          <w:lang w:val="vi-VN"/>
        </w:rPr>
      </w:pPr>
      <w:r w:rsidRPr="007B7915">
        <w:rPr>
          <w:sz w:val="22"/>
          <w:szCs w:val="22"/>
          <w:lang w:val="vi-VN"/>
        </w:rPr>
        <w:t>Với hỗn hợp trộn hoặc đơn vị phân liều, l</w:t>
      </w:r>
      <w:r w:rsidR="00BC0258" w:rsidRPr="007B7915">
        <w:rPr>
          <w:sz w:val="22"/>
          <w:szCs w:val="22"/>
          <w:lang w:val="vi-VN"/>
        </w:rPr>
        <w:t xml:space="preserve">ấy mẫu phân tầng tập trung chủ yếu vào các vị trí khác nhau ở trong máy nhào trộn hoặc các bước có nguy cơ cao gây mất đồng đều hàm lượng </w:t>
      </w:r>
      <w:r w:rsidR="00FF1F84" w:rsidRPr="007B7915">
        <w:rPr>
          <w:sz w:val="22"/>
          <w:szCs w:val="22"/>
          <w:lang w:val="vi-VN"/>
        </w:rPr>
        <w:t xml:space="preserve">trong suốt quá trình </w:t>
      </w:r>
      <w:r w:rsidR="001F5806" w:rsidRPr="007B7915">
        <w:rPr>
          <w:sz w:val="22"/>
          <w:szCs w:val="22"/>
          <w:lang w:val="vi-VN"/>
        </w:rPr>
        <w:t xml:space="preserve">dập </w:t>
      </w:r>
      <w:r w:rsidR="00FF1F84" w:rsidRPr="007B7915">
        <w:rPr>
          <w:sz w:val="22"/>
          <w:szCs w:val="22"/>
          <w:lang w:val="vi-VN"/>
        </w:rPr>
        <w:t>/ đóng bột</w:t>
      </w:r>
      <w:r w:rsidR="001F5806" w:rsidRPr="007B7915">
        <w:rPr>
          <w:sz w:val="22"/>
          <w:szCs w:val="22"/>
          <w:lang w:val="vi-VN"/>
        </w:rPr>
        <w:t>.</w:t>
      </w:r>
    </w:p>
    <w:p w14:paraId="7D95B6FB" w14:textId="77777777" w:rsidR="00C755AC" w:rsidRPr="007B7915" w:rsidRDefault="00C755AC" w:rsidP="00C755AC">
      <w:pPr>
        <w:pStyle w:val="BodyText2"/>
        <w:rPr>
          <w:rFonts w:ascii="Times New Roman" w:hAnsi="Times New Roman" w:cs="Times New Roman"/>
          <w:lang w:val="vi-VN"/>
        </w:rPr>
      </w:pPr>
    </w:p>
    <w:p w14:paraId="7399BB4F" w14:textId="77777777" w:rsidR="00C755AC" w:rsidRPr="007B7915" w:rsidRDefault="00C755AC" w:rsidP="00C755AC">
      <w:pPr>
        <w:pStyle w:val="BodyText2"/>
        <w:rPr>
          <w:rFonts w:ascii="Times New Roman" w:hAnsi="Times New Roman" w:cs="Times New Roman"/>
          <w:lang w:val="vi-VN"/>
        </w:rPr>
      </w:pPr>
    </w:p>
    <w:p w14:paraId="6BB3B6EA" w14:textId="77777777" w:rsidR="00C755AC" w:rsidRPr="007B7915" w:rsidRDefault="00C755AC" w:rsidP="00C755AC">
      <w:pPr>
        <w:pStyle w:val="BodyText2"/>
        <w:rPr>
          <w:rFonts w:ascii="Times New Roman" w:hAnsi="Times New Roman" w:cs="Times New Roman"/>
          <w:lang w:val="vi-VN"/>
        </w:rPr>
      </w:pPr>
    </w:p>
    <w:p w14:paraId="687D1A87" w14:textId="77777777" w:rsidR="00C755AC" w:rsidRPr="007B7915" w:rsidRDefault="00C755AC" w:rsidP="00C755AC">
      <w:pPr>
        <w:pStyle w:val="BodyText2"/>
        <w:rPr>
          <w:rFonts w:ascii="Times New Roman" w:hAnsi="Times New Roman" w:cs="Times New Roman"/>
          <w:lang w:val="vi-VN"/>
        </w:rPr>
      </w:pPr>
    </w:p>
    <w:p w14:paraId="226FA00F" w14:textId="77777777" w:rsidR="003C68E2" w:rsidRPr="007B7915" w:rsidRDefault="003C68E2" w:rsidP="00C755AC">
      <w:pPr>
        <w:pStyle w:val="BodyText2"/>
        <w:rPr>
          <w:rFonts w:ascii="Times New Roman" w:hAnsi="Times New Roman" w:cs="Times New Roman"/>
          <w:lang w:val="vi-VN"/>
        </w:rPr>
      </w:pPr>
    </w:p>
    <w:p w14:paraId="2F5C3252" w14:textId="77777777" w:rsidR="00AD4374" w:rsidRPr="007B7915" w:rsidRDefault="00AD4374" w:rsidP="00C755AC">
      <w:pPr>
        <w:pStyle w:val="BodyText2"/>
        <w:rPr>
          <w:rFonts w:ascii="Times New Roman" w:hAnsi="Times New Roman" w:cs="Times New Roman"/>
          <w:lang w:val="vi-VN"/>
        </w:rPr>
      </w:pPr>
    </w:p>
    <w:p w14:paraId="7F034994" w14:textId="77777777" w:rsidR="00AD4374" w:rsidRPr="007B7915" w:rsidRDefault="00AD4374" w:rsidP="00C755AC">
      <w:pPr>
        <w:pStyle w:val="BodyText2"/>
        <w:rPr>
          <w:rFonts w:ascii="Times New Roman" w:hAnsi="Times New Roman" w:cs="Times New Roman"/>
          <w:lang w:val="vi-VN"/>
        </w:rPr>
      </w:pPr>
    </w:p>
    <w:p w14:paraId="3C2AB225" w14:textId="77777777" w:rsidR="00AD4374" w:rsidRDefault="00AD4374" w:rsidP="00C755AC">
      <w:pPr>
        <w:pStyle w:val="BodyText2"/>
        <w:rPr>
          <w:rFonts w:ascii="Times New Roman" w:hAnsi="Times New Roman" w:cs="Times New Roman"/>
          <w:lang w:val="vi-VN"/>
        </w:rPr>
      </w:pPr>
    </w:p>
    <w:p w14:paraId="4D010730" w14:textId="77777777" w:rsidR="00EC09A5" w:rsidRDefault="00EC09A5" w:rsidP="00C755AC">
      <w:pPr>
        <w:pStyle w:val="BodyText2"/>
        <w:rPr>
          <w:rFonts w:ascii="Times New Roman" w:hAnsi="Times New Roman" w:cs="Times New Roman"/>
          <w:lang w:val="vi-VN"/>
        </w:rPr>
      </w:pPr>
    </w:p>
    <w:p w14:paraId="3B7D9CCC" w14:textId="77777777" w:rsidR="00EC09A5" w:rsidRDefault="00EC09A5" w:rsidP="00C755AC">
      <w:pPr>
        <w:pStyle w:val="BodyText2"/>
        <w:rPr>
          <w:rFonts w:ascii="Times New Roman" w:hAnsi="Times New Roman" w:cs="Times New Roman"/>
          <w:lang w:val="vi-VN"/>
        </w:rPr>
      </w:pPr>
    </w:p>
    <w:p w14:paraId="5CF50836" w14:textId="77777777" w:rsidR="00EC09A5" w:rsidRDefault="00EC09A5" w:rsidP="00C755AC">
      <w:pPr>
        <w:pStyle w:val="BodyText2"/>
        <w:rPr>
          <w:rFonts w:ascii="Times New Roman" w:hAnsi="Times New Roman" w:cs="Times New Roman"/>
          <w:lang w:val="vi-VN"/>
        </w:rPr>
      </w:pPr>
    </w:p>
    <w:p w14:paraId="3F48F21C" w14:textId="77777777" w:rsidR="00EC09A5" w:rsidRDefault="00EC09A5" w:rsidP="00C755AC">
      <w:pPr>
        <w:pStyle w:val="BodyText2"/>
        <w:rPr>
          <w:rFonts w:ascii="Times New Roman" w:hAnsi="Times New Roman" w:cs="Times New Roman"/>
          <w:lang w:val="vi-VN"/>
        </w:rPr>
      </w:pPr>
    </w:p>
    <w:p w14:paraId="6C7CE4A0" w14:textId="77777777" w:rsidR="00EC09A5" w:rsidRDefault="00EC09A5" w:rsidP="00C755AC">
      <w:pPr>
        <w:pStyle w:val="BodyText2"/>
        <w:rPr>
          <w:rFonts w:ascii="Times New Roman" w:hAnsi="Times New Roman" w:cs="Times New Roman"/>
          <w:lang w:val="vi-VN"/>
        </w:rPr>
      </w:pPr>
    </w:p>
    <w:p w14:paraId="0E5BC0C5" w14:textId="77777777" w:rsidR="00EC09A5" w:rsidRDefault="00EC09A5" w:rsidP="00C755AC">
      <w:pPr>
        <w:pStyle w:val="BodyText2"/>
        <w:rPr>
          <w:rFonts w:ascii="Times New Roman" w:hAnsi="Times New Roman" w:cs="Times New Roman"/>
          <w:lang w:val="vi-VN"/>
        </w:rPr>
      </w:pPr>
    </w:p>
    <w:p w14:paraId="70FEF5BE" w14:textId="77777777" w:rsidR="00EC09A5" w:rsidRDefault="00EC09A5" w:rsidP="00C755AC">
      <w:pPr>
        <w:pStyle w:val="BodyText2"/>
        <w:rPr>
          <w:rFonts w:ascii="Times New Roman" w:hAnsi="Times New Roman" w:cs="Times New Roman"/>
          <w:lang w:val="vi-VN"/>
        </w:rPr>
      </w:pPr>
    </w:p>
    <w:p w14:paraId="0026725D" w14:textId="77777777" w:rsidR="00EC09A5" w:rsidRDefault="00EC09A5" w:rsidP="00C755AC">
      <w:pPr>
        <w:pStyle w:val="BodyText2"/>
        <w:rPr>
          <w:rFonts w:ascii="Times New Roman" w:hAnsi="Times New Roman" w:cs="Times New Roman"/>
          <w:lang w:val="vi-VN"/>
        </w:rPr>
      </w:pPr>
    </w:p>
    <w:p w14:paraId="5DFE0278" w14:textId="77777777" w:rsidR="00EC09A5" w:rsidRDefault="00EC09A5" w:rsidP="00C755AC">
      <w:pPr>
        <w:pStyle w:val="BodyText2"/>
        <w:rPr>
          <w:rFonts w:ascii="Times New Roman" w:hAnsi="Times New Roman" w:cs="Times New Roman"/>
          <w:lang w:val="vi-VN"/>
        </w:rPr>
      </w:pPr>
    </w:p>
    <w:p w14:paraId="74B1A7A2" w14:textId="77777777" w:rsidR="00EC09A5" w:rsidRDefault="00EC09A5" w:rsidP="00C755AC">
      <w:pPr>
        <w:pStyle w:val="BodyText2"/>
        <w:rPr>
          <w:rFonts w:ascii="Times New Roman" w:hAnsi="Times New Roman" w:cs="Times New Roman"/>
          <w:lang w:val="vi-VN"/>
        </w:rPr>
      </w:pPr>
    </w:p>
    <w:p w14:paraId="5E78EB9C" w14:textId="77777777" w:rsidR="00EC09A5" w:rsidRDefault="00EC09A5" w:rsidP="00C755AC">
      <w:pPr>
        <w:pStyle w:val="BodyText2"/>
        <w:rPr>
          <w:rFonts w:ascii="Times New Roman" w:hAnsi="Times New Roman" w:cs="Times New Roman"/>
          <w:lang w:val="vi-VN"/>
        </w:rPr>
      </w:pPr>
    </w:p>
    <w:p w14:paraId="5FF39FF4" w14:textId="77777777" w:rsidR="00EC09A5" w:rsidRDefault="00EC09A5" w:rsidP="00C755AC">
      <w:pPr>
        <w:pStyle w:val="BodyText2"/>
        <w:rPr>
          <w:rFonts w:ascii="Times New Roman" w:hAnsi="Times New Roman" w:cs="Times New Roman"/>
          <w:lang w:val="vi-VN"/>
        </w:rPr>
      </w:pPr>
    </w:p>
    <w:p w14:paraId="204C3D24" w14:textId="77777777" w:rsidR="00EC09A5" w:rsidRDefault="00EC09A5" w:rsidP="00C755AC">
      <w:pPr>
        <w:pStyle w:val="BodyText2"/>
        <w:rPr>
          <w:rFonts w:ascii="Times New Roman" w:hAnsi="Times New Roman" w:cs="Times New Roman"/>
          <w:lang w:val="vi-VN"/>
        </w:rPr>
      </w:pPr>
    </w:p>
    <w:p w14:paraId="27D25E54" w14:textId="77777777" w:rsidR="00EC09A5" w:rsidRDefault="00EC09A5" w:rsidP="00C755AC">
      <w:pPr>
        <w:pStyle w:val="BodyText2"/>
        <w:rPr>
          <w:rFonts w:ascii="Times New Roman" w:hAnsi="Times New Roman" w:cs="Times New Roman"/>
          <w:lang w:val="vi-VN"/>
        </w:rPr>
      </w:pPr>
    </w:p>
    <w:p w14:paraId="4C798499" w14:textId="77777777" w:rsidR="00EC09A5" w:rsidRDefault="00EC09A5" w:rsidP="00C755AC">
      <w:pPr>
        <w:pStyle w:val="BodyText2"/>
        <w:rPr>
          <w:rFonts w:ascii="Times New Roman" w:hAnsi="Times New Roman" w:cs="Times New Roman"/>
          <w:lang w:val="vi-VN"/>
        </w:rPr>
      </w:pPr>
    </w:p>
    <w:p w14:paraId="6CE0B161" w14:textId="77777777" w:rsidR="00EC09A5" w:rsidRDefault="00EC09A5" w:rsidP="00C755AC">
      <w:pPr>
        <w:pStyle w:val="BodyText2"/>
        <w:rPr>
          <w:rFonts w:ascii="Times New Roman" w:hAnsi="Times New Roman" w:cs="Times New Roman"/>
          <w:lang w:val="vi-VN"/>
        </w:rPr>
      </w:pPr>
    </w:p>
    <w:p w14:paraId="0301C13D" w14:textId="77777777" w:rsidR="00EC09A5" w:rsidRDefault="00EC09A5" w:rsidP="00C755AC">
      <w:pPr>
        <w:pStyle w:val="BodyText2"/>
        <w:rPr>
          <w:rFonts w:ascii="Times New Roman" w:hAnsi="Times New Roman" w:cs="Times New Roman"/>
          <w:lang w:val="vi-VN"/>
        </w:rPr>
      </w:pPr>
    </w:p>
    <w:p w14:paraId="755F0352" w14:textId="77777777" w:rsidR="00EC09A5" w:rsidRDefault="00EC09A5" w:rsidP="00C755AC">
      <w:pPr>
        <w:pStyle w:val="BodyText2"/>
        <w:rPr>
          <w:rFonts w:ascii="Times New Roman" w:hAnsi="Times New Roman" w:cs="Times New Roman"/>
          <w:lang w:val="vi-VN"/>
        </w:rPr>
      </w:pPr>
    </w:p>
    <w:p w14:paraId="590F498A" w14:textId="77777777" w:rsidR="00EC09A5" w:rsidRDefault="00EC09A5" w:rsidP="00C755AC">
      <w:pPr>
        <w:pStyle w:val="BodyText2"/>
        <w:rPr>
          <w:rFonts w:ascii="Times New Roman" w:hAnsi="Times New Roman" w:cs="Times New Roman"/>
          <w:lang w:val="vi-VN"/>
        </w:rPr>
      </w:pPr>
    </w:p>
    <w:p w14:paraId="3A852181" w14:textId="77777777" w:rsidR="00EC09A5" w:rsidRDefault="00EC09A5" w:rsidP="00C755AC">
      <w:pPr>
        <w:pStyle w:val="BodyText2"/>
        <w:rPr>
          <w:rFonts w:ascii="Times New Roman" w:hAnsi="Times New Roman" w:cs="Times New Roman"/>
          <w:lang w:val="vi-VN"/>
        </w:rPr>
      </w:pPr>
    </w:p>
    <w:p w14:paraId="20631AB2" w14:textId="77777777" w:rsidR="00EC09A5" w:rsidRPr="007B7915" w:rsidRDefault="00EC09A5" w:rsidP="00C755AC">
      <w:pPr>
        <w:pStyle w:val="BodyText2"/>
        <w:rPr>
          <w:rFonts w:ascii="Times New Roman" w:hAnsi="Times New Roman" w:cs="Times New Roman"/>
          <w:lang w:val="vi-VN"/>
        </w:rPr>
      </w:pPr>
    </w:p>
    <w:p w14:paraId="1503E76C" w14:textId="77777777" w:rsidR="00AD4374" w:rsidRPr="007B7915" w:rsidRDefault="00AD4374" w:rsidP="00C755AC">
      <w:pPr>
        <w:pStyle w:val="BodyText2"/>
        <w:rPr>
          <w:rFonts w:ascii="Times New Roman" w:hAnsi="Times New Roman" w:cs="Times New Roman"/>
          <w:lang w:val="vi-VN"/>
        </w:rPr>
      </w:pPr>
    </w:p>
    <w:p w14:paraId="51D1DC05" w14:textId="77777777" w:rsidR="00AD4374" w:rsidRPr="007B7915" w:rsidRDefault="00AD4374" w:rsidP="00C755AC">
      <w:pPr>
        <w:pStyle w:val="BodyText2"/>
        <w:rPr>
          <w:rFonts w:ascii="Times New Roman" w:hAnsi="Times New Roman" w:cs="Times New Roman"/>
          <w:lang w:val="vi-VN"/>
        </w:rPr>
      </w:pPr>
    </w:p>
    <w:p w14:paraId="7AF29816" w14:textId="77777777" w:rsidR="004875DA" w:rsidRPr="007B7915" w:rsidRDefault="004875DA" w:rsidP="00C755AC">
      <w:pPr>
        <w:pStyle w:val="BodyText2"/>
        <w:rPr>
          <w:rFonts w:ascii="Times New Roman" w:hAnsi="Times New Roman" w:cs="Times New Roman"/>
          <w:lang w:val="vi-VN"/>
        </w:rPr>
      </w:pPr>
    </w:p>
    <w:p w14:paraId="47C16FE4" w14:textId="77777777" w:rsidR="00C755AC" w:rsidRPr="007B7915" w:rsidRDefault="00EB2596" w:rsidP="00AF3BC3">
      <w:pPr>
        <w:autoSpaceDE w:val="0"/>
        <w:autoSpaceDN w:val="0"/>
        <w:adjustRightInd w:val="0"/>
        <w:ind w:left="1560" w:hanging="1560"/>
        <w:jc w:val="both"/>
        <w:rPr>
          <w:b/>
          <w:bCs/>
          <w:sz w:val="22"/>
          <w:szCs w:val="22"/>
          <w:lang w:val="vi-VN"/>
        </w:rPr>
      </w:pPr>
      <w:r w:rsidRPr="007B7915">
        <w:rPr>
          <w:b/>
          <w:bCs/>
          <w:sz w:val="22"/>
          <w:szCs w:val="22"/>
          <w:u w:val="single"/>
          <w:lang w:val="vi-VN"/>
        </w:rPr>
        <w:t>PHỤ LỤC A2</w:t>
      </w:r>
      <w:r w:rsidR="001F5806" w:rsidRPr="007B7915">
        <w:rPr>
          <w:b/>
          <w:bCs/>
          <w:sz w:val="22"/>
          <w:szCs w:val="22"/>
          <w:lang w:val="vi-VN"/>
        </w:rPr>
        <w:tab/>
        <w:t>HƯỚNG DẪN THẨM ĐỊNH QUY TRÌNH SẢN XUẤT CỦA CÁC THUỐC ĐƯỢC SẢN XUẤT TRONG ĐIỀU KIỆN VÔ KHUẨN</w:t>
      </w:r>
    </w:p>
    <w:p w14:paraId="62EE46E2" w14:textId="77777777" w:rsidR="001F5806" w:rsidRPr="007B7915" w:rsidRDefault="001F5806" w:rsidP="00C755AC">
      <w:pPr>
        <w:autoSpaceDE w:val="0"/>
        <w:autoSpaceDN w:val="0"/>
        <w:adjustRightInd w:val="0"/>
        <w:jc w:val="center"/>
        <w:rPr>
          <w:b/>
          <w:bCs/>
          <w:sz w:val="22"/>
          <w:szCs w:val="22"/>
          <w:lang w:val="vi-VN"/>
        </w:rPr>
      </w:pPr>
    </w:p>
    <w:p w14:paraId="6A2229C2" w14:textId="77777777" w:rsidR="003801B4" w:rsidRPr="007B7915" w:rsidRDefault="004E58B2" w:rsidP="003801B4">
      <w:pPr>
        <w:autoSpaceDE w:val="0"/>
        <w:autoSpaceDN w:val="0"/>
        <w:adjustRightInd w:val="0"/>
        <w:jc w:val="center"/>
        <w:rPr>
          <w:b/>
          <w:bCs/>
          <w:sz w:val="22"/>
          <w:szCs w:val="22"/>
          <w:lang w:val="vi-VN"/>
        </w:rPr>
      </w:pPr>
      <w:r w:rsidRPr="007B7915">
        <w:rPr>
          <w:b/>
          <w:bCs/>
          <w:sz w:val="22"/>
          <w:szCs w:val="22"/>
          <w:lang w:val="vi-VN"/>
        </w:rPr>
        <w:t>MỤC LỤC</w:t>
      </w:r>
    </w:p>
    <w:p w14:paraId="3BA8F9A1" w14:textId="77777777" w:rsidR="003801B4" w:rsidRPr="007B7915" w:rsidRDefault="00FD68E3" w:rsidP="003801B4">
      <w:pPr>
        <w:autoSpaceDE w:val="0"/>
        <w:autoSpaceDN w:val="0"/>
        <w:adjustRightInd w:val="0"/>
        <w:jc w:val="center"/>
        <w:rPr>
          <w:b/>
          <w:bCs/>
          <w:noProof/>
          <w:sz w:val="22"/>
          <w:szCs w:val="22"/>
          <w:lang w:val="vi-VN"/>
        </w:rPr>
      </w:pPr>
      <w:r w:rsidRPr="007B7915">
        <w:rPr>
          <w:sz w:val="22"/>
          <w:szCs w:val="22"/>
          <w:lang w:val="vi-VN"/>
        </w:rPr>
        <w:fldChar w:fldCharType="begin"/>
      </w:r>
      <w:r w:rsidR="003801B4" w:rsidRPr="007B7915">
        <w:rPr>
          <w:sz w:val="22"/>
          <w:szCs w:val="22"/>
          <w:lang w:val="vi-VN"/>
        </w:rPr>
        <w:instrText xml:space="preserve"> TOC \o "1-3" </w:instrText>
      </w:r>
      <w:r w:rsidRPr="007B7915">
        <w:rPr>
          <w:sz w:val="22"/>
          <w:szCs w:val="22"/>
          <w:lang w:val="vi-VN"/>
        </w:rPr>
        <w:fldChar w:fldCharType="separate"/>
      </w:r>
    </w:p>
    <w:p w14:paraId="5C7D5C85" w14:textId="77777777" w:rsidR="003801B4" w:rsidRPr="007B7915" w:rsidRDefault="003801B4" w:rsidP="003801B4">
      <w:pPr>
        <w:pStyle w:val="TOC1"/>
        <w:tabs>
          <w:tab w:val="left" w:pos="480"/>
          <w:tab w:val="right" w:leader="dot" w:pos="9962"/>
        </w:tabs>
        <w:spacing w:line="360" w:lineRule="auto"/>
        <w:rPr>
          <w:rFonts w:ascii="Times New Roman" w:eastAsiaTheme="minorEastAsia" w:hAnsi="Times New Roman"/>
          <w:b w:val="0"/>
          <w:bCs w:val="0"/>
          <w:caps w:val="0"/>
          <w:noProof/>
          <w:sz w:val="24"/>
          <w:szCs w:val="24"/>
          <w:lang w:val="vi-VN"/>
        </w:rPr>
      </w:pPr>
      <w:r w:rsidRPr="007B7915">
        <w:rPr>
          <w:rFonts w:ascii="Times New Roman" w:hAnsi="Times New Roman"/>
          <w:noProof/>
          <w:lang w:val="vi-VN"/>
        </w:rPr>
        <w:t>1.</w:t>
      </w:r>
      <w:r w:rsidRPr="007B7915">
        <w:rPr>
          <w:rFonts w:ascii="Times New Roman" w:eastAsiaTheme="minorEastAsia" w:hAnsi="Times New Roman"/>
          <w:b w:val="0"/>
          <w:bCs w:val="0"/>
          <w:caps w:val="0"/>
          <w:noProof/>
          <w:sz w:val="24"/>
          <w:szCs w:val="24"/>
          <w:lang w:val="vi-VN"/>
        </w:rPr>
        <w:tab/>
      </w:r>
      <w:r w:rsidRPr="007B7915">
        <w:rPr>
          <w:rFonts w:ascii="Times New Roman" w:hAnsi="Times New Roman"/>
          <w:noProof/>
          <w:lang w:val="vi-VN"/>
        </w:rPr>
        <w:t>MỤC ĐÍCH</w:t>
      </w:r>
      <w:r w:rsidRPr="007B7915">
        <w:rPr>
          <w:rFonts w:ascii="Times New Roman" w:hAnsi="Times New Roman"/>
          <w:noProof/>
          <w:lang w:val="vi-VN"/>
        </w:rPr>
        <w:tab/>
      </w:r>
      <w:r w:rsidR="00FD68E3" w:rsidRPr="007B7915">
        <w:rPr>
          <w:rFonts w:ascii="Times New Roman" w:hAnsi="Times New Roman"/>
          <w:noProof/>
          <w:lang w:val="vi-VN"/>
        </w:rPr>
        <w:fldChar w:fldCharType="begin"/>
      </w:r>
      <w:r w:rsidRPr="007B7915">
        <w:rPr>
          <w:rFonts w:ascii="Times New Roman" w:hAnsi="Times New Roman"/>
          <w:noProof/>
          <w:lang w:val="vi-VN"/>
        </w:rPr>
        <w:instrText xml:space="preserve"> PAGEREF _Toc483575289 \h </w:instrText>
      </w:r>
      <w:r w:rsidR="00FD68E3" w:rsidRPr="007B7915">
        <w:rPr>
          <w:rFonts w:ascii="Times New Roman" w:hAnsi="Times New Roman"/>
          <w:noProof/>
          <w:lang w:val="vi-VN"/>
        </w:rPr>
      </w:r>
      <w:r w:rsidR="00FD68E3" w:rsidRPr="007B7915">
        <w:rPr>
          <w:rFonts w:ascii="Times New Roman" w:hAnsi="Times New Roman"/>
          <w:noProof/>
          <w:lang w:val="vi-VN"/>
        </w:rPr>
        <w:fldChar w:fldCharType="separate"/>
      </w:r>
      <w:r w:rsidR="00EC09A5">
        <w:rPr>
          <w:rFonts w:ascii="Times New Roman" w:hAnsi="Times New Roman"/>
          <w:noProof/>
          <w:lang w:val="vi-VN"/>
        </w:rPr>
        <w:t>277</w:t>
      </w:r>
      <w:r w:rsidR="00FD68E3" w:rsidRPr="007B7915">
        <w:rPr>
          <w:rFonts w:ascii="Times New Roman" w:hAnsi="Times New Roman"/>
          <w:noProof/>
          <w:lang w:val="vi-VN"/>
        </w:rPr>
        <w:fldChar w:fldCharType="end"/>
      </w:r>
    </w:p>
    <w:p w14:paraId="50533BA6" w14:textId="77777777" w:rsidR="003801B4" w:rsidRPr="007B7915" w:rsidRDefault="003801B4" w:rsidP="003801B4">
      <w:pPr>
        <w:pStyle w:val="TOC1"/>
        <w:tabs>
          <w:tab w:val="left" w:pos="480"/>
          <w:tab w:val="right" w:leader="dot" w:pos="9962"/>
        </w:tabs>
        <w:spacing w:line="360" w:lineRule="auto"/>
        <w:rPr>
          <w:rFonts w:ascii="Times New Roman" w:eastAsiaTheme="minorEastAsia" w:hAnsi="Times New Roman"/>
          <w:b w:val="0"/>
          <w:bCs w:val="0"/>
          <w:caps w:val="0"/>
          <w:noProof/>
          <w:sz w:val="24"/>
          <w:szCs w:val="24"/>
          <w:lang w:val="vi-VN"/>
        </w:rPr>
      </w:pPr>
      <w:r w:rsidRPr="007B7915">
        <w:rPr>
          <w:rFonts w:ascii="Times New Roman" w:hAnsi="Times New Roman"/>
          <w:noProof/>
          <w:lang w:val="vi-VN"/>
        </w:rPr>
        <w:t>2.</w:t>
      </w:r>
      <w:r w:rsidRPr="007B7915">
        <w:rPr>
          <w:rFonts w:ascii="Times New Roman" w:eastAsiaTheme="minorEastAsia" w:hAnsi="Times New Roman"/>
          <w:b w:val="0"/>
          <w:bCs w:val="0"/>
          <w:caps w:val="0"/>
          <w:noProof/>
          <w:sz w:val="24"/>
          <w:szCs w:val="24"/>
          <w:lang w:val="vi-VN"/>
        </w:rPr>
        <w:tab/>
      </w:r>
      <w:r w:rsidRPr="007B7915">
        <w:rPr>
          <w:rFonts w:ascii="Times New Roman" w:hAnsi="Times New Roman"/>
          <w:noProof/>
          <w:lang w:val="vi-VN"/>
        </w:rPr>
        <w:t>PHẠM VI</w:t>
      </w:r>
      <w:r w:rsidRPr="007B7915">
        <w:rPr>
          <w:rFonts w:ascii="Times New Roman" w:hAnsi="Times New Roman"/>
          <w:noProof/>
          <w:lang w:val="vi-VN"/>
        </w:rPr>
        <w:tab/>
      </w:r>
      <w:r w:rsidR="00FD68E3" w:rsidRPr="007B7915">
        <w:rPr>
          <w:rFonts w:ascii="Times New Roman" w:hAnsi="Times New Roman"/>
          <w:noProof/>
          <w:lang w:val="vi-VN"/>
        </w:rPr>
        <w:fldChar w:fldCharType="begin"/>
      </w:r>
      <w:r w:rsidRPr="007B7915">
        <w:rPr>
          <w:rFonts w:ascii="Times New Roman" w:hAnsi="Times New Roman"/>
          <w:noProof/>
          <w:lang w:val="vi-VN"/>
        </w:rPr>
        <w:instrText xml:space="preserve"> PAGEREF _Toc483575290 \h </w:instrText>
      </w:r>
      <w:r w:rsidR="00FD68E3" w:rsidRPr="007B7915">
        <w:rPr>
          <w:rFonts w:ascii="Times New Roman" w:hAnsi="Times New Roman"/>
          <w:noProof/>
          <w:lang w:val="vi-VN"/>
        </w:rPr>
      </w:r>
      <w:r w:rsidR="00FD68E3" w:rsidRPr="007B7915">
        <w:rPr>
          <w:rFonts w:ascii="Times New Roman" w:hAnsi="Times New Roman"/>
          <w:noProof/>
          <w:lang w:val="vi-VN"/>
        </w:rPr>
        <w:fldChar w:fldCharType="separate"/>
      </w:r>
      <w:r w:rsidR="00EC09A5">
        <w:rPr>
          <w:rFonts w:ascii="Times New Roman" w:hAnsi="Times New Roman"/>
          <w:noProof/>
          <w:lang w:val="vi-VN"/>
        </w:rPr>
        <w:t>277</w:t>
      </w:r>
      <w:r w:rsidR="00FD68E3" w:rsidRPr="007B7915">
        <w:rPr>
          <w:rFonts w:ascii="Times New Roman" w:hAnsi="Times New Roman"/>
          <w:noProof/>
          <w:lang w:val="vi-VN"/>
        </w:rPr>
        <w:fldChar w:fldCharType="end"/>
      </w:r>
    </w:p>
    <w:p w14:paraId="24242746" w14:textId="77777777" w:rsidR="003801B4" w:rsidRPr="007B7915" w:rsidRDefault="003801B4" w:rsidP="003801B4">
      <w:pPr>
        <w:pStyle w:val="TOC1"/>
        <w:tabs>
          <w:tab w:val="left" w:pos="480"/>
          <w:tab w:val="right" w:leader="dot" w:pos="9962"/>
        </w:tabs>
        <w:spacing w:line="360" w:lineRule="auto"/>
        <w:rPr>
          <w:rFonts w:ascii="Times New Roman" w:eastAsiaTheme="minorEastAsia" w:hAnsi="Times New Roman"/>
          <w:b w:val="0"/>
          <w:bCs w:val="0"/>
          <w:caps w:val="0"/>
          <w:noProof/>
          <w:sz w:val="24"/>
          <w:szCs w:val="24"/>
          <w:lang w:val="vi-VN"/>
        </w:rPr>
      </w:pPr>
      <w:r w:rsidRPr="007B7915">
        <w:rPr>
          <w:rFonts w:ascii="Times New Roman" w:hAnsi="Times New Roman"/>
          <w:noProof/>
          <w:lang w:val="vi-VN"/>
        </w:rPr>
        <w:t>3.</w:t>
      </w:r>
      <w:r w:rsidRPr="007B7915">
        <w:rPr>
          <w:rFonts w:ascii="Times New Roman" w:eastAsiaTheme="minorEastAsia" w:hAnsi="Times New Roman"/>
          <w:b w:val="0"/>
          <w:bCs w:val="0"/>
          <w:caps w:val="0"/>
          <w:noProof/>
          <w:sz w:val="24"/>
          <w:szCs w:val="24"/>
          <w:lang w:val="vi-VN"/>
        </w:rPr>
        <w:tab/>
      </w:r>
      <w:r w:rsidRPr="007B7915">
        <w:rPr>
          <w:rFonts w:ascii="Times New Roman" w:hAnsi="Times New Roman"/>
          <w:noProof/>
          <w:lang w:val="vi-VN"/>
        </w:rPr>
        <w:t>THÔNG TIN CHUNG</w:t>
      </w:r>
      <w:r w:rsidRPr="007B7915">
        <w:rPr>
          <w:rFonts w:ascii="Times New Roman" w:hAnsi="Times New Roman"/>
          <w:noProof/>
          <w:lang w:val="vi-VN"/>
        </w:rPr>
        <w:tab/>
      </w:r>
      <w:r w:rsidR="00FD68E3" w:rsidRPr="007B7915">
        <w:rPr>
          <w:rFonts w:ascii="Times New Roman" w:hAnsi="Times New Roman"/>
          <w:noProof/>
          <w:lang w:val="vi-VN"/>
        </w:rPr>
        <w:fldChar w:fldCharType="begin"/>
      </w:r>
      <w:r w:rsidRPr="007B7915">
        <w:rPr>
          <w:rFonts w:ascii="Times New Roman" w:hAnsi="Times New Roman"/>
          <w:noProof/>
          <w:lang w:val="vi-VN"/>
        </w:rPr>
        <w:instrText xml:space="preserve"> PAGEREF _Toc483575291 \h </w:instrText>
      </w:r>
      <w:r w:rsidR="00FD68E3" w:rsidRPr="007B7915">
        <w:rPr>
          <w:rFonts w:ascii="Times New Roman" w:hAnsi="Times New Roman"/>
          <w:noProof/>
          <w:lang w:val="vi-VN"/>
        </w:rPr>
      </w:r>
      <w:r w:rsidR="00FD68E3" w:rsidRPr="007B7915">
        <w:rPr>
          <w:rFonts w:ascii="Times New Roman" w:hAnsi="Times New Roman"/>
          <w:noProof/>
          <w:lang w:val="vi-VN"/>
        </w:rPr>
        <w:fldChar w:fldCharType="separate"/>
      </w:r>
      <w:r w:rsidR="00EC09A5">
        <w:rPr>
          <w:rFonts w:ascii="Times New Roman" w:hAnsi="Times New Roman"/>
          <w:noProof/>
          <w:lang w:val="vi-VN"/>
        </w:rPr>
        <w:t>278</w:t>
      </w:r>
      <w:r w:rsidR="00FD68E3" w:rsidRPr="007B7915">
        <w:rPr>
          <w:rFonts w:ascii="Times New Roman" w:hAnsi="Times New Roman"/>
          <w:noProof/>
          <w:lang w:val="vi-VN"/>
        </w:rPr>
        <w:fldChar w:fldCharType="end"/>
      </w:r>
    </w:p>
    <w:p w14:paraId="1A036559" w14:textId="77777777" w:rsidR="003801B4" w:rsidRPr="007B7915" w:rsidRDefault="003801B4" w:rsidP="003801B4">
      <w:pPr>
        <w:pStyle w:val="TOC1"/>
        <w:tabs>
          <w:tab w:val="left" w:pos="480"/>
          <w:tab w:val="right" w:leader="dot" w:pos="9962"/>
        </w:tabs>
        <w:spacing w:line="360" w:lineRule="auto"/>
        <w:rPr>
          <w:rFonts w:ascii="Times New Roman" w:eastAsiaTheme="minorEastAsia" w:hAnsi="Times New Roman"/>
          <w:b w:val="0"/>
          <w:bCs w:val="0"/>
          <w:caps w:val="0"/>
          <w:noProof/>
          <w:sz w:val="24"/>
          <w:szCs w:val="24"/>
          <w:lang w:val="vi-VN"/>
        </w:rPr>
      </w:pPr>
      <w:r w:rsidRPr="007B7915">
        <w:rPr>
          <w:rFonts w:ascii="Times New Roman" w:hAnsi="Times New Roman"/>
          <w:noProof/>
          <w:lang w:val="vi-VN"/>
        </w:rPr>
        <w:t>4.</w:t>
      </w:r>
      <w:r w:rsidRPr="007B7915">
        <w:rPr>
          <w:rFonts w:ascii="Times New Roman" w:eastAsiaTheme="minorEastAsia" w:hAnsi="Times New Roman"/>
          <w:b w:val="0"/>
          <w:bCs w:val="0"/>
          <w:caps w:val="0"/>
          <w:noProof/>
          <w:sz w:val="24"/>
          <w:szCs w:val="24"/>
          <w:lang w:val="vi-VN"/>
        </w:rPr>
        <w:tab/>
      </w:r>
      <w:r w:rsidRPr="007B7915">
        <w:rPr>
          <w:rFonts w:ascii="Times New Roman" w:hAnsi="Times New Roman"/>
          <w:noProof/>
          <w:lang w:val="vi-VN"/>
        </w:rPr>
        <w:t>CÁC THÔNG TIN ĐƯỢC YÊU CẦU ĐỐI VỚI VIỆC THẨM ĐỊNH QUY TRÌNH PHA CHẾ VÔ KHUẨN</w:t>
      </w:r>
      <w:r w:rsidRPr="007B7915">
        <w:rPr>
          <w:rFonts w:ascii="Times New Roman" w:hAnsi="Times New Roman"/>
          <w:noProof/>
          <w:lang w:val="vi-VN"/>
        </w:rPr>
        <w:tab/>
      </w:r>
      <w:r w:rsidR="00FD68E3" w:rsidRPr="007B7915">
        <w:rPr>
          <w:rFonts w:ascii="Times New Roman" w:hAnsi="Times New Roman"/>
          <w:noProof/>
          <w:lang w:val="vi-VN"/>
        </w:rPr>
        <w:fldChar w:fldCharType="begin"/>
      </w:r>
      <w:r w:rsidRPr="007B7915">
        <w:rPr>
          <w:rFonts w:ascii="Times New Roman" w:hAnsi="Times New Roman"/>
          <w:noProof/>
          <w:lang w:val="vi-VN"/>
        </w:rPr>
        <w:instrText xml:space="preserve"> PAGEREF _Toc483575292 \h </w:instrText>
      </w:r>
      <w:r w:rsidR="00FD68E3" w:rsidRPr="007B7915">
        <w:rPr>
          <w:rFonts w:ascii="Times New Roman" w:hAnsi="Times New Roman"/>
          <w:noProof/>
          <w:lang w:val="vi-VN"/>
        </w:rPr>
      </w:r>
      <w:r w:rsidR="00FD68E3" w:rsidRPr="007B7915">
        <w:rPr>
          <w:rFonts w:ascii="Times New Roman" w:hAnsi="Times New Roman"/>
          <w:noProof/>
          <w:lang w:val="vi-VN"/>
        </w:rPr>
        <w:fldChar w:fldCharType="separate"/>
      </w:r>
      <w:r w:rsidR="00EC09A5">
        <w:rPr>
          <w:rFonts w:ascii="Times New Roman" w:hAnsi="Times New Roman"/>
          <w:noProof/>
          <w:lang w:val="vi-VN"/>
        </w:rPr>
        <w:t>278</w:t>
      </w:r>
      <w:r w:rsidR="00FD68E3" w:rsidRPr="007B7915">
        <w:rPr>
          <w:rFonts w:ascii="Times New Roman" w:hAnsi="Times New Roman"/>
          <w:noProof/>
          <w:lang w:val="vi-VN"/>
        </w:rPr>
        <w:fldChar w:fldCharType="end"/>
      </w:r>
    </w:p>
    <w:p w14:paraId="0F53D4A9" w14:textId="77777777" w:rsidR="003801B4" w:rsidRPr="007B7915" w:rsidRDefault="003801B4" w:rsidP="003801B4">
      <w:pPr>
        <w:pStyle w:val="TOC2"/>
        <w:tabs>
          <w:tab w:val="left" w:pos="960"/>
          <w:tab w:val="right" w:leader="dot" w:pos="9962"/>
        </w:tabs>
        <w:spacing w:line="360" w:lineRule="auto"/>
        <w:rPr>
          <w:rFonts w:ascii="Times New Roman" w:eastAsiaTheme="minorEastAsia" w:hAnsi="Times New Roman"/>
          <w:smallCaps w:val="0"/>
          <w:noProof/>
          <w:sz w:val="24"/>
          <w:szCs w:val="24"/>
          <w:lang w:val="vi-VN"/>
        </w:rPr>
      </w:pPr>
      <w:r w:rsidRPr="007B7915">
        <w:rPr>
          <w:rFonts w:ascii="Times New Roman" w:hAnsi="Times New Roman"/>
          <w:noProof/>
          <w:lang w:val="vi-VN"/>
        </w:rPr>
        <w:t>4.1.</w:t>
      </w:r>
      <w:r w:rsidRPr="007B7915">
        <w:rPr>
          <w:rFonts w:ascii="Times New Roman" w:eastAsiaTheme="minorEastAsia" w:hAnsi="Times New Roman"/>
          <w:smallCaps w:val="0"/>
          <w:noProof/>
          <w:sz w:val="24"/>
          <w:szCs w:val="24"/>
          <w:lang w:val="vi-VN"/>
        </w:rPr>
        <w:tab/>
      </w:r>
      <w:r w:rsidRPr="007B7915">
        <w:rPr>
          <w:rFonts w:ascii="Times New Roman" w:hAnsi="Times New Roman"/>
          <w:noProof/>
          <w:lang w:val="vi-VN"/>
        </w:rPr>
        <w:t>Nhà xưởng</w:t>
      </w:r>
      <w:r w:rsidRPr="007B7915">
        <w:rPr>
          <w:rFonts w:ascii="Times New Roman" w:hAnsi="Times New Roman"/>
          <w:noProof/>
          <w:lang w:val="vi-VN"/>
        </w:rPr>
        <w:tab/>
      </w:r>
      <w:r w:rsidR="00FD68E3" w:rsidRPr="007B7915">
        <w:rPr>
          <w:rFonts w:ascii="Times New Roman" w:hAnsi="Times New Roman"/>
          <w:noProof/>
          <w:lang w:val="vi-VN"/>
        </w:rPr>
        <w:fldChar w:fldCharType="begin"/>
      </w:r>
      <w:r w:rsidRPr="007B7915">
        <w:rPr>
          <w:rFonts w:ascii="Times New Roman" w:hAnsi="Times New Roman"/>
          <w:noProof/>
          <w:lang w:val="vi-VN"/>
        </w:rPr>
        <w:instrText xml:space="preserve"> PAGEREF _Toc483575293 \h </w:instrText>
      </w:r>
      <w:r w:rsidR="00FD68E3" w:rsidRPr="007B7915">
        <w:rPr>
          <w:rFonts w:ascii="Times New Roman" w:hAnsi="Times New Roman"/>
          <w:noProof/>
          <w:lang w:val="vi-VN"/>
        </w:rPr>
      </w:r>
      <w:r w:rsidR="00FD68E3" w:rsidRPr="007B7915">
        <w:rPr>
          <w:rFonts w:ascii="Times New Roman" w:hAnsi="Times New Roman"/>
          <w:noProof/>
          <w:lang w:val="vi-VN"/>
        </w:rPr>
        <w:fldChar w:fldCharType="separate"/>
      </w:r>
      <w:r w:rsidR="00EC09A5">
        <w:rPr>
          <w:rFonts w:ascii="Times New Roman" w:hAnsi="Times New Roman"/>
          <w:noProof/>
          <w:lang w:val="vi-VN"/>
        </w:rPr>
        <w:t>278</w:t>
      </w:r>
      <w:r w:rsidR="00FD68E3" w:rsidRPr="007B7915">
        <w:rPr>
          <w:rFonts w:ascii="Times New Roman" w:hAnsi="Times New Roman"/>
          <w:noProof/>
          <w:lang w:val="vi-VN"/>
        </w:rPr>
        <w:fldChar w:fldCharType="end"/>
      </w:r>
    </w:p>
    <w:p w14:paraId="1E121C42" w14:textId="77777777" w:rsidR="003801B4" w:rsidRPr="007B7915" w:rsidRDefault="003801B4" w:rsidP="003801B4">
      <w:pPr>
        <w:pStyle w:val="TOC2"/>
        <w:tabs>
          <w:tab w:val="left" w:pos="960"/>
          <w:tab w:val="right" w:leader="dot" w:pos="9962"/>
        </w:tabs>
        <w:spacing w:line="360" w:lineRule="auto"/>
        <w:rPr>
          <w:rFonts w:ascii="Times New Roman" w:eastAsiaTheme="minorEastAsia" w:hAnsi="Times New Roman"/>
          <w:smallCaps w:val="0"/>
          <w:noProof/>
          <w:sz w:val="24"/>
          <w:szCs w:val="24"/>
          <w:lang w:val="vi-VN"/>
        </w:rPr>
      </w:pPr>
      <w:r w:rsidRPr="007B7915">
        <w:rPr>
          <w:rFonts w:ascii="Times New Roman" w:hAnsi="Times New Roman"/>
          <w:noProof/>
          <w:lang w:val="vi-VN"/>
        </w:rPr>
        <w:t>4.2.</w:t>
      </w:r>
      <w:r w:rsidRPr="007B7915">
        <w:rPr>
          <w:rFonts w:ascii="Times New Roman" w:eastAsiaTheme="minorEastAsia" w:hAnsi="Times New Roman"/>
          <w:smallCaps w:val="0"/>
          <w:noProof/>
          <w:sz w:val="24"/>
          <w:szCs w:val="24"/>
          <w:lang w:val="vi-VN"/>
        </w:rPr>
        <w:tab/>
      </w:r>
      <w:r w:rsidRPr="007B7915">
        <w:rPr>
          <w:rFonts w:ascii="Times New Roman" w:hAnsi="Times New Roman"/>
          <w:noProof/>
          <w:lang w:val="vi-VN"/>
        </w:rPr>
        <w:t>Tiệt khuẩn và loại chất gây sốt cho bao bì, nắp, thiết bị và các thành phần thuốc</w:t>
      </w:r>
      <w:r w:rsidRPr="007B7915">
        <w:rPr>
          <w:rFonts w:ascii="Times New Roman" w:hAnsi="Times New Roman"/>
          <w:noProof/>
          <w:lang w:val="vi-VN"/>
        </w:rPr>
        <w:tab/>
      </w:r>
      <w:r w:rsidR="00FD68E3" w:rsidRPr="007B7915">
        <w:rPr>
          <w:rFonts w:ascii="Times New Roman" w:hAnsi="Times New Roman"/>
          <w:noProof/>
          <w:lang w:val="vi-VN"/>
        </w:rPr>
        <w:fldChar w:fldCharType="begin"/>
      </w:r>
      <w:r w:rsidRPr="007B7915">
        <w:rPr>
          <w:rFonts w:ascii="Times New Roman" w:hAnsi="Times New Roman"/>
          <w:noProof/>
          <w:lang w:val="vi-VN"/>
        </w:rPr>
        <w:instrText xml:space="preserve"> PAGEREF _Toc483575294 \h </w:instrText>
      </w:r>
      <w:r w:rsidR="00FD68E3" w:rsidRPr="007B7915">
        <w:rPr>
          <w:rFonts w:ascii="Times New Roman" w:hAnsi="Times New Roman"/>
          <w:noProof/>
          <w:lang w:val="vi-VN"/>
        </w:rPr>
      </w:r>
      <w:r w:rsidR="00FD68E3" w:rsidRPr="007B7915">
        <w:rPr>
          <w:rFonts w:ascii="Times New Roman" w:hAnsi="Times New Roman"/>
          <w:noProof/>
          <w:lang w:val="vi-VN"/>
        </w:rPr>
        <w:fldChar w:fldCharType="separate"/>
      </w:r>
      <w:r w:rsidR="00EC09A5">
        <w:rPr>
          <w:rFonts w:ascii="Times New Roman" w:hAnsi="Times New Roman"/>
          <w:noProof/>
          <w:lang w:val="vi-VN"/>
        </w:rPr>
        <w:t>278</w:t>
      </w:r>
      <w:r w:rsidR="00FD68E3" w:rsidRPr="007B7915">
        <w:rPr>
          <w:rFonts w:ascii="Times New Roman" w:hAnsi="Times New Roman"/>
          <w:noProof/>
          <w:lang w:val="vi-VN"/>
        </w:rPr>
        <w:fldChar w:fldCharType="end"/>
      </w:r>
    </w:p>
    <w:p w14:paraId="37D2C0AE" w14:textId="77777777" w:rsidR="003801B4" w:rsidRPr="007B7915" w:rsidRDefault="003801B4" w:rsidP="003801B4">
      <w:pPr>
        <w:pStyle w:val="TOC2"/>
        <w:tabs>
          <w:tab w:val="left" w:pos="960"/>
          <w:tab w:val="right" w:leader="dot" w:pos="9962"/>
        </w:tabs>
        <w:spacing w:line="360" w:lineRule="auto"/>
        <w:rPr>
          <w:rFonts w:ascii="Times New Roman" w:eastAsiaTheme="minorEastAsia" w:hAnsi="Times New Roman"/>
          <w:smallCaps w:val="0"/>
          <w:noProof/>
          <w:sz w:val="24"/>
          <w:szCs w:val="24"/>
          <w:lang w:val="vi-VN"/>
        </w:rPr>
      </w:pPr>
      <w:r w:rsidRPr="007B7915">
        <w:rPr>
          <w:rFonts w:ascii="Times New Roman" w:hAnsi="Times New Roman"/>
          <w:noProof/>
          <w:lang w:val="vi-VN"/>
        </w:rPr>
        <w:t>4.3.</w:t>
      </w:r>
      <w:r w:rsidRPr="007B7915">
        <w:rPr>
          <w:rFonts w:ascii="Times New Roman" w:eastAsiaTheme="minorEastAsia" w:hAnsi="Times New Roman"/>
          <w:smallCaps w:val="0"/>
          <w:noProof/>
          <w:sz w:val="24"/>
          <w:szCs w:val="24"/>
          <w:lang w:val="vi-VN"/>
        </w:rPr>
        <w:tab/>
      </w:r>
      <w:r w:rsidRPr="007B7915">
        <w:rPr>
          <w:rFonts w:ascii="Times New Roman" w:hAnsi="Times New Roman"/>
          <w:noProof/>
          <w:lang w:val="vi-VN"/>
        </w:rPr>
        <w:t>Lọc và thời gian lưu trữ</w:t>
      </w:r>
      <w:r w:rsidRPr="007B7915">
        <w:rPr>
          <w:rFonts w:ascii="Times New Roman" w:hAnsi="Times New Roman"/>
          <w:noProof/>
          <w:lang w:val="vi-VN"/>
        </w:rPr>
        <w:tab/>
      </w:r>
      <w:r w:rsidR="00FD68E3" w:rsidRPr="007B7915">
        <w:rPr>
          <w:rFonts w:ascii="Times New Roman" w:hAnsi="Times New Roman"/>
          <w:noProof/>
          <w:lang w:val="vi-VN"/>
        </w:rPr>
        <w:fldChar w:fldCharType="begin"/>
      </w:r>
      <w:r w:rsidRPr="007B7915">
        <w:rPr>
          <w:rFonts w:ascii="Times New Roman" w:hAnsi="Times New Roman"/>
          <w:noProof/>
          <w:lang w:val="vi-VN"/>
        </w:rPr>
        <w:instrText xml:space="preserve"> PAGEREF _Toc483575297 \h </w:instrText>
      </w:r>
      <w:r w:rsidR="00FD68E3" w:rsidRPr="007B7915">
        <w:rPr>
          <w:rFonts w:ascii="Times New Roman" w:hAnsi="Times New Roman"/>
          <w:noProof/>
          <w:lang w:val="vi-VN"/>
        </w:rPr>
      </w:r>
      <w:r w:rsidR="00FD68E3" w:rsidRPr="007B7915">
        <w:rPr>
          <w:rFonts w:ascii="Times New Roman" w:hAnsi="Times New Roman"/>
          <w:noProof/>
          <w:lang w:val="vi-VN"/>
        </w:rPr>
        <w:fldChar w:fldCharType="separate"/>
      </w:r>
      <w:r w:rsidR="00EC09A5">
        <w:rPr>
          <w:rFonts w:ascii="Times New Roman" w:hAnsi="Times New Roman"/>
          <w:noProof/>
          <w:lang w:val="vi-VN"/>
        </w:rPr>
        <w:t>279</w:t>
      </w:r>
      <w:r w:rsidR="00FD68E3" w:rsidRPr="007B7915">
        <w:rPr>
          <w:rFonts w:ascii="Times New Roman" w:hAnsi="Times New Roman"/>
          <w:noProof/>
          <w:lang w:val="vi-VN"/>
        </w:rPr>
        <w:fldChar w:fldCharType="end"/>
      </w:r>
    </w:p>
    <w:p w14:paraId="2B36AF99" w14:textId="77777777" w:rsidR="003801B4" w:rsidRPr="007B7915" w:rsidRDefault="003801B4" w:rsidP="003801B4">
      <w:pPr>
        <w:pStyle w:val="TOC2"/>
        <w:tabs>
          <w:tab w:val="left" w:pos="960"/>
          <w:tab w:val="right" w:leader="dot" w:pos="9962"/>
        </w:tabs>
        <w:spacing w:line="360" w:lineRule="auto"/>
        <w:rPr>
          <w:rFonts w:ascii="Times New Roman" w:eastAsiaTheme="minorEastAsia" w:hAnsi="Times New Roman"/>
          <w:smallCaps w:val="0"/>
          <w:noProof/>
          <w:sz w:val="24"/>
          <w:szCs w:val="24"/>
          <w:lang w:val="vi-VN"/>
        </w:rPr>
      </w:pPr>
      <w:r w:rsidRPr="007B7915">
        <w:rPr>
          <w:rFonts w:ascii="Times New Roman" w:hAnsi="Times New Roman"/>
          <w:noProof/>
          <w:lang w:val="vi-VN"/>
        </w:rPr>
        <w:t>4.4.</w:t>
      </w:r>
      <w:r w:rsidRPr="007B7915">
        <w:rPr>
          <w:rFonts w:ascii="Times New Roman" w:eastAsiaTheme="minorEastAsia" w:hAnsi="Times New Roman"/>
          <w:smallCaps w:val="0"/>
          <w:noProof/>
          <w:sz w:val="24"/>
          <w:szCs w:val="24"/>
          <w:lang w:val="vi-VN"/>
        </w:rPr>
        <w:tab/>
      </w:r>
      <w:r w:rsidRPr="007B7915">
        <w:rPr>
          <w:rFonts w:ascii="Times New Roman" w:hAnsi="Times New Roman"/>
          <w:noProof/>
          <w:lang w:val="vi-VN"/>
        </w:rPr>
        <w:t>Nghiên cứu mô phỏng để kiểm tra khả năng đảm bảo độ vô khuẩn</w:t>
      </w:r>
      <w:r w:rsidRPr="007B7915">
        <w:rPr>
          <w:rFonts w:ascii="Times New Roman" w:hAnsi="Times New Roman"/>
          <w:noProof/>
          <w:lang w:val="vi-VN"/>
        </w:rPr>
        <w:tab/>
      </w:r>
      <w:r w:rsidR="00FD68E3" w:rsidRPr="007B7915">
        <w:rPr>
          <w:rFonts w:ascii="Times New Roman" w:hAnsi="Times New Roman"/>
          <w:noProof/>
          <w:lang w:val="vi-VN"/>
        </w:rPr>
        <w:fldChar w:fldCharType="begin"/>
      </w:r>
      <w:r w:rsidRPr="007B7915">
        <w:rPr>
          <w:rFonts w:ascii="Times New Roman" w:hAnsi="Times New Roman"/>
          <w:noProof/>
          <w:lang w:val="vi-VN"/>
        </w:rPr>
        <w:instrText xml:space="preserve"> PAGEREF _Toc483575298 \h </w:instrText>
      </w:r>
      <w:r w:rsidR="00FD68E3" w:rsidRPr="007B7915">
        <w:rPr>
          <w:rFonts w:ascii="Times New Roman" w:hAnsi="Times New Roman"/>
          <w:noProof/>
          <w:lang w:val="vi-VN"/>
        </w:rPr>
      </w:r>
      <w:r w:rsidR="00FD68E3" w:rsidRPr="007B7915">
        <w:rPr>
          <w:rFonts w:ascii="Times New Roman" w:hAnsi="Times New Roman"/>
          <w:noProof/>
          <w:lang w:val="vi-VN"/>
        </w:rPr>
        <w:fldChar w:fldCharType="separate"/>
      </w:r>
      <w:r w:rsidR="00EC09A5">
        <w:rPr>
          <w:rFonts w:ascii="Times New Roman" w:hAnsi="Times New Roman"/>
          <w:noProof/>
          <w:lang w:val="vi-VN"/>
        </w:rPr>
        <w:t>279</w:t>
      </w:r>
      <w:r w:rsidR="00FD68E3" w:rsidRPr="007B7915">
        <w:rPr>
          <w:rFonts w:ascii="Times New Roman" w:hAnsi="Times New Roman"/>
          <w:noProof/>
          <w:lang w:val="vi-VN"/>
        </w:rPr>
        <w:fldChar w:fldCharType="end"/>
      </w:r>
    </w:p>
    <w:p w14:paraId="6BFB58FF" w14:textId="77777777" w:rsidR="003801B4" w:rsidRPr="007B7915" w:rsidRDefault="003801B4" w:rsidP="003801B4">
      <w:pPr>
        <w:pStyle w:val="TOC2"/>
        <w:tabs>
          <w:tab w:val="left" w:pos="960"/>
          <w:tab w:val="right" w:leader="dot" w:pos="9962"/>
        </w:tabs>
        <w:spacing w:line="360" w:lineRule="auto"/>
        <w:rPr>
          <w:rFonts w:ascii="Times New Roman" w:eastAsiaTheme="minorEastAsia" w:hAnsi="Times New Roman"/>
          <w:smallCaps w:val="0"/>
          <w:noProof/>
          <w:sz w:val="24"/>
          <w:szCs w:val="24"/>
          <w:lang w:val="vi-VN"/>
        </w:rPr>
      </w:pPr>
      <w:r w:rsidRPr="007B7915">
        <w:rPr>
          <w:rFonts w:ascii="Times New Roman" w:hAnsi="Times New Roman"/>
          <w:noProof/>
          <w:lang w:val="vi-VN"/>
        </w:rPr>
        <w:t>4.5.</w:t>
      </w:r>
      <w:r w:rsidRPr="007B7915">
        <w:rPr>
          <w:rFonts w:ascii="Times New Roman" w:eastAsiaTheme="minorEastAsia" w:hAnsi="Times New Roman"/>
          <w:smallCaps w:val="0"/>
          <w:noProof/>
          <w:sz w:val="24"/>
          <w:szCs w:val="24"/>
          <w:lang w:val="vi-VN"/>
        </w:rPr>
        <w:tab/>
      </w:r>
      <w:r w:rsidRPr="007B7915">
        <w:rPr>
          <w:rFonts w:ascii="Times New Roman" w:hAnsi="Times New Roman"/>
          <w:noProof/>
          <w:lang w:val="vi-VN"/>
        </w:rPr>
        <w:t>Tính toàn vẹn của bao bì</w:t>
      </w:r>
      <w:r w:rsidRPr="007B7915">
        <w:rPr>
          <w:rFonts w:ascii="Times New Roman" w:hAnsi="Times New Roman"/>
          <w:noProof/>
          <w:lang w:val="vi-VN"/>
        </w:rPr>
        <w:tab/>
      </w:r>
      <w:r w:rsidR="00FD68E3" w:rsidRPr="007B7915">
        <w:rPr>
          <w:rFonts w:ascii="Times New Roman" w:hAnsi="Times New Roman"/>
          <w:noProof/>
          <w:lang w:val="vi-VN"/>
        </w:rPr>
        <w:fldChar w:fldCharType="begin"/>
      </w:r>
      <w:r w:rsidRPr="007B7915">
        <w:rPr>
          <w:rFonts w:ascii="Times New Roman" w:hAnsi="Times New Roman"/>
          <w:noProof/>
          <w:lang w:val="vi-VN"/>
        </w:rPr>
        <w:instrText xml:space="preserve"> PAGEREF _Toc483575299 \h </w:instrText>
      </w:r>
      <w:r w:rsidR="00FD68E3" w:rsidRPr="007B7915">
        <w:rPr>
          <w:rFonts w:ascii="Times New Roman" w:hAnsi="Times New Roman"/>
          <w:noProof/>
          <w:lang w:val="vi-VN"/>
        </w:rPr>
      </w:r>
      <w:r w:rsidR="00FD68E3" w:rsidRPr="007B7915">
        <w:rPr>
          <w:rFonts w:ascii="Times New Roman" w:hAnsi="Times New Roman"/>
          <w:noProof/>
          <w:lang w:val="vi-VN"/>
        </w:rPr>
        <w:fldChar w:fldCharType="separate"/>
      </w:r>
      <w:r w:rsidR="00EC09A5">
        <w:rPr>
          <w:rFonts w:ascii="Times New Roman" w:hAnsi="Times New Roman"/>
          <w:noProof/>
          <w:lang w:val="vi-VN"/>
        </w:rPr>
        <w:t>280</w:t>
      </w:r>
      <w:r w:rsidR="00FD68E3" w:rsidRPr="007B7915">
        <w:rPr>
          <w:rFonts w:ascii="Times New Roman" w:hAnsi="Times New Roman"/>
          <w:noProof/>
          <w:lang w:val="vi-VN"/>
        </w:rPr>
        <w:fldChar w:fldCharType="end"/>
      </w:r>
    </w:p>
    <w:p w14:paraId="2492155E" w14:textId="77777777" w:rsidR="003801B4" w:rsidRPr="007B7915" w:rsidRDefault="003801B4" w:rsidP="003801B4">
      <w:pPr>
        <w:pStyle w:val="TOC1"/>
        <w:tabs>
          <w:tab w:val="left" w:pos="480"/>
          <w:tab w:val="right" w:leader="dot" w:pos="9962"/>
        </w:tabs>
        <w:spacing w:line="360" w:lineRule="auto"/>
        <w:rPr>
          <w:rFonts w:ascii="Times New Roman" w:eastAsiaTheme="minorEastAsia" w:hAnsi="Times New Roman"/>
          <w:b w:val="0"/>
          <w:bCs w:val="0"/>
          <w:caps w:val="0"/>
          <w:noProof/>
          <w:sz w:val="24"/>
          <w:szCs w:val="24"/>
          <w:lang w:val="vi-VN"/>
        </w:rPr>
      </w:pPr>
      <w:r w:rsidRPr="007B7915">
        <w:rPr>
          <w:rFonts w:ascii="Times New Roman" w:hAnsi="Times New Roman"/>
          <w:noProof/>
          <w:lang w:val="vi-VN"/>
        </w:rPr>
        <w:t>5.</w:t>
      </w:r>
      <w:r w:rsidRPr="007B7915">
        <w:rPr>
          <w:rFonts w:ascii="Times New Roman" w:eastAsiaTheme="minorEastAsia" w:hAnsi="Times New Roman"/>
          <w:b w:val="0"/>
          <w:bCs w:val="0"/>
          <w:caps w:val="0"/>
          <w:noProof/>
          <w:sz w:val="24"/>
          <w:szCs w:val="24"/>
          <w:lang w:val="vi-VN"/>
        </w:rPr>
        <w:tab/>
      </w:r>
      <w:r w:rsidRPr="007B7915">
        <w:rPr>
          <w:rFonts w:ascii="Times New Roman" w:hAnsi="Times New Roman"/>
          <w:noProof/>
          <w:lang w:val="vi-VN"/>
        </w:rPr>
        <w:t>THUẬT NGỮ</w:t>
      </w:r>
      <w:r w:rsidRPr="007B7915">
        <w:rPr>
          <w:rFonts w:ascii="Times New Roman" w:hAnsi="Times New Roman"/>
          <w:noProof/>
          <w:lang w:val="vi-VN"/>
        </w:rPr>
        <w:tab/>
      </w:r>
      <w:r w:rsidR="00FD68E3" w:rsidRPr="007B7915">
        <w:rPr>
          <w:rFonts w:ascii="Times New Roman" w:hAnsi="Times New Roman"/>
          <w:noProof/>
          <w:lang w:val="vi-VN"/>
        </w:rPr>
        <w:fldChar w:fldCharType="begin"/>
      </w:r>
      <w:r w:rsidRPr="007B7915">
        <w:rPr>
          <w:rFonts w:ascii="Times New Roman" w:hAnsi="Times New Roman"/>
          <w:noProof/>
          <w:lang w:val="vi-VN"/>
        </w:rPr>
        <w:instrText xml:space="preserve"> PAGEREF _Toc483575300 \h </w:instrText>
      </w:r>
      <w:r w:rsidR="00FD68E3" w:rsidRPr="007B7915">
        <w:rPr>
          <w:rFonts w:ascii="Times New Roman" w:hAnsi="Times New Roman"/>
          <w:noProof/>
          <w:lang w:val="vi-VN"/>
        </w:rPr>
      </w:r>
      <w:r w:rsidR="00FD68E3" w:rsidRPr="007B7915">
        <w:rPr>
          <w:rFonts w:ascii="Times New Roman" w:hAnsi="Times New Roman"/>
          <w:noProof/>
          <w:lang w:val="vi-VN"/>
        </w:rPr>
        <w:fldChar w:fldCharType="separate"/>
      </w:r>
      <w:r w:rsidR="00EC09A5">
        <w:rPr>
          <w:rFonts w:ascii="Times New Roman" w:hAnsi="Times New Roman"/>
          <w:noProof/>
          <w:lang w:val="vi-VN"/>
        </w:rPr>
        <w:t>280</w:t>
      </w:r>
      <w:r w:rsidR="00FD68E3" w:rsidRPr="007B7915">
        <w:rPr>
          <w:rFonts w:ascii="Times New Roman" w:hAnsi="Times New Roman"/>
          <w:noProof/>
          <w:lang w:val="vi-VN"/>
        </w:rPr>
        <w:fldChar w:fldCharType="end"/>
      </w:r>
    </w:p>
    <w:p w14:paraId="134A6BD3" w14:textId="77777777" w:rsidR="003801B4" w:rsidRPr="007B7915" w:rsidRDefault="003801B4" w:rsidP="003801B4">
      <w:pPr>
        <w:spacing w:line="360" w:lineRule="auto"/>
        <w:jc w:val="both"/>
        <w:rPr>
          <w:noProof/>
          <w:sz w:val="22"/>
          <w:szCs w:val="22"/>
          <w:lang w:val="vi-VN"/>
        </w:rPr>
      </w:pPr>
    </w:p>
    <w:p w14:paraId="29174BBB" w14:textId="77777777" w:rsidR="003801B4" w:rsidRPr="007B7915" w:rsidRDefault="00EC09A5" w:rsidP="00FF6134">
      <w:pPr>
        <w:spacing w:line="360" w:lineRule="auto"/>
        <w:jc w:val="both"/>
        <w:rPr>
          <w:noProof/>
          <w:sz w:val="22"/>
          <w:szCs w:val="22"/>
          <w:lang w:val="vi-VN"/>
        </w:rPr>
      </w:pPr>
      <w:r>
        <w:rPr>
          <w:noProof/>
          <w:sz w:val="22"/>
          <w:szCs w:val="22"/>
          <w:lang w:val="vi-VN"/>
        </w:rPr>
        <w:t>-------------------------------------------------------------------------------------------------------------------------------</w:t>
      </w:r>
    </w:p>
    <w:p w14:paraId="7DC102BF" w14:textId="77777777" w:rsidR="00C755AC" w:rsidRPr="007B7915" w:rsidRDefault="00FD68E3" w:rsidP="00EC09A5">
      <w:pPr>
        <w:spacing w:line="360" w:lineRule="auto"/>
        <w:jc w:val="both"/>
        <w:rPr>
          <w:sz w:val="22"/>
          <w:szCs w:val="22"/>
          <w:lang w:val="vi-VN"/>
        </w:rPr>
      </w:pPr>
      <w:r w:rsidRPr="007B7915">
        <w:rPr>
          <w:sz w:val="22"/>
          <w:szCs w:val="22"/>
          <w:lang w:val="vi-VN"/>
        </w:rPr>
        <w:fldChar w:fldCharType="end"/>
      </w:r>
    </w:p>
    <w:p w14:paraId="709353F7" w14:textId="77777777" w:rsidR="00C755AC" w:rsidRPr="007B7915" w:rsidRDefault="009841E3" w:rsidP="00C755AC">
      <w:pPr>
        <w:pStyle w:val="Heading1"/>
        <w:numPr>
          <w:ilvl w:val="0"/>
          <w:numId w:val="28"/>
        </w:numPr>
        <w:spacing w:line="276" w:lineRule="auto"/>
        <w:ind w:left="709" w:hanging="709"/>
        <w:jc w:val="both"/>
        <w:rPr>
          <w:rFonts w:ascii="Times New Roman" w:hAnsi="Times New Roman" w:cs="Times New Roman"/>
          <w:sz w:val="22"/>
          <w:szCs w:val="22"/>
          <w:lang w:val="vi-VN"/>
        </w:rPr>
      </w:pPr>
      <w:bookmarkStart w:id="318" w:name="_Toc482865388"/>
      <w:bookmarkStart w:id="319" w:name="_Toc482947466"/>
      <w:bookmarkStart w:id="320" w:name="_Toc483413430"/>
      <w:bookmarkStart w:id="321" w:name="_Toc483413481"/>
      <w:bookmarkStart w:id="322" w:name="_Toc483414899"/>
      <w:bookmarkStart w:id="323" w:name="_Toc483415131"/>
      <w:bookmarkStart w:id="324" w:name="_Toc483416975"/>
      <w:bookmarkStart w:id="325" w:name="_Toc483488616"/>
      <w:bookmarkStart w:id="326" w:name="_Toc483575134"/>
      <w:bookmarkStart w:id="327" w:name="_Toc483575193"/>
      <w:bookmarkStart w:id="328" w:name="_Toc483575289"/>
      <w:bookmarkStart w:id="329" w:name="_Toc483575471"/>
      <w:bookmarkStart w:id="330" w:name="_Toc483575610"/>
      <w:bookmarkStart w:id="331" w:name="_Toc483576035"/>
      <w:bookmarkStart w:id="332" w:name="_Toc483643774"/>
      <w:r w:rsidRPr="007B7915">
        <w:rPr>
          <w:rFonts w:ascii="Times New Roman" w:hAnsi="Times New Roman" w:cs="Times New Roman"/>
          <w:sz w:val="22"/>
          <w:szCs w:val="22"/>
          <w:lang w:val="vi-VN"/>
        </w:rPr>
        <w:t>MỤC ĐÍCH</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 w14:paraId="5F09313A" w14:textId="77777777" w:rsidR="00C755AC" w:rsidRPr="007B7915" w:rsidRDefault="00C755AC" w:rsidP="00C755AC">
      <w:pPr>
        <w:autoSpaceDE w:val="0"/>
        <w:autoSpaceDN w:val="0"/>
        <w:adjustRightInd w:val="0"/>
        <w:jc w:val="both"/>
        <w:rPr>
          <w:sz w:val="22"/>
          <w:szCs w:val="22"/>
          <w:lang w:val="vi-VN"/>
        </w:rPr>
      </w:pPr>
    </w:p>
    <w:p w14:paraId="7EB259B4" w14:textId="77777777" w:rsidR="009841E3" w:rsidRPr="007B7915" w:rsidRDefault="009841E3" w:rsidP="00C755AC">
      <w:pPr>
        <w:autoSpaceDE w:val="0"/>
        <w:autoSpaceDN w:val="0"/>
        <w:adjustRightInd w:val="0"/>
        <w:jc w:val="both"/>
        <w:rPr>
          <w:sz w:val="22"/>
          <w:szCs w:val="22"/>
          <w:lang w:val="vi-VN"/>
        </w:rPr>
      </w:pPr>
      <w:r w:rsidRPr="007B7915">
        <w:rPr>
          <w:sz w:val="22"/>
          <w:szCs w:val="22"/>
          <w:lang w:val="vi-VN"/>
        </w:rPr>
        <w:t xml:space="preserve">Tài liệu này </w:t>
      </w:r>
      <w:r w:rsidR="00DE76C8" w:rsidRPr="007B7915">
        <w:rPr>
          <w:sz w:val="22"/>
          <w:szCs w:val="22"/>
          <w:lang w:val="vi-VN"/>
        </w:rPr>
        <w:t xml:space="preserve">được biên soạn nhằm hướng dẫn nộp các thông tin và dữ liệu để chứng minh hiệu quả của quá trình tiệt khuẩn được yêu cầu trong hồ sơ đăng ký khi tiến hành </w:t>
      </w:r>
      <w:r w:rsidR="00EF1443" w:rsidRPr="007B7915">
        <w:rPr>
          <w:sz w:val="22"/>
          <w:szCs w:val="22"/>
          <w:lang w:val="vi-VN"/>
        </w:rPr>
        <w:t xml:space="preserve">xin </w:t>
      </w:r>
      <w:r w:rsidR="00DE76C8" w:rsidRPr="007B7915">
        <w:rPr>
          <w:sz w:val="22"/>
          <w:szCs w:val="22"/>
          <w:lang w:val="vi-VN"/>
        </w:rPr>
        <w:t xml:space="preserve">giấy phép kinh doanh thuốc.  </w:t>
      </w:r>
    </w:p>
    <w:p w14:paraId="1B285437" w14:textId="77777777" w:rsidR="00C755AC" w:rsidRPr="007B7915" w:rsidRDefault="00C755AC" w:rsidP="00C755AC">
      <w:pPr>
        <w:autoSpaceDE w:val="0"/>
        <w:autoSpaceDN w:val="0"/>
        <w:adjustRightInd w:val="0"/>
        <w:jc w:val="both"/>
        <w:rPr>
          <w:sz w:val="22"/>
          <w:szCs w:val="22"/>
          <w:lang w:val="vi-VN"/>
        </w:rPr>
      </w:pPr>
    </w:p>
    <w:p w14:paraId="75338557" w14:textId="77777777" w:rsidR="00C755AC" w:rsidRPr="007B7915" w:rsidRDefault="00DE76C8" w:rsidP="00C755AC">
      <w:pPr>
        <w:autoSpaceDE w:val="0"/>
        <w:autoSpaceDN w:val="0"/>
        <w:adjustRightInd w:val="0"/>
        <w:jc w:val="both"/>
        <w:rPr>
          <w:sz w:val="22"/>
          <w:szCs w:val="22"/>
          <w:lang w:val="vi-VN"/>
        </w:rPr>
      </w:pPr>
      <w:r w:rsidRPr="007B7915">
        <w:rPr>
          <w:sz w:val="22"/>
          <w:szCs w:val="22"/>
          <w:lang w:val="vi-VN"/>
        </w:rPr>
        <w:t>Tài liệu này nên được đọc cùng với các tài liệu dưới đây</w:t>
      </w:r>
      <w:r w:rsidR="00C755AC" w:rsidRPr="007B7915">
        <w:rPr>
          <w:sz w:val="22"/>
          <w:szCs w:val="22"/>
          <w:lang w:val="vi-VN"/>
        </w:rPr>
        <w:t>:</w:t>
      </w:r>
    </w:p>
    <w:p w14:paraId="548F3FC2" w14:textId="77777777" w:rsidR="002952E1" w:rsidRPr="007B7915" w:rsidRDefault="002952E1" w:rsidP="002952E1">
      <w:pPr>
        <w:pStyle w:val="ListParagraph"/>
        <w:numPr>
          <w:ilvl w:val="0"/>
          <w:numId w:val="50"/>
        </w:numPr>
        <w:autoSpaceDE w:val="0"/>
        <w:autoSpaceDN w:val="0"/>
        <w:adjustRightInd w:val="0"/>
        <w:ind w:left="709" w:hanging="283"/>
        <w:jc w:val="both"/>
        <w:rPr>
          <w:sz w:val="22"/>
          <w:szCs w:val="22"/>
          <w:lang w:val="vi-VN" w:eastAsia="zh-CN"/>
        </w:rPr>
      </w:pPr>
      <w:r w:rsidRPr="007B7915">
        <w:rPr>
          <w:sz w:val="22"/>
          <w:szCs w:val="22"/>
          <w:lang w:val="vi-VN" w:eastAsia="zh-CN"/>
        </w:rPr>
        <w:t>Note for Guidance on Process Validation (EMA, 2001)</w:t>
      </w:r>
    </w:p>
    <w:p w14:paraId="168DD7B6" w14:textId="77777777" w:rsidR="002952E1" w:rsidRPr="007B7915" w:rsidRDefault="002952E1" w:rsidP="002952E1">
      <w:pPr>
        <w:pStyle w:val="ListParagraph"/>
        <w:numPr>
          <w:ilvl w:val="0"/>
          <w:numId w:val="50"/>
        </w:numPr>
        <w:autoSpaceDE w:val="0"/>
        <w:autoSpaceDN w:val="0"/>
        <w:adjustRightInd w:val="0"/>
        <w:ind w:left="709" w:hanging="283"/>
        <w:jc w:val="both"/>
        <w:rPr>
          <w:sz w:val="22"/>
          <w:szCs w:val="22"/>
          <w:lang w:val="vi-VN" w:eastAsia="zh-CN"/>
        </w:rPr>
      </w:pPr>
      <w:r w:rsidRPr="007B7915">
        <w:rPr>
          <w:sz w:val="22"/>
          <w:szCs w:val="22"/>
          <w:lang w:val="vi-VN" w:eastAsia="zh-CN"/>
        </w:rPr>
        <w:t>Guidance for Industry for the Submission Documentation for Sterilization Process Validation in Applications for Human and Veterinary Drug Products (FDA, 1994)</w:t>
      </w:r>
    </w:p>
    <w:p w14:paraId="5A99199D" w14:textId="77777777" w:rsidR="002952E1" w:rsidRPr="007B7915" w:rsidRDefault="002952E1" w:rsidP="002952E1">
      <w:pPr>
        <w:pStyle w:val="ListParagraph"/>
        <w:numPr>
          <w:ilvl w:val="0"/>
          <w:numId w:val="50"/>
        </w:numPr>
        <w:autoSpaceDE w:val="0"/>
        <w:autoSpaceDN w:val="0"/>
        <w:adjustRightInd w:val="0"/>
        <w:ind w:left="709" w:hanging="283"/>
        <w:jc w:val="both"/>
        <w:rPr>
          <w:sz w:val="22"/>
          <w:szCs w:val="22"/>
          <w:lang w:val="vi-VN"/>
        </w:rPr>
      </w:pPr>
      <w:r w:rsidRPr="007B7915">
        <w:rPr>
          <w:sz w:val="22"/>
          <w:szCs w:val="22"/>
          <w:lang w:val="vi-VN" w:eastAsia="zh-CN"/>
        </w:rPr>
        <w:t>Annex 4 WHO Good Manufacturing Practices for Sterile Pharmaceutical Products (Technical Report Series No. 957, 2010)</w:t>
      </w:r>
    </w:p>
    <w:p w14:paraId="3E78743A" w14:textId="77777777" w:rsidR="002952E1" w:rsidRPr="007B7915" w:rsidRDefault="002952E1" w:rsidP="002952E1">
      <w:pPr>
        <w:pStyle w:val="ListParagraph"/>
        <w:numPr>
          <w:ilvl w:val="0"/>
          <w:numId w:val="50"/>
        </w:numPr>
        <w:autoSpaceDE w:val="0"/>
        <w:autoSpaceDN w:val="0"/>
        <w:adjustRightInd w:val="0"/>
        <w:ind w:left="709" w:hanging="283"/>
        <w:jc w:val="both"/>
        <w:rPr>
          <w:sz w:val="22"/>
          <w:szCs w:val="22"/>
          <w:lang w:val="vi-VN"/>
        </w:rPr>
      </w:pPr>
      <w:r w:rsidRPr="007B7915">
        <w:rPr>
          <w:sz w:val="22"/>
          <w:szCs w:val="22"/>
          <w:lang w:val="vi-VN" w:eastAsia="zh-CN"/>
        </w:rPr>
        <w:t xml:space="preserve">Guidance for Industry: </w:t>
      </w:r>
      <w:r w:rsidRPr="007B7915">
        <w:rPr>
          <w:bCs/>
          <w:sz w:val="22"/>
          <w:szCs w:val="22"/>
          <w:lang w:val="vi-VN" w:eastAsia="zh-CN"/>
        </w:rPr>
        <w:t>Sterile Drug Products Produced by Aseptic Processing — Current Good Manufacturing Practice (</w:t>
      </w:r>
      <w:r w:rsidR="00247A62" w:rsidRPr="007B7915">
        <w:rPr>
          <w:bCs/>
          <w:sz w:val="22"/>
          <w:szCs w:val="22"/>
          <w:lang w:val="vi-VN" w:eastAsia="zh-CN"/>
        </w:rPr>
        <w:t>US-</w:t>
      </w:r>
      <w:r w:rsidRPr="007B7915">
        <w:rPr>
          <w:bCs/>
          <w:sz w:val="22"/>
          <w:szCs w:val="22"/>
          <w:lang w:val="vi-VN" w:eastAsia="zh-CN"/>
        </w:rPr>
        <w:t>FDA, September 2004)</w:t>
      </w:r>
    </w:p>
    <w:p w14:paraId="2E0FA6E5" w14:textId="77777777" w:rsidR="002952E1" w:rsidRPr="007B7915" w:rsidRDefault="002952E1" w:rsidP="002952E1">
      <w:pPr>
        <w:pStyle w:val="ListParagraph"/>
        <w:numPr>
          <w:ilvl w:val="0"/>
          <w:numId w:val="50"/>
        </w:numPr>
        <w:autoSpaceDE w:val="0"/>
        <w:autoSpaceDN w:val="0"/>
        <w:adjustRightInd w:val="0"/>
        <w:ind w:left="709" w:hanging="283"/>
        <w:jc w:val="both"/>
        <w:rPr>
          <w:sz w:val="22"/>
          <w:szCs w:val="22"/>
          <w:lang w:val="vi-VN" w:eastAsia="zh-CN"/>
        </w:rPr>
      </w:pPr>
      <w:r w:rsidRPr="007B7915">
        <w:rPr>
          <w:sz w:val="22"/>
          <w:szCs w:val="22"/>
          <w:lang w:val="vi-VN" w:eastAsia="zh-CN"/>
        </w:rPr>
        <w:t>Recommendation on the Validation of Aseptic Process (PIC/S, January 2011)</w:t>
      </w:r>
    </w:p>
    <w:p w14:paraId="29826028" w14:textId="77777777" w:rsidR="002952E1" w:rsidRPr="007B7915" w:rsidRDefault="002952E1" w:rsidP="002952E1">
      <w:pPr>
        <w:pStyle w:val="ListParagraph"/>
        <w:numPr>
          <w:ilvl w:val="0"/>
          <w:numId w:val="50"/>
        </w:numPr>
        <w:autoSpaceDE w:val="0"/>
        <w:autoSpaceDN w:val="0"/>
        <w:adjustRightInd w:val="0"/>
        <w:ind w:left="709" w:hanging="283"/>
        <w:jc w:val="both"/>
        <w:rPr>
          <w:sz w:val="22"/>
          <w:szCs w:val="22"/>
          <w:lang w:val="vi-VN" w:eastAsia="zh-CN"/>
        </w:rPr>
      </w:pPr>
      <w:r w:rsidRPr="007B7915">
        <w:rPr>
          <w:sz w:val="22"/>
          <w:szCs w:val="22"/>
          <w:lang w:val="vi-VN" w:eastAsia="zh-CN"/>
        </w:rPr>
        <w:t>Guide To Good Manufacturing Practice For Medicinal Products Annexes (PIC/S, September 2009)</w:t>
      </w:r>
    </w:p>
    <w:p w14:paraId="09AFA485" w14:textId="77777777" w:rsidR="002952E1" w:rsidRPr="007B7915" w:rsidRDefault="002952E1" w:rsidP="002952E1">
      <w:pPr>
        <w:pStyle w:val="ListParagraph"/>
        <w:numPr>
          <w:ilvl w:val="0"/>
          <w:numId w:val="50"/>
        </w:numPr>
        <w:autoSpaceDE w:val="0"/>
        <w:autoSpaceDN w:val="0"/>
        <w:adjustRightInd w:val="0"/>
        <w:ind w:left="709" w:hanging="283"/>
        <w:jc w:val="both"/>
        <w:rPr>
          <w:sz w:val="22"/>
          <w:szCs w:val="22"/>
          <w:lang w:val="vi-VN"/>
        </w:rPr>
      </w:pPr>
      <w:r w:rsidRPr="007B7915">
        <w:rPr>
          <w:sz w:val="22"/>
          <w:szCs w:val="22"/>
          <w:lang w:val="vi-VN"/>
        </w:rPr>
        <w:t xml:space="preserve">EC Guide to Good Manufacturing Practice (Annex 1) </w:t>
      </w:r>
      <w:r w:rsidRPr="007B7915">
        <w:rPr>
          <w:sz w:val="22"/>
          <w:szCs w:val="22"/>
          <w:lang w:val="vi-VN" w:eastAsia="zh-CN"/>
        </w:rPr>
        <w:t>March 2009</w:t>
      </w:r>
    </w:p>
    <w:p w14:paraId="32472875" w14:textId="77777777" w:rsidR="00C755AC" w:rsidRPr="007B7915" w:rsidRDefault="00C755AC" w:rsidP="00C755AC">
      <w:pPr>
        <w:pStyle w:val="ListParagraph"/>
        <w:autoSpaceDE w:val="0"/>
        <w:autoSpaceDN w:val="0"/>
        <w:adjustRightInd w:val="0"/>
        <w:ind w:left="363"/>
        <w:jc w:val="both"/>
        <w:rPr>
          <w:sz w:val="22"/>
          <w:szCs w:val="22"/>
          <w:lang w:val="vi-VN"/>
        </w:rPr>
      </w:pPr>
    </w:p>
    <w:p w14:paraId="6EE7D56F" w14:textId="77777777" w:rsidR="00AE3D6A" w:rsidRPr="007B7915" w:rsidRDefault="00DE76C8" w:rsidP="00AE3D6A">
      <w:pPr>
        <w:pStyle w:val="Heading1"/>
        <w:numPr>
          <w:ilvl w:val="0"/>
          <w:numId w:val="28"/>
        </w:numPr>
        <w:spacing w:line="276" w:lineRule="auto"/>
        <w:ind w:left="709" w:hanging="709"/>
        <w:jc w:val="both"/>
        <w:rPr>
          <w:rFonts w:ascii="Times New Roman" w:hAnsi="Times New Roman" w:cs="Times New Roman"/>
          <w:sz w:val="22"/>
          <w:szCs w:val="22"/>
          <w:lang w:val="vi-VN"/>
        </w:rPr>
      </w:pPr>
      <w:bookmarkStart w:id="333" w:name="_Toc482865389"/>
      <w:bookmarkStart w:id="334" w:name="_Toc482947467"/>
      <w:bookmarkStart w:id="335" w:name="_Toc483413431"/>
      <w:bookmarkStart w:id="336" w:name="_Toc483413482"/>
      <w:bookmarkStart w:id="337" w:name="_Toc483414900"/>
      <w:bookmarkStart w:id="338" w:name="_Toc483415132"/>
      <w:bookmarkStart w:id="339" w:name="_Toc483416976"/>
      <w:bookmarkStart w:id="340" w:name="_Toc483488617"/>
      <w:bookmarkStart w:id="341" w:name="_Toc483575135"/>
      <w:bookmarkStart w:id="342" w:name="_Toc483575194"/>
      <w:bookmarkStart w:id="343" w:name="_Toc483575290"/>
      <w:bookmarkStart w:id="344" w:name="_Toc483575472"/>
      <w:bookmarkStart w:id="345" w:name="_Toc483575611"/>
      <w:bookmarkStart w:id="346" w:name="_Toc483576036"/>
      <w:bookmarkStart w:id="347" w:name="_Toc483643775"/>
      <w:r w:rsidRPr="007B7915">
        <w:rPr>
          <w:rFonts w:ascii="Times New Roman" w:hAnsi="Times New Roman" w:cs="Times New Roman"/>
          <w:sz w:val="22"/>
          <w:szCs w:val="22"/>
          <w:lang w:val="vi-VN"/>
        </w:rPr>
        <w:t>PHẠM VI</w:t>
      </w:r>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p>
    <w:p w14:paraId="4EF407B9" w14:textId="77777777" w:rsidR="00C755AC" w:rsidRPr="007B7915" w:rsidRDefault="00DE76C8" w:rsidP="00C755AC">
      <w:pPr>
        <w:autoSpaceDE w:val="0"/>
        <w:autoSpaceDN w:val="0"/>
        <w:adjustRightInd w:val="0"/>
        <w:jc w:val="both"/>
        <w:rPr>
          <w:sz w:val="22"/>
          <w:szCs w:val="22"/>
          <w:lang w:val="vi-VN"/>
        </w:rPr>
      </w:pPr>
      <w:r w:rsidRPr="007B7915">
        <w:rPr>
          <w:sz w:val="22"/>
          <w:szCs w:val="22"/>
          <w:lang w:val="vi-VN"/>
        </w:rPr>
        <w:t>Hướng dẫn này được áp dụng cho các thuốc được pha chế trong điều kiện vô khuẩn</w:t>
      </w:r>
      <w:r w:rsidR="00DA42A9" w:rsidRPr="007B7915">
        <w:rPr>
          <w:sz w:val="22"/>
          <w:szCs w:val="22"/>
          <w:lang w:val="vi-VN"/>
        </w:rPr>
        <w:t>.</w:t>
      </w:r>
    </w:p>
    <w:p w14:paraId="02D91C8D" w14:textId="77777777" w:rsidR="00C755AC" w:rsidRPr="007B7915" w:rsidRDefault="00DE76C8" w:rsidP="00625FC3">
      <w:pPr>
        <w:pStyle w:val="Heading1"/>
        <w:numPr>
          <w:ilvl w:val="0"/>
          <w:numId w:val="28"/>
        </w:numPr>
        <w:spacing w:line="276" w:lineRule="auto"/>
        <w:ind w:left="709" w:hanging="709"/>
        <w:jc w:val="both"/>
        <w:rPr>
          <w:rFonts w:ascii="Times New Roman" w:hAnsi="Times New Roman" w:cs="Times New Roman"/>
          <w:sz w:val="22"/>
          <w:szCs w:val="22"/>
          <w:lang w:val="vi-VN"/>
        </w:rPr>
      </w:pPr>
      <w:bookmarkStart w:id="348" w:name="_Toc482865390"/>
      <w:bookmarkStart w:id="349" w:name="_Toc482947468"/>
      <w:bookmarkStart w:id="350" w:name="_Toc483413432"/>
      <w:bookmarkStart w:id="351" w:name="_Toc483413483"/>
      <w:bookmarkStart w:id="352" w:name="_Toc483414901"/>
      <w:bookmarkStart w:id="353" w:name="_Toc483415133"/>
      <w:bookmarkStart w:id="354" w:name="_Toc483416977"/>
      <w:bookmarkStart w:id="355" w:name="_Toc483488618"/>
      <w:bookmarkStart w:id="356" w:name="_Toc483575136"/>
      <w:bookmarkStart w:id="357" w:name="_Toc483575195"/>
      <w:bookmarkStart w:id="358" w:name="_Toc483575291"/>
      <w:bookmarkStart w:id="359" w:name="_Toc483575473"/>
      <w:bookmarkStart w:id="360" w:name="_Toc483575612"/>
      <w:bookmarkStart w:id="361" w:name="_Toc483576037"/>
      <w:bookmarkStart w:id="362" w:name="_Toc483643776"/>
      <w:r w:rsidRPr="007B7915">
        <w:rPr>
          <w:rFonts w:ascii="Times New Roman" w:hAnsi="Times New Roman" w:cs="Times New Roman"/>
          <w:sz w:val="22"/>
          <w:szCs w:val="22"/>
          <w:lang w:val="vi-VN"/>
        </w:rPr>
        <w:t>THÔNG TIN CHUNG</w:t>
      </w:r>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p>
    <w:p w14:paraId="5E29069E" w14:textId="77777777" w:rsidR="00DE76C8" w:rsidRPr="007B7915" w:rsidRDefault="00DE76C8" w:rsidP="00C755AC">
      <w:pPr>
        <w:autoSpaceDE w:val="0"/>
        <w:autoSpaceDN w:val="0"/>
        <w:adjustRightInd w:val="0"/>
        <w:jc w:val="both"/>
        <w:rPr>
          <w:sz w:val="22"/>
          <w:szCs w:val="22"/>
          <w:lang w:val="vi-VN"/>
        </w:rPr>
      </w:pPr>
      <w:r w:rsidRPr="007B7915">
        <w:rPr>
          <w:sz w:val="22"/>
          <w:szCs w:val="22"/>
          <w:lang w:val="vi-VN"/>
        </w:rPr>
        <w:t xml:space="preserve">Quá trình tiệt khuẩn có thể được thực hiện bằng </w:t>
      </w:r>
      <w:r w:rsidR="002952E1" w:rsidRPr="007B7915">
        <w:rPr>
          <w:sz w:val="22"/>
          <w:szCs w:val="22"/>
          <w:lang w:val="vi-VN"/>
        </w:rPr>
        <w:t xml:space="preserve">phương pháp </w:t>
      </w:r>
      <w:r w:rsidRPr="007B7915">
        <w:rPr>
          <w:sz w:val="22"/>
          <w:szCs w:val="22"/>
          <w:lang w:val="vi-VN"/>
        </w:rPr>
        <w:t>nhiệt khô, nhiệt ẩm, chiếu xạ ion hoá,</w:t>
      </w:r>
      <w:r w:rsidR="00366030" w:rsidRPr="007B7915">
        <w:rPr>
          <w:sz w:val="22"/>
          <w:szCs w:val="22"/>
          <w:lang w:val="vi-VN"/>
        </w:rPr>
        <w:t xml:space="preserve"> bằng</w:t>
      </w:r>
      <w:r w:rsidRPr="007B7915">
        <w:rPr>
          <w:sz w:val="22"/>
          <w:szCs w:val="22"/>
          <w:lang w:val="vi-VN"/>
        </w:rPr>
        <w:t xml:space="preserve"> </w:t>
      </w:r>
      <w:r w:rsidR="00366030" w:rsidRPr="007B7915">
        <w:rPr>
          <w:sz w:val="22"/>
          <w:szCs w:val="22"/>
          <w:lang w:val="vi-VN"/>
        </w:rPr>
        <w:t xml:space="preserve">khí </w:t>
      </w:r>
      <w:r w:rsidRPr="007B7915">
        <w:rPr>
          <w:sz w:val="22"/>
          <w:szCs w:val="22"/>
          <w:lang w:val="vi-VN"/>
        </w:rPr>
        <w:t xml:space="preserve">ethylen </w:t>
      </w:r>
      <w:r w:rsidR="000F6C17" w:rsidRPr="007B7915">
        <w:rPr>
          <w:sz w:val="22"/>
          <w:szCs w:val="22"/>
          <w:lang w:val="vi-VN"/>
        </w:rPr>
        <w:t xml:space="preserve">oxyd </w:t>
      </w:r>
      <w:r w:rsidRPr="007B7915">
        <w:rPr>
          <w:sz w:val="22"/>
          <w:szCs w:val="22"/>
          <w:lang w:val="vi-VN"/>
        </w:rPr>
        <w:t xml:space="preserve">hoặc </w:t>
      </w:r>
      <w:r w:rsidR="00366030" w:rsidRPr="007B7915">
        <w:rPr>
          <w:sz w:val="22"/>
          <w:szCs w:val="22"/>
          <w:lang w:val="vi-VN"/>
        </w:rPr>
        <w:t xml:space="preserve">bằng phương pháp </w:t>
      </w:r>
      <w:r w:rsidRPr="007B7915">
        <w:rPr>
          <w:sz w:val="22"/>
          <w:szCs w:val="22"/>
          <w:lang w:val="vi-VN"/>
        </w:rPr>
        <w:t xml:space="preserve">lọc và đóng </w:t>
      </w:r>
      <w:r w:rsidR="002952E1" w:rsidRPr="007B7915">
        <w:rPr>
          <w:sz w:val="22"/>
          <w:szCs w:val="22"/>
          <w:lang w:val="vi-VN"/>
        </w:rPr>
        <w:t xml:space="preserve">thuốc vào </w:t>
      </w:r>
      <w:r w:rsidRPr="007B7915">
        <w:rPr>
          <w:sz w:val="22"/>
          <w:szCs w:val="22"/>
          <w:lang w:val="vi-VN"/>
        </w:rPr>
        <w:t>bao bì vô khuẩn</w:t>
      </w:r>
      <w:r w:rsidR="002952E1" w:rsidRPr="007B7915">
        <w:rPr>
          <w:sz w:val="22"/>
          <w:szCs w:val="22"/>
          <w:lang w:val="vi-VN"/>
        </w:rPr>
        <w:t xml:space="preserve"> trong điều kiện </w:t>
      </w:r>
      <w:r w:rsidR="00AE3D6A" w:rsidRPr="007B7915">
        <w:rPr>
          <w:sz w:val="22"/>
          <w:szCs w:val="22"/>
          <w:lang w:val="vi-VN"/>
        </w:rPr>
        <w:t>vô khuẩn</w:t>
      </w:r>
      <w:r w:rsidRPr="007B7915">
        <w:rPr>
          <w:sz w:val="22"/>
          <w:szCs w:val="22"/>
          <w:lang w:val="vi-VN"/>
        </w:rPr>
        <w:t xml:space="preserve">. </w:t>
      </w:r>
    </w:p>
    <w:p w14:paraId="66EFBA7C" w14:textId="77777777" w:rsidR="00C755AC" w:rsidRPr="007B7915" w:rsidRDefault="00C755AC" w:rsidP="00C755AC">
      <w:pPr>
        <w:autoSpaceDE w:val="0"/>
        <w:autoSpaceDN w:val="0"/>
        <w:adjustRightInd w:val="0"/>
        <w:jc w:val="both"/>
        <w:rPr>
          <w:sz w:val="22"/>
          <w:szCs w:val="22"/>
          <w:lang w:val="vi-VN"/>
        </w:rPr>
      </w:pPr>
    </w:p>
    <w:p w14:paraId="15D204C9" w14:textId="77777777" w:rsidR="00DE76C8" w:rsidRPr="007B7915" w:rsidRDefault="00DE76C8" w:rsidP="00C755AC">
      <w:pPr>
        <w:autoSpaceDE w:val="0"/>
        <w:autoSpaceDN w:val="0"/>
        <w:adjustRightInd w:val="0"/>
        <w:jc w:val="both"/>
        <w:rPr>
          <w:sz w:val="22"/>
          <w:szCs w:val="22"/>
          <w:lang w:val="vi-VN"/>
        </w:rPr>
      </w:pPr>
      <w:r w:rsidRPr="007B7915">
        <w:rPr>
          <w:sz w:val="22"/>
          <w:szCs w:val="22"/>
          <w:lang w:val="vi-VN"/>
        </w:rPr>
        <w:t xml:space="preserve">Phương pháp tiệt khuẩn bằng nhiệt khô nên được ưu tiên lựa chọn nếu </w:t>
      </w:r>
      <w:r w:rsidR="00366030" w:rsidRPr="007B7915">
        <w:rPr>
          <w:sz w:val="22"/>
          <w:szCs w:val="22"/>
          <w:lang w:val="vi-VN"/>
        </w:rPr>
        <w:t>có thể.</w:t>
      </w:r>
    </w:p>
    <w:p w14:paraId="350E4F6A" w14:textId="77777777" w:rsidR="00C755AC" w:rsidRPr="007B7915" w:rsidRDefault="00DE76C8" w:rsidP="00C755AC">
      <w:pPr>
        <w:autoSpaceDE w:val="0"/>
        <w:autoSpaceDN w:val="0"/>
        <w:adjustRightInd w:val="0"/>
        <w:jc w:val="both"/>
        <w:rPr>
          <w:sz w:val="22"/>
          <w:szCs w:val="22"/>
          <w:lang w:val="vi-VN"/>
        </w:rPr>
      </w:pPr>
      <w:r w:rsidRPr="007B7915">
        <w:rPr>
          <w:sz w:val="22"/>
          <w:szCs w:val="22"/>
          <w:lang w:val="vi-VN"/>
        </w:rPr>
        <w:t>Việc lựa chọn phương pháp pha chế thuốc trong điều kiện vô khuẩn cần được giải thích hoặc chứng minh là cần thiết (Ví dụ: chế phẩm dễ mất ổn định hoặc bao bì không tương thích với các phương pháp tiệt khuẩn)</w:t>
      </w:r>
      <w:r w:rsidR="00DA42A9" w:rsidRPr="007B7915">
        <w:rPr>
          <w:sz w:val="22"/>
          <w:szCs w:val="22"/>
          <w:lang w:val="vi-VN"/>
        </w:rPr>
        <w:t>.</w:t>
      </w:r>
      <w:r w:rsidRPr="007B7915">
        <w:rPr>
          <w:sz w:val="22"/>
          <w:szCs w:val="22"/>
          <w:lang w:val="vi-VN"/>
        </w:rPr>
        <w:t xml:space="preserve"> </w:t>
      </w:r>
    </w:p>
    <w:p w14:paraId="0109586C" w14:textId="77777777" w:rsidR="00DE76C8" w:rsidRPr="007B7915" w:rsidRDefault="00DE76C8" w:rsidP="00625FC3">
      <w:pPr>
        <w:pStyle w:val="Heading1"/>
        <w:numPr>
          <w:ilvl w:val="0"/>
          <w:numId w:val="28"/>
        </w:numPr>
        <w:spacing w:line="276" w:lineRule="auto"/>
        <w:ind w:left="709" w:hanging="709"/>
        <w:jc w:val="both"/>
        <w:rPr>
          <w:rFonts w:ascii="Times New Roman" w:hAnsi="Times New Roman" w:cs="Times New Roman"/>
          <w:sz w:val="22"/>
          <w:szCs w:val="22"/>
          <w:lang w:val="vi-VN"/>
        </w:rPr>
      </w:pPr>
      <w:bookmarkStart w:id="363" w:name="_INFORMATION_NEEDED_FOR"/>
      <w:bookmarkStart w:id="364" w:name="_Toc482865391"/>
      <w:bookmarkStart w:id="365" w:name="_Toc482947469"/>
      <w:bookmarkStart w:id="366" w:name="_Toc483413433"/>
      <w:bookmarkStart w:id="367" w:name="_Toc483413484"/>
      <w:bookmarkStart w:id="368" w:name="_Toc483414902"/>
      <w:bookmarkStart w:id="369" w:name="_Toc483415134"/>
      <w:bookmarkStart w:id="370" w:name="_Toc483416978"/>
      <w:bookmarkStart w:id="371" w:name="_Toc483488619"/>
      <w:bookmarkStart w:id="372" w:name="_Toc483575137"/>
      <w:bookmarkStart w:id="373" w:name="_Toc483575196"/>
      <w:bookmarkStart w:id="374" w:name="_Toc483575292"/>
      <w:bookmarkStart w:id="375" w:name="_Toc483575474"/>
      <w:bookmarkStart w:id="376" w:name="_Toc483575613"/>
      <w:bookmarkStart w:id="377" w:name="_Toc483576038"/>
      <w:bookmarkStart w:id="378" w:name="_Toc483643777"/>
      <w:bookmarkEnd w:id="363"/>
      <w:r w:rsidRPr="007B7915">
        <w:rPr>
          <w:rFonts w:ascii="Times New Roman" w:hAnsi="Times New Roman" w:cs="Times New Roman"/>
          <w:sz w:val="22"/>
          <w:szCs w:val="22"/>
          <w:lang w:val="vi-VN"/>
        </w:rPr>
        <w:t>CÁC THÔNG TIN ĐƯỢC YÊU CẦU ĐỐI VỚI VIỆC THẨM ĐỊNH QUY TRÌNH PHA CHẾ VÔ KHUẨN</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p>
    <w:p w14:paraId="5E91E293" w14:textId="77777777" w:rsidR="00FC321B" w:rsidRPr="007B7915" w:rsidRDefault="00FC321B" w:rsidP="00C755AC">
      <w:pPr>
        <w:autoSpaceDE w:val="0"/>
        <w:autoSpaceDN w:val="0"/>
        <w:adjustRightInd w:val="0"/>
        <w:jc w:val="both"/>
        <w:rPr>
          <w:sz w:val="22"/>
          <w:szCs w:val="22"/>
          <w:lang w:val="vi-VN"/>
        </w:rPr>
      </w:pPr>
      <w:r w:rsidRPr="007B7915">
        <w:rPr>
          <w:sz w:val="22"/>
          <w:szCs w:val="22"/>
          <w:lang w:val="vi-VN"/>
        </w:rPr>
        <w:t>Các thông tin dưới đây nên được nộp đối với việc thẩm định quy trình pha chế trong điều kiện vô khuẩn</w:t>
      </w:r>
      <w:r w:rsidR="00DA42A9" w:rsidRPr="007B7915">
        <w:rPr>
          <w:sz w:val="22"/>
          <w:szCs w:val="22"/>
          <w:lang w:val="vi-VN"/>
        </w:rPr>
        <w:t>:</w:t>
      </w:r>
    </w:p>
    <w:p w14:paraId="1DAE1C37" w14:textId="77777777" w:rsidR="00C755AC" w:rsidRPr="007B7915" w:rsidRDefault="00FC321B" w:rsidP="00C755AC">
      <w:pPr>
        <w:pStyle w:val="Heading2"/>
        <w:numPr>
          <w:ilvl w:val="1"/>
          <w:numId w:val="28"/>
        </w:numPr>
        <w:spacing w:before="240" w:after="60" w:line="276" w:lineRule="auto"/>
        <w:ind w:left="709" w:hanging="709"/>
        <w:rPr>
          <w:rFonts w:ascii="Times New Roman" w:hAnsi="Times New Roman"/>
          <w:b/>
          <w:szCs w:val="22"/>
          <w:lang w:val="vi-VN"/>
        </w:rPr>
      </w:pPr>
      <w:bookmarkStart w:id="379" w:name="_Toc482865392"/>
      <w:bookmarkStart w:id="380" w:name="_Toc483413434"/>
      <w:bookmarkStart w:id="381" w:name="_Toc483413485"/>
      <w:bookmarkStart w:id="382" w:name="_Toc483414903"/>
      <w:bookmarkStart w:id="383" w:name="_Toc483415135"/>
      <w:bookmarkStart w:id="384" w:name="_Toc483416979"/>
      <w:bookmarkStart w:id="385" w:name="_Toc483488620"/>
      <w:bookmarkStart w:id="386" w:name="_Toc483575138"/>
      <w:bookmarkStart w:id="387" w:name="_Toc483575197"/>
      <w:bookmarkStart w:id="388" w:name="_Toc483575293"/>
      <w:bookmarkStart w:id="389" w:name="_Toc483575475"/>
      <w:bookmarkStart w:id="390" w:name="_Toc483575614"/>
      <w:bookmarkStart w:id="391" w:name="_Toc483576039"/>
      <w:bookmarkStart w:id="392" w:name="_Toc483643778"/>
      <w:r w:rsidRPr="007B7915">
        <w:rPr>
          <w:rFonts w:ascii="Times New Roman" w:hAnsi="Times New Roman"/>
          <w:b/>
          <w:szCs w:val="22"/>
          <w:u w:val="none"/>
          <w:lang w:val="vi-VN"/>
        </w:rPr>
        <w:t>Nhà xưởng</w:t>
      </w:r>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p>
    <w:p w14:paraId="3B7D1DC2" w14:textId="77777777" w:rsidR="00FC321B" w:rsidRPr="007B7915" w:rsidRDefault="00FC321B" w:rsidP="00C755AC">
      <w:pPr>
        <w:autoSpaceDE w:val="0"/>
        <w:autoSpaceDN w:val="0"/>
        <w:adjustRightInd w:val="0"/>
        <w:ind w:left="709"/>
        <w:jc w:val="both"/>
        <w:rPr>
          <w:sz w:val="22"/>
          <w:szCs w:val="22"/>
          <w:lang w:val="vi-VN"/>
        </w:rPr>
      </w:pPr>
      <w:r w:rsidRPr="007B7915">
        <w:rPr>
          <w:sz w:val="22"/>
          <w:szCs w:val="22"/>
          <w:lang w:val="vi-VN"/>
        </w:rPr>
        <w:t xml:space="preserve">Theo khuyến cáo, </w:t>
      </w:r>
      <w:r w:rsidR="00D2472B" w:rsidRPr="007B7915">
        <w:rPr>
          <w:sz w:val="22"/>
          <w:szCs w:val="22"/>
          <w:lang w:val="vi-VN"/>
        </w:rPr>
        <w:t xml:space="preserve">thông tin về </w:t>
      </w:r>
      <w:r w:rsidRPr="007B7915">
        <w:rPr>
          <w:sz w:val="22"/>
          <w:szCs w:val="22"/>
          <w:lang w:val="vi-VN"/>
        </w:rPr>
        <w:t xml:space="preserve">sơ đồ mặt bằng bao gồm các </w:t>
      </w:r>
      <w:r w:rsidR="00D2472B" w:rsidRPr="007B7915">
        <w:rPr>
          <w:sz w:val="22"/>
          <w:szCs w:val="22"/>
          <w:lang w:val="vi-VN"/>
        </w:rPr>
        <w:t xml:space="preserve">nội dung </w:t>
      </w:r>
      <w:r w:rsidRPr="007B7915">
        <w:rPr>
          <w:sz w:val="22"/>
          <w:szCs w:val="22"/>
          <w:lang w:val="vi-VN"/>
        </w:rPr>
        <w:t>như dưới đây:</w:t>
      </w:r>
    </w:p>
    <w:p w14:paraId="49EB62A8" w14:textId="77777777" w:rsidR="00FC321B" w:rsidRPr="007B7915" w:rsidRDefault="00FC321B" w:rsidP="00C755AC">
      <w:pPr>
        <w:numPr>
          <w:ilvl w:val="0"/>
          <w:numId w:val="51"/>
        </w:numPr>
        <w:autoSpaceDE w:val="0"/>
        <w:autoSpaceDN w:val="0"/>
        <w:adjustRightInd w:val="0"/>
        <w:jc w:val="both"/>
        <w:rPr>
          <w:sz w:val="22"/>
          <w:szCs w:val="22"/>
          <w:lang w:val="vi-VN"/>
        </w:rPr>
      </w:pPr>
      <w:r w:rsidRPr="007B7915">
        <w:rPr>
          <w:sz w:val="22"/>
          <w:szCs w:val="22"/>
          <w:lang w:val="vi-VN"/>
        </w:rPr>
        <w:t xml:space="preserve">Các khu vực sản xuất quan trọng, chẳng hạn như nơi tiến hành pha chế và </w:t>
      </w:r>
      <w:r w:rsidR="00D2472B" w:rsidRPr="007B7915">
        <w:rPr>
          <w:sz w:val="22"/>
          <w:szCs w:val="22"/>
          <w:lang w:val="vi-VN"/>
        </w:rPr>
        <w:t xml:space="preserve">lưu </w:t>
      </w:r>
      <w:r w:rsidRPr="007B7915">
        <w:rPr>
          <w:sz w:val="22"/>
          <w:szCs w:val="22"/>
          <w:lang w:val="vi-VN"/>
        </w:rPr>
        <w:t xml:space="preserve">trữ, lọc và đóng thuốc, phòng thay đồ và nêu rõ cấp sạch của từng khu vực. </w:t>
      </w:r>
    </w:p>
    <w:p w14:paraId="6634B64C" w14:textId="77777777" w:rsidR="00FC321B" w:rsidRPr="007B7915" w:rsidRDefault="00FC321B" w:rsidP="00C755AC">
      <w:pPr>
        <w:numPr>
          <w:ilvl w:val="0"/>
          <w:numId w:val="51"/>
        </w:numPr>
        <w:autoSpaceDE w:val="0"/>
        <w:autoSpaceDN w:val="0"/>
        <w:adjustRightInd w:val="0"/>
        <w:jc w:val="both"/>
        <w:rPr>
          <w:sz w:val="22"/>
          <w:szCs w:val="22"/>
          <w:lang w:val="vi-VN"/>
        </w:rPr>
      </w:pPr>
      <w:r w:rsidRPr="007B7915">
        <w:rPr>
          <w:sz w:val="22"/>
          <w:szCs w:val="22"/>
          <w:lang w:val="vi-VN"/>
        </w:rPr>
        <w:t xml:space="preserve">Các hệ thống </w:t>
      </w:r>
      <w:r w:rsidR="00D2472B" w:rsidRPr="007B7915">
        <w:rPr>
          <w:sz w:val="22"/>
          <w:szCs w:val="22"/>
          <w:lang w:val="vi-VN"/>
        </w:rPr>
        <w:t>cách ly</w:t>
      </w:r>
      <w:r w:rsidRPr="007B7915">
        <w:rPr>
          <w:sz w:val="22"/>
          <w:szCs w:val="22"/>
          <w:lang w:val="vi-VN"/>
        </w:rPr>
        <w:t xml:space="preserve"> hoặc ngăn cách nếu có</w:t>
      </w:r>
      <w:r w:rsidR="00D2472B" w:rsidRPr="007B7915">
        <w:rPr>
          <w:sz w:val="22"/>
          <w:szCs w:val="22"/>
          <w:lang w:val="vi-VN"/>
        </w:rPr>
        <w:t>.</w:t>
      </w:r>
    </w:p>
    <w:p w14:paraId="0F4277B3" w14:textId="77777777" w:rsidR="00FC321B" w:rsidRPr="007B7915" w:rsidRDefault="00FC321B" w:rsidP="00C755AC">
      <w:pPr>
        <w:numPr>
          <w:ilvl w:val="0"/>
          <w:numId w:val="51"/>
        </w:numPr>
        <w:autoSpaceDE w:val="0"/>
        <w:autoSpaceDN w:val="0"/>
        <w:adjustRightInd w:val="0"/>
        <w:jc w:val="both"/>
        <w:rPr>
          <w:sz w:val="22"/>
          <w:szCs w:val="22"/>
          <w:lang w:val="vi-VN"/>
        </w:rPr>
      </w:pPr>
      <w:r w:rsidRPr="007B7915">
        <w:rPr>
          <w:sz w:val="22"/>
          <w:szCs w:val="22"/>
          <w:lang w:val="vi-VN"/>
        </w:rPr>
        <w:t>Vị trí của các thiết bị trọng yếu, bao gồm</w:t>
      </w:r>
      <w:r w:rsidR="002952E1" w:rsidRPr="007B7915">
        <w:rPr>
          <w:sz w:val="22"/>
          <w:szCs w:val="22"/>
          <w:lang w:val="vi-VN"/>
        </w:rPr>
        <w:t xml:space="preserve"> nhưng không giới hạn bởi</w:t>
      </w:r>
      <w:r w:rsidRPr="007B7915">
        <w:rPr>
          <w:sz w:val="22"/>
          <w:szCs w:val="22"/>
          <w:lang w:val="vi-VN"/>
        </w:rPr>
        <w:t>: tủ hood thổi khí theo dòng, nồi hấp tiệt khuẩn, máy đông khô và nơi đóng thuốc</w:t>
      </w:r>
      <w:r w:rsidR="00D2472B" w:rsidRPr="007B7915">
        <w:rPr>
          <w:sz w:val="22"/>
          <w:szCs w:val="22"/>
          <w:lang w:val="vi-VN"/>
        </w:rPr>
        <w:t>.</w:t>
      </w:r>
    </w:p>
    <w:p w14:paraId="03F6CBB3" w14:textId="77777777" w:rsidR="00C755AC" w:rsidRPr="007B7915" w:rsidRDefault="00FC321B" w:rsidP="00625FC3">
      <w:pPr>
        <w:numPr>
          <w:ilvl w:val="0"/>
          <w:numId w:val="51"/>
        </w:numPr>
        <w:autoSpaceDE w:val="0"/>
        <w:autoSpaceDN w:val="0"/>
        <w:adjustRightInd w:val="0"/>
        <w:jc w:val="both"/>
        <w:rPr>
          <w:sz w:val="22"/>
          <w:szCs w:val="22"/>
          <w:lang w:val="vi-VN"/>
        </w:rPr>
      </w:pPr>
      <w:r w:rsidRPr="007B7915">
        <w:rPr>
          <w:sz w:val="22"/>
          <w:szCs w:val="22"/>
          <w:lang w:val="vi-VN"/>
        </w:rPr>
        <w:t>Đường đi của nguyên liệu và nhân viên</w:t>
      </w:r>
      <w:r w:rsidR="00D2472B" w:rsidRPr="007B7915">
        <w:rPr>
          <w:sz w:val="22"/>
          <w:szCs w:val="22"/>
          <w:lang w:val="vi-VN"/>
        </w:rPr>
        <w:t>.</w:t>
      </w:r>
    </w:p>
    <w:p w14:paraId="2DF131F3" w14:textId="77777777" w:rsidR="00625FC3" w:rsidRPr="007B7915" w:rsidRDefault="00625FC3" w:rsidP="00625FC3">
      <w:pPr>
        <w:autoSpaceDE w:val="0"/>
        <w:autoSpaceDN w:val="0"/>
        <w:adjustRightInd w:val="0"/>
        <w:ind w:left="794"/>
        <w:jc w:val="both"/>
        <w:rPr>
          <w:sz w:val="22"/>
          <w:szCs w:val="22"/>
          <w:lang w:val="vi-VN"/>
        </w:rPr>
      </w:pPr>
    </w:p>
    <w:p w14:paraId="1915F94B" w14:textId="77777777" w:rsidR="00C755AC" w:rsidRPr="007B7915" w:rsidRDefault="00FC321B" w:rsidP="00C755AC">
      <w:pPr>
        <w:autoSpaceDE w:val="0"/>
        <w:autoSpaceDN w:val="0"/>
        <w:adjustRightInd w:val="0"/>
        <w:ind w:left="576"/>
        <w:jc w:val="both"/>
        <w:rPr>
          <w:sz w:val="22"/>
          <w:szCs w:val="22"/>
          <w:lang w:val="vi-VN"/>
        </w:rPr>
      </w:pPr>
      <w:r w:rsidRPr="007B7915">
        <w:rPr>
          <w:sz w:val="22"/>
          <w:szCs w:val="22"/>
          <w:lang w:val="vi-VN"/>
        </w:rPr>
        <w:t>Tham khảo phục lục 4 của WHO về thực hành tốt sản xuất thuốc đối với các loại thuốc vô khuẩn (báo cáo kỹ thuật số 957 2010) để xem chi tiết về yêu cầu về tiêu chuẩn</w:t>
      </w:r>
      <w:r w:rsidR="008536C7" w:rsidRPr="007B7915">
        <w:rPr>
          <w:sz w:val="22"/>
          <w:szCs w:val="22"/>
          <w:lang w:val="vi-VN"/>
        </w:rPr>
        <w:t xml:space="preserve"> của các</w:t>
      </w:r>
      <w:r w:rsidRPr="007B7915">
        <w:rPr>
          <w:sz w:val="22"/>
          <w:szCs w:val="22"/>
          <w:lang w:val="vi-VN"/>
        </w:rPr>
        <w:t xml:space="preserve"> cấp </w:t>
      </w:r>
      <w:r w:rsidR="002952E1" w:rsidRPr="007B7915">
        <w:rPr>
          <w:sz w:val="22"/>
          <w:szCs w:val="22"/>
          <w:lang w:val="vi-VN"/>
        </w:rPr>
        <w:t xml:space="preserve">độ </w:t>
      </w:r>
      <w:r w:rsidRPr="007B7915">
        <w:rPr>
          <w:sz w:val="22"/>
          <w:szCs w:val="22"/>
          <w:lang w:val="vi-VN"/>
        </w:rPr>
        <w:t>sạch</w:t>
      </w:r>
      <w:r w:rsidR="008536C7" w:rsidRPr="007B7915">
        <w:rPr>
          <w:sz w:val="22"/>
          <w:szCs w:val="22"/>
          <w:lang w:val="vi-VN"/>
        </w:rPr>
        <w:t xml:space="preserve"> </w:t>
      </w:r>
      <w:r w:rsidR="009409FA" w:rsidRPr="007B7915">
        <w:rPr>
          <w:sz w:val="22"/>
          <w:szCs w:val="22"/>
          <w:lang w:val="vi-VN"/>
        </w:rPr>
        <w:t>khi tiến hành sản xuất thuốc vô khuẩn.</w:t>
      </w:r>
      <w:r w:rsidRPr="007B7915">
        <w:rPr>
          <w:sz w:val="22"/>
          <w:szCs w:val="22"/>
          <w:lang w:val="vi-VN"/>
        </w:rPr>
        <w:t xml:space="preserve">  </w:t>
      </w:r>
    </w:p>
    <w:p w14:paraId="7B0966B1" w14:textId="77777777" w:rsidR="00C755AC" w:rsidRPr="007B7915" w:rsidRDefault="009409FA" w:rsidP="00AF3BC3">
      <w:pPr>
        <w:pStyle w:val="Heading2"/>
        <w:numPr>
          <w:ilvl w:val="1"/>
          <w:numId w:val="28"/>
        </w:numPr>
        <w:spacing w:before="240" w:after="60" w:line="276" w:lineRule="auto"/>
        <w:ind w:left="709" w:hanging="709"/>
        <w:rPr>
          <w:rFonts w:ascii="Times New Roman" w:hAnsi="Times New Roman"/>
          <w:b/>
          <w:szCs w:val="22"/>
          <w:lang w:val="vi-VN"/>
        </w:rPr>
      </w:pPr>
      <w:bookmarkStart w:id="393" w:name="_Toc294091890"/>
      <w:bookmarkStart w:id="394" w:name="_Toc294092101"/>
      <w:bookmarkStart w:id="395" w:name="_Toc294092156"/>
      <w:bookmarkStart w:id="396" w:name="_Toc294092230"/>
      <w:bookmarkStart w:id="397" w:name="_Toc319684726"/>
      <w:bookmarkStart w:id="398" w:name="_Toc319684955"/>
      <w:bookmarkStart w:id="399" w:name="_Toc319685344"/>
      <w:bookmarkStart w:id="400" w:name="_Toc319685461"/>
      <w:bookmarkStart w:id="401" w:name="_Toc319685686"/>
      <w:bookmarkStart w:id="402" w:name="_Toc319686522"/>
      <w:bookmarkStart w:id="403" w:name="_Toc319687070"/>
      <w:bookmarkStart w:id="404" w:name="_Toc319687155"/>
      <w:bookmarkStart w:id="405" w:name="_Toc328752004"/>
      <w:bookmarkStart w:id="406" w:name="_Toc481422558"/>
      <w:bookmarkStart w:id="407" w:name="_Toc481422625"/>
      <w:bookmarkStart w:id="408" w:name="_Toc482171401"/>
      <w:bookmarkStart w:id="409" w:name="_Toc482171467"/>
      <w:bookmarkStart w:id="410" w:name="_Toc482368307"/>
      <w:bookmarkStart w:id="411" w:name="_Toc482368373"/>
      <w:bookmarkStart w:id="412" w:name="_Toc482371847"/>
      <w:bookmarkStart w:id="413" w:name="_Toc482371913"/>
      <w:bookmarkStart w:id="414" w:name="_Toc482371979"/>
      <w:bookmarkStart w:id="415" w:name="_Toc482372408"/>
      <w:bookmarkStart w:id="416" w:name="_Toc482372474"/>
      <w:bookmarkStart w:id="417" w:name="_Toc294091891"/>
      <w:bookmarkStart w:id="418" w:name="_Toc294092102"/>
      <w:bookmarkStart w:id="419" w:name="_Toc294092157"/>
      <w:bookmarkStart w:id="420" w:name="_Toc294092231"/>
      <w:bookmarkStart w:id="421" w:name="_Toc319684727"/>
      <w:bookmarkStart w:id="422" w:name="_Toc319684956"/>
      <w:bookmarkStart w:id="423" w:name="_Toc319685345"/>
      <w:bookmarkStart w:id="424" w:name="_Toc319685462"/>
      <w:bookmarkStart w:id="425" w:name="_Toc319685687"/>
      <w:bookmarkStart w:id="426" w:name="_Toc319686523"/>
      <w:bookmarkStart w:id="427" w:name="_Toc319687071"/>
      <w:bookmarkStart w:id="428" w:name="_Toc319687156"/>
      <w:bookmarkStart w:id="429" w:name="_Toc328752005"/>
      <w:bookmarkStart w:id="430" w:name="_Toc481422559"/>
      <w:bookmarkStart w:id="431" w:name="_Toc481422626"/>
      <w:bookmarkStart w:id="432" w:name="_Toc482171402"/>
      <w:bookmarkStart w:id="433" w:name="_Toc482171468"/>
      <w:bookmarkStart w:id="434" w:name="_Toc482368308"/>
      <w:bookmarkStart w:id="435" w:name="_Toc482368374"/>
      <w:bookmarkStart w:id="436" w:name="_Toc482371848"/>
      <w:bookmarkStart w:id="437" w:name="_Toc482371914"/>
      <w:bookmarkStart w:id="438" w:name="_Toc482371980"/>
      <w:bookmarkStart w:id="439" w:name="_Toc482372409"/>
      <w:bookmarkStart w:id="440" w:name="_Toc482372475"/>
      <w:bookmarkStart w:id="441" w:name="_Toc294091892"/>
      <w:bookmarkStart w:id="442" w:name="_Toc294092103"/>
      <w:bookmarkStart w:id="443" w:name="_Toc294092158"/>
      <w:bookmarkStart w:id="444" w:name="_Toc294092232"/>
      <w:bookmarkStart w:id="445" w:name="_Toc319684728"/>
      <w:bookmarkStart w:id="446" w:name="_Toc319684957"/>
      <w:bookmarkStart w:id="447" w:name="_Toc319685346"/>
      <w:bookmarkStart w:id="448" w:name="_Toc319685463"/>
      <w:bookmarkStart w:id="449" w:name="_Toc319685688"/>
      <w:bookmarkStart w:id="450" w:name="_Toc319686524"/>
      <w:bookmarkStart w:id="451" w:name="_Toc319687072"/>
      <w:bookmarkStart w:id="452" w:name="_Toc319687157"/>
      <w:bookmarkStart w:id="453" w:name="_Toc328752006"/>
      <w:bookmarkStart w:id="454" w:name="_Toc481422560"/>
      <w:bookmarkStart w:id="455" w:name="_Toc481422627"/>
      <w:bookmarkStart w:id="456" w:name="_Toc482171403"/>
      <w:bookmarkStart w:id="457" w:name="_Toc482171469"/>
      <w:bookmarkStart w:id="458" w:name="_Toc482368309"/>
      <w:bookmarkStart w:id="459" w:name="_Toc482368375"/>
      <w:bookmarkStart w:id="460" w:name="_Toc482371849"/>
      <w:bookmarkStart w:id="461" w:name="_Toc482371915"/>
      <w:bookmarkStart w:id="462" w:name="_Toc482371981"/>
      <w:bookmarkStart w:id="463" w:name="_Toc482372410"/>
      <w:bookmarkStart w:id="464" w:name="_Toc482372476"/>
      <w:bookmarkStart w:id="465" w:name="_Toc294091893"/>
      <w:bookmarkStart w:id="466" w:name="_Toc294092104"/>
      <w:bookmarkStart w:id="467" w:name="_Toc294092159"/>
      <w:bookmarkStart w:id="468" w:name="_Toc294092233"/>
      <w:bookmarkStart w:id="469" w:name="_Toc319684729"/>
      <w:bookmarkStart w:id="470" w:name="_Toc319684958"/>
      <w:bookmarkStart w:id="471" w:name="_Toc319685347"/>
      <w:bookmarkStart w:id="472" w:name="_Toc319685464"/>
      <w:bookmarkStart w:id="473" w:name="_Toc319685689"/>
      <w:bookmarkStart w:id="474" w:name="_Toc319686525"/>
      <w:bookmarkStart w:id="475" w:name="_Toc319687073"/>
      <w:bookmarkStart w:id="476" w:name="_Toc319687158"/>
      <w:bookmarkStart w:id="477" w:name="_Toc328752007"/>
      <w:bookmarkStart w:id="478" w:name="_Toc481422561"/>
      <w:bookmarkStart w:id="479" w:name="_Toc481422628"/>
      <w:bookmarkStart w:id="480" w:name="_Toc482171404"/>
      <w:bookmarkStart w:id="481" w:name="_Toc482171470"/>
      <w:bookmarkStart w:id="482" w:name="_Toc482368310"/>
      <w:bookmarkStart w:id="483" w:name="_Toc482368376"/>
      <w:bookmarkStart w:id="484" w:name="_Toc482371850"/>
      <w:bookmarkStart w:id="485" w:name="_Toc482371916"/>
      <w:bookmarkStart w:id="486" w:name="_Toc482371982"/>
      <w:bookmarkStart w:id="487" w:name="_Toc482372411"/>
      <w:bookmarkStart w:id="488" w:name="_Toc482372477"/>
      <w:bookmarkStart w:id="489" w:name="_Toc294091894"/>
      <w:bookmarkStart w:id="490" w:name="_Toc294092105"/>
      <w:bookmarkStart w:id="491" w:name="_Toc294092160"/>
      <w:bookmarkStart w:id="492" w:name="_Toc294092234"/>
      <w:bookmarkStart w:id="493" w:name="_Toc319684730"/>
      <w:bookmarkStart w:id="494" w:name="_Toc319684959"/>
      <w:bookmarkStart w:id="495" w:name="_Toc319685348"/>
      <w:bookmarkStart w:id="496" w:name="_Toc319685465"/>
      <w:bookmarkStart w:id="497" w:name="_Toc319685690"/>
      <w:bookmarkStart w:id="498" w:name="_Toc319686526"/>
      <w:bookmarkStart w:id="499" w:name="_Toc319687074"/>
      <w:bookmarkStart w:id="500" w:name="_Toc319687159"/>
      <w:bookmarkStart w:id="501" w:name="_Toc328752008"/>
      <w:bookmarkStart w:id="502" w:name="_Toc481422562"/>
      <w:bookmarkStart w:id="503" w:name="_Toc481422629"/>
      <w:bookmarkStart w:id="504" w:name="_Toc482171405"/>
      <w:bookmarkStart w:id="505" w:name="_Toc482171471"/>
      <w:bookmarkStart w:id="506" w:name="_Toc482368311"/>
      <w:bookmarkStart w:id="507" w:name="_Toc482368377"/>
      <w:bookmarkStart w:id="508" w:name="_Toc482371851"/>
      <w:bookmarkStart w:id="509" w:name="_Toc482371917"/>
      <w:bookmarkStart w:id="510" w:name="_Toc482371983"/>
      <w:bookmarkStart w:id="511" w:name="_Toc482372412"/>
      <w:bookmarkStart w:id="512" w:name="_Toc482372478"/>
      <w:bookmarkStart w:id="513" w:name="_Toc288251816"/>
      <w:bookmarkStart w:id="514" w:name="_Toc290466235"/>
      <w:bookmarkStart w:id="515" w:name="_Toc292198752"/>
      <w:bookmarkStart w:id="516" w:name="_Toc292198921"/>
      <w:bookmarkStart w:id="517" w:name="_Toc294091895"/>
      <w:bookmarkStart w:id="518" w:name="_Toc294092161"/>
      <w:bookmarkStart w:id="519" w:name="_Toc294092235"/>
      <w:bookmarkStart w:id="520" w:name="_Toc319684731"/>
      <w:bookmarkStart w:id="521" w:name="_Toc319684960"/>
      <w:bookmarkStart w:id="522" w:name="_Toc319685349"/>
      <w:bookmarkStart w:id="523" w:name="_Toc319685466"/>
      <w:bookmarkStart w:id="524" w:name="_Toc319685691"/>
      <w:bookmarkStart w:id="525" w:name="_Toc319686527"/>
      <w:bookmarkStart w:id="526" w:name="_Toc319687075"/>
      <w:bookmarkStart w:id="527" w:name="_Toc319687160"/>
      <w:bookmarkStart w:id="528" w:name="_Toc328752009"/>
      <w:bookmarkStart w:id="529" w:name="_Toc481422630"/>
      <w:bookmarkStart w:id="530" w:name="_Toc482865393"/>
      <w:bookmarkStart w:id="531" w:name="_Toc483413435"/>
      <w:bookmarkStart w:id="532" w:name="_Toc483413486"/>
      <w:bookmarkStart w:id="533" w:name="_Toc483414904"/>
      <w:bookmarkStart w:id="534" w:name="_Toc483415136"/>
      <w:bookmarkStart w:id="535" w:name="_Toc483416980"/>
      <w:bookmarkStart w:id="536" w:name="_Toc483488621"/>
      <w:bookmarkStart w:id="537" w:name="_Toc483575139"/>
      <w:bookmarkStart w:id="538" w:name="_Toc483575198"/>
      <w:bookmarkStart w:id="539" w:name="_Toc483575294"/>
      <w:bookmarkStart w:id="540" w:name="_Toc483575476"/>
      <w:bookmarkStart w:id="541" w:name="_Toc483575615"/>
      <w:bookmarkStart w:id="542" w:name="_Toc483576040"/>
      <w:bookmarkStart w:id="543" w:name="_Toc483643779"/>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r w:rsidRPr="007B7915">
        <w:rPr>
          <w:rFonts w:ascii="Times New Roman" w:hAnsi="Times New Roman"/>
          <w:b/>
          <w:szCs w:val="22"/>
          <w:u w:val="none"/>
          <w:lang w:val="vi-VN"/>
        </w:rPr>
        <w:t xml:space="preserve">Tiệt khuẩn và loại chất gây sốt cho bao bì, </w:t>
      </w:r>
      <w:r w:rsidR="00D2472B" w:rsidRPr="007B7915">
        <w:rPr>
          <w:rFonts w:ascii="Times New Roman" w:hAnsi="Times New Roman"/>
          <w:b/>
          <w:szCs w:val="22"/>
          <w:u w:val="none"/>
          <w:lang w:val="vi-VN"/>
        </w:rPr>
        <w:t xml:space="preserve">nắp, </w:t>
      </w:r>
      <w:r w:rsidRPr="007B7915">
        <w:rPr>
          <w:rFonts w:ascii="Times New Roman" w:hAnsi="Times New Roman"/>
          <w:b/>
          <w:szCs w:val="22"/>
          <w:u w:val="none"/>
          <w:lang w:val="vi-VN"/>
        </w:rPr>
        <w:t>thiết bị và các thành phần</w:t>
      </w:r>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r w:rsidR="00206385" w:rsidRPr="007B7915">
        <w:rPr>
          <w:rFonts w:ascii="Times New Roman" w:hAnsi="Times New Roman"/>
          <w:b/>
          <w:szCs w:val="22"/>
          <w:u w:val="none"/>
          <w:lang w:val="vi-VN"/>
        </w:rPr>
        <w:t xml:space="preserve"> thuốc</w:t>
      </w:r>
      <w:bookmarkEnd w:id="531"/>
      <w:bookmarkEnd w:id="532"/>
      <w:bookmarkEnd w:id="533"/>
      <w:bookmarkEnd w:id="534"/>
      <w:bookmarkEnd w:id="535"/>
      <w:bookmarkEnd w:id="536"/>
      <w:bookmarkEnd w:id="537"/>
      <w:bookmarkEnd w:id="538"/>
      <w:bookmarkEnd w:id="539"/>
      <w:bookmarkEnd w:id="540"/>
      <w:bookmarkEnd w:id="541"/>
      <w:bookmarkEnd w:id="542"/>
      <w:bookmarkEnd w:id="543"/>
    </w:p>
    <w:p w14:paraId="32B59A33" w14:textId="77777777" w:rsidR="00C755AC" w:rsidRPr="007B7915" w:rsidRDefault="009409FA" w:rsidP="00C755AC">
      <w:pPr>
        <w:pStyle w:val="Heading3"/>
        <w:numPr>
          <w:ilvl w:val="2"/>
          <w:numId w:val="30"/>
        </w:numPr>
        <w:spacing w:line="276" w:lineRule="auto"/>
        <w:ind w:left="1418" w:hanging="709"/>
        <w:jc w:val="both"/>
        <w:rPr>
          <w:rFonts w:ascii="Times New Roman" w:hAnsi="Times New Roman" w:cs="Times New Roman"/>
          <w:b w:val="0"/>
          <w:sz w:val="22"/>
          <w:szCs w:val="22"/>
          <w:lang w:val="vi-VN"/>
        </w:rPr>
      </w:pPr>
      <w:bookmarkStart w:id="544" w:name="_Toc482865394"/>
      <w:bookmarkStart w:id="545" w:name="_Toc483488622"/>
      <w:bookmarkStart w:id="546" w:name="_Toc483575140"/>
      <w:bookmarkStart w:id="547" w:name="_Toc483575199"/>
      <w:bookmarkStart w:id="548" w:name="_Toc483575295"/>
      <w:bookmarkStart w:id="549" w:name="_Toc483575477"/>
      <w:bookmarkStart w:id="550" w:name="_Toc288224874"/>
      <w:bookmarkStart w:id="551" w:name="_Toc288251817"/>
      <w:r w:rsidRPr="007B7915">
        <w:rPr>
          <w:rFonts w:ascii="Times New Roman" w:hAnsi="Times New Roman" w:cs="Times New Roman"/>
          <w:b w:val="0"/>
          <w:sz w:val="22"/>
          <w:szCs w:val="22"/>
          <w:lang w:val="vi-VN"/>
        </w:rPr>
        <w:t>Mô tả quy trình</w:t>
      </w:r>
      <w:bookmarkEnd w:id="544"/>
      <w:bookmarkEnd w:id="545"/>
      <w:bookmarkEnd w:id="546"/>
      <w:bookmarkEnd w:id="547"/>
      <w:bookmarkEnd w:id="548"/>
      <w:bookmarkEnd w:id="549"/>
      <w:r w:rsidR="00C755AC" w:rsidRPr="007B7915">
        <w:rPr>
          <w:rFonts w:ascii="Times New Roman" w:hAnsi="Times New Roman" w:cs="Times New Roman"/>
          <w:b w:val="0"/>
          <w:sz w:val="22"/>
          <w:szCs w:val="22"/>
          <w:lang w:val="vi-VN"/>
        </w:rPr>
        <w:t xml:space="preserve"> </w:t>
      </w:r>
      <w:bookmarkEnd w:id="550"/>
      <w:bookmarkEnd w:id="551"/>
    </w:p>
    <w:p w14:paraId="7BE960C7" w14:textId="77777777" w:rsidR="009409FA" w:rsidRPr="007B7915" w:rsidRDefault="009409FA" w:rsidP="00C755AC">
      <w:pPr>
        <w:autoSpaceDE w:val="0"/>
        <w:autoSpaceDN w:val="0"/>
        <w:adjustRightInd w:val="0"/>
        <w:ind w:left="1418"/>
        <w:jc w:val="both"/>
        <w:rPr>
          <w:sz w:val="22"/>
          <w:szCs w:val="22"/>
          <w:lang w:val="vi-VN"/>
        </w:rPr>
      </w:pPr>
      <w:r w:rsidRPr="007B7915">
        <w:rPr>
          <w:sz w:val="22"/>
          <w:szCs w:val="22"/>
          <w:lang w:val="vi-VN"/>
        </w:rPr>
        <w:t xml:space="preserve">Quy trình tiệt khuẩn và loại chất gây sốt trong bình </w:t>
      </w:r>
      <w:r w:rsidR="00D2472B" w:rsidRPr="007B7915">
        <w:rPr>
          <w:sz w:val="22"/>
          <w:szCs w:val="22"/>
          <w:lang w:val="vi-VN"/>
        </w:rPr>
        <w:t>chứa</w:t>
      </w:r>
      <w:r w:rsidRPr="007B7915">
        <w:rPr>
          <w:sz w:val="22"/>
          <w:szCs w:val="22"/>
          <w:lang w:val="vi-VN"/>
        </w:rPr>
        <w:t xml:space="preserve">, bao bì, </w:t>
      </w:r>
      <w:r w:rsidR="00D2472B" w:rsidRPr="007B7915">
        <w:rPr>
          <w:sz w:val="22"/>
          <w:szCs w:val="22"/>
          <w:lang w:val="vi-VN"/>
        </w:rPr>
        <w:t xml:space="preserve">nắp, </w:t>
      </w:r>
      <w:r w:rsidRPr="007B7915">
        <w:rPr>
          <w:sz w:val="22"/>
          <w:szCs w:val="22"/>
          <w:lang w:val="vi-VN"/>
        </w:rPr>
        <w:t>thiết bị và các thành phần</w:t>
      </w:r>
      <w:r w:rsidR="00206385" w:rsidRPr="007B7915">
        <w:rPr>
          <w:sz w:val="22"/>
          <w:szCs w:val="22"/>
          <w:lang w:val="vi-VN"/>
        </w:rPr>
        <w:t xml:space="preserve"> thuốc</w:t>
      </w:r>
      <w:r w:rsidRPr="007B7915">
        <w:rPr>
          <w:sz w:val="22"/>
          <w:szCs w:val="22"/>
          <w:lang w:val="vi-VN"/>
        </w:rPr>
        <w:t xml:space="preserve"> cần được mô tả tóm tắt.</w:t>
      </w:r>
    </w:p>
    <w:p w14:paraId="4332B2B8" w14:textId="77777777" w:rsidR="00C755AC" w:rsidRPr="007B7915" w:rsidRDefault="009409FA" w:rsidP="00C755AC">
      <w:pPr>
        <w:pStyle w:val="Heading3"/>
        <w:numPr>
          <w:ilvl w:val="2"/>
          <w:numId w:val="30"/>
        </w:numPr>
        <w:spacing w:line="276" w:lineRule="auto"/>
        <w:ind w:left="1418" w:hanging="709"/>
        <w:jc w:val="both"/>
        <w:rPr>
          <w:rFonts w:ascii="Times New Roman" w:hAnsi="Times New Roman" w:cs="Times New Roman"/>
          <w:b w:val="0"/>
          <w:sz w:val="22"/>
          <w:szCs w:val="22"/>
          <w:lang w:val="vi-VN"/>
        </w:rPr>
      </w:pPr>
      <w:bookmarkStart w:id="552" w:name="_Toc482865395"/>
      <w:bookmarkStart w:id="553" w:name="_Toc483488623"/>
      <w:bookmarkStart w:id="554" w:name="_Toc483575141"/>
      <w:bookmarkStart w:id="555" w:name="_Toc483575200"/>
      <w:bookmarkStart w:id="556" w:name="_Toc483575296"/>
      <w:bookmarkStart w:id="557" w:name="_Toc483575478"/>
      <w:bookmarkStart w:id="558" w:name="_Toc288224875"/>
      <w:bookmarkStart w:id="559" w:name="_Toc288251818"/>
      <w:r w:rsidRPr="007B7915">
        <w:rPr>
          <w:rFonts w:ascii="Times New Roman" w:hAnsi="Times New Roman" w:cs="Times New Roman"/>
          <w:b w:val="0"/>
          <w:sz w:val="22"/>
          <w:szCs w:val="22"/>
          <w:lang w:val="vi-VN"/>
        </w:rPr>
        <w:t>Thẩm định quy trình</w:t>
      </w:r>
      <w:bookmarkEnd w:id="552"/>
      <w:bookmarkEnd w:id="553"/>
      <w:bookmarkEnd w:id="554"/>
      <w:bookmarkEnd w:id="555"/>
      <w:bookmarkEnd w:id="556"/>
      <w:bookmarkEnd w:id="557"/>
      <w:r w:rsidR="00C755AC" w:rsidRPr="007B7915">
        <w:rPr>
          <w:rFonts w:ascii="Times New Roman" w:hAnsi="Times New Roman" w:cs="Times New Roman"/>
          <w:b w:val="0"/>
          <w:sz w:val="22"/>
          <w:szCs w:val="22"/>
          <w:lang w:val="vi-VN"/>
        </w:rPr>
        <w:t xml:space="preserve"> </w:t>
      </w:r>
      <w:bookmarkEnd w:id="558"/>
      <w:bookmarkEnd w:id="559"/>
    </w:p>
    <w:p w14:paraId="0AFF2393" w14:textId="77777777" w:rsidR="009409FA" w:rsidRPr="007B7915" w:rsidRDefault="009409FA" w:rsidP="00C755AC">
      <w:pPr>
        <w:pStyle w:val="ListParagraph"/>
        <w:numPr>
          <w:ilvl w:val="0"/>
          <w:numId w:val="26"/>
        </w:numPr>
        <w:autoSpaceDE w:val="0"/>
        <w:autoSpaceDN w:val="0"/>
        <w:adjustRightInd w:val="0"/>
        <w:ind w:left="1985" w:hanging="567"/>
        <w:jc w:val="both"/>
        <w:rPr>
          <w:sz w:val="22"/>
          <w:szCs w:val="22"/>
          <w:lang w:val="vi-VN"/>
        </w:rPr>
      </w:pPr>
      <w:r w:rsidRPr="007B7915">
        <w:rPr>
          <w:sz w:val="22"/>
          <w:szCs w:val="22"/>
          <w:lang w:val="vi-VN"/>
        </w:rPr>
        <w:t>Đối với tiệt khuẩn bằng nhiệt khô hoặc loại chất gây số</w:t>
      </w:r>
      <w:r w:rsidR="00972472" w:rsidRPr="007B7915">
        <w:rPr>
          <w:sz w:val="22"/>
          <w:szCs w:val="22"/>
          <w:lang w:val="vi-VN"/>
        </w:rPr>
        <w:t>t</w:t>
      </w:r>
      <w:r w:rsidRPr="007B7915">
        <w:rPr>
          <w:sz w:val="22"/>
          <w:szCs w:val="22"/>
          <w:lang w:val="vi-VN"/>
        </w:rPr>
        <w:t xml:space="preserve">, báo cáo thẩm định cần phải được </w:t>
      </w:r>
      <w:r w:rsidR="00206385" w:rsidRPr="007B7915">
        <w:rPr>
          <w:sz w:val="22"/>
          <w:szCs w:val="22"/>
          <w:lang w:val="vi-VN"/>
        </w:rPr>
        <w:t xml:space="preserve">cung cấp </w:t>
      </w:r>
      <w:r w:rsidRPr="007B7915">
        <w:rPr>
          <w:sz w:val="22"/>
          <w:szCs w:val="22"/>
          <w:lang w:val="vi-VN"/>
        </w:rPr>
        <w:t>và bao gồm các thông tin như dưới đây:</w:t>
      </w:r>
    </w:p>
    <w:p w14:paraId="79047300" w14:textId="77777777" w:rsidR="00C755AC" w:rsidRPr="007B7915" w:rsidRDefault="00C755AC" w:rsidP="00C755AC">
      <w:pPr>
        <w:pStyle w:val="ListParagraph"/>
        <w:autoSpaceDE w:val="0"/>
        <w:autoSpaceDN w:val="0"/>
        <w:adjustRightInd w:val="0"/>
        <w:ind w:left="1985"/>
        <w:jc w:val="both"/>
        <w:rPr>
          <w:sz w:val="22"/>
          <w:szCs w:val="22"/>
          <w:lang w:val="vi-VN"/>
        </w:rPr>
      </w:pPr>
    </w:p>
    <w:p w14:paraId="3ABCB479" w14:textId="77777777" w:rsidR="001A7161" w:rsidRPr="007B7915" w:rsidRDefault="00232CA0" w:rsidP="00C755AC">
      <w:pPr>
        <w:pStyle w:val="ListParagraph"/>
        <w:numPr>
          <w:ilvl w:val="0"/>
          <w:numId w:val="52"/>
        </w:numPr>
        <w:autoSpaceDE w:val="0"/>
        <w:autoSpaceDN w:val="0"/>
        <w:adjustRightInd w:val="0"/>
        <w:ind w:left="2552" w:hanging="284"/>
        <w:jc w:val="both"/>
        <w:rPr>
          <w:sz w:val="22"/>
          <w:szCs w:val="22"/>
          <w:lang w:val="vi-VN"/>
        </w:rPr>
      </w:pPr>
      <w:r w:rsidRPr="007B7915">
        <w:rPr>
          <w:sz w:val="22"/>
          <w:szCs w:val="22"/>
          <w:lang w:val="vi-VN"/>
        </w:rPr>
        <w:t>Nghiên cứu về p</w:t>
      </w:r>
      <w:r w:rsidR="009409FA" w:rsidRPr="007B7915">
        <w:rPr>
          <w:sz w:val="22"/>
          <w:szCs w:val="22"/>
          <w:lang w:val="vi-VN"/>
        </w:rPr>
        <w:t xml:space="preserve">hân bố nhiệt và </w:t>
      </w:r>
      <w:r w:rsidR="00206385" w:rsidRPr="007B7915">
        <w:rPr>
          <w:sz w:val="22"/>
          <w:szCs w:val="22"/>
          <w:lang w:val="vi-VN"/>
        </w:rPr>
        <w:t>truyền</w:t>
      </w:r>
      <w:r w:rsidR="009409FA" w:rsidRPr="007B7915">
        <w:rPr>
          <w:sz w:val="22"/>
          <w:szCs w:val="22"/>
          <w:lang w:val="vi-VN"/>
        </w:rPr>
        <w:t xml:space="preserve"> nhiệt bao gồm</w:t>
      </w:r>
      <w:r w:rsidR="00F62049" w:rsidRPr="007B7915">
        <w:rPr>
          <w:sz w:val="22"/>
          <w:szCs w:val="22"/>
          <w:lang w:val="vi-VN"/>
        </w:rPr>
        <w:t xml:space="preserve">, </w:t>
      </w:r>
      <w:r w:rsidR="00F62049" w:rsidRPr="007B7915">
        <w:rPr>
          <w:color w:val="FF0000"/>
          <w:sz w:val="22"/>
          <w:szCs w:val="22"/>
          <w:lang w:val="vi-VN"/>
        </w:rPr>
        <w:t>nhưng không giới hạn bởi,</w:t>
      </w:r>
      <w:r w:rsidR="009409FA" w:rsidRPr="007B7915">
        <w:rPr>
          <w:color w:val="FF0000"/>
          <w:sz w:val="22"/>
          <w:szCs w:val="22"/>
          <w:lang w:val="vi-VN"/>
        </w:rPr>
        <w:t xml:space="preserve"> </w:t>
      </w:r>
      <w:r w:rsidR="00206385" w:rsidRPr="007B7915">
        <w:rPr>
          <w:sz w:val="22"/>
          <w:szCs w:val="22"/>
          <w:lang w:val="vi-VN"/>
        </w:rPr>
        <w:t xml:space="preserve">sơ đồ </w:t>
      </w:r>
      <w:r w:rsidRPr="007B7915">
        <w:rPr>
          <w:sz w:val="22"/>
          <w:szCs w:val="22"/>
          <w:lang w:val="vi-VN"/>
        </w:rPr>
        <w:t>sắp xếp</w:t>
      </w:r>
      <w:r w:rsidR="001A7161" w:rsidRPr="007B7915">
        <w:rPr>
          <w:sz w:val="22"/>
          <w:szCs w:val="22"/>
          <w:lang w:val="vi-VN"/>
        </w:rPr>
        <w:t xml:space="preserve"> </w:t>
      </w:r>
      <w:r w:rsidR="00206385" w:rsidRPr="007B7915">
        <w:rPr>
          <w:sz w:val="22"/>
          <w:szCs w:val="22"/>
          <w:lang w:val="vi-VN"/>
        </w:rPr>
        <w:t>vật cần tiệt khuẩn</w:t>
      </w:r>
      <w:r w:rsidRPr="007B7915">
        <w:rPr>
          <w:sz w:val="22"/>
          <w:szCs w:val="22"/>
          <w:lang w:val="vi-VN"/>
        </w:rPr>
        <w:t xml:space="preserve"> trong buồng </w:t>
      </w:r>
      <w:r w:rsidR="00972472" w:rsidRPr="007B7915">
        <w:rPr>
          <w:sz w:val="22"/>
          <w:szCs w:val="22"/>
          <w:lang w:val="vi-VN"/>
        </w:rPr>
        <w:t xml:space="preserve">và </w:t>
      </w:r>
      <w:r w:rsidRPr="007B7915">
        <w:rPr>
          <w:sz w:val="22"/>
          <w:szCs w:val="22"/>
          <w:lang w:val="vi-VN"/>
        </w:rPr>
        <w:t>xác định</w:t>
      </w:r>
      <w:r w:rsidR="00206385" w:rsidRPr="007B7915">
        <w:rPr>
          <w:sz w:val="22"/>
          <w:szCs w:val="22"/>
          <w:lang w:val="vi-VN"/>
        </w:rPr>
        <w:t xml:space="preserve"> rõ</w:t>
      </w:r>
      <w:r w:rsidRPr="007B7915">
        <w:rPr>
          <w:sz w:val="22"/>
          <w:szCs w:val="22"/>
          <w:lang w:val="vi-VN"/>
        </w:rPr>
        <w:t xml:space="preserve"> </w:t>
      </w:r>
      <w:r w:rsidR="00972472" w:rsidRPr="007B7915">
        <w:rPr>
          <w:sz w:val="22"/>
          <w:szCs w:val="22"/>
          <w:lang w:val="vi-VN"/>
        </w:rPr>
        <w:t xml:space="preserve">các vị trí </w:t>
      </w:r>
      <w:r w:rsidR="004B058B" w:rsidRPr="007B7915">
        <w:rPr>
          <w:sz w:val="22"/>
          <w:szCs w:val="22"/>
          <w:lang w:val="vi-VN"/>
        </w:rPr>
        <w:t>có nhiệt độ thấp</w:t>
      </w:r>
      <w:r w:rsidR="00972472" w:rsidRPr="007B7915">
        <w:rPr>
          <w:sz w:val="22"/>
          <w:szCs w:val="22"/>
          <w:lang w:val="vi-VN"/>
        </w:rPr>
        <w:t>.</w:t>
      </w:r>
    </w:p>
    <w:p w14:paraId="746447F7" w14:textId="77777777" w:rsidR="009409FA" w:rsidRPr="007B7915" w:rsidRDefault="001A7161" w:rsidP="00C755AC">
      <w:pPr>
        <w:pStyle w:val="ListParagraph"/>
        <w:numPr>
          <w:ilvl w:val="0"/>
          <w:numId w:val="52"/>
        </w:numPr>
        <w:autoSpaceDE w:val="0"/>
        <w:autoSpaceDN w:val="0"/>
        <w:adjustRightInd w:val="0"/>
        <w:ind w:left="2552" w:hanging="284"/>
        <w:jc w:val="both"/>
        <w:rPr>
          <w:sz w:val="22"/>
          <w:szCs w:val="22"/>
          <w:lang w:val="vi-VN"/>
        </w:rPr>
      </w:pPr>
      <w:r w:rsidRPr="007B7915">
        <w:rPr>
          <w:sz w:val="22"/>
          <w:szCs w:val="22"/>
          <w:lang w:val="vi-VN"/>
        </w:rPr>
        <w:t xml:space="preserve">Báo cáo </w:t>
      </w:r>
      <w:r w:rsidR="00206385" w:rsidRPr="007B7915">
        <w:rPr>
          <w:sz w:val="22"/>
          <w:szCs w:val="22"/>
          <w:lang w:val="vi-VN"/>
        </w:rPr>
        <w:t xml:space="preserve">thử </w:t>
      </w:r>
      <w:r w:rsidRPr="007B7915">
        <w:rPr>
          <w:sz w:val="22"/>
          <w:szCs w:val="22"/>
          <w:lang w:val="vi-VN"/>
        </w:rPr>
        <w:t xml:space="preserve">khả năng kháng </w:t>
      </w:r>
      <w:r w:rsidR="00206385" w:rsidRPr="007B7915">
        <w:rPr>
          <w:sz w:val="22"/>
          <w:szCs w:val="22"/>
          <w:lang w:val="vi-VN"/>
        </w:rPr>
        <w:t xml:space="preserve">nhiệt </w:t>
      </w:r>
      <w:r w:rsidRPr="007B7915">
        <w:rPr>
          <w:sz w:val="22"/>
          <w:szCs w:val="22"/>
          <w:lang w:val="vi-VN"/>
        </w:rPr>
        <w:t xml:space="preserve">của </w:t>
      </w:r>
      <w:r w:rsidR="00206385" w:rsidRPr="007B7915">
        <w:rPr>
          <w:sz w:val="22"/>
          <w:szCs w:val="22"/>
          <w:lang w:val="vi-VN"/>
        </w:rPr>
        <w:t xml:space="preserve">vi </w:t>
      </w:r>
      <w:r w:rsidRPr="007B7915">
        <w:rPr>
          <w:sz w:val="22"/>
          <w:szCs w:val="22"/>
          <w:lang w:val="vi-VN"/>
        </w:rPr>
        <w:t>sinh vật</w:t>
      </w:r>
      <w:r w:rsidR="009409FA" w:rsidRPr="007B7915">
        <w:rPr>
          <w:sz w:val="22"/>
          <w:szCs w:val="22"/>
          <w:lang w:val="vi-VN"/>
        </w:rPr>
        <w:t xml:space="preserve"> </w:t>
      </w:r>
    </w:p>
    <w:p w14:paraId="4629CFE8" w14:textId="77777777" w:rsidR="00C755AC" w:rsidRPr="007B7915" w:rsidRDefault="00C755AC" w:rsidP="00C755AC">
      <w:pPr>
        <w:pStyle w:val="ListParagraph"/>
        <w:autoSpaceDE w:val="0"/>
        <w:autoSpaceDN w:val="0"/>
        <w:adjustRightInd w:val="0"/>
        <w:ind w:left="1418" w:hanging="709"/>
        <w:jc w:val="both"/>
        <w:rPr>
          <w:sz w:val="22"/>
          <w:szCs w:val="22"/>
          <w:lang w:val="vi-VN"/>
        </w:rPr>
      </w:pPr>
    </w:p>
    <w:p w14:paraId="4D19D6D0" w14:textId="77777777" w:rsidR="00C755AC" w:rsidRPr="007B7915" w:rsidRDefault="001A7161" w:rsidP="00C755AC">
      <w:pPr>
        <w:pStyle w:val="ListParagraph"/>
        <w:autoSpaceDE w:val="0"/>
        <w:autoSpaceDN w:val="0"/>
        <w:adjustRightInd w:val="0"/>
        <w:ind w:left="1985"/>
        <w:jc w:val="both"/>
        <w:rPr>
          <w:sz w:val="22"/>
          <w:szCs w:val="22"/>
          <w:lang w:val="vi-VN"/>
        </w:rPr>
      </w:pPr>
      <w:r w:rsidRPr="007B7915">
        <w:rPr>
          <w:sz w:val="22"/>
          <w:szCs w:val="22"/>
          <w:lang w:val="vi-VN"/>
        </w:rPr>
        <w:t xml:space="preserve">Nếu một dung dịch thuốc </w:t>
      </w:r>
      <w:r w:rsidR="00FD5AAB" w:rsidRPr="007B7915">
        <w:rPr>
          <w:sz w:val="22"/>
          <w:szCs w:val="22"/>
          <w:lang w:val="vi-VN"/>
        </w:rPr>
        <w:t xml:space="preserve">bán thành phẩm </w:t>
      </w:r>
      <w:r w:rsidRPr="007B7915">
        <w:rPr>
          <w:sz w:val="22"/>
          <w:szCs w:val="22"/>
          <w:lang w:val="vi-VN"/>
        </w:rPr>
        <w:t>đượ</w:t>
      </w:r>
      <w:r w:rsidR="00972472" w:rsidRPr="007B7915">
        <w:rPr>
          <w:sz w:val="22"/>
          <w:szCs w:val="22"/>
          <w:lang w:val="vi-VN"/>
        </w:rPr>
        <w:t>c</w:t>
      </w:r>
      <w:r w:rsidRPr="007B7915">
        <w:rPr>
          <w:sz w:val="22"/>
          <w:szCs w:val="22"/>
          <w:lang w:val="vi-VN"/>
        </w:rPr>
        <w:t xml:space="preserve"> bào chế vô khuẩn từ các nguyên liệu đã được </w:t>
      </w:r>
      <w:r w:rsidR="00972472" w:rsidRPr="007B7915">
        <w:rPr>
          <w:sz w:val="22"/>
          <w:szCs w:val="22"/>
          <w:lang w:val="vi-VN"/>
        </w:rPr>
        <w:t xml:space="preserve">tiệt </w:t>
      </w:r>
      <w:r w:rsidRPr="007B7915">
        <w:rPr>
          <w:sz w:val="22"/>
          <w:szCs w:val="22"/>
          <w:lang w:val="vi-VN"/>
        </w:rPr>
        <w:t xml:space="preserve">khuẩn riêng biệt từ trước thì cần phải nộp báo cáo thẩm định của tất cả các quy trình </w:t>
      </w:r>
      <w:r w:rsidR="00206385" w:rsidRPr="007B7915">
        <w:rPr>
          <w:sz w:val="22"/>
          <w:szCs w:val="22"/>
          <w:lang w:val="vi-VN"/>
        </w:rPr>
        <w:t xml:space="preserve">tiệt khuẩn </w:t>
      </w:r>
      <w:r w:rsidRPr="007B7915">
        <w:rPr>
          <w:sz w:val="22"/>
          <w:szCs w:val="22"/>
          <w:lang w:val="vi-VN"/>
        </w:rPr>
        <w:t xml:space="preserve">đã nêu. </w:t>
      </w:r>
    </w:p>
    <w:p w14:paraId="7352DA1A" w14:textId="77777777" w:rsidR="00C755AC" w:rsidRPr="007B7915" w:rsidRDefault="00C755AC" w:rsidP="00C755AC">
      <w:pPr>
        <w:autoSpaceDE w:val="0"/>
        <w:autoSpaceDN w:val="0"/>
        <w:adjustRightInd w:val="0"/>
        <w:ind w:left="1985"/>
        <w:jc w:val="both"/>
        <w:rPr>
          <w:sz w:val="22"/>
          <w:szCs w:val="22"/>
          <w:lang w:val="vi-VN"/>
        </w:rPr>
      </w:pPr>
    </w:p>
    <w:p w14:paraId="4C8610E7" w14:textId="77777777" w:rsidR="001A7161" w:rsidRPr="007B7915" w:rsidRDefault="001A7161" w:rsidP="00C755AC">
      <w:pPr>
        <w:pStyle w:val="ListParagraph"/>
        <w:autoSpaceDE w:val="0"/>
        <w:autoSpaceDN w:val="0"/>
        <w:adjustRightInd w:val="0"/>
        <w:ind w:left="1985"/>
        <w:jc w:val="both"/>
        <w:rPr>
          <w:sz w:val="22"/>
          <w:szCs w:val="22"/>
          <w:lang w:val="vi-VN"/>
        </w:rPr>
      </w:pPr>
      <w:r w:rsidRPr="007B7915">
        <w:rPr>
          <w:sz w:val="22"/>
          <w:szCs w:val="22"/>
          <w:lang w:val="vi-VN"/>
        </w:rPr>
        <w:t xml:space="preserve">Đối với các quá trình loại chất gây sốt, cần cung cấp các thông tin về </w:t>
      </w:r>
      <w:r w:rsidR="00972472" w:rsidRPr="007B7915">
        <w:rPr>
          <w:sz w:val="22"/>
          <w:szCs w:val="22"/>
          <w:lang w:val="vi-VN"/>
        </w:rPr>
        <w:t xml:space="preserve">phương pháp thử </w:t>
      </w:r>
      <w:r w:rsidRPr="007B7915">
        <w:rPr>
          <w:sz w:val="22"/>
          <w:szCs w:val="22"/>
          <w:lang w:val="vi-VN"/>
        </w:rPr>
        <w:t>chất gây sốt và kết quả chuẩn độ chất gây sốt phải giảm không dưới 3 log.</w:t>
      </w:r>
    </w:p>
    <w:p w14:paraId="4E4358B1" w14:textId="77777777" w:rsidR="00C755AC" w:rsidRPr="007B7915" w:rsidRDefault="00C755AC" w:rsidP="00C755AC">
      <w:pPr>
        <w:autoSpaceDE w:val="0"/>
        <w:autoSpaceDN w:val="0"/>
        <w:adjustRightInd w:val="0"/>
        <w:ind w:left="1418" w:hanging="709"/>
        <w:jc w:val="both"/>
        <w:rPr>
          <w:sz w:val="22"/>
          <w:szCs w:val="22"/>
          <w:lang w:val="vi-VN"/>
        </w:rPr>
      </w:pPr>
    </w:p>
    <w:p w14:paraId="08AE51ED" w14:textId="77777777" w:rsidR="00C755AC" w:rsidRPr="007B7915" w:rsidRDefault="00014F3B" w:rsidP="00C755AC">
      <w:pPr>
        <w:pStyle w:val="ListParagraph"/>
        <w:numPr>
          <w:ilvl w:val="0"/>
          <w:numId w:val="26"/>
        </w:numPr>
        <w:autoSpaceDE w:val="0"/>
        <w:autoSpaceDN w:val="0"/>
        <w:adjustRightInd w:val="0"/>
        <w:ind w:left="1985" w:hanging="567"/>
        <w:jc w:val="both"/>
        <w:rPr>
          <w:sz w:val="22"/>
          <w:szCs w:val="22"/>
          <w:lang w:val="vi-VN"/>
        </w:rPr>
      </w:pPr>
      <w:r w:rsidRPr="007B7915">
        <w:rPr>
          <w:sz w:val="22"/>
          <w:szCs w:val="22"/>
          <w:lang w:val="vi-VN"/>
        </w:rPr>
        <w:t>Với quá trình tiệt khuẩn bằng chiếu xạ, cần cung cấp các thông tin như dưới đây</w:t>
      </w:r>
      <w:r w:rsidR="00206385" w:rsidRPr="007B7915">
        <w:rPr>
          <w:sz w:val="22"/>
          <w:szCs w:val="22"/>
          <w:lang w:val="vi-VN"/>
        </w:rPr>
        <w:t xml:space="preserve"> trong báo cáo thẩm định:</w:t>
      </w:r>
    </w:p>
    <w:p w14:paraId="2289997C" w14:textId="77777777" w:rsidR="00C755AC" w:rsidRPr="007B7915" w:rsidRDefault="00C755AC" w:rsidP="00C755AC">
      <w:pPr>
        <w:pStyle w:val="ListParagraph"/>
        <w:autoSpaceDE w:val="0"/>
        <w:autoSpaceDN w:val="0"/>
        <w:adjustRightInd w:val="0"/>
        <w:ind w:left="1418" w:hanging="709"/>
        <w:jc w:val="both"/>
        <w:rPr>
          <w:sz w:val="22"/>
          <w:szCs w:val="22"/>
          <w:lang w:val="vi-VN"/>
        </w:rPr>
      </w:pPr>
    </w:p>
    <w:p w14:paraId="13D20038" w14:textId="77777777" w:rsidR="00C755AC" w:rsidRPr="007B7915" w:rsidRDefault="00D03E54" w:rsidP="00C755AC">
      <w:pPr>
        <w:pStyle w:val="ListParagraph"/>
        <w:numPr>
          <w:ilvl w:val="0"/>
          <w:numId w:val="53"/>
        </w:numPr>
        <w:autoSpaceDE w:val="0"/>
        <w:autoSpaceDN w:val="0"/>
        <w:adjustRightInd w:val="0"/>
        <w:ind w:left="2552" w:hanging="284"/>
        <w:jc w:val="both"/>
        <w:rPr>
          <w:sz w:val="22"/>
          <w:szCs w:val="22"/>
          <w:lang w:val="vi-VN"/>
        </w:rPr>
      </w:pPr>
      <w:r w:rsidRPr="007B7915">
        <w:rPr>
          <w:sz w:val="22"/>
          <w:szCs w:val="22"/>
          <w:lang w:val="vi-VN"/>
        </w:rPr>
        <w:t>Cơ sở vật chất của khu vực chiếu xạ</w:t>
      </w:r>
      <w:r w:rsidR="00A87D89" w:rsidRPr="007B7915">
        <w:rPr>
          <w:sz w:val="22"/>
          <w:szCs w:val="22"/>
          <w:lang w:val="vi-VN"/>
        </w:rPr>
        <w:t>.</w:t>
      </w:r>
    </w:p>
    <w:p w14:paraId="7A5F1378" w14:textId="77777777" w:rsidR="00D03E54" w:rsidRPr="007B7915" w:rsidRDefault="00D03E54" w:rsidP="00C755AC">
      <w:pPr>
        <w:pStyle w:val="ListParagraph"/>
        <w:numPr>
          <w:ilvl w:val="0"/>
          <w:numId w:val="53"/>
        </w:numPr>
        <w:autoSpaceDE w:val="0"/>
        <w:autoSpaceDN w:val="0"/>
        <w:adjustRightInd w:val="0"/>
        <w:ind w:left="2552" w:hanging="284"/>
        <w:jc w:val="both"/>
        <w:rPr>
          <w:sz w:val="22"/>
          <w:szCs w:val="22"/>
          <w:lang w:val="vi-VN"/>
        </w:rPr>
      </w:pPr>
      <w:r w:rsidRPr="007B7915">
        <w:rPr>
          <w:sz w:val="22"/>
          <w:szCs w:val="22"/>
          <w:lang w:val="vi-VN"/>
        </w:rPr>
        <w:t xml:space="preserve">Nguồn chiếu xạ, </w:t>
      </w:r>
      <w:r w:rsidR="00A87D89" w:rsidRPr="007B7915">
        <w:rPr>
          <w:sz w:val="22"/>
          <w:szCs w:val="22"/>
          <w:lang w:val="vi-VN"/>
        </w:rPr>
        <w:t>phương pháp cho</w:t>
      </w:r>
      <w:r w:rsidR="00232CA0" w:rsidRPr="007B7915">
        <w:rPr>
          <w:sz w:val="22"/>
          <w:szCs w:val="22"/>
          <w:lang w:val="vi-VN"/>
        </w:rPr>
        <w:t xml:space="preserve"> </w:t>
      </w:r>
      <w:r w:rsidR="000329E1" w:rsidRPr="007B7915">
        <w:rPr>
          <w:sz w:val="22"/>
          <w:szCs w:val="22"/>
          <w:lang w:val="vi-VN"/>
        </w:rPr>
        <w:t>tiếp xúc</w:t>
      </w:r>
      <w:r w:rsidR="00232CA0" w:rsidRPr="007B7915">
        <w:rPr>
          <w:sz w:val="22"/>
          <w:szCs w:val="22"/>
          <w:lang w:val="vi-VN"/>
        </w:rPr>
        <w:t xml:space="preserve"> với bức xạ</w:t>
      </w:r>
      <w:r w:rsidR="000329E1" w:rsidRPr="007B7915">
        <w:rPr>
          <w:sz w:val="22"/>
          <w:szCs w:val="22"/>
          <w:lang w:val="vi-VN"/>
        </w:rPr>
        <w:t xml:space="preserve"> (ví dụ: sự di chuyển của đối tượng được chiếu xạ so với nguồn phát xạ)</w:t>
      </w:r>
      <w:r w:rsidR="00A87D89" w:rsidRPr="007B7915">
        <w:rPr>
          <w:sz w:val="22"/>
          <w:szCs w:val="22"/>
          <w:lang w:val="vi-VN"/>
        </w:rPr>
        <w:t>.</w:t>
      </w:r>
    </w:p>
    <w:p w14:paraId="2C7AEC77" w14:textId="77777777" w:rsidR="000329E1" w:rsidRPr="007B7915" w:rsidRDefault="009209D9" w:rsidP="00C755AC">
      <w:pPr>
        <w:pStyle w:val="ListParagraph"/>
        <w:numPr>
          <w:ilvl w:val="0"/>
          <w:numId w:val="53"/>
        </w:numPr>
        <w:autoSpaceDE w:val="0"/>
        <w:autoSpaceDN w:val="0"/>
        <w:adjustRightInd w:val="0"/>
        <w:ind w:left="2552" w:hanging="284"/>
        <w:jc w:val="both"/>
        <w:rPr>
          <w:sz w:val="22"/>
          <w:szCs w:val="22"/>
          <w:lang w:val="vi-VN"/>
        </w:rPr>
      </w:pPr>
      <w:r w:rsidRPr="007B7915">
        <w:rPr>
          <w:sz w:val="22"/>
          <w:szCs w:val="22"/>
          <w:lang w:val="vi-VN"/>
        </w:rPr>
        <w:t xml:space="preserve">Loại và vị trí của các thiết bị </w:t>
      </w:r>
      <w:r w:rsidR="009148E3" w:rsidRPr="007B7915">
        <w:rPr>
          <w:sz w:val="22"/>
          <w:szCs w:val="22"/>
          <w:lang w:val="vi-VN"/>
        </w:rPr>
        <w:t xml:space="preserve">theo dõi lượng </w:t>
      </w:r>
      <w:r w:rsidR="001446C5" w:rsidRPr="007B7915">
        <w:rPr>
          <w:sz w:val="22"/>
          <w:szCs w:val="22"/>
          <w:lang w:val="vi-VN"/>
        </w:rPr>
        <w:t>bức</w:t>
      </w:r>
      <w:r w:rsidR="009148E3" w:rsidRPr="007B7915">
        <w:rPr>
          <w:sz w:val="22"/>
          <w:szCs w:val="22"/>
          <w:lang w:val="vi-VN"/>
        </w:rPr>
        <w:t xml:space="preserve"> xạ</w:t>
      </w:r>
      <w:r w:rsidR="00A87D89" w:rsidRPr="007B7915">
        <w:rPr>
          <w:sz w:val="22"/>
          <w:szCs w:val="22"/>
          <w:lang w:val="vi-VN"/>
        </w:rPr>
        <w:t>.</w:t>
      </w:r>
    </w:p>
    <w:p w14:paraId="02CE4D1A" w14:textId="77777777" w:rsidR="009148E3" w:rsidRPr="007B7915" w:rsidRDefault="009148E3" w:rsidP="00C755AC">
      <w:pPr>
        <w:pStyle w:val="ListParagraph"/>
        <w:numPr>
          <w:ilvl w:val="0"/>
          <w:numId w:val="53"/>
        </w:numPr>
        <w:autoSpaceDE w:val="0"/>
        <w:autoSpaceDN w:val="0"/>
        <w:adjustRightInd w:val="0"/>
        <w:ind w:left="2552" w:hanging="284"/>
        <w:jc w:val="both"/>
        <w:rPr>
          <w:sz w:val="22"/>
          <w:szCs w:val="22"/>
          <w:lang w:val="vi-VN"/>
        </w:rPr>
      </w:pPr>
      <w:r w:rsidRPr="007B7915">
        <w:rPr>
          <w:sz w:val="22"/>
          <w:szCs w:val="22"/>
          <w:lang w:val="vi-VN"/>
        </w:rPr>
        <w:t>Dữ liệu về</w:t>
      </w:r>
      <w:r w:rsidR="00C033DA" w:rsidRPr="007B7915">
        <w:rPr>
          <w:sz w:val="22"/>
          <w:szCs w:val="22"/>
          <w:lang w:val="vi-VN"/>
        </w:rPr>
        <w:t xml:space="preserve"> đặc tính</w:t>
      </w:r>
      <w:r w:rsidRPr="007B7915">
        <w:rPr>
          <w:sz w:val="22"/>
          <w:szCs w:val="22"/>
          <w:lang w:val="vi-VN"/>
        </w:rPr>
        <w:t xml:space="preserve"> bao bì</w:t>
      </w:r>
      <w:r w:rsidR="00A87D89" w:rsidRPr="007B7915">
        <w:rPr>
          <w:sz w:val="22"/>
          <w:szCs w:val="22"/>
          <w:lang w:val="vi-VN"/>
        </w:rPr>
        <w:t>.</w:t>
      </w:r>
      <w:r w:rsidR="00C033DA" w:rsidRPr="007B7915">
        <w:rPr>
          <w:sz w:val="22"/>
          <w:szCs w:val="22"/>
          <w:lang w:val="vi-VN"/>
        </w:rPr>
        <w:t xml:space="preserve"> </w:t>
      </w:r>
    </w:p>
    <w:p w14:paraId="3F7096F1" w14:textId="77777777" w:rsidR="00C033DA" w:rsidRPr="007B7915" w:rsidRDefault="00C033DA" w:rsidP="00C755AC">
      <w:pPr>
        <w:pStyle w:val="ListParagraph"/>
        <w:numPr>
          <w:ilvl w:val="0"/>
          <w:numId w:val="53"/>
        </w:numPr>
        <w:autoSpaceDE w:val="0"/>
        <w:autoSpaceDN w:val="0"/>
        <w:adjustRightInd w:val="0"/>
        <w:ind w:left="2552" w:hanging="284"/>
        <w:jc w:val="both"/>
        <w:rPr>
          <w:sz w:val="22"/>
          <w:szCs w:val="22"/>
          <w:lang w:val="vi-VN"/>
        </w:rPr>
      </w:pPr>
      <w:r w:rsidRPr="007B7915">
        <w:rPr>
          <w:sz w:val="22"/>
          <w:szCs w:val="22"/>
          <w:lang w:val="vi-VN"/>
        </w:rPr>
        <w:t xml:space="preserve">Nghiên cứu về phân bố </w:t>
      </w:r>
      <w:r w:rsidR="003224D7" w:rsidRPr="007B7915">
        <w:rPr>
          <w:sz w:val="22"/>
          <w:szCs w:val="22"/>
          <w:lang w:val="vi-VN"/>
        </w:rPr>
        <w:t xml:space="preserve">đa </w:t>
      </w:r>
      <w:r w:rsidRPr="007B7915">
        <w:rPr>
          <w:sz w:val="22"/>
          <w:szCs w:val="22"/>
          <w:lang w:val="vi-VN"/>
        </w:rPr>
        <w:t xml:space="preserve">liều tại các vị trí khác nhau </w:t>
      </w:r>
      <w:r w:rsidR="00A87D89" w:rsidRPr="007B7915">
        <w:rPr>
          <w:sz w:val="22"/>
          <w:szCs w:val="22"/>
          <w:lang w:val="vi-VN"/>
        </w:rPr>
        <w:t>.</w:t>
      </w:r>
    </w:p>
    <w:p w14:paraId="5D5B73BE" w14:textId="77777777" w:rsidR="00C755AC" w:rsidRPr="007B7915" w:rsidRDefault="00C033DA" w:rsidP="00C755AC">
      <w:pPr>
        <w:pStyle w:val="ListParagraph"/>
        <w:numPr>
          <w:ilvl w:val="0"/>
          <w:numId w:val="53"/>
        </w:numPr>
        <w:autoSpaceDE w:val="0"/>
        <w:autoSpaceDN w:val="0"/>
        <w:adjustRightInd w:val="0"/>
        <w:ind w:left="2552" w:hanging="284"/>
        <w:jc w:val="both"/>
        <w:rPr>
          <w:sz w:val="22"/>
          <w:szCs w:val="22"/>
          <w:lang w:val="vi-VN"/>
        </w:rPr>
      </w:pPr>
      <w:r w:rsidRPr="007B7915">
        <w:rPr>
          <w:sz w:val="22"/>
          <w:szCs w:val="22"/>
          <w:lang w:val="vi-VN"/>
        </w:rPr>
        <w:t xml:space="preserve">Các phương pháp vi sinh và phương pháp </w:t>
      </w:r>
      <w:r w:rsidR="00972472" w:rsidRPr="007B7915">
        <w:rPr>
          <w:sz w:val="22"/>
          <w:szCs w:val="22"/>
          <w:lang w:val="vi-VN"/>
        </w:rPr>
        <w:t xml:space="preserve">kiểm soát trong xây dựng, </w:t>
      </w:r>
      <w:r w:rsidR="00232CA0" w:rsidRPr="007B7915">
        <w:rPr>
          <w:sz w:val="22"/>
          <w:szCs w:val="22"/>
          <w:lang w:val="vi-VN"/>
        </w:rPr>
        <w:t xml:space="preserve">thẩm định </w:t>
      </w:r>
      <w:r w:rsidR="00972472" w:rsidRPr="007B7915">
        <w:rPr>
          <w:sz w:val="22"/>
          <w:szCs w:val="22"/>
          <w:lang w:val="vi-VN"/>
        </w:rPr>
        <w:t xml:space="preserve">và kiểm tra tính hiệu quả của quy trình. </w:t>
      </w:r>
    </w:p>
    <w:p w14:paraId="187428DA" w14:textId="77777777" w:rsidR="00C755AC" w:rsidRPr="007B7915" w:rsidRDefault="00C755AC" w:rsidP="00C755AC">
      <w:pPr>
        <w:pStyle w:val="ListParagraph"/>
        <w:autoSpaceDE w:val="0"/>
        <w:autoSpaceDN w:val="0"/>
        <w:adjustRightInd w:val="0"/>
        <w:ind w:left="1418" w:hanging="709"/>
        <w:jc w:val="both"/>
        <w:rPr>
          <w:sz w:val="22"/>
          <w:szCs w:val="22"/>
          <w:lang w:val="vi-VN"/>
        </w:rPr>
      </w:pPr>
    </w:p>
    <w:p w14:paraId="3B4FEB18" w14:textId="77777777" w:rsidR="00C755AC" w:rsidRPr="007B7915" w:rsidRDefault="009148E3" w:rsidP="00C033DA">
      <w:pPr>
        <w:pStyle w:val="ListParagraph"/>
        <w:numPr>
          <w:ilvl w:val="0"/>
          <w:numId w:val="26"/>
        </w:numPr>
        <w:autoSpaceDE w:val="0"/>
        <w:autoSpaceDN w:val="0"/>
        <w:adjustRightInd w:val="0"/>
        <w:ind w:left="1985" w:hanging="567"/>
        <w:jc w:val="both"/>
        <w:rPr>
          <w:sz w:val="22"/>
          <w:szCs w:val="22"/>
          <w:lang w:val="vi-VN"/>
        </w:rPr>
      </w:pPr>
      <w:r w:rsidRPr="007B7915">
        <w:rPr>
          <w:sz w:val="22"/>
          <w:szCs w:val="22"/>
          <w:lang w:val="vi-VN"/>
        </w:rPr>
        <w:t xml:space="preserve">Nếu một biện pháp tiệt khuẩn nào khác tiệt khuẩn bằng nhiệt hoặc tiệt khuẩn bằng chiếu xạ được sử dụng thì các dữ liệu thẩm định liên quan đến quá trình tiệt khuẩn cần phải được cung cấp. Tham khảo phụ lục A3 (mục 4.2) để biết thêm chi tiết. </w:t>
      </w:r>
    </w:p>
    <w:p w14:paraId="03FABE88" w14:textId="77777777" w:rsidR="00C755AC" w:rsidRPr="007B7915" w:rsidRDefault="00C033DA" w:rsidP="00C755AC">
      <w:pPr>
        <w:pStyle w:val="Heading2"/>
        <w:numPr>
          <w:ilvl w:val="1"/>
          <w:numId w:val="32"/>
        </w:numPr>
        <w:spacing w:before="240" w:after="60" w:line="276" w:lineRule="auto"/>
        <w:ind w:left="709" w:hanging="709"/>
        <w:rPr>
          <w:rFonts w:ascii="Times New Roman" w:hAnsi="Times New Roman"/>
          <w:b/>
          <w:szCs w:val="22"/>
          <w:u w:val="none"/>
          <w:lang w:val="vi-VN"/>
        </w:rPr>
      </w:pPr>
      <w:bookmarkStart w:id="560" w:name="_Toc482865396"/>
      <w:bookmarkStart w:id="561" w:name="_Toc483413436"/>
      <w:bookmarkStart w:id="562" w:name="_Toc483413487"/>
      <w:bookmarkStart w:id="563" w:name="_Toc483414905"/>
      <w:bookmarkStart w:id="564" w:name="_Toc483415137"/>
      <w:bookmarkStart w:id="565" w:name="_Toc483416981"/>
      <w:bookmarkStart w:id="566" w:name="_Toc483488624"/>
      <w:bookmarkStart w:id="567" w:name="_Toc483575142"/>
      <w:bookmarkStart w:id="568" w:name="_Toc483575201"/>
      <w:bookmarkStart w:id="569" w:name="_Toc483575297"/>
      <w:bookmarkStart w:id="570" w:name="_Toc483575479"/>
      <w:bookmarkStart w:id="571" w:name="_Toc483575616"/>
      <w:bookmarkStart w:id="572" w:name="_Toc483576041"/>
      <w:bookmarkStart w:id="573" w:name="_Toc483643780"/>
      <w:r w:rsidRPr="007B7915">
        <w:rPr>
          <w:rFonts w:ascii="Times New Roman" w:hAnsi="Times New Roman"/>
          <w:b/>
          <w:szCs w:val="22"/>
          <w:u w:val="none"/>
          <w:lang w:val="vi-VN"/>
        </w:rPr>
        <w:t xml:space="preserve">Lọc và </w:t>
      </w:r>
      <w:bookmarkEnd w:id="560"/>
      <w:r w:rsidR="00FF5E9A" w:rsidRPr="007B7915">
        <w:rPr>
          <w:rFonts w:ascii="Times New Roman" w:hAnsi="Times New Roman"/>
          <w:b/>
          <w:szCs w:val="22"/>
          <w:u w:val="none"/>
          <w:lang w:val="vi-VN"/>
        </w:rPr>
        <w:t>t</w:t>
      </w:r>
      <w:r w:rsidR="00101B41" w:rsidRPr="007B7915">
        <w:rPr>
          <w:rFonts w:ascii="Times New Roman" w:hAnsi="Times New Roman"/>
          <w:b/>
          <w:szCs w:val="22"/>
          <w:u w:val="none"/>
          <w:lang w:val="vi-VN"/>
        </w:rPr>
        <w:t>hời gian lưu trữ</w:t>
      </w:r>
      <w:bookmarkEnd w:id="561"/>
      <w:bookmarkEnd w:id="562"/>
      <w:bookmarkEnd w:id="563"/>
      <w:bookmarkEnd w:id="564"/>
      <w:bookmarkEnd w:id="565"/>
      <w:bookmarkEnd w:id="566"/>
      <w:bookmarkEnd w:id="567"/>
      <w:bookmarkEnd w:id="568"/>
      <w:bookmarkEnd w:id="569"/>
      <w:bookmarkEnd w:id="570"/>
      <w:bookmarkEnd w:id="571"/>
      <w:bookmarkEnd w:id="572"/>
      <w:bookmarkEnd w:id="573"/>
    </w:p>
    <w:p w14:paraId="456C0D78" w14:textId="77777777" w:rsidR="00C755AC" w:rsidRPr="007B7915" w:rsidRDefault="0019576A" w:rsidP="00C755AC">
      <w:pPr>
        <w:numPr>
          <w:ilvl w:val="0"/>
          <w:numId w:val="25"/>
        </w:numPr>
        <w:autoSpaceDE w:val="0"/>
        <w:autoSpaceDN w:val="0"/>
        <w:adjustRightInd w:val="0"/>
        <w:ind w:left="1134" w:hanging="425"/>
        <w:jc w:val="both"/>
        <w:rPr>
          <w:sz w:val="22"/>
          <w:szCs w:val="22"/>
          <w:lang w:val="vi-VN"/>
        </w:rPr>
      </w:pPr>
      <w:r w:rsidRPr="007B7915">
        <w:rPr>
          <w:sz w:val="22"/>
          <w:szCs w:val="22"/>
          <w:lang w:val="vi-VN"/>
        </w:rPr>
        <w:t>Quá trình lọc dung dịch</w:t>
      </w:r>
      <w:r w:rsidR="00972472" w:rsidRPr="007B7915">
        <w:rPr>
          <w:sz w:val="22"/>
          <w:szCs w:val="22"/>
          <w:lang w:val="vi-VN"/>
        </w:rPr>
        <w:t xml:space="preserve"> </w:t>
      </w:r>
      <w:r w:rsidR="00FF5E9A" w:rsidRPr="007B7915">
        <w:rPr>
          <w:sz w:val="22"/>
          <w:szCs w:val="22"/>
          <w:lang w:val="vi-VN"/>
        </w:rPr>
        <w:t>bán thành phẩm</w:t>
      </w:r>
      <w:r w:rsidRPr="007B7915">
        <w:rPr>
          <w:sz w:val="22"/>
          <w:szCs w:val="22"/>
          <w:lang w:val="vi-VN"/>
        </w:rPr>
        <w:t xml:space="preserve"> cần được mô tả và bao gồm các nội dung sau</w:t>
      </w:r>
      <w:r w:rsidR="00C755AC" w:rsidRPr="007B7915">
        <w:rPr>
          <w:sz w:val="22"/>
          <w:szCs w:val="22"/>
          <w:lang w:val="vi-VN"/>
        </w:rPr>
        <w:t>:</w:t>
      </w:r>
    </w:p>
    <w:p w14:paraId="5D4D98EC" w14:textId="77777777" w:rsidR="00924F0F" w:rsidRPr="007B7915" w:rsidRDefault="00924F0F" w:rsidP="00924F0F">
      <w:pPr>
        <w:autoSpaceDE w:val="0"/>
        <w:autoSpaceDN w:val="0"/>
        <w:adjustRightInd w:val="0"/>
        <w:ind w:left="709"/>
        <w:jc w:val="both"/>
        <w:rPr>
          <w:sz w:val="16"/>
          <w:szCs w:val="22"/>
          <w:lang w:val="vi-VN"/>
        </w:rPr>
      </w:pPr>
    </w:p>
    <w:p w14:paraId="04F077E5" w14:textId="77777777" w:rsidR="00C755AC" w:rsidRPr="007B7915" w:rsidRDefault="0019576A" w:rsidP="00C755AC">
      <w:pPr>
        <w:pStyle w:val="ListParagraph"/>
        <w:numPr>
          <w:ilvl w:val="1"/>
          <w:numId w:val="26"/>
        </w:numPr>
        <w:autoSpaceDE w:val="0"/>
        <w:autoSpaceDN w:val="0"/>
        <w:adjustRightInd w:val="0"/>
        <w:ind w:left="1701" w:hanging="567"/>
        <w:jc w:val="both"/>
        <w:rPr>
          <w:sz w:val="22"/>
          <w:szCs w:val="22"/>
          <w:lang w:val="vi-VN"/>
        </w:rPr>
      </w:pPr>
      <w:r w:rsidRPr="007B7915">
        <w:rPr>
          <w:sz w:val="22"/>
          <w:szCs w:val="22"/>
          <w:lang w:val="vi-VN"/>
        </w:rPr>
        <w:t>Các quá trình lọc và chỉ tiêu tương ứng</w:t>
      </w:r>
    </w:p>
    <w:p w14:paraId="18343DB9" w14:textId="77777777" w:rsidR="00C755AC" w:rsidRPr="007B7915" w:rsidRDefault="0019576A" w:rsidP="00C755AC">
      <w:pPr>
        <w:pStyle w:val="ListParagraph"/>
        <w:numPr>
          <w:ilvl w:val="1"/>
          <w:numId w:val="26"/>
        </w:numPr>
        <w:autoSpaceDE w:val="0"/>
        <w:autoSpaceDN w:val="0"/>
        <w:adjustRightInd w:val="0"/>
        <w:ind w:left="1701" w:hanging="567"/>
        <w:jc w:val="both"/>
        <w:rPr>
          <w:sz w:val="22"/>
          <w:szCs w:val="22"/>
          <w:lang w:val="vi-VN"/>
        </w:rPr>
      </w:pPr>
      <w:r w:rsidRPr="007B7915">
        <w:rPr>
          <w:sz w:val="22"/>
          <w:szCs w:val="22"/>
          <w:lang w:val="vi-VN"/>
        </w:rPr>
        <w:t xml:space="preserve">Hệ thống lọc nối tiếp nếu có, màng </w:t>
      </w:r>
      <w:r w:rsidR="00FD5AAB" w:rsidRPr="007B7915">
        <w:rPr>
          <w:sz w:val="22"/>
          <w:szCs w:val="22"/>
          <w:lang w:val="vi-VN"/>
        </w:rPr>
        <w:t xml:space="preserve">tiền </w:t>
      </w:r>
      <w:r w:rsidRPr="007B7915">
        <w:rPr>
          <w:sz w:val="22"/>
          <w:szCs w:val="22"/>
          <w:lang w:val="vi-VN"/>
        </w:rPr>
        <w:t xml:space="preserve">lọc và màng lọc </w:t>
      </w:r>
      <w:r w:rsidR="00FD5AAB" w:rsidRPr="007B7915">
        <w:rPr>
          <w:sz w:val="22"/>
          <w:szCs w:val="22"/>
          <w:lang w:val="vi-VN"/>
        </w:rPr>
        <w:t xml:space="preserve">loại </w:t>
      </w:r>
      <w:r w:rsidRPr="007B7915">
        <w:rPr>
          <w:sz w:val="22"/>
          <w:szCs w:val="22"/>
          <w:lang w:val="vi-VN"/>
        </w:rPr>
        <w:t>khuẩn nếu có.</w:t>
      </w:r>
    </w:p>
    <w:p w14:paraId="27309828" w14:textId="77777777" w:rsidR="00C755AC" w:rsidRPr="007B7915" w:rsidRDefault="00C755AC" w:rsidP="00C755AC">
      <w:pPr>
        <w:pStyle w:val="ListParagraph"/>
        <w:autoSpaceDE w:val="0"/>
        <w:autoSpaceDN w:val="0"/>
        <w:adjustRightInd w:val="0"/>
        <w:ind w:left="1572"/>
        <w:jc w:val="both"/>
        <w:rPr>
          <w:sz w:val="22"/>
          <w:szCs w:val="22"/>
          <w:lang w:val="vi-VN"/>
        </w:rPr>
      </w:pPr>
    </w:p>
    <w:p w14:paraId="0E4A07FB" w14:textId="77777777" w:rsidR="0019576A" w:rsidRPr="007B7915" w:rsidRDefault="0019576A" w:rsidP="00C755AC">
      <w:pPr>
        <w:autoSpaceDE w:val="0"/>
        <w:autoSpaceDN w:val="0"/>
        <w:adjustRightInd w:val="0"/>
        <w:ind w:left="1134"/>
        <w:jc w:val="both"/>
        <w:rPr>
          <w:sz w:val="22"/>
          <w:szCs w:val="22"/>
          <w:lang w:val="vi-VN"/>
        </w:rPr>
      </w:pPr>
      <w:r w:rsidRPr="007B7915">
        <w:rPr>
          <w:sz w:val="22"/>
          <w:szCs w:val="22"/>
          <w:lang w:val="vi-VN"/>
        </w:rPr>
        <w:t>Việc sử dụng màng với kích thước lỗ lọc nhỏ hơn hoặc bằng 0,2 µm được chấp nhận để tiệt khuẩn mà không cần chứng minh</w:t>
      </w:r>
      <w:r w:rsidR="00232CA0" w:rsidRPr="007B7915">
        <w:rPr>
          <w:sz w:val="22"/>
          <w:szCs w:val="22"/>
          <w:lang w:val="vi-VN"/>
        </w:rPr>
        <w:t xml:space="preserve"> gì thêm</w:t>
      </w:r>
      <w:r w:rsidRPr="007B7915">
        <w:rPr>
          <w:sz w:val="22"/>
          <w:szCs w:val="22"/>
          <w:lang w:val="vi-VN"/>
        </w:rPr>
        <w:t xml:space="preserve">. Nếu quá trình tiệt khuẩn được thực hiện bằng </w:t>
      </w:r>
      <w:r w:rsidR="00AE3D6A" w:rsidRPr="007B7915">
        <w:rPr>
          <w:sz w:val="22"/>
          <w:szCs w:val="22"/>
          <w:lang w:val="vi-VN"/>
        </w:rPr>
        <w:t xml:space="preserve">cách </w:t>
      </w:r>
      <w:r w:rsidRPr="007B7915">
        <w:rPr>
          <w:sz w:val="22"/>
          <w:szCs w:val="22"/>
          <w:lang w:val="vi-VN"/>
        </w:rPr>
        <w:t>lọc với kích thước màng lớn hơn 0</w:t>
      </w:r>
      <w:r w:rsidR="00FD5AAB" w:rsidRPr="007B7915">
        <w:rPr>
          <w:sz w:val="22"/>
          <w:szCs w:val="22"/>
          <w:lang w:val="vi-VN"/>
        </w:rPr>
        <w:t>,</w:t>
      </w:r>
      <w:r w:rsidRPr="007B7915">
        <w:rPr>
          <w:sz w:val="22"/>
          <w:szCs w:val="22"/>
          <w:lang w:val="vi-VN"/>
        </w:rPr>
        <w:t>2 µm kết hợp với một biện pháp tiệt khuẩn bổ trợ thì cả quá trình tiệt khuẩn cần phải được thẩm định và chứng minh.</w:t>
      </w:r>
    </w:p>
    <w:p w14:paraId="4920ECAB" w14:textId="77777777" w:rsidR="00C755AC" w:rsidRPr="007B7915" w:rsidRDefault="00C755AC" w:rsidP="00C755AC">
      <w:pPr>
        <w:autoSpaceDE w:val="0"/>
        <w:autoSpaceDN w:val="0"/>
        <w:adjustRightInd w:val="0"/>
        <w:ind w:left="1572"/>
        <w:jc w:val="both"/>
        <w:rPr>
          <w:sz w:val="22"/>
          <w:szCs w:val="22"/>
          <w:lang w:val="vi-VN"/>
        </w:rPr>
      </w:pPr>
    </w:p>
    <w:p w14:paraId="0F2436B6" w14:textId="77777777" w:rsidR="00C755AC" w:rsidRPr="007B7915" w:rsidRDefault="00FF6134" w:rsidP="00C755AC">
      <w:pPr>
        <w:autoSpaceDE w:val="0"/>
        <w:autoSpaceDN w:val="0"/>
        <w:adjustRightInd w:val="0"/>
        <w:ind w:left="1134"/>
        <w:jc w:val="both"/>
        <w:rPr>
          <w:sz w:val="22"/>
          <w:szCs w:val="22"/>
          <w:lang w:val="vi-VN"/>
        </w:rPr>
      </w:pPr>
      <w:r w:rsidRPr="007B7915">
        <w:rPr>
          <w:sz w:val="22"/>
          <w:szCs w:val="22"/>
          <w:lang w:val="vi-VN"/>
        </w:rPr>
        <w:t>Thông tin về c</w:t>
      </w:r>
      <w:r w:rsidR="0019576A" w:rsidRPr="007B7915">
        <w:rPr>
          <w:sz w:val="22"/>
          <w:szCs w:val="22"/>
          <w:lang w:val="vi-VN"/>
        </w:rPr>
        <w:t xml:space="preserve">ác phép thử tính toàn vẹn của </w:t>
      </w:r>
      <w:r w:rsidR="00FD5AAB" w:rsidRPr="007B7915">
        <w:rPr>
          <w:sz w:val="22"/>
          <w:szCs w:val="22"/>
          <w:lang w:val="vi-VN"/>
        </w:rPr>
        <w:t>màng tiền lọc</w:t>
      </w:r>
      <w:r w:rsidR="0019576A" w:rsidRPr="007B7915">
        <w:rPr>
          <w:sz w:val="22"/>
          <w:szCs w:val="22"/>
          <w:lang w:val="vi-VN"/>
        </w:rPr>
        <w:t xml:space="preserve"> và lọc cản khuẩn cần được cung cấp.</w:t>
      </w:r>
      <w:r w:rsidR="00972472" w:rsidRPr="007B7915">
        <w:rPr>
          <w:sz w:val="22"/>
          <w:szCs w:val="22"/>
          <w:lang w:val="vi-VN"/>
        </w:rPr>
        <w:t xml:space="preserve"> </w:t>
      </w:r>
      <w:r w:rsidR="000D2CCB" w:rsidRPr="007B7915">
        <w:rPr>
          <w:sz w:val="22"/>
          <w:szCs w:val="22"/>
          <w:lang w:val="vi-VN"/>
        </w:rPr>
        <w:t>Trong trường hợp không sử dụng màng tiền lọc, c</w:t>
      </w:r>
      <w:r w:rsidR="0019576A" w:rsidRPr="007B7915">
        <w:rPr>
          <w:sz w:val="22"/>
          <w:szCs w:val="22"/>
          <w:lang w:val="vi-VN"/>
        </w:rPr>
        <w:t xml:space="preserve">ần </w:t>
      </w:r>
      <w:r w:rsidR="00232CA0" w:rsidRPr="007B7915">
        <w:rPr>
          <w:sz w:val="22"/>
          <w:szCs w:val="22"/>
          <w:lang w:val="vi-VN"/>
        </w:rPr>
        <w:t>đưa ra lý giải cho việc</w:t>
      </w:r>
      <w:r w:rsidR="000D2CCB" w:rsidRPr="007B7915">
        <w:rPr>
          <w:sz w:val="22"/>
          <w:szCs w:val="22"/>
          <w:lang w:val="vi-VN"/>
        </w:rPr>
        <w:t xml:space="preserve"> không dùng</w:t>
      </w:r>
      <w:r w:rsidR="0019576A" w:rsidRPr="007B7915">
        <w:rPr>
          <w:sz w:val="22"/>
          <w:szCs w:val="22"/>
          <w:lang w:val="vi-VN"/>
        </w:rPr>
        <w:t>.</w:t>
      </w:r>
    </w:p>
    <w:p w14:paraId="7B53AEBE" w14:textId="77777777" w:rsidR="0019576A" w:rsidRPr="007B7915" w:rsidRDefault="0019576A" w:rsidP="00C755AC">
      <w:pPr>
        <w:tabs>
          <w:tab w:val="num" w:pos="1080"/>
        </w:tabs>
        <w:autoSpaceDE w:val="0"/>
        <w:autoSpaceDN w:val="0"/>
        <w:adjustRightInd w:val="0"/>
        <w:ind w:left="1134"/>
        <w:jc w:val="both"/>
        <w:rPr>
          <w:sz w:val="22"/>
          <w:szCs w:val="22"/>
          <w:lang w:val="vi-VN"/>
        </w:rPr>
      </w:pPr>
      <w:r w:rsidRPr="007B7915">
        <w:rPr>
          <w:sz w:val="22"/>
          <w:szCs w:val="22"/>
          <w:lang w:val="vi-VN"/>
        </w:rPr>
        <w:t>Thông tin về tính tương hợp và khả năng loại vi sinh</w:t>
      </w:r>
      <w:r w:rsidR="00232CA0" w:rsidRPr="007B7915">
        <w:rPr>
          <w:sz w:val="22"/>
          <w:szCs w:val="22"/>
          <w:lang w:val="vi-VN"/>
        </w:rPr>
        <w:t xml:space="preserve"> vật</w:t>
      </w:r>
      <w:r w:rsidRPr="007B7915">
        <w:rPr>
          <w:sz w:val="22"/>
          <w:szCs w:val="22"/>
          <w:lang w:val="vi-VN"/>
        </w:rPr>
        <w:t xml:space="preserve"> của màng lọc đối với dịch lọc cần phải được cung cấp. Tác động của màng lọc lên sản phẩm cần phải được mô tả nếu có</w:t>
      </w:r>
      <w:r w:rsidR="00740B87" w:rsidRPr="007B7915">
        <w:rPr>
          <w:sz w:val="22"/>
          <w:szCs w:val="22"/>
          <w:lang w:val="vi-VN"/>
        </w:rPr>
        <w:t>.</w:t>
      </w:r>
    </w:p>
    <w:p w14:paraId="5463ABEE" w14:textId="77777777" w:rsidR="00C755AC" w:rsidRPr="007B7915" w:rsidRDefault="00C755AC" w:rsidP="00C755AC">
      <w:pPr>
        <w:autoSpaceDE w:val="0"/>
        <w:autoSpaceDN w:val="0"/>
        <w:adjustRightInd w:val="0"/>
        <w:ind w:left="1134" w:hanging="425"/>
        <w:jc w:val="both"/>
        <w:rPr>
          <w:strike/>
          <w:sz w:val="22"/>
          <w:szCs w:val="22"/>
          <w:lang w:val="vi-VN"/>
        </w:rPr>
      </w:pPr>
    </w:p>
    <w:p w14:paraId="0EC79B83" w14:textId="77777777" w:rsidR="00C755AC" w:rsidRPr="007B7915" w:rsidRDefault="0019576A" w:rsidP="00C755AC">
      <w:pPr>
        <w:numPr>
          <w:ilvl w:val="0"/>
          <w:numId w:val="25"/>
        </w:numPr>
        <w:autoSpaceDE w:val="0"/>
        <w:autoSpaceDN w:val="0"/>
        <w:adjustRightInd w:val="0"/>
        <w:ind w:left="1134" w:hanging="425"/>
        <w:jc w:val="both"/>
        <w:rPr>
          <w:sz w:val="22"/>
          <w:szCs w:val="22"/>
          <w:lang w:val="vi-VN"/>
        </w:rPr>
      </w:pPr>
      <w:r w:rsidRPr="007B7915">
        <w:rPr>
          <w:sz w:val="22"/>
          <w:szCs w:val="22"/>
          <w:lang w:val="vi-VN"/>
        </w:rPr>
        <w:t xml:space="preserve">Các tiêu chí về </w:t>
      </w:r>
      <w:r w:rsidR="00FD5AAB" w:rsidRPr="007B7915">
        <w:rPr>
          <w:sz w:val="22"/>
          <w:szCs w:val="22"/>
          <w:lang w:val="vi-VN"/>
        </w:rPr>
        <w:t>t</w:t>
      </w:r>
      <w:r w:rsidR="00101B41" w:rsidRPr="007B7915">
        <w:rPr>
          <w:sz w:val="22"/>
          <w:szCs w:val="22"/>
          <w:lang w:val="vi-VN"/>
        </w:rPr>
        <w:t>hời gian lưu trữ</w:t>
      </w:r>
      <w:r w:rsidRPr="007B7915">
        <w:rPr>
          <w:sz w:val="22"/>
          <w:szCs w:val="22"/>
          <w:lang w:val="vi-VN"/>
        </w:rPr>
        <w:t xml:space="preserve"> </w:t>
      </w:r>
      <w:r w:rsidR="0039681D" w:rsidRPr="007B7915">
        <w:rPr>
          <w:sz w:val="22"/>
          <w:szCs w:val="22"/>
          <w:lang w:val="vi-VN"/>
        </w:rPr>
        <w:t xml:space="preserve">sau khi tiến hành pha chế dung dịch </w:t>
      </w:r>
      <w:r w:rsidR="00FD5AAB" w:rsidRPr="007B7915">
        <w:rPr>
          <w:sz w:val="22"/>
          <w:szCs w:val="22"/>
          <w:lang w:val="vi-VN"/>
        </w:rPr>
        <w:t>bán thành phẩm</w:t>
      </w:r>
      <w:r w:rsidR="00972472" w:rsidRPr="007B7915">
        <w:rPr>
          <w:sz w:val="22"/>
          <w:szCs w:val="22"/>
          <w:lang w:val="vi-VN"/>
        </w:rPr>
        <w:t xml:space="preserve"> </w:t>
      </w:r>
      <w:r w:rsidR="0039681D" w:rsidRPr="007B7915">
        <w:rPr>
          <w:sz w:val="22"/>
          <w:szCs w:val="22"/>
          <w:lang w:val="vi-VN"/>
        </w:rPr>
        <w:t>và trước khi đóng vào bao bì cuối cần được cung cấp và bao gồm:</w:t>
      </w:r>
    </w:p>
    <w:p w14:paraId="1AA5A019" w14:textId="77777777" w:rsidR="00C755AC" w:rsidRPr="007B7915" w:rsidRDefault="00C755AC" w:rsidP="00C755AC">
      <w:pPr>
        <w:autoSpaceDE w:val="0"/>
        <w:autoSpaceDN w:val="0"/>
        <w:adjustRightInd w:val="0"/>
        <w:ind w:left="1134" w:hanging="425"/>
        <w:jc w:val="both"/>
        <w:rPr>
          <w:sz w:val="22"/>
          <w:szCs w:val="22"/>
          <w:lang w:val="vi-VN"/>
        </w:rPr>
      </w:pPr>
    </w:p>
    <w:p w14:paraId="5EFB98B3" w14:textId="77777777" w:rsidR="00C755AC" w:rsidRPr="007B7915" w:rsidRDefault="00FD5AAB" w:rsidP="00C755AC">
      <w:pPr>
        <w:pStyle w:val="ListParagraph"/>
        <w:numPr>
          <w:ilvl w:val="1"/>
          <w:numId w:val="26"/>
        </w:numPr>
        <w:autoSpaceDE w:val="0"/>
        <w:autoSpaceDN w:val="0"/>
        <w:adjustRightInd w:val="0"/>
        <w:ind w:left="1418" w:hanging="284"/>
        <w:jc w:val="both"/>
        <w:rPr>
          <w:sz w:val="22"/>
          <w:szCs w:val="22"/>
          <w:lang w:val="vi-VN"/>
        </w:rPr>
      </w:pPr>
      <w:r w:rsidRPr="007B7915">
        <w:rPr>
          <w:sz w:val="22"/>
          <w:szCs w:val="22"/>
          <w:lang w:val="vi-VN"/>
        </w:rPr>
        <w:t xml:space="preserve">Thùng </w:t>
      </w:r>
      <w:r w:rsidR="00232CA0" w:rsidRPr="007B7915">
        <w:rPr>
          <w:sz w:val="22"/>
          <w:szCs w:val="22"/>
          <w:lang w:val="vi-VN"/>
        </w:rPr>
        <w:t>lưu trữ</w:t>
      </w:r>
    </w:p>
    <w:p w14:paraId="751DFF03" w14:textId="77777777" w:rsidR="0039681D" w:rsidRPr="007B7915" w:rsidRDefault="00101B41" w:rsidP="00C755AC">
      <w:pPr>
        <w:pStyle w:val="ListParagraph"/>
        <w:numPr>
          <w:ilvl w:val="1"/>
          <w:numId w:val="26"/>
        </w:numPr>
        <w:autoSpaceDE w:val="0"/>
        <w:autoSpaceDN w:val="0"/>
        <w:adjustRightInd w:val="0"/>
        <w:ind w:left="1418" w:hanging="284"/>
        <w:jc w:val="both"/>
        <w:rPr>
          <w:sz w:val="22"/>
          <w:szCs w:val="22"/>
          <w:lang w:val="vi-VN"/>
        </w:rPr>
      </w:pPr>
      <w:r w:rsidRPr="007B7915">
        <w:rPr>
          <w:sz w:val="22"/>
          <w:szCs w:val="22"/>
          <w:lang w:val="vi-VN"/>
        </w:rPr>
        <w:t>Thời gian lưu trữ</w:t>
      </w:r>
    </w:p>
    <w:p w14:paraId="1ACD1D30" w14:textId="77777777" w:rsidR="00C755AC" w:rsidRPr="007B7915" w:rsidRDefault="0039681D" w:rsidP="00C755AC">
      <w:pPr>
        <w:pStyle w:val="ListParagraph"/>
        <w:numPr>
          <w:ilvl w:val="1"/>
          <w:numId w:val="26"/>
        </w:numPr>
        <w:autoSpaceDE w:val="0"/>
        <w:autoSpaceDN w:val="0"/>
        <w:adjustRightInd w:val="0"/>
        <w:ind w:left="1418" w:hanging="284"/>
        <w:jc w:val="both"/>
        <w:rPr>
          <w:sz w:val="22"/>
          <w:szCs w:val="22"/>
          <w:lang w:val="vi-VN"/>
        </w:rPr>
      </w:pPr>
      <w:r w:rsidRPr="007B7915">
        <w:rPr>
          <w:sz w:val="22"/>
          <w:szCs w:val="22"/>
          <w:lang w:val="vi-VN"/>
        </w:rPr>
        <w:t>Nhiệt độ</w:t>
      </w:r>
    </w:p>
    <w:p w14:paraId="49E58118" w14:textId="77777777" w:rsidR="00C755AC" w:rsidRPr="007B7915" w:rsidRDefault="0039681D" w:rsidP="00C755AC">
      <w:pPr>
        <w:pStyle w:val="ListParagraph"/>
        <w:numPr>
          <w:ilvl w:val="1"/>
          <w:numId w:val="26"/>
        </w:numPr>
        <w:autoSpaceDE w:val="0"/>
        <w:autoSpaceDN w:val="0"/>
        <w:adjustRightInd w:val="0"/>
        <w:ind w:left="1418" w:hanging="284"/>
        <w:jc w:val="both"/>
        <w:rPr>
          <w:sz w:val="22"/>
          <w:szCs w:val="22"/>
          <w:lang w:val="vi-VN"/>
        </w:rPr>
      </w:pPr>
      <w:r w:rsidRPr="007B7915">
        <w:rPr>
          <w:sz w:val="22"/>
          <w:szCs w:val="22"/>
          <w:lang w:val="vi-VN"/>
        </w:rPr>
        <w:t>Các điều kiện bảo quản khác nếu có</w:t>
      </w:r>
    </w:p>
    <w:p w14:paraId="04965A94" w14:textId="77777777" w:rsidR="00C755AC" w:rsidRPr="007B7915" w:rsidRDefault="00FD5AAB" w:rsidP="00C755AC">
      <w:pPr>
        <w:pStyle w:val="Heading2"/>
        <w:numPr>
          <w:ilvl w:val="1"/>
          <w:numId w:val="32"/>
        </w:numPr>
        <w:spacing w:before="240" w:after="60" w:line="276" w:lineRule="auto"/>
        <w:ind w:left="709" w:hanging="709"/>
        <w:rPr>
          <w:rFonts w:ascii="Times New Roman" w:hAnsi="Times New Roman"/>
          <w:b/>
          <w:szCs w:val="22"/>
          <w:u w:val="none"/>
          <w:lang w:val="vi-VN"/>
        </w:rPr>
      </w:pPr>
      <w:bookmarkStart w:id="574" w:name="_Toc482865397"/>
      <w:bookmarkStart w:id="575" w:name="_Toc483413437"/>
      <w:bookmarkStart w:id="576" w:name="_Toc483413488"/>
      <w:bookmarkStart w:id="577" w:name="_Toc483414906"/>
      <w:bookmarkStart w:id="578" w:name="_Toc483415138"/>
      <w:bookmarkStart w:id="579" w:name="_Toc483416982"/>
      <w:bookmarkStart w:id="580" w:name="_Toc483488625"/>
      <w:bookmarkStart w:id="581" w:name="_Toc483575143"/>
      <w:bookmarkStart w:id="582" w:name="_Toc483575202"/>
      <w:bookmarkStart w:id="583" w:name="_Toc483575298"/>
      <w:bookmarkStart w:id="584" w:name="_Toc483575480"/>
      <w:bookmarkStart w:id="585" w:name="_Toc483575617"/>
      <w:bookmarkStart w:id="586" w:name="_Toc483576042"/>
      <w:bookmarkStart w:id="587" w:name="_Toc483643781"/>
      <w:r w:rsidRPr="007B7915">
        <w:rPr>
          <w:rFonts w:ascii="Times New Roman" w:hAnsi="Times New Roman"/>
          <w:b/>
          <w:szCs w:val="22"/>
          <w:u w:val="none"/>
          <w:lang w:val="vi-VN"/>
        </w:rPr>
        <w:t xml:space="preserve">Nghiên cứu mô phỏng để </w:t>
      </w:r>
      <w:r w:rsidR="005263F2" w:rsidRPr="007B7915">
        <w:rPr>
          <w:rFonts w:ascii="Times New Roman" w:hAnsi="Times New Roman"/>
          <w:b/>
          <w:szCs w:val="22"/>
          <w:u w:val="none"/>
          <w:lang w:val="vi-VN"/>
        </w:rPr>
        <w:t xml:space="preserve">kiểm tra </w:t>
      </w:r>
      <w:r w:rsidR="0039681D" w:rsidRPr="007B7915">
        <w:rPr>
          <w:rFonts w:ascii="Times New Roman" w:hAnsi="Times New Roman"/>
          <w:b/>
          <w:szCs w:val="22"/>
          <w:u w:val="none"/>
          <w:lang w:val="vi-VN"/>
        </w:rPr>
        <w:t xml:space="preserve">khả năng đảm bảo độ </w:t>
      </w:r>
      <w:r w:rsidR="009C3CB1" w:rsidRPr="007B7915">
        <w:rPr>
          <w:rFonts w:ascii="Times New Roman" w:hAnsi="Times New Roman"/>
          <w:b/>
          <w:szCs w:val="22"/>
          <w:u w:val="none"/>
          <w:lang w:val="vi-VN"/>
        </w:rPr>
        <w:t>vô khuẩn</w:t>
      </w:r>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p>
    <w:p w14:paraId="171D7F9D" w14:textId="77777777" w:rsidR="0039681D" w:rsidRPr="007B7915" w:rsidRDefault="0039681D" w:rsidP="00C755AC">
      <w:pPr>
        <w:autoSpaceDE w:val="0"/>
        <w:autoSpaceDN w:val="0"/>
        <w:adjustRightInd w:val="0"/>
        <w:ind w:left="720"/>
        <w:jc w:val="both"/>
        <w:rPr>
          <w:sz w:val="22"/>
          <w:szCs w:val="22"/>
          <w:lang w:val="vi-VN"/>
        </w:rPr>
      </w:pPr>
      <w:r w:rsidRPr="007B7915">
        <w:rPr>
          <w:sz w:val="22"/>
          <w:szCs w:val="22"/>
          <w:lang w:val="vi-VN"/>
        </w:rPr>
        <w:t xml:space="preserve">Phương pháp và tiêu chuẩn sử dụng </w:t>
      </w:r>
      <w:r w:rsidR="0032642F" w:rsidRPr="007B7915">
        <w:rPr>
          <w:sz w:val="22"/>
          <w:szCs w:val="22"/>
          <w:lang w:val="vi-VN"/>
        </w:rPr>
        <w:t xml:space="preserve">cho nghiên cứu mô phỏng </w:t>
      </w:r>
      <w:r w:rsidRPr="007B7915">
        <w:rPr>
          <w:sz w:val="22"/>
          <w:szCs w:val="22"/>
          <w:lang w:val="vi-VN"/>
        </w:rPr>
        <w:t xml:space="preserve">cũng như </w:t>
      </w:r>
      <w:r w:rsidR="0032642F" w:rsidRPr="007B7915">
        <w:rPr>
          <w:sz w:val="22"/>
          <w:szCs w:val="22"/>
          <w:lang w:val="vi-VN"/>
        </w:rPr>
        <w:t xml:space="preserve">tóm tắt </w:t>
      </w:r>
      <w:r w:rsidRPr="007B7915">
        <w:rPr>
          <w:sz w:val="22"/>
          <w:szCs w:val="22"/>
          <w:lang w:val="vi-VN"/>
        </w:rPr>
        <w:t xml:space="preserve">các kết quả </w:t>
      </w:r>
      <w:r w:rsidR="0032642F" w:rsidRPr="007B7915">
        <w:rPr>
          <w:sz w:val="22"/>
          <w:szCs w:val="22"/>
          <w:lang w:val="vi-VN"/>
        </w:rPr>
        <w:t>đánh giá</w:t>
      </w:r>
      <w:r w:rsidRPr="007B7915">
        <w:rPr>
          <w:sz w:val="22"/>
          <w:szCs w:val="22"/>
          <w:lang w:val="vi-VN"/>
        </w:rPr>
        <w:t xml:space="preserve"> gần </w:t>
      </w:r>
      <w:r w:rsidR="00232CA0" w:rsidRPr="007B7915">
        <w:rPr>
          <w:sz w:val="22"/>
          <w:szCs w:val="22"/>
          <w:lang w:val="vi-VN"/>
        </w:rPr>
        <w:t xml:space="preserve">nhất tính từ </w:t>
      </w:r>
      <w:r w:rsidR="005263F2" w:rsidRPr="007B7915">
        <w:rPr>
          <w:sz w:val="22"/>
          <w:szCs w:val="22"/>
          <w:lang w:val="vi-VN"/>
        </w:rPr>
        <w:t xml:space="preserve">thời điểm nộp hồ sơ </w:t>
      </w:r>
      <w:r w:rsidRPr="007B7915">
        <w:rPr>
          <w:sz w:val="22"/>
          <w:szCs w:val="22"/>
          <w:lang w:val="vi-VN"/>
        </w:rPr>
        <w:t xml:space="preserve">(bao gồm 3 lần </w:t>
      </w:r>
      <w:r w:rsidR="0032642F" w:rsidRPr="007B7915">
        <w:rPr>
          <w:sz w:val="22"/>
          <w:szCs w:val="22"/>
          <w:lang w:val="vi-VN"/>
        </w:rPr>
        <w:t>đánh giá</w:t>
      </w:r>
      <w:r w:rsidRPr="007B7915">
        <w:rPr>
          <w:sz w:val="22"/>
          <w:szCs w:val="22"/>
          <w:lang w:val="vi-VN"/>
        </w:rPr>
        <w:t xml:space="preserve"> liên tiếp độc lập </w:t>
      </w:r>
      <w:r w:rsidR="00DA42A9" w:rsidRPr="007B7915">
        <w:rPr>
          <w:color w:val="FF0000"/>
          <w:sz w:val="22"/>
          <w:szCs w:val="22"/>
          <w:lang w:val="vi-VN"/>
        </w:rPr>
        <w:t>đạt yêu cầu</w:t>
      </w:r>
      <w:r w:rsidRPr="007B7915">
        <w:rPr>
          <w:sz w:val="22"/>
          <w:szCs w:val="22"/>
          <w:lang w:val="vi-VN"/>
        </w:rPr>
        <w:t xml:space="preserve">), </w:t>
      </w:r>
      <w:r w:rsidR="0032642F" w:rsidRPr="007B7915">
        <w:rPr>
          <w:sz w:val="22"/>
          <w:szCs w:val="22"/>
          <w:lang w:val="vi-VN"/>
        </w:rPr>
        <w:t>kể cả</w:t>
      </w:r>
      <w:r w:rsidRPr="007B7915">
        <w:rPr>
          <w:sz w:val="22"/>
          <w:szCs w:val="22"/>
          <w:lang w:val="vi-VN"/>
        </w:rPr>
        <w:t xml:space="preserve"> các kết quả </w:t>
      </w:r>
      <w:r w:rsidR="0032642F" w:rsidRPr="007B7915">
        <w:rPr>
          <w:sz w:val="22"/>
          <w:szCs w:val="22"/>
          <w:lang w:val="vi-VN"/>
        </w:rPr>
        <w:t>đánh giá</w:t>
      </w:r>
      <w:r w:rsidRPr="007B7915">
        <w:rPr>
          <w:sz w:val="22"/>
          <w:szCs w:val="22"/>
          <w:lang w:val="vi-VN"/>
        </w:rPr>
        <w:t xml:space="preserve"> không đạt cần phải được cung cấp</w:t>
      </w:r>
      <w:r w:rsidR="00972472" w:rsidRPr="007B7915">
        <w:rPr>
          <w:sz w:val="22"/>
          <w:szCs w:val="22"/>
          <w:lang w:val="vi-VN"/>
        </w:rPr>
        <w:t>.</w:t>
      </w:r>
    </w:p>
    <w:p w14:paraId="61B56514" w14:textId="77777777" w:rsidR="00C755AC" w:rsidRPr="007B7915" w:rsidRDefault="00C755AC" w:rsidP="00C755AC">
      <w:pPr>
        <w:autoSpaceDE w:val="0"/>
        <w:autoSpaceDN w:val="0"/>
        <w:adjustRightInd w:val="0"/>
        <w:ind w:left="720"/>
        <w:jc w:val="both"/>
        <w:rPr>
          <w:sz w:val="22"/>
          <w:szCs w:val="22"/>
          <w:lang w:val="vi-VN"/>
        </w:rPr>
      </w:pPr>
    </w:p>
    <w:p w14:paraId="06F38F34" w14:textId="77777777" w:rsidR="0039681D" w:rsidRPr="007B7915" w:rsidRDefault="0039681D" w:rsidP="00C755AC">
      <w:pPr>
        <w:autoSpaceDE w:val="0"/>
        <w:autoSpaceDN w:val="0"/>
        <w:adjustRightInd w:val="0"/>
        <w:ind w:left="720"/>
        <w:jc w:val="both"/>
        <w:rPr>
          <w:sz w:val="22"/>
          <w:szCs w:val="22"/>
          <w:lang w:val="vi-VN"/>
        </w:rPr>
      </w:pPr>
      <w:r w:rsidRPr="007B7915">
        <w:rPr>
          <w:sz w:val="22"/>
          <w:szCs w:val="22"/>
          <w:lang w:val="vi-VN"/>
        </w:rPr>
        <w:t>Các kết quả thu được này cần phải là kết quả tiến hành trên cùng dây chuyền đóng thuốc được sử dụng thường xuyên để đóng thuốc thành phẩm.</w:t>
      </w:r>
    </w:p>
    <w:p w14:paraId="48C976B0" w14:textId="77777777" w:rsidR="00C755AC" w:rsidRPr="007B7915" w:rsidRDefault="00C755AC" w:rsidP="00C755AC">
      <w:pPr>
        <w:autoSpaceDE w:val="0"/>
        <w:autoSpaceDN w:val="0"/>
        <w:adjustRightInd w:val="0"/>
        <w:ind w:left="720"/>
        <w:jc w:val="both"/>
        <w:rPr>
          <w:sz w:val="22"/>
          <w:szCs w:val="22"/>
          <w:lang w:val="vi-VN"/>
        </w:rPr>
      </w:pPr>
    </w:p>
    <w:p w14:paraId="73DB0BA3" w14:textId="77777777" w:rsidR="0039681D" w:rsidRPr="007B7915" w:rsidRDefault="0039681D" w:rsidP="00C755AC">
      <w:pPr>
        <w:autoSpaceDE w:val="0"/>
        <w:autoSpaceDN w:val="0"/>
        <w:adjustRightInd w:val="0"/>
        <w:ind w:left="720"/>
        <w:jc w:val="both"/>
        <w:rPr>
          <w:sz w:val="22"/>
          <w:szCs w:val="22"/>
          <w:lang w:val="vi-VN"/>
        </w:rPr>
      </w:pPr>
      <w:r w:rsidRPr="007B7915">
        <w:rPr>
          <w:sz w:val="22"/>
          <w:szCs w:val="22"/>
          <w:lang w:val="vi-VN"/>
        </w:rPr>
        <w:t xml:space="preserve">Số lượng bao bì được đóng trong </w:t>
      </w:r>
      <w:r w:rsidR="00CF0DD4" w:rsidRPr="007B7915">
        <w:rPr>
          <w:sz w:val="22"/>
          <w:szCs w:val="22"/>
          <w:lang w:val="vi-VN"/>
        </w:rPr>
        <w:t>nghiên cứu mô phỏng</w:t>
      </w:r>
      <w:r w:rsidRPr="007B7915">
        <w:rPr>
          <w:sz w:val="22"/>
          <w:szCs w:val="22"/>
          <w:lang w:val="vi-VN"/>
        </w:rPr>
        <w:t xml:space="preserve"> nên nằm tr</w:t>
      </w:r>
      <w:r w:rsidR="005D6512" w:rsidRPr="007B7915">
        <w:rPr>
          <w:sz w:val="22"/>
          <w:szCs w:val="22"/>
          <w:lang w:val="vi-VN"/>
        </w:rPr>
        <w:t>ong khoảng 5000 đến 10000 đơn vị</w:t>
      </w:r>
      <w:r w:rsidRPr="007B7915">
        <w:rPr>
          <w:sz w:val="22"/>
          <w:szCs w:val="22"/>
          <w:lang w:val="vi-VN"/>
        </w:rPr>
        <w:t>. Với các quá trình đóng với ít hơn 5000 đơn vị</w:t>
      </w:r>
      <w:r w:rsidR="00972472" w:rsidRPr="007B7915">
        <w:rPr>
          <w:sz w:val="22"/>
          <w:szCs w:val="22"/>
          <w:lang w:val="vi-VN"/>
        </w:rPr>
        <w:t xml:space="preserve"> sản phẩm</w:t>
      </w:r>
      <w:r w:rsidRPr="007B7915">
        <w:rPr>
          <w:sz w:val="22"/>
          <w:szCs w:val="22"/>
          <w:lang w:val="vi-VN"/>
        </w:rPr>
        <w:t xml:space="preserve">, số lượng đơn vị được đóng nên bằng </w:t>
      </w:r>
      <w:r w:rsidR="0056148C" w:rsidRPr="007B7915">
        <w:rPr>
          <w:sz w:val="22"/>
          <w:szCs w:val="22"/>
          <w:lang w:val="vi-VN"/>
        </w:rPr>
        <w:t>số lượng của cỡ lô lớn nhất được sản xuất trên dây chuyền đó.</w:t>
      </w:r>
    </w:p>
    <w:p w14:paraId="355A53EB" w14:textId="77777777" w:rsidR="00C755AC" w:rsidRPr="007B7915" w:rsidRDefault="00C755AC" w:rsidP="00C755AC">
      <w:pPr>
        <w:autoSpaceDE w:val="0"/>
        <w:autoSpaceDN w:val="0"/>
        <w:adjustRightInd w:val="0"/>
        <w:ind w:left="720"/>
        <w:jc w:val="both"/>
        <w:rPr>
          <w:sz w:val="22"/>
          <w:szCs w:val="22"/>
          <w:lang w:val="vi-VN"/>
        </w:rPr>
      </w:pPr>
    </w:p>
    <w:p w14:paraId="655220D5" w14:textId="77777777" w:rsidR="00C755AC" w:rsidRPr="007B7915" w:rsidRDefault="0056148C" w:rsidP="00C755AC">
      <w:pPr>
        <w:autoSpaceDE w:val="0"/>
        <w:autoSpaceDN w:val="0"/>
        <w:adjustRightInd w:val="0"/>
        <w:ind w:left="720"/>
        <w:jc w:val="both"/>
        <w:rPr>
          <w:sz w:val="22"/>
          <w:szCs w:val="22"/>
          <w:lang w:val="vi-VN"/>
        </w:rPr>
      </w:pPr>
      <w:r w:rsidRPr="007B7915">
        <w:rPr>
          <w:sz w:val="22"/>
          <w:szCs w:val="22"/>
          <w:lang w:val="vi-VN"/>
        </w:rPr>
        <w:t xml:space="preserve">Nhìn chung, các thông tin sau </w:t>
      </w:r>
      <w:r w:rsidR="0095584D" w:rsidRPr="007B7915">
        <w:rPr>
          <w:sz w:val="22"/>
          <w:szCs w:val="22"/>
          <w:lang w:val="vi-VN"/>
        </w:rPr>
        <w:t xml:space="preserve">nên </w:t>
      </w:r>
      <w:r w:rsidRPr="007B7915">
        <w:rPr>
          <w:sz w:val="22"/>
          <w:szCs w:val="22"/>
          <w:lang w:val="vi-VN"/>
        </w:rPr>
        <w:t xml:space="preserve">được </w:t>
      </w:r>
      <w:r w:rsidR="0095584D" w:rsidRPr="007B7915">
        <w:rPr>
          <w:sz w:val="22"/>
          <w:szCs w:val="22"/>
          <w:lang w:val="vi-VN"/>
        </w:rPr>
        <w:t>cung cấp với mỗi nghiên cứu mô phỏng</w:t>
      </w:r>
      <w:r w:rsidRPr="007B7915">
        <w:rPr>
          <w:sz w:val="22"/>
          <w:szCs w:val="22"/>
          <w:lang w:val="vi-VN"/>
        </w:rPr>
        <w:t>:</w:t>
      </w:r>
    </w:p>
    <w:p w14:paraId="1AC269A4" w14:textId="77777777" w:rsidR="00C755AC" w:rsidRPr="007B7915" w:rsidRDefault="00C755AC" w:rsidP="00C755AC">
      <w:pPr>
        <w:autoSpaceDE w:val="0"/>
        <w:autoSpaceDN w:val="0"/>
        <w:adjustRightInd w:val="0"/>
        <w:ind w:left="993"/>
        <w:jc w:val="both"/>
        <w:rPr>
          <w:sz w:val="22"/>
          <w:szCs w:val="22"/>
          <w:lang w:val="vi-VN"/>
        </w:rPr>
      </w:pPr>
    </w:p>
    <w:p w14:paraId="2F5B7F63" w14:textId="77777777" w:rsidR="00C755AC" w:rsidRPr="007B7915" w:rsidRDefault="0056148C" w:rsidP="00C755AC">
      <w:pPr>
        <w:pStyle w:val="ListParagraph"/>
        <w:numPr>
          <w:ilvl w:val="0"/>
          <w:numId w:val="27"/>
        </w:numPr>
        <w:autoSpaceDE w:val="0"/>
        <w:autoSpaceDN w:val="0"/>
        <w:adjustRightInd w:val="0"/>
        <w:ind w:left="1134" w:hanging="425"/>
        <w:jc w:val="both"/>
        <w:rPr>
          <w:sz w:val="22"/>
          <w:szCs w:val="22"/>
          <w:lang w:val="vi-VN"/>
        </w:rPr>
      </w:pPr>
      <w:r w:rsidRPr="007B7915">
        <w:rPr>
          <w:sz w:val="22"/>
          <w:szCs w:val="22"/>
          <w:lang w:val="vi-VN"/>
        </w:rPr>
        <w:t>Ngày tiến hành</w:t>
      </w:r>
    </w:p>
    <w:p w14:paraId="6432C564" w14:textId="77777777" w:rsidR="00C755AC" w:rsidRPr="007B7915" w:rsidRDefault="0056148C" w:rsidP="00C755AC">
      <w:pPr>
        <w:pStyle w:val="ListParagraph"/>
        <w:numPr>
          <w:ilvl w:val="0"/>
          <w:numId w:val="27"/>
        </w:numPr>
        <w:autoSpaceDE w:val="0"/>
        <w:autoSpaceDN w:val="0"/>
        <w:adjustRightInd w:val="0"/>
        <w:ind w:left="1134" w:hanging="425"/>
        <w:jc w:val="both"/>
        <w:rPr>
          <w:sz w:val="22"/>
          <w:szCs w:val="22"/>
          <w:lang w:val="vi-VN"/>
        </w:rPr>
      </w:pPr>
      <w:r w:rsidRPr="007B7915">
        <w:rPr>
          <w:sz w:val="22"/>
          <w:szCs w:val="22"/>
          <w:lang w:val="vi-VN"/>
        </w:rPr>
        <w:t>Danh mục thiết bị, phòng tiến hành đóng thuốc</w:t>
      </w:r>
    </w:p>
    <w:p w14:paraId="0ACB71A9" w14:textId="77777777" w:rsidR="00C755AC" w:rsidRPr="007B7915" w:rsidRDefault="0056148C" w:rsidP="00C755AC">
      <w:pPr>
        <w:pStyle w:val="ListParagraph"/>
        <w:numPr>
          <w:ilvl w:val="0"/>
          <w:numId w:val="27"/>
        </w:numPr>
        <w:autoSpaceDE w:val="0"/>
        <w:autoSpaceDN w:val="0"/>
        <w:adjustRightInd w:val="0"/>
        <w:ind w:left="1134" w:hanging="425"/>
        <w:jc w:val="both"/>
        <w:rPr>
          <w:sz w:val="22"/>
          <w:szCs w:val="22"/>
          <w:lang w:val="vi-VN"/>
        </w:rPr>
      </w:pPr>
      <w:r w:rsidRPr="007B7915">
        <w:rPr>
          <w:sz w:val="22"/>
          <w:szCs w:val="22"/>
          <w:lang w:val="vi-VN"/>
        </w:rPr>
        <w:t>Loại và kích thước bao bì</w:t>
      </w:r>
    </w:p>
    <w:p w14:paraId="39D41C30" w14:textId="77777777" w:rsidR="0056148C" w:rsidRPr="007B7915" w:rsidRDefault="0056148C" w:rsidP="00C755AC">
      <w:pPr>
        <w:pStyle w:val="ListParagraph"/>
        <w:numPr>
          <w:ilvl w:val="0"/>
          <w:numId w:val="27"/>
        </w:numPr>
        <w:autoSpaceDE w:val="0"/>
        <w:autoSpaceDN w:val="0"/>
        <w:adjustRightInd w:val="0"/>
        <w:ind w:left="1134" w:hanging="425"/>
        <w:jc w:val="both"/>
        <w:rPr>
          <w:sz w:val="22"/>
          <w:szCs w:val="22"/>
          <w:lang w:val="vi-VN"/>
        </w:rPr>
      </w:pPr>
      <w:r w:rsidRPr="007B7915">
        <w:rPr>
          <w:sz w:val="22"/>
          <w:szCs w:val="22"/>
          <w:lang w:val="vi-VN"/>
        </w:rPr>
        <w:t>Thể tích và loại môi trường được sử dụng trong mỗi loại bao bì đựng thuốc</w:t>
      </w:r>
    </w:p>
    <w:p w14:paraId="194A3555" w14:textId="77777777" w:rsidR="0056148C" w:rsidRPr="007B7915" w:rsidRDefault="0056148C" w:rsidP="00C755AC">
      <w:pPr>
        <w:pStyle w:val="ListParagraph"/>
        <w:numPr>
          <w:ilvl w:val="0"/>
          <w:numId w:val="27"/>
        </w:numPr>
        <w:autoSpaceDE w:val="0"/>
        <w:autoSpaceDN w:val="0"/>
        <w:adjustRightInd w:val="0"/>
        <w:ind w:left="1134" w:hanging="425"/>
        <w:jc w:val="both"/>
        <w:rPr>
          <w:sz w:val="22"/>
          <w:szCs w:val="22"/>
          <w:lang w:val="vi-VN"/>
        </w:rPr>
      </w:pPr>
      <w:r w:rsidRPr="007B7915">
        <w:rPr>
          <w:sz w:val="22"/>
          <w:szCs w:val="22"/>
          <w:lang w:val="vi-VN"/>
        </w:rPr>
        <w:t>Số lượn</w:t>
      </w:r>
      <w:r w:rsidR="00972472" w:rsidRPr="007B7915">
        <w:rPr>
          <w:sz w:val="22"/>
          <w:szCs w:val="22"/>
          <w:lang w:val="vi-VN"/>
        </w:rPr>
        <w:t>g</w:t>
      </w:r>
      <w:r w:rsidRPr="007B7915">
        <w:rPr>
          <w:sz w:val="22"/>
          <w:szCs w:val="22"/>
          <w:lang w:val="vi-VN"/>
        </w:rPr>
        <w:t xml:space="preserve"> đơn vị được đóng, loại bỏ, ủ và cho kết quả dương tính quan sát được</w:t>
      </w:r>
    </w:p>
    <w:p w14:paraId="4EECB3D4" w14:textId="77777777" w:rsidR="0056148C" w:rsidRPr="007B7915" w:rsidRDefault="0056148C" w:rsidP="00C755AC">
      <w:pPr>
        <w:pStyle w:val="ListParagraph"/>
        <w:numPr>
          <w:ilvl w:val="0"/>
          <w:numId w:val="27"/>
        </w:numPr>
        <w:autoSpaceDE w:val="0"/>
        <w:autoSpaceDN w:val="0"/>
        <w:adjustRightInd w:val="0"/>
        <w:ind w:left="1134" w:hanging="425"/>
        <w:jc w:val="both"/>
        <w:rPr>
          <w:sz w:val="22"/>
          <w:szCs w:val="22"/>
          <w:lang w:val="vi-VN"/>
        </w:rPr>
      </w:pPr>
      <w:r w:rsidRPr="007B7915">
        <w:rPr>
          <w:sz w:val="22"/>
          <w:szCs w:val="22"/>
          <w:lang w:val="vi-VN"/>
        </w:rPr>
        <w:t xml:space="preserve">Thông tin về quá trình ủ, ví dụ như thời gian, nhiệt độ và </w:t>
      </w:r>
      <w:r w:rsidR="0095584D" w:rsidRPr="007B7915">
        <w:rPr>
          <w:sz w:val="22"/>
          <w:szCs w:val="22"/>
          <w:lang w:val="vi-VN"/>
        </w:rPr>
        <w:t xml:space="preserve">hướng </w:t>
      </w:r>
      <w:r w:rsidRPr="007B7915">
        <w:rPr>
          <w:sz w:val="22"/>
          <w:szCs w:val="22"/>
          <w:lang w:val="vi-VN"/>
        </w:rPr>
        <w:t>sắp xếp bao bì</w:t>
      </w:r>
    </w:p>
    <w:p w14:paraId="69BB9D76" w14:textId="77777777" w:rsidR="00C755AC" w:rsidRPr="007B7915" w:rsidRDefault="0056148C" w:rsidP="00C755AC">
      <w:pPr>
        <w:pStyle w:val="ListParagraph"/>
        <w:numPr>
          <w:ilvl w:val="0"/>
          <w:numId w:val="27"/>
        </w:numPr>
        <w:autoSpaceDE w:val="0"/>
        <w:autoSpaceDN w:val="0"/>
        <w:adjustRightInd w:val="0"/>
        <w:ind w:left="1134" w:hanging="425"/>
        <w:jc w:val="both"/>
        <w:rPr>
          <w:sz w:val="22"/>
          <w:szCs w:val="22"/>
          <w:lang w:val="vi-VN"/>
        </w:rPr>
      </w:pPr>
      <w:r w:rsidRPr="007B7915">
        <w:rPr>
          <w:sz w:val="22"/>
          <w:szCs w:val="22"/>
          <w:lang w:val="vi-VN"/>
        </w:rPr>
        <w:t>Mô phỏng lại quy trình</w:t>
      </w:r>
      <w:r w:rsidR="00C755AC" w:rsidRPr="007B7915">
        <w:rPr>
          <w:sz w:val="22"/>
          <w:szCs w:val="22"/>
          <w:lang w:val="vi-VN"/>
        </w:rPr>
        <w:t xml:space="preserve"> </w:t>
      </w:r>
      <w:r w:rsidR="00C755AC" w:rsidRPr="007B7915">
        <w:rPr>
          <w:b/>
          <w:sz w:val="22"/>
          <w:szCs w:val="22"/>
          <w:vertAlign w:val="superscript"/>
          <w:lang w:val="vi-VN"/>
        </w:rPr>
        <w:t>1</w:t>
      </w:r>
    </w:p>
    <w:p w14:paraId="5D94A2B7" w14:textId="77777777" w:rsidR="00C755AC" w:rsidRPr="007B7915" w:rsidRDefault="0056148C" w:rsidP="00C755AC">
      <w:pPr>
        <w:pStyle w:val="ListParagraph"/>
        <w:numPr>
          <w:ilvl w:val="0"/>
          <w:numId w:val="27"/>
        </w:numPr>
        <w:autoSpaceDE w:val="0"/>
        <w:autoSpaceDN w:val="0"/>
        <w:adjustRightInd w:val="0"/>
        <w:ind w:left="1134" w:hanging="425"/>
        <w:jc w:val="both"/>
        <w:rPr>
          <w:sz w:val="22"/>
          <w:szCs w:val="22"/>
          <w:lang w:val="vi-VN"/>
        </w:rPr>
      </w:pPr>
      <w:r w:rsidRPr="007B7915">
        <w:rPr>
          <w:sz w:val="22"/>
          <w:szCs w:val="22"/>
          <w:lang w:val="vi-VN"/>
        </w:rPr>
        <w:t>Các thông số quy trình</w:t>
      </w:r>
      <w:r w:rsidR="005263F2" w:rsidRPr="007B7915">
        <w:rPr>
          <w:sz w:val="22"/>
          <w:szCs w:val="22"/>
          <w:lang w:val="vi-VN"/>
        </w:rPr>
        <w:t xml:space="preserve"> </w:t>
      </w:r>
      <w:r w:rsidR="00C755AC" w:rsidRPr="007B7915">
        <w:rPr>
          <w:b/>
          <w:sz w:val="22"/>
          <w:szCs w:val="22"/>
          <w:vertAlign w:val="superscript"/>
          <w:lang w:val="vi-VN"/>
        </w:rPr>
        <w:t>2</w:t>
      </w:r>
    </w:p>
    <w:p w14:paraId="2A332112" w14:textId="77777777" w:rsidR="00C755AC" w:rsidRPr="007B7915" w:rsidRDefault="00EC08CE" w:rsidP="00C755AC">
      <w:pPr>
        <w:pStyle w:val="ListParagraph"/>
        <w:numPr>
          <w:ilvl w:val="0"/>
          <w:numId w:val="27"/>
        </w:numPr>
        <w:autoSpaceDE w:val="0"/>
        <w:autoSpaceDN w:val="0"/>
        <w:adjustRightInd w:val="0"/>
        <w:ind w:left="1134" w:hanging="425"/>
        <w:jc w:val="both"/>
        <w:rPr>
          <w:sz w:val="22"/>
          <w:szCs w:val="22"/>
          <w:lang w:val="vi-VN"/>
        </w:rPr>
      </w:pPr>
      <w:r w:rsidRPr="007B7915">
        <w:rPr>
          <w:sz w:val="22"/>
          <w:szCs w:val="22"/>
          <w:lang w:val="vi-VN"/>
        </w:rPr>
        <w:t xml:space="preserve">Kết quả </w:t>
      </w:r>
      <w:r w:rsidR="0056148C" w:rsidRPr="007B7915">
        <w:rPr>
          <w:sz w:val="22"/>
          <w:szCs w:val="22"/>
          <w:lang w:val="vi-VN"/>
        </w:rPr>
        <w:t xml:space="preserve">dưới dạng bảng và kết luận về việc theo dõi mức độ </w:t>
      </w:r>
      <w:r w:rsidRPr="007B7915">
        <w:rPr>
          <w:sz w:val="22"/>
          <w:szCs w:val="22"/>
          <w:lang w:val="vi-VN"/>
        </w:rPr>
        <w:t>kiểm soát vi sinh vật trong</w:t>
      </w:r>
      <w:r w:rsidR="0056148C" w:rsidRPr="007B7915">
        <w:rPr>
          <w:sz w:val="22"/>
          <w:szCs w:val="22"/>
          <w:lang w:val="vi-VN"/>
        </w:rPr>
        <w:t xml:space="preserve"> môi trường.</w:t>
      </w:r>
      <w:r w:rsidR="00C755AC" w:rsidRPr="007B7915">
        <w:rPr>
          <w:sz w:val="22"/>
          <w:szCs w:val="22"/>
          <w:lang w:val="vi-VN"/>
        </w:rPr>
        <w:t xml:space="preserve"> </w:t>
      </w:r>
    </w:p>
    <w:p w14:paraId="06887A2C" w14:textId="77777777" w:rsidR="00C755AC" w:rsidRPr="007B7915" w:rsidRDefault="00C755AC" w:rsidP="00C755AC">
      <w:pPr>
        <w:autoSpaceDE w:val="0"/>
        <w:autoSpaceDN w:val="0"/>
        <w:adjustRightInd w:val="0"/>
        <w:ind w:leftChars="515" w:left="1236"/>
        <w:jc w:val="both"/>
        <w:rPr>
          <w:sz w:val="22"/>
          <w:szCs w:val="22"/>
          <w:lang w:val="vi-VN"/>
        </w:rPr>
      </w:pPr>
    </w:p>
    <w:p w14:paraId="3CC39A2A" w14:textId="77777777" w:rsidR="00C755AC" w:rsidRPr="007B7915" w:rsidRDefault="0056148C" w:rsidP="00C755AC">
      <w:pPr>
        <w:autoSpaceDE w:val="0"/>
        <w:autoSpaceDN w:val="0"/>
        <w:adjustRightInd w:val="0"/>
        <w:ind w:left="1560" w:hanging="851"/>
        <w:jc w:val="both"/>
        <w:rPr>
          <w:sz w:val="22"/>
          <w:szCs w:val="22"/>
          <w:lang w:val="vi-VN"/>
        </w:rPr>
      </w:pPr>
      <w:r w:rsidRPr="007B7915">
        <w:rPr>
          <w:sz w:val="22"/>
          <w:szCs w:val="22"/>
          <w:lang w:val="vi-VN"/>
        </w:rPr>
        <w:t xml:space="preserve">Ghi chú </w:t>
      </w:r>
      <w:r w:rsidR="00C755AC" w:rsidRPr="007B7915">
        <w:rPr>
          <w:sz w:val="22"/>
          <w:szCs w:val="22"/>
          <w:lang w:val="vi-VN"/>
        </w:rPr>
        <w:t xml:space="preserve">1: </w:t>
      </w:r>
      <w:r w:rsidRPr="007B7915">
        <w:rPr>
          <w:sz w:val="22"/>
          <w:szCs w:val="22"/>
          <w:lang w:val="vi-VN"/>
        </w:rPr>
        <w:t>Cần mô tả bất kì quy trình nào được</w:t>
      </w:r>
      <w:r w:rsidR="00EC08CE" w:rsidRPr="007B7915">
        <w:rPr>
          <w:sz w:val="22"/>
          <w:szCs w:val="22"/>
          <w:lang w:val="vi-VN"/>
        </w:rPr>
        <w:t xml:space="preserve"> thực hiện</w:t>
      </w:r>
      <w:r w:rsidRPr="007B7915">
        <w:rPr>
          <w:sz w:val="22"/>
          <w:szCs w:val="22"/>
          <w:lang w:val="vi-VN"/>
        </w:rPr>
        <w:t xml:space="preserve"> để mô phỏng lại các bước trong</w:t>
      </w:r>
      <w:r w:rsidR="00972472" w:rsidRPr="007B7915">
        <w:rPr>
          <w:sz w:val="22"/>
          <w:szCs w:val="22"/>
          <w:lang w:val="vi-VN"/>
        </w:rPr>
        <w:t xml:space="preserve"> một</w:t>
      </w:r>
      <w:r w:rsidRPr="007B7915">
        <w:rPr>
          <w:sz w:val="22"/>
          <w:szCs w:val="22"/>
          <w:lang w:val="vi-VN"/>
        </w:rPr>
        <w:t xml:space="preserve"> quy trình đóng thuốc </w:t>
      </w:r>
      <w:r w:rsidR="00FF64D3" w:rsidRPr="007B7915">
        <w:rPr>
          <w:sz w:val="22"/>
          <w:szCs w:val="22"/>
          <w:lang w:val="vi-VN"/>
        </w:rPr>
        <w:t>thô</w:t>
      </w:r>
      <w:r w:rsidRPr="007B7915">
        <w:rPr>
          <w:sz w:val="22"/>
          <w:szCs w:val="22"/>
          <w:lang w:val="vi-VN"/>
        </w:rPr>
        <w:t xml:space="preserve">ng </w:t>
      </w:r>
      <w:r w:rsidR="00FF64D3" w:rsidRPr="007B7915">
        <w:rPr>
          <w:sz w:val="22"/>
          <w:szCs w:val="22"/>
          <w:lang w:val="vi-VN"/>
        </w:rPr>
        <w:t xml:space="preserve">thường, chẳng hạn như </w:t>
      </w:r>
      <w:r w:rsidR="00972472" w:rsidRPr="007B7915">
        <w:rPr>
          <w:sz w:val="22"/>
          <w:szCs w:val="22"/>
          <w:lang w:val="vi-VN"/>
        </w:rPr>
        <w:t>về việc giảm tốc độ đóng thuốc,</w:t>
      </w:r>
      <w:r w:rsidR="00FF64D3" w:rsidRPr="007B7915">
        <w:rPr>
          <w:sz w:val="22"/>
          <w:szCs w:val="22"/>
          <w:lang w:val="vi-VN"/>
        </w:rPr>
        <w:t xml:space="preserve"> thay ca</w:t>
      </w:r>
      <w:r w:rsidR="00972472" w:rsidRPr="007B7915">
        <w:rPr>
          <w:sz w:val="22"/>
          <w:szCs w:val="22"/>
          <w:lang w:val="vi-VN"/>
        </w:rPr>
        <w:t xml:space="preserve"> của nhân viên</w:t>
      </w:r>
      <w:r w:rsidR="00FF64D3" w:rsidRPr="007B7915">
        <w:rPr>
          <w:sz w:val="22"/>
          <w:szCs w:val="22"/>
          <w:lang w:val="vi-VN"/>
        </w:rPr>
        <w:t>, thiết bị gặp trục trặc trong quá trình đóng và được khắc phục, sửa chữa, mô phỏng q</w:t>
      </w:r>
      <w:r w:rsidR="00EC08CE" w:rsidRPr="007B7915">
        <w:rPr>
          <w:sz w:val="22"/>
          <w:szCs w:val="22"/>
          <w:lang w:val="vi-VN"/>
        </w:rPr>
        <w:t>uá trình đông khô và thổi khí vào</w:t>
      </w:r>
      <w:r w:rsidR="00FF64D3" w:rsidRPr="007B7915">
        <w:rPr>
          <w:sz w:val="22"/>
          <w:szCs w:val="22"/>
          <w:lang w:val="vi-VN"/>
        </w:rPr>
        <w:t xml:space="preserve"> </w:t>
      </w:r>
      <w:r w:rsidR="0095584D" w:rsidRPr="007B7915">
        <w:rPr>
          <w:sz w:val="22"/>
          <w:szCs w:val="22"/>
          <w:lang w:val="vi-VN"/>
        </w:rPr>
        <w:t>lọ</w:t>
      </w:r>
      <w:r w:rsidR="00FF64D3" w:rsidRPr="007B7915">
        <w:rPr>
          <w:sz w:val="22"/>
          <w:szCs w:val="22"/>
          <w:lang w:val="vi-VN"/>
        </w:rPr>
        <w:t>.</w:t>
      </w:r>
    </w:p>
    <w:p w14:paraId="36FE0F3B" w14:textId="77777777" w:rsidR="00C755AC" w:rsidRPr="007B7915" w:rsidRDefault="00C755AC" w:rsidP="00C755AC">
      <w:pPr>
        <w:autoSpaceDE w:val="0"/>
        <w:autoSpaceDN w:val="0"/>
        <w:adjustRightInd w:val="0"/>
        <w:ind w:left="1560" w:hanging="851"/>
        <w:jc w:val="both"/>
        <w:rPr>
          <w:sz w:val="22"/>
          <w:szCs w:val="22"/>
          <w:lang w:val="vi-VN"/>
        </w:rPr>
      </w:pPr>
    </w:p>
    <w:p w14:paraId="4B9B1955" w14:textId="77777777" w:rsidR="00C755AC" w:rsidRPr="007B7915" w:rsidRDefault="0056148C" w:rsidP="00C755AC">
      <w:pPr>
        <w:autoSpaceDE w:val="0"/>
        <w:autoSpaceDN w:val="0"/>
        <w:adjustRightInd w:val="0"/>
        <w:ind w:left="1560" w:hanging="851"/>
        <w:jc w:val="both"/>
        <w:rPr>
          <w:sz w:val="22"/>
          <w:szCs w:val="22"/>
          <w:lang w:val="vi-VN"/>
        </w:rPr>
      </w:pPr>
      <w:r w:rsidRPr="007B7915">
        <w:rPr>
          <w:sz w:val="22"/>
          <w:szCs w:val="22"/>
          <w:lang w:val="vi-VN"/>
        </w:rPr>
        <w:t xml:space="preserve">Ghi chú </w:t>
      </w:r>
      <w:r w:rsidR="00C755AC" w:rsidRPr="007B7915">
        <w:rPr>
          <w:sz w:val="22"/>
          <w:szCs w:val="22"/>
          <w:lang w:val="vi-VN"/>
        </w:rPr>
        <w:t xml:space="preserve">2: </w:t>
      </w:r>
      <w:r w:rsidR="00FF64D3" w:rsidRPr="007B7915">
        <w:rPr>
          <w:sz w:val="22"/>
          <w:szCs w:val="22"/>
          <w:lang w:val="vi-VN"/>
        </w:rPr>
        <w:t xml:space="preserve">Các thông số được sử dụng trong quá trình kiểm tra khả năng đảm bảo độ </w:t>
      </w:r>
      <w:r w:rsidR="009C3CB1" w:rsidRPr="007B7915">
        <w:rPr>
          <w:sz w:val="22"/>
          <w:szCs w:val="22"/>
          <w:lang w:val="vi-VN"/>
        </w:rPr>
        <w:t>vô khuẩn</w:t>
      </w:r>
      <w:r w:rsidR="00FF64D3" w:rsidRPr="007B7915">
        <w:rPr>
          <w:sz w:val="22"/>
          <w:szCs w:val="22"/>
          <w:lang w:val="vi-VN"/>
        </w:rPr>
        <w:t xml:space="preserve"> cần phải được so sánh </w:t>
      </w:r>
      <w:r w:rsidR="00DA42A9" w:rsidRPr="007B7915">
        <w:rPr>
          <w:sz w:val="22"/>
          <w:szCs w:val="22"/>
          <w:lang w:val="vi-VN"/>
        </w:rPr>
        <w:t xml:space="preserve">với sản xuất thực tế </w:t>
      </w:r>
      <w:r w:rsidR="00FF64D3" w:rsidRPr="007B7915">
        <w:rPr>
          <w:sz w:val="22"/>
          <w:szCs w:val="22"/>
          <w:lang w:val="vi-VN"/>
        </w:rPr>
        <w:t>(ví dụ như tốc độ đóng, thể tích đóng, số lượng đơn vị được đóng hoặc thời gian đóng thuốc</w:t>
      </w:r>
      <w:r w:rsidR="00616615" w:rsidRPr="007B7915">
        <w:rPr>
          <w:sz w:val="22"/>
          <w:szCs w:val="22"/>
          <w:lang w:val="vi-VN"/>
        </w:rPr>
        <w:t>).</w:t>
      </w:r>
    </w:p>
    <w:p w14:paraId="1827B5FC" w14:textId="77777777" w:rsidR="00AE3D6A" w:rsidRPr="007B7915" w:rsidRDefault="00AE3D6A" w:rsidP="00C755AC">
      <w:pPr>
        <w:autoSpaceDE w:val="0"/>
        <w:autoSpaceDN w:val="0"/>
        <w:adjustRightInd w:val="0"/>
        <w:ind w:left="1560" w:hanging="851"/>
        <w:jc w:val="both"/>
        <w:rPr>
          <w:sz w:val="22"/>
          <w:szCs w:val="22"/>
          <w:lang w:val="vi-VN"/>
        </w:rPr>
      </w:pPr>
    </w:p>
    <w:p w14:paraId="467D51CC" w14:textId="77777777" w:rsidR="00C755AC" w:rsidRPr="007B7915" w:rsidRDefault="00FF64D3" w:rsidP="00C755AC">
      <w:pPr>
        <w:pStyle w:val="Heading2"/>
        <w:numPr>
          <w:ilvl w:val="1"/>
          <w:numId w:val="32"/>
        </w:numPr>
        <w:spacing w:before="240" w:after="60" w:line="276" w:lineRule="auto"/>
        <w:ind w:left="709" w:hanging="709"/>
        <w:rPr>
          <w:rFonts w:ascii="Times New Roman" w:hAnsi="Times New Roman"/>
          <w:b/>
          <w:szCs w:val="22"/>
          <w:u w:val="none"/>
          <w:lang w:val="vi-VN"/>
        </w:rPr>
      </w:pPr>
      <w:bookmarkStart w:id="588" w:name="_Toc482865398"/>
      <w:bookmarkStart w:id="589" w:name="_Toc483413438"/>
      <w:bookmarkStart w:id="590" w:name="_Toc483413489"/>
      <w:bookmarkStart w:id="591" w:name="_Toc483414907"/>
      <w:bookmarkStart w:id="592" w:name="_Toc483415139"/>
      <w:bookmarkStart w:id="593" w:name="_Toc483416983"/>
      <w:bookmarkStart w:id="594" w:name="_Toc483488626"/>
      <w:bookmarkStart w:id="595" w:name="_Toc483575144"/>
      <w:bookmarkStart w:id="596" w:name="_Toc483575203"/>
      <w:bookmarkStart w:id="597" w:name="_Toc483575299"/>
      <w:bookmarkStart w:id="598" w:name="_Toc483575481"/>
      <w:bookmarkStart w:id="599" w:name="_Toc483575618"/>
      <w:bookmarkStart w:id="600" w:name="_Toc483576043"/>
      <w:bookmarkStart w:id="601" w:name="_Toc483643782"/>
      <w:r w:rsidRPr="007B7915">
        <w:rPr>
          <w:rFonts w:ascii="Times New Roman" w:hAnsi="Times New Roman"/>
          <w:b/>
          <w:szCs w:val="22"/>
          <w:u w:val="none"/>
          <w:lang w:val="vi-VN"/>
        </w:rPr>
        <w:t>Tính toàn vẹn của bao bì</w:t>
      </w:r>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p>
    <w:p w14:paraId="50B7E35D" w14:textId="77777777" w:rsidR="00FF64D3" w:rsidRPr="007B7915" w:rsidRDefault="00FF64D3" w:rsidP="00C755AC">
      <w:pPr>
        <w:autoSpaceDE w:val="0"/>
        <w:autoSpaceDN w:val="0"/>
        <w:adjustRightInd w:val="0"/>
        <w:ind w:leftChars="295" w:left="708"/>
        <w:jc w:val="both"/>
        <w:rPr>
          <w:sz w:val="22"/>
          <w:szCs w:val="22"/>
          <w:lang w:val="vi-VN"/>
        </w:rPr>
      </w:pPr>
      <w:r w:rsidRPr="007B7915">
        <w:rPr>
          <w:sz w:val="22"/>
          <w:szCs w:val="22"/>
          <w:lang w:val="vi-VN"/>
        </w:rPr>
        <w:t>Cần cung cấp các dữ liệu, bao gồm mô tả ngắn gọ</w:t>
      </w:r>
      <w:r w:rsidR="00616615" w:rsidRPr="007B7915">
        <w:rPr>
          <w:sz w:val="22"/>
          <w:szCs w:val="22"/>
          <w:lang w:val="vi-VN"/>
        </w:rPr>
        <w:t>n</w:t>
      </w:r>
      <w:r w:rsidRPr="007B7915">
        <w:rPr>
          <w:sz w:val="22"/>
          <w:szCs w:val="22"/>
          <w:lang w:val="vi-VN"/>
        </w:rPr>
        <w:t xml:space="preserve"> phương pháp thử và tổng hợp các kế</w:t>
      </w:r>
      <w:r w:rsidR="00740B87" w:rsidRPr="007B7915">
        <w:rPr>
          <w:sz w:val="22"/>
          <w:szCs w:val="22"/>
          <w:lang w:val="vi-VN"/>
        </w:rPr>
        <w:t>t</w:t>
      </w:r>
      <w:r w:rsidRPr="007B7915">
        <w:rPr>
          <w:sz w:val="22"/>
          <w:szCs w:val="22"/>
          <w:lang w:val="vi-VN"/>
        </w:rPr>
        <w:t xml:space="preserve"> quả thử nghiệm chứng minh tính toàn vẹn và khả năng ngăn chặn vi sinh vật của bao bì. </w:t>
      </w:r>
    </w:p>
    <w:p w14:paraId="399A41F9" w14:textId="77777777" w:rsidR="00C755AC" w:rsidRPr="007B7915" w:rsidRDefault="00C755AC" w:rsidP="00C755AC">
      <w:pPr>
        <w:autoSpaceDE w:val="0"/>
        <w:autoSpaceDN w:val="0"/>
        <w:adjustRightInd w:val="0"/>
        <w:ind w:leftChars="295" w:left="708"/>
        <w:jc w:val="both"/>
        <w:rPr>
          <w:szCs w:val="22"/>
          <w:lang w:val="vi-VN"/>
        </w:rPr>
      </w:pPr>
    </w:p>
    <w:p w14:paraId="6DE1C977" w14:textId="77777777" w:rsidR="00C755AC" w:rsidRPr="007B7915" w:rsidRDefault="00FF64D3" w:rsidP="00C755AC">
      <w:pPr>
        <w:pStyle w:val="Heading1"/>
        <w:numPr>
          <w:ilvl w:val="0"/>
          <w:numId w:val="28"/>
        </w:numPr>
        <w:spacing w:line="276" w:lineRule="auto"/>
        <w:ind w:left="709" w:hanging="709"/>
        <w:jc w:val="both"/>
        <w:rPr>
          <w:rFonts w:ascii="Times New Roman" w:hAnsi="Times New Roman" w:cs="Times New Roman"/>
          <w:sz w:val="22"/>
          <w:szCs w:val="22"/>
          <w:lang w:val="vi-VN"/>
        </w:rPr>
      </w:pPr>
      <w:bookmarkStart w:id="602" w:name="_Toc482865399"/>
      <w:bookmarkStart w:id="603" w:name="_Toc482947470"/>
      <w:bookmarkStart w:id="604" w:name="_Toc483413439"/>
      <w:bookmarkStart w:id="605" w:name="_Toc483413490"/>
      <w:bookmarkStart w:id="606" w:name="_Toc483414908"/>
      <w:bookmarkStart w:id="607" w:name="_Toc483415140"/>
      <w:bookmarkStart w:id="608" w:name="_Toc483416984"/>
      <w:bookmarkStart w:id="609" w:name="_Toc483488627"/>
      <w:bookmarkStart w:id="610" w:name="_Toc483575145"/>
      <w:bookmarkStart w:id="611" w:name="_Toc483575204"/>
      <w:bookmarkStart w:id="612" w:name="_Toc483575300"/>
      <w:bookmarkStart w:id="613" w:name="_Toc483575482"/>
      <w:bookmarkStart w:id="614" w:name="_Toc483575619"/>
      <w:bookmarkStart w:id="615" w:name="_Toc483576044"/>
      <w:bookmarkStart w:id="616" w:name="_Toc483643783"/>
      <w:r w:rsidRPr="007B7915">
        <w:rPr>
          <w:rFonts w:ascii="Times New Roman" w:hAnsi="Times New Roman" w:cs="Times New Roman"/>
          <w:sz w:val="22"/>
          <w:szCs w:val="22"/>
          <w:lang w:val="vi-VN"/>
        </w:rPr>
        <w:t>THUẬT NGỮ</w:t>
      </w:r>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p>
    <w:p w14:paraId="09FADC89" w14:textId="77777777" w:rsidR="00661DB0" w:rsidRPr="007B7915" w:rsidRDefault="00661DB0" w:rsidP="00661DB0">
      <w:pPr>
        <w:rPr>
          <w:lang w:val="vi-VN"/>
        </w:rPr>
      </w:pPr>
    </w:p>
    <w:p w14:paraId="77EB2272" w14:textId="77777777" w:rsidR="00AE3D6A" w:rsidRPr="007B7915" w:rsidRDefault="00FF64D3" w:rsidP="00C755AC">
      <w:pPr>
        <w:jc w:val="both"/>
        <w:rPr>
          <w:b/>
          <w:bCs/>
          <w:sz w:val="22"/>
          <w:szCs w:val="22"/>
          <w:lang w:val="vi-VN"/>
        </w:rPr>
      </w:pPr>
      <w:r w:rsidRPr="007B7915">
        <w:rPr>
          <w:b/>
          <w:bCs/>
          <w:sz w:val="22"/>
          <w:szCs w:val="22"/>
          <w:lang w:val="vi-VN"/>
        </w:rPr>
        <w:t xml:space="preserve">Sản xuất trong điều kiện </w:t>
      </w:r>
      <w:r w:rsidR="009C3CB1" w:rsidRPr="007B7915">
        <w:rPr>
          <w:b/>
          <w:bCs/>
          <w:sz w:val="22"/>
          <w:szCs w:val="22"/>
          <w:lang w:val="vi-VN"/>
        </w:rPr>
        <w:t>vô khuẩn</w:t>
      </w:r>
      <w:r w:rsidR="00AE3D6A" w:rsidRPr="007B7915">
        <w:rPr>
          <w:b/>
          <w:bCs/>
          <w:sz w:val="22"/>
          <w:szCs w:val="22"/>
          <w:lang w:val="vi-VN"/>
        </w:rPr>
        <w:t xml:space="preserve"> - Aseptic Processing</w:t>
      </w:r>
      <w:r w:rsidR="00C755AC" w:rsidRPr="007B7915">
        <w:rPr>
          <w:b/>
          <w:bCs/>
          <w:sz w:val="22"/>
          <w:szCs w:val="22"/>
          <w:lang w:val="vi-VN"/>
        </w:rPr>
        <w:t xml:space="preserve">: </w:t>
      </w:r>
    </w:p>
    <w:p w14:paraId="129575D7" w14:textId="77777777" w:rsidR="00FF64D3" w:rsidRPr="007B7915" w:rsidRDefault="00FF64D3" w:rsidP="00C755AC">
      <w:pPr>
        <w:jc w:val="both"/>
        <w:rPr>
          <w:sz w:val="22"/>
          <w:szCs w:val="22"/>
          <w:lang w:val="vi-VN"/>
        </w:rPr>
      </w:pPr>
      <w:r w:rsidRPr="007B7915">
        <w:rPr>
          <w:sz w:val="22"/>
          <w:szCs w:val="22"/>
          <w:lang w:val="vi-VN"/>
        </w:rPr>
        <w:t>Việc sản xuất thuốc ở cấp sạch A hoặc một môi trường</w:t>
      </w:r>
      <w:r w:rsidR="00B07D07" w:rsidRPr="007B7915">
        <w:rPr>
          <w:sz w:val="22"/>
          <w:szCs w:val="22"/>
          <w:lang w:val="vi-VN"/>
        </w:rPr>
        <w:t xml:space="preserve"> tương đương</w:t>
      </w:r>
      <w:r w:rsidRPr="007B7915">
        <w:rPr>
          <w:sz w:val="22"/>
          <w:szCs w:val="22"/>
          <w:lang w:val="vi-VN"/>
        </w:rPr>
        <w:t xml:space="preserve"> mà </w:t>
      </w:r>
      <w:r w:rsidR="00B07D07" w:rsidRPr="007B7915">
        <w:rPr>
          <w:sz w:val="22"/>
          <w:szCs w:val="22"/>
          <w:lang w:val="vi-VN"/>
        </w:rPr>
        <w:t xml:space="preserve">thường </w:t>
      </w:r>
      <w:r w:rsidRPr="007B7915">
        <w:rPr>
          <w:sz w:val="22"/>
          <w:szCs w:val="22"/>
          <w:lang w:val="vi-VN"/>
        </w:rPr>
        <w:t xml:space="preserve">bao gồm công đoạn lọc </w:t>
      </w:r>
      <w:r w:rsidR="009C3CB1" w:rsidRPr="007B7915">
        <w:rPr>
          <w:sz w:val="22"/>
          <w:szCs w:val="22"/>
          <w:lang w:val="vi-VN"/>
        </w:rPr>
        <w:t>vô khuẩn</w:t>
      </w:r>
      <w:r w:rsidRPr="007B7915">
        <w:rPr>
          <w:sz w:val="22"/>
          <w:szCs w:val="22"/>
          <w:lang w:val="vi-VN"/>
        </w:rPr>
        <w:t xml:space="preserve"> và đóng thuốc</w:t>
      </w:r>
      <w:r w:rsidR="00B07D07" w:rsidRPr="007B7915">
        <w:rPr>
          <w:sz w:val="22"/>
          <w:szCs w:val="22"/>
          <w:lang w:val="vi-VN"/>
        </w:rPr>
        <w:t>.</w:t>
      </w:r>
    </w:p>
    <w:p w14:paraId="0AD6677D" w14:textId="77777777" w:rsidR="00C755AC" w:rsidRPr="007B7915" w:rsidRDefault="00C755AC" w:rsidP="00C755AC">
      <w:pPr>
        <w:jc w:val="both"/>
        <w:rPr>
          <w:sz w:val="22"/>
          <w:szCs w:val="22"/>
          <w:lang w:val="vi-VN"/>
        </w:rPr>
      </w:pPr>
    </w:p>
    <w:p w14:paraId="5E4CEA98" w14:textId="77777777" w:rsidR="00AE3D6A" w:rsidRPr="007B7915" w:rsidRDefault="00FF64D3" w:rsidP="00C755AC">
      <w:pPr>
        <w:jc w:val="both"/>
        <w:rPr>
          <w:sz w:val="22"/>
          <w:szCs w:val="22"/>
          <w:lang w:val="vi-VN"/>
        </w:rPr>
      </w:pPr>
      <w:r w:rsidRPr="007B7915">
        <w:rPr>
          <w:b/>
          <w:bCs/>
          <w:sz w:val="22"/>
          <w:szCs w:val="22"/>
          <w:lang w:val="vi-VN"/>
        </w:rPr>
        <w:t>V</w:t>
      </w:r>
      <w:r w:rsidR="00AE3D6A" w:rsidRPr="007B7915">
        <w:rPr>
          <w:b/>
          <w:bCs/>
          <w:sz w:val="22"/>
          <w:szCs w:val="22"/>
          <w:lang w:val="vi-VN"/>
        </w:rPr>
        <w:t>i sinh vật tạp nhiễm - Bioburden</w:t>
      </w:r>
      <w:r w:rsidR="00C755AC" w:rsidRPr="007B7915">
        <w:rPr>
          <w:b/>
          <w:bCs/>
          <w:sz w:val="22"/>
          <w:szCs w:val="22"/>
          <w:lang w:val="vi-VN"/>
        </w:rPr>
        <w:t>:</w:t>
      </w:r>
      <w:r w:rsidR="00C755AC" w:rsidRPr="007B7915">
        <w:rPr>
          <w:sz w:val="22"/>
          <w:szCs w:val="22"/>
          <w:lang w:val="vi-VN"/>
        </w:rPr>
        <w:t xml:space="preserve"> </w:t>
      </w:r>
    </w:p>
    <w:p w14:paraId="47D0AE4C" w14:textId="77777777" w:rsidR="005263F2" w:rsidRPr="007B7915" w:rsidRDefault="005263F2" w:rsidP="00C755AC">
      <w:pPr>
        <w:jc w:val="both"/>
        <w:rPr>
          <w:sz w:val="22"/>
          <w:szCs w:val="22"/>
          <w:lang w:val="vi-VN"/>
        </w:rPr>
      </w:pPr>
      <w:r w:rsidRPr="007B7915">
        <w:rPr>
          <w:sz w:val="22"/>
          <w:szCs w:val="22"/>
          <w:lang w:val="vi-VN"/>
        </w:rPr>
        <w:t xml:space="preserve">Tổng số lượng các vi khuẩn hiếu khí, nấm mốc </w:t>
      </w:r>
      <w:r w:rsidR="00B07D07" w:rsidRPr="007B7915">
        <w:rPr>
          <w:sz w:val="22"/>
          <w:szCs w:val="22"/>
          <w:lang w:val="vi-VN"/>
        </w:rPr>
        <w:t xml:space="preserve">và nấm men </w:t>
      </w:r>
      <w:r w:rsidRPr="007B7915">
        <w:rPr>
          <w:sz w:val="22"/>
          <w:szCs w:val="22"/>
          <w:lang w:val="vi-VN"/>
        </w:rPr>
        <w:t xml:space="preserve">còn sống được biểu thị bằng số đơn vị </w:t>
      </w:r>
      <w:r w:rsidR="00B07D07" w:rsidRPr="007B7915">
        <w:rPr>
          <w:sz w:val="22"/>
          <w:szCs w:val="22"/>
          <w:lang w:val="vi-VN"/>
        </w:rPr>
        <w:t xml:space="preserve">tạo </w:t>
      </w:r>
      <w:r w:rsidRPr="007B7915">
        <w:rPr>
          <w:sz w:val="22"/>
          <w:szCs w:val="22"/>
          <w:lang w:val="vi-VN"/>
        </w:rPr>
        <w:t>khuẩn lạc</w:t>
      </w:r>
      <w:r w:rsidR="00EC08CE" w:rsidRPr="007B7915">
        <w:rPr>
          <w:sz w:val="22"/>
          <w:szCs w:val="22"/>
          <w:lang w:val="vi-VN"/>
        </w:rPr>
        <w:t xml:space="preserve"> </w:t>
      </w:r>
      <w:r w:rsidRPr="007B7915">
        <w:rPr>
          <w:sz w:val="22"/>
          <w:szCs w:val="22"/>
          <w:lang w:val="vi-VN"/>
        </w:rPr>
        <w:t>(colony forming units - CFU) trên một đơn vị sản phẩm hoặc một gam sản phẩm</w:t>
      </w:r>
      <w:r w:rsidR="005D6512" w:rsidRPr="007B7915">
        <w:rPr>
          <w:sz w:val="22"/>
          <w:szCs w:val="22"/>
          <w:lang w:val="vi-VN"/>
        </w:rPr>
        <w:t>.</w:t>
      </w:r>
    </w:p>
    <w:p w14:paraId="2BBB74B9" w14:textId="77777777" w:rsidR="00C755AC" w:rsidRPr="007B7915" w:rsidRDefault="00C755AC" w:rsidP="00C755AC">
      <w:pPr>
        <w:jc w:val="both"/>
        <w:rPr>
          <w:sz w:val="22"/>
          <w:szCs w:val="22"/>
          <w:lang w:val="vi-VN"/>
        </w:rPr>
      </w:pPr>
    </w:p>
    <w:p w14:paraId="5179B240" w14:textId="77777777" w:rsidR="00AE3D6A" w:rsidRPr="007B7915" w:rsidRDefault="005263F2" w:rsidP="00C755AC">
      <w:pPr>
        <w:jc w:val="both"/>
        <w:rPr>
          <w:sz w:val="22"/>
          <w:szCs w:val="22"/>
          <w:lang w:val="vi-VN"/>
        </w:rPr>
      </w:pPr>
      <w:r w:rsidRPr="007B7915">
        <w:rPr>
          <w:b/>
          <w:bCs/>
          <w:sz w:val="22"/>
          <w:szCs w:val="22"/>
          <w:lang w:val="vi-VN"/>
        </w:rPr>
        <w:t>Loại chất gây sốt</w:t>
      </w:r>
      <w:r w:rsidR="00AE3D6A" w:rsidRPr="007B7915">
        <w:rPr>
          <w:b/>
          <w:bCs/>
          <w:sz w:val="22"/>
          <w:szCs w:val="22"/>
          <w:lang w:val="vi-VN"/>
        </w:rPr>
        <w:t xml:space="preserve"> - Depyrogenation</w:t>
      </w:r>
      <w:r w:rsidR="00C755AC" w:rsidRPr="007B7915">
        <w:rPr>
          <w:b/>
          <w:bCs/>
          <w:sz w:val="22"/>
          <w:szCs w:val="22"/>
          <w:lang w:val="vi-VN"/>
        </w:rPr>
        <w:t>:</w:t>
      </w:r>
      <w:r w:rsidR="00C755AC" w:rsidRPr="007B7915">
        <w:rPr>
          <w:sz w:val="22"/>
          <w:szCs w:val="22"/>
          <w:lang w:val="vi-VN"/>
        </w:rPr>
        <w:t xml:space="preserve"> </w:t>
      </w:r>
    </w:p>
    <w:p w14:paraId="44B8214F" w14:textId="77777777" w:rsidR="00C755AC" w:rsidRPr="007B7915" w:rsidRDefault="005263F2" w:rsidP="00C755AC">
      <w:pPr>
        <w:jc w:val="both"/>
        <w:rPr>
          <w:sz w:val="22"/>
          <w:szCs w:val="22"/>
          <w:lang w:val="vi-VN"/>
        </w:rPr>
      </w:pPr>
      <w:r w:rsidRPr="007B7915">
        <w:rPr>
          <w:sz w:val="22"/>
          <w:szCs w:val="22"/>
          <w:lang w:val="vi-VN"/>
        </w:rPr>
        <w:t>Quá trình loại hoặc phá huỷ chất gây sốt (ví dụ: nội độc tố).</w:t>
      </w:r>
    </w:p>
    <w:p w14:paraId="66E2A84B" w14:textId="77777777" w:rsidR="00C755AC" w:rsidRPr="007B7915" w:rsidRDefault="00C755AC" w:rsidP="00C755AC">
      <w:pPr>
        <w:widowControl w:val="0"/>
        <w:autoSpaceDE w:val="0"/>
        <w:autoSpaceDN w:val="0"/>
        <w:adjustRightInd w:val="0"/>
        <w:jc w:val="both"/>
        <w:rPr>
          <w:sz w:val="22"/>
          <w:szCs w:val="22"/>
          <w:lang w:val="vi-VN" w:eastAsia="zh-CN"/>
        </w:rPr>
      </w:pPr>
    </w:p>
    <w:p w14:paraId="205F21DC" w14:textId="77777777" w:rsidR="00AE3D6A" w:rsidRPr="007B7915" w:rsidRDefault="00B07D07" w:rsidP="00C755AC">
      <w:pPr>
        <w:jc w:val="both"/>
        <w:rPr>
          <w:b/>
          <w:bCs/>
          <w:sz w:val="22"/>
          <w:szCs w:val="22"/>
          <w:lang w:val="vi-VN"/>
        </w:rPr>
      </w:pPr>
      <w:r w:rsidRPr="007B7915">
        <w:rPr>
          <w:b/>
          <w:bCs/>
          <w:sz w:val="22"/>
          <w:szCs w:val="22"/>
          <w:lang w:val="vi-VN"/>
        </w:rPr>
        <w:t>Nghiên cứu mô phỏng</w:t>
      </w:r>
      <w:r w:rsidR="00AE3D6A" w:rsidRPr="007B7915">
        <w:rPr>
          <w:b/>
          <w:bCs/>
          <w:sz w:val="22"/>
          <w:szCs w:val="22"/>
          <w:lang w:val="vi-VN"/>
        </w:rPr>
        <w:t xml:space="preserve"> - Media fills</w:t>
      </w:r>
      <w:r w:rsidR="00C755AC" w:rsidRPr="007B7915">
        <w:rPr>
          <w:b/>
          <w:bCs/>
          <w:sz w:val="22"/>
          <w:szCs w:val="22"/>
          <w:lang w:val="vi-VN"/>
        </w:rPr>
        <w:t xml:space="preserve">: </w:t>
      </w:r>
    </w:p>
    <w:p w14:paraId="7CA2BBE0" w14:textId="77777777" w:rsidR="00C755AC" w:rsidRPr="007B7915" w:rsidRDefault="00661DB0" w:rsidP="00C755AC">
      <w:pPr>
        <w:jc w:val="both"/>
        <w:rPr>
          <w:sz w:val="22"/>
          <w:szCs w:val="22"/>
          <w:lang w:val="vi-VN"/>
        </w:rPr>
      </w:pPr>
      <w:r w:rsidRPr="007B7915">
        <w:rPr>
          <w:sz w:val="22"/>
          <w:szCs w:val="22"/>
          <w:lang w:val="vi-VN"/>
        </w:rPr>
        <w:t xml:space="preserve">Là phương pháp để đánh giá </w:t>
      </w:r>
      <w:r w:rsidR="00B07D07" w:rsidRPr="007B7915">
        <w:rPr>
          <w:sz w:val="22"/>
          <w:szCs w:val="22"/>
          <w:lang w:val="vi-VN"/>
        </w:rPr>
        <w:t xml:space="preserve">quy </w:t>
      </w:r>
      <w:r w:rsidRPr="007B7915">
        <w:rPr>
          <w:sz w:val="22"/>
          <w:szCs w:val="22"/>
          <w:lang w:val="vi-VN"/>
        </w:rPr>
        <w:t xml:space="preserve">trình sản xuất thuốc </w:t>
      </w:r>
      <w:r w:rsidR="009C3CB1" w:rsidRPr="007B7915">
        <w:rPr>
          <w:sz w:val="22"/>
          <w:szCs w:val="22"/>
          <w:lang w:val="vi-VN"/>
        </w:rPr>
        <w:t>vô khuẩn</w:t>
      </w:r>
      <w:r w:rsidRPr="007B7915">
        <w:rPr>
          <w:sz w:val="22"/>
          <w:szCs w:val="22"/>
          <w:lang w:val="vi-VN"/>
        </w:rPr>
        <w:t xml:space="preserve"> sử dụng môi trường nuôi cấy vi khuẩn. </w:t>
      </w:r>
      <w:r w:rsidR="00B07D07" w:rsidRPr="007B7915">
        <w:rPr>
          <w:sz w:val="22"/>
          <w:szCs w:val="22"/>
          <w:lang w:val="vi-VN"/>
        </w:rPr>
        <w:t xml:space="preserve">Nghiên cứu mô phỏng </w:t>
      </w:r>
      <w:r w:rsidRPr="007B7915">
        <w:rPr>
          <w:sz w:val="22"/>
          <w:szCs w:val="22"/>
          <w:lang w:val="vi-VN"/>
        </w:rPr>
        <w:t xml:space="preserve">được </w:t>
      </w:r>
      <w:r w:rsidR="00B07D07" w:rsidRPr="007B7915">
        <w:rPr>
          <w:sz w:val="22"/>
          <w:szCs w:val="22"/>
          <w:lang w:val="vi-VN"/>
        </w:rPr>
        <w:t xml:space="preserve">hiểu đồng nghĩa với </w:t>
      </w:r>
      <w:r w:rsidRPr="007B7915">
        <w:rPr>
          <w:sz w:val="22"/>
          <w:szCs w:val="22"/>
          <w:lang w:val="vi-VN"/>
        </w:rPr>
        <w:t>mô phỏng quá trình đóng thuốc,</w:t>
      </w:r>
      <w:r w:rsidR="005D6512" w:rsidRPr="007B7915">
        <w:rPr>
          <w:sz w:val="22"/>
          <w:szCs w:val="22"/>
          <w:lang w:val="vi-VN"/>
        </w:rPr>
        <w:t xml:space="preserve"> thử môi trường và đóng môi trường...</w:t>
      </w:r>
    </w:p>
    <w:p w14:paraId="0A0E811B" w14:textId="77777777" w:rsidR="00C755AC" w:rsidRPr="007B7915" w:rsidRDefault="00C755AC" w:rsidP="00C755AC">
      <w:pPr>
        <w:ind w:leftChars="227" w:left="545"/>
        <w:jc w:val="both"/>
        <w:rPr>
          <w:sz w:val="22"/>
          <w:szCs w:val="22"/>
          <w:lang w:val="vi-VN"/>
        </w:rPr>
      </w:pPr>
    </w:p>
    <w:p w14:paraId="697B9EAE" w14:textId="77777777" w:rsidR="00C755AC" w:rsidRPr="007B7915" w:rsidRDefault="00C755AC" w:rsidP="00C755AC">
      <w:pPr>
        <w:ind w:leftChars="227" w:left="545"/>
        <w:jc w:val="both"/>
        <w:rPr>
          <w:sz w:val="22"/>
          <w:szCs w:val="22"/>
          <w:lang w:val="vi-VN"/>
        </w:rPr>
      </w:pPr>
    </w:p>
    <w:p w14:paraId="46836A0E" w14:textId="77777777" w:rsidR="00C755AC" w:rsidRPr="007B7915" w:rsidRDefault="00C755AC" w:rsidP="00C755AC">
      <w:pPr>
        <w:pStyle w:val="BodyText2"/>
        <w:rPr>
          <w:rFonts w:ascii="Times New Roman" w:hAnsi="Times New Roman" w:cs="Times New Roman"/>
          <w:lang w:val="vi-VN"/>
        </w:rPr>
      </w:pPr>
    </w:p>
    <w:p w14:paraId="3A8863B1" w14:textId="77777777" w:rsidR="00C755AC" w:rsidRPr="007B7915" w:rsidRDefault="00C755AC" w:rsidP="00C755AC">
      <w:pPr>
        <w:rPr>
          <w:lang w:val="vi-VN"/>
        </w:rPr>
      </w:pPr>
      <w:r w:rsidRPr="007B7915">
        <w:rPr>
          <w:lang w:val="vi-VN"/>
        </w:rPr>
        <w:br w:type="page"/>
      </w:r>
    </w:p>
    <w:p w14:paraId="1D655784" w14:textId="77777777" w:rsidR="009E3BE8" w:rsidRPr="007B7915" w:rsidRDefault="009E3BE8" w:rsidP="00C755AC">
      <w:pPr>
        <w:rPr>
          <w:lang w:val="vi-VN"/>
        </w:rPr>
      </w:pPr>
    </w:p>
    <w:p w14:paraId="53DB311A" w14:textId="77777777" w:rsidR="00C755AC" w:rsidRPr="007B7915" w:rsidRDefault="00C755AC" w:rsidP="00C755AC">
      <w:pPr>
        <w:rPr>
          <w:lang w:val="vi-VN"/>
        </w:rPr>
      </w:pPr>
    </w:p>
    <w:p w14:paraId="1AF79D98" w14:textId="77777777" w:rsidR="004831EC" w:rsidRPr="007B7915" w:rsidRDefault="004831EC" w:rsidP="00AF3BC3">
      <w:pPr>
        <w:autoSpaceDE w:val="0"/>
        <w:autoSpaceDN w:val="0"/>
        <w:adjustRightInd w:val="0"/>
        <w:ind w:left="1560" w:hanging="1560"/>
        <w:jc w:val="both"/>
        <w:rPr>
          <w:b/>
          <w:bCs/>
          <w:sz w:val="22"/>
          <w:szCs w:val="22"/>
          <w:u w:val="single"/>
          <w:lang w:val="vi-VN"/>
        </w:rPr>
      </w:pPr>
      <w:r w:rsidRPr="007B7915">
        <w:rPr>
          <w:b/>
          <w:bCs/>
          <w:sz w:val="22"/>
          <w:szCs w:val="22"/>
          <w:u w:val="single"/>
          <w:lang w:val="vi-VN"/>
        </w:rPr>
        <w:t>PHỤ LỤC A3</w:t>
      </w:r>
      <w:r w:rsidRPr="007B7915">
        <w:rPr>
          <w:b/>
          <w:bCs/>
          <w:sz w:val="22"/>
          <w:szCs w:val="22"/>
          <w:lang w:val="vi-VN"/>
        </w:rPr>
        <w:tab/>
        <w:t>HƯỚNG DẪN XÂY DỰNG ĐỀ CƯƠNG THẨM ĐỊNH QUY TRÌNH CHO SẢN PHẨM TIỆT KHUẨN CUỐI.</w:t>
      </w:r>
    </w:p>
    <w:p w14:paraId="2865A052" w14:textId="77777777" w:rsidR="00C755AC" w:rsidRPr="007B7915" w:rsidRDefault="00C755AC" w:rsidP="00C755AC">
      <w:pPr>
        <w:rPr>
          <w:sz w:val="22"/>
          <w:szCs w:val="20"/>
          <w:lang w:val="vi-VN"/>
        </w:rPr>
      </w:pPr>
    </w:p>
    <w:p w14:paraId="5DC423EF" w14:textId="77777777" w:rsidR="00C755AC" w:rsidRPr="007B7915" w:rsidRDefault="00C755AC" w:rsidP="00C755AC">
      <w:pPr>
        <w:autoSpaceDE w:val="0"/>
        <w:autoSpaceDN w:val="0"/>
        <w:adjustRightInd w:val="0"/>
        <w:jc w:val="both"/>
        <w:rPr>
          <w:b/>
          <w:bCs/>
          <w:sz w:val="22"/>
          <w:szCs w:val="22"/>
          <w:lang w:val="vi-VN"/>
        </w:rPr>
      </w:pPr>
    </w:p>
    <w:p w14:paraId="48A35FDD" w14:textId="77777777" w:rsidR="00C755AC" w:rsidRPr="007B7915" w:rsidRDefault="005D6512" w:rsidP="009B5EDA">
      <w:pPr>
        <w:autoSpaceDE w:val="0"/>
        <w:autoSpaceDN w:val="0"/>
        <w:adjustRightInd w:val="0"/>
        <w:jc w:val="center"/>
        <w:rPr>
          <w:b/>
          <w:bCs/>
          <w:sz w:val="22"/>
          <w:szCs w:val="22"/>
          <w:lang w:val="vi-VN"/>
        </w:rPr>
      </w:pPr>
      <w:r w:rsidRPr="007B7915">
        <w:rPr>
          <w:b/>
          <w:bCs/>
          <w:sz w:val="22"/>
          <w:szCs w:val="22"/>
          <w:lang w:val="vi-VN"/>
        </w:rPr>
        <w:t>MỤC LỤC</w:t>
      </w:r>
      <w:r w:rsidR="00FD68E3" w:rsidRPr="007B7915">
        <w:rPr>
          <w:sz w:val="22"/>
          <w:szCs w:val="22"/>
          <w:lang w:val="vi-VN"/>
        </w:rPr>
        <w:fldChar w:fldCharType="begin"/>
      </w:r>
      <w:r w:rsidR="00C755AC" w:rsidRPr="007B7915">
        <w:rPr>
          <w:sz w:val="22"/>
          <w:szCs w:val="22"/>
          <w:lang w:val="vi-VN"/>
        </w:rPr>
        <w:instrText xml:space="preserve"> TOC \o "1-2" \h \z \u </w:instrText>
      </w:r>
      <w:r w:rsidR="00FD68E3" w:rsidRPr="007B7915">
        <w:rPr>
          <w:sz w:val="22"/>
          <w:szCs w:val="22"/>
          <w:lang w:val="vi-VN"/>
        </w:rPr>
        <w:fldChar w:fldCharType="separate"/>
      </w:r>
    </w:p>
    <w:p w14:paraId="3EA18B89" w14:textId="77777777" w:rsidR="003801B4" w:rsidRPr="007B7915" w:rsidRDefault="00FD68E3" w:rsidP="003801B4">
      <w:pPr>
        <w:spacing w:line="360" w:lineRule="auto"/>
        <w:rPr>
          <w:noProof/>
          <w:lang w:val="vi-VN"/>
        </w:rPr>
      </w:pPr>
      <w:r w:rsidRPr="007B7915">
        <w:rPr>
          <w:sz w:val="22"/>
          <w:szCs w:val="22"/>
          <w:lang w:val="vi-VN"/>
        </w:rPr>
        <w:fldChar w:fldCharType="end"/>
      </w:r>
      <w:r w:rsidRPr="007B7915">
        <w:rPr>
          <w:sz w:val="22"/>
          <w:szCs w:val="22"/>
          <w:lang w:val="vi-VN"/>
        </w:rPr>
        <w:fldChar w:fldCharType="begin"/>
      </w:r>
      <w:r w:rsidR="003801B4" w:rsidRPr="007B7915">
        <w:rPr>
          <w:sz w:val="22"/>
          <w:szCs w:val="22"/>
          <w:lang w:val="vi-VN"/>
        </w:rPr>
        <w:instrText xml:space="preserve"> TOC \o "1-3" </w:instrText>
      </w:r>
      <w:r w:rsidRPr="007B7915">
        <w:rPr>
          <w:sz w:val="22"/>
          <w:szCs w:val="22"/>
          <w:lang w:val="vi-VN"/>
        </w:rPr>
        <w:fldChar w:fldCharType="separate"/>
      </w:r>
    </w:p>
    <w:p w14:paraId="5672CFF9" w14:textId="77777777" w:rsidR="003801B4" w:rsidRPr="007B7915" w:rsidRDefault="003801B4" w:rsidP="003801B4">
      <w:pPr>
        <w:pStyle w:val="TOC1"/>
        <w:tabs>
          <w:tab w:val="left" w:pos="480"/>
          <w:tab w:val="right" w:leader="dot" w:pos="9962"/>
        </w:tabs>
        <w:spacing w:line="360" w:lineRule="auto"/>
        <w:jc w:val="both"/>
        <w:rPr>
          <w:rFonts w:ascii="Times New Roman" w:eastAsiaTheme="minorEastAsia" w:hAnsi="Times New Roman"/>
          <w:b w:val="0"/>
          <w:bCs w:val="0"/>
          <w:caps w:val="0"/>
          <w:noProof/>
          <w:sz w:val="24"/>
          <w:szCs w:val="24"/>
          <w:lang w:val="vi-VN"/>
        </w:rPr>
      </w:pPr>
      <w:r w:rsidRPr="007B7915">
        <w:rPr>
          <w:rFonts w:ascii="Times New Roman" w:hAnsi="Times New Roman"/>
          <w:noProof/>
          <w:lang w:val="vi-VN"/>
        </w:rPr>
        <w:t>1.</w:t>
      </w:r>
      <w:r w:rsidRPr="007B7915">
        <w:rPr>
          <w:rFonts w:ascii="Times New Roman" w:eastAsiaTheme="minorEastAsia" w:hAnsi="Times New Roman"/>
          <w:b w:val="0"/>
          <w:bCs w:val="0"/>
          <w:caps w:val="0"/>
          <w:noProof/>
          <w:sz w:val="24"/>
          <w:szCs w:val="24"/>
          <w:lang w:val="vi-VN"/>
        </w:rPr>
        <w:tab/>
      </w:r>
      <w:r w:rsidRPr="007B7915">
        <w:rPr>
          <w:rFonts w:ascii="Times New Roman" w:hAnsi="Times New Roman"/>
          <w:noProof/>
          <w:lang w:val="vi-VN"/>
        </w:rPr>
        <w:t>MỤC ĐÍCH</w:t>
      </w:r>
      <w:r w:rsidRPr="007B7915">
        <w:rPr>
          <w:rFonts w:ascii="Times New Roman" w:hAnsi="Times New Roman"/>
          <w:noProof/>
          <w:lang w:val="vi-VN"/>
        </w:rPr>
        <w:tab/>
      </w:r>
      <w:r w:rsidR="00FD68E3" w:rsidRPr="007B7915">
        <w:rPr>
          <w:rFonts w:ascii="Times New Roman" w:hAnsi="Times New Roman"/>
          <w:noProof/>
          <w:lang w:val="vi-VN"/>
        </w:rPr>
        <w:fldChar w:fldCharType="begin"/>
      </w:r>
      <w:r w:rsidRPr="007B7915">
        <w:rPr>
          <w:rFonts w:ascii="Times New Roman" w:hAnsi="Times New Roman"/>
          <w:noProof/>
          <w:lang w:val="vi-VN"/>
        </w:rPr>
        <w:instrText xml:space="preserve"> PAGEREF _Toc483575483 \h </w:instrText>
      </w:r>
      <w:r w:rsidR="00FD68E3" w:rsidRPr="007B7915">
        <w:rPr>
          <w:rFonts w:ascii="Times New Roman" w:hAnsi="Times New Roman"/>
          <w:noProof/>
          <w:lang w:val="vi-VN"/>
        </w:rPr>
      </w:r>
      <w:r w:rsidR="00FD68E3" w:rsidRPr="007B7915">
        <w:rPr>
          <w:rFonts w:ascii="Times New Roman" w:hAnsi="Times New Roman"/>
          <w:noProof/>
          <w:lang w:val="vi-VN"/>
        </w:rPr>
        <w:fldChar w:fldCharType="separate"/>
      </w:r>
      <w:r w:rsidR="00EC09A5">
        <w:rPr>
          <w:rFonts w:ascii="Times New Roman" w:hAnsi="Times New Roman"/>
          <w:noProof/>
          <w:lang w:val="vi-VN"/>
        </w:rPr>
        <w:t>282</w:t>
      </w:r>
      <w:r w:rsidR="00FD68E3" w:rsidRPr="007B7915">
        <w:rPr>
          <w:rFonts w:ascii="Times New Roman" w:hAnsi="Times New Roman"/>
          <w:noProof/>
          <w:lang w:val="vi-VN"/>
        </w:rPr>
        <w:fldChar w:fldCharType="end"/>
      </w:r>
    </w:p>
    <w:p w14:paraId="0DA16F0F" w14:textId="77777777" w:rsidR="003801B4" w:rsidRPr="007B7915" w:rsidRDefault="003801B4" w:rsidP="003801B4">
      <w:pPr>
        <w:pStyle w:val="TOC1"/>
        <w:tabs>
          <w:tab w:val="left" w:pos="480"/>
          <w:tab w:val="right" w:leader="dot" w:pos="9962"/>
        </w:tabs>
        <w:spacing w:line="360" w:lineRule="auto"/>
        <w:jc w:val="both"/>
        <w:rPr>
          <w:rFonts w:ascii="Times New Roman" w:eastAsiaTheme="minorEastAsia" w:hAnsi="Times New Roman"/>
          <w:b w:val="0"/>
          <w:bCs w:val="0"/>
          <w:caps w:val="0"/>
          <w:noProof/>
          <w:sz w:val="24"/>
          <w:szCs w:val="24"/>
          <w:lang w:val="vi-VN"/>
        </w:rPr>
      </w:pPr>
      <w:r w:rsidRPr="007B7915">
        <w:rPr>
          <w:rFonts w:ascii="Times New Roman" w:hAnsi="Times New Roman"/>
          <w:noProof/>
          <w:lang w:val="vi-VN"/>
        </w:rPr>
        <w:t>2.</w:t>
      </w:r>
      <w:r w:rsidRPr="007B7915">
        <w:rPr>
          <w:rFonts w:ascii="Times New Roman" w:eastAsiaTheme="minorEastAsia" w:hAnsi="Times New Roman"/>
          <w:b w:val="0"/>
          <w:bCs w:val="0"/>
          <w:caps w:val="0"/>
          <w:noProof/>
          <w:sz w:val="24"/>
          <w:szCs w:val="24"/>
          <w:lang w:val="vi-VN"/>
        </w:rPr>
        <w:tab/>
      </w:r>
      <w:r w:rsidRPr="007B7915">
        <w:rPr>
          <w:rFonts w:ascii="Times New Roman" w:hAnsi="Times New Roman"/>
          <w:noProof/>
          <w:lang w:val="vi-VN"/>
        </w:rPr>
        <w:t>PHẠM VI</w:t>
      </w:r>
      <w:r w:rsidRPr="007B7915">
        <w:rPr>
          <w:rFonts w:ascii="Times New Roman" w:hAnsi="Times New Roman"/>
          <w:noProof/>
          <w:lang w:val="vi-VN"/>
        </w:rPr>
        <w:tab/>
      </w:r>
      <w:r w:rsidR="00FD68E3" w:rsidRPr="007B7915">
        <w:rPr>
          <w:rFonts w:ascii="Times New Roman" w:hAnsi="Times New Roman"/>
          <w:noProof/>
          <w:lang w:val="vi-VN"/>
        </w:rPr>
        <w:fldChar w:fldCharType="begin"/>
      </w:r>
      <w:r w:rsidRPr="007B7915">
        <w:rPr>
          <w:rFonts w:ascii="Times New Roman" w:hAnsi="Times New Roman"/>
          <w:noProof/>
          <w:lang w:val="vi-VN"/>
        </w:rPr>
        <w:instrText xml:space="preserve"> PAGEREF _Toc483575484 \h </w:instrText>
      </w:r>
      <w:r w:rsidR="00FD68E3" w:rsidRPr="007B7915">
        <w:rPr>
          <w:rFonts w:ascii="Times New Roman" w:hAnsi="Times New Roman"/>
          <w:noProof/>
          <w:lang w:val="vi-VN"/>
        </w:rPr>
      </w:r>
      <w:r w:rsidR="00FD68E3" w:rsidRPr="007B7915">
        <w:rPr>
          <w:rFonts w:ascii="Times New Roman" w:hAnsi="Times New Roman"/>
          <w:noProof/>
          <w:lang w:val="vi-VN"/>
        </w:rPr>
        <w:fldChar w:fldCharType="separate"/>
      </w:r>
      <w:r w:rsidR="00EC09A5">
        <w:rPr>
          <w:rFonts w:ascii="Times New Roman" w:hAnsi="Times New Roman"/>
          <w:noProof/>
          <w:lang w:val="vi-VN"/>
        </w:rPr>
        <w:t>282</w:t>
      </w:r>
      <w:r w:rsidR="00FD68E3" w:rsidRPr="007B7915">
        <w:rPr>
          <w:rFonts w:ascii="Times New Roman" w:hAnsi="Times New Roman"/>
          <w:noProof/>
          <w:lang w:val="vi-VN"/>
        </w:rPr>
        <w:fldChar w:fldCharType="end"/>
      </w:r>
    </w:p>
    <w:p w14:paraId="052E3FA3" w14:textId="77777777" w:rsidR="003801B4" w:rsidRPr="007B7915" w:rsidRDefault="003801B4" w:rsidP="003801B4">
      <w:pPr>
        <w:pStyle w:val="TOC1"/>
        <w:tabs>
          <w:tab w:val="left" w:pos="480"/>
          <w:tab w:val="right" w:leader="dot" w:pos="9962"/>
        </w:tabs>
        <w:spacing w:line="360" w:lineRule="auto"/>
        <w:jc w:val="both"/>
        <w:rPr>
          <w:rFonts w:ascii="Times New Roman" w:eastAsiaTheme="minorEastAsia" w:hAnsi="Times New Roman"/>
          <w:b w:val="0"/>
          <w:bCs w:val="0"/>
          <w:caps w:val="0"/>
          <w:noProof/>
          <w:sz w:val="24"/>
          <w:szCs w:val="24"/>
          <w:lang w:val="vi-VN"/>
        </w:rPr>
      </w:pPr>
      <w:r w:rsidRPr="007B7915">
        <w:rPr>
          <w:rFonts w:ascii="Times New Roman" w:hAnsi="Times New Roman"/>
          <w:noProof/>
          <w:lang w:val="vi-VN"/>
        </w:rPr>
        <w:t>3.</w:t>
      </w:r>
      <w:r w:rsidRPr="007B7915">
        <w:rPr>
          <w:rFonts w:ascii="Times New Roman" w:eastAsiaTheme="minorEastAsia" w:hAnsi="Times New Roman"/>
          <w:b w:val="0"/>
          <w:bCs w:val="0"/>
          <w:caps w:val="0"/>
          <w:noProof/>
          <w:sz w:val="24"/>
          <w:szCs w:val="24"/>
          <w:lang w:val="vi-VN"/>
        </w:rPr>
        <w:tab/>
      </w:r>
      <w:r w:rsidRPr="007B7915">
        <w:rPr>
          <w:rFonts w:ascii="Times New Roman" w:hAnsi="Times New Roman"/>
          <w:noProof/>
          <w:lang w:val="vi-VN"/>
        </w:rPr>
        <w:t>THÔNG TIN CHUNG</w:t>
      </w:r>
      <w:r w:rsidRPr="007B7915">
        <w:rPr>
          <w:rFonts w:ascii="Times New Roman" w:hAnsi="Times New Roman"/>
          <w:noProof/>
          <w:lang w:val="vi-VN"/>
        </w:rPr>
        <w:tab/>
      </w:r>
      <w:r w:rsidR="00FD68E3" w:rsidRPr="007B7915">
        <w:rPr>
          <w:rFonts w:ascii="Times New Roman" w:hAnsi="Times New Roman"/>
          <w:noProof/>
          <w:lang w:val="vi-VN"/>
        </w:rPr>
        <w:fldChar w:fldCharType="begin"/>
      </w:r>
      <w:r w:rsidRPr="007B7915">
        <w:rPr>
          <w:rFonts w:ascii="Times New Roman" w:hAnsi="Times New Roman"/>
          <w:noProof/>
          <w:lang w:val="vi-VN"/>
        </w:rPr>
        <w:instrText xml:space="preserve"> PAGEREF _Toc483575485 \h </w:instrText>
      </w:r>
      <w:r w:rsidR="00FD68E3" w:rsidRPr="007B7915">
        <w:rPr>
          <w:rFonts w:ascii="Times New Roman" w:hAnsi="Times New Roman"/>
          <w:noProof/>
          <w:lang w:val="vi-VN"/>
        </w:rPr>
      </w:r>
      <w:r w:rsidR="00FD68E3" w:rsidRPr="007B7915">
        <w:rPr>
          <w:rFonts w:ascii="Times New Roman" w:hAnsi="Times New Roman"/>
          <w:noProof/>
          <w:lang w:val="vi-VN"/>
        </w:rPr>
        <w:fldChar w:fldCharType="separate"/>
      </w:r>
      <w:r w:rsidR="00EC09A5">
        <w:rPr>
          <w:rFonts w:ascii="Times New Roman" w:hAnsi="Times New Roman"/>
          <w:noProof/>
          <w:lang w:val="vi-VN"/>
        </w:rPr>
        <w:t>282</w:t>
      </w:r>
      <w:r w:rsidR="00FD68E3" w:rsidRPr="007B7915">
        <w:rPr>
          <w:rFonts w:ascii="Times New Roman" w:hAnsi="Times New Roman"/>
          <w:noProof/>
          <w:lang w:val="vi-VN"/>
        </w:rPr>
        <w:fldChar w:fldCharType="end"/>
      </w:r>
    </w:p>
    <w:p w14:paraId="5A4BF1A2" w14:textId="77777777" w:rsidR="003801B4" w:rsidRPr="007B7915" w:rsidRDefault="003801B4" w:rsidP="003801B4">
      <w:pPr>
        <w:pStyle w:val="TOC1"/>
        <w:tabs>
          <w:tab w:val="left" w:pos="480"/>
          <w:tab w:val="right" w:leader="dot" w:pos="9962"/>
        </w:tabs>
        <w:spacing w:line="360" w:lineRule="auto"/>
        <w:jc w:val="both"/>
        <w:rPr>
          <w:rFonts w:ascii="Times New Roman" w:eastAsiaTheme="minorEastAsia" w:hAnsi="Times New Roman"/>
          <w:b w:val="0"/>
          <w:bCs w:val="0"/>
          <w:caps w:val="0"/>
          <w:noProof/>
          <w:sz w:val="24"/>
          <w:szCs w:val="24"/>
          <w:lang w:val="vi-VN"/>
        </w:rPr>
      </w:pPr>
      <w:r w:rsidRPr="007B7915">
        <w:rPr>
          <w:rFonts w:ascii="Times New Roman" w:hAnsi="Times New Roman"/>
          <w:noProof/>
          <w:lang w:val="vi-VN"/>
        </w:rPr>
        <w:t>4.</w:t>
      </w:r>
      <w:r w:rsidRPr="007B7915">
        <w:rPr>
          <w:rFonts w:ascii="Times New Roman" w:eastAsiaTheme="minorEastAsia" w:hAnsi="Times New Roman"/>
          <w:b w:val="0"/>
          <w:bCs w:val="0"/>
          <w:caps w:val="0"/>
          <w:noProof/>
          <w:sz w:val="24"/>
          <w:szCs w:val="24"/>
          <w:lang w:val="vi-VN"/>
        </w:rPr>
        <w:tab/>
      </w:r>
      <w:r w:rsidRPr="007B7915">
        <w:rPr>
          <w:rFonts w:ascii="Times New Roman" w:hAnsi="Times New Roman"/>
          <w:noProof/>
          <w:lang w:val="vi-VN"/>
        </w:rPr>
        <w:t>THÔNG TIN VỀ CÁC QUÁ TRÌNH TIỆT KHUẨN CUỐI</w:t>
      </w:r>
      <w:r w:rsidRPr="007B7915">
        <w:rPr>
          <w:rFonts w:ascii="Times New Roman" w:hAnsi="Times New Roman"/>
          <w:noProof/>
          <w:lang w:val="vi-VN"/>
        </w:rPr>
        <w:tab/>
      </w:r>
      <w:r w:rsidR="00FD68E3" w:rsidRPr="007B7915">
        <w:rPr>
          <w:rFonts w:ascii="Times New Roman" w:hAnsi="Times New Roman"/>
          <w:noProof/>
          <w:lang w:val="vi-VN"/>
        </w:rPr>
        <w:fldChar w:fldCharType="begin"/>
      </w:r>
      <w:r w:rsidRPr="007B7915">
        <w:rPr>
          <w:rFonts w:ascii="Times New Roman" w:hAnsi="Times New Roman"/>
          <w:noProof/>
          <w:lang w:val="vi-VN"/>
        </w:rPr>
        <w:instrText xml:space="preserve"> PAGEREF _Toc483575486 \h </w:instrText>
      </w:r>
      <w:r w:rsidR="00FD68E3" w:rsidRPr="007B7915">
        <w:rPr>
          <w:rFonts w:ascii="Times New Roman" w:hAnsi="Times New Roman"/>
          <w:noProof/>
          <w:lang w:val="vi-VN"/>
        </w:rPr>
      </w:r>
      <w:r w:rsidR="00FD68E3" w:rsidRPr="007B7915">
        <w:rPr>
          <w:rFonts w:ascii="Times New Roman" w:hAnsi="Times New Roman"/>
          <w:noProof/>
          <w:lang w:val="vi-VN"/>
        </w:rPr>
        <w:fldChar w:fldCharType="separate"/>
      </w:r>
      <w:r w:rsidR="00EC09A5">
        <w:rPr>
          <w:rFonts w:ascii="Times New Roman" w:hAnsi="Times New Roman"/>
          <w:noProof/>
          <w:lang w:val="vi-VN"/>
        </w:rPr>
        <w:t>282</w:t>
      </w:r>
      <w:r w:rsidR="00FD68E3" w:rsidRPr="007B7915">
        <w:rPr>
          <w:rFonts w:ascii="Times New Roman" w:hAnsi="Times New Roman"/>
          <w:noProof/>
          <w:lang w:val="vi-VN"/>
        </w:rPr>
        <w:fldChar w:fldCharType="end"/>
      </w:r>
    </w:p>
    <w:p w14:paraId="2E81AE24" w14:textId="77777777" w:rsidR="003801B4" w:rsidRPr="007B7915" w:rsidRDefault="003801B4" w:rsidP="003801B4">
      <w:pPr>
        <w:pStyle w:val="TOC2"/>
        <w:tabs>
          <w:tab w:val="left" w:pos="960"/>
          <w:tab w:val="right" w:leader="dot" w:pos="9962"/>
        </w:tabs>
        <w:spacing w:line="360" w:lineRule="auto"/>
        <w:jc w:val="both"/>
        <w:rPr>
          <w:rFonts w:ascii="Times New Roman" w:eastAsiaTheme="minorEastAsia" w:hAnsi="Times New Roman"/>
          <w:smallCaps w:val="0"/>
          <w:noProof/>
          <w:sz w:val="24"/>
          <w:szCs w:val="24"/>
          <w:lang w:val="vi-VN"/>
        </w:rPr>
      </w:pPr>
      <w:r w:rsidRPr="007B7915">
        <w:rPr>
          <w:rFonts w:ascii="Times New Roman" w:hAnsi="Times New Roman"/>
          <w:noProof/>
          <w:lang w:val="vi-VN"/>
        </w:rPr>
        <w:t>4.1.</w:t>
      </w:r>
      <w:r w:rsidRPr="007B7915">
        <w:rPr>
          <w:rFonts w:ascii="Times New Roman" w:eastAsiaTheme="minorEastAsia" w:hAnsi="Times New Roman"/>
          <w:smallCaps w:val="0"/>
          <w:noProof/>
          <w:sz w:val="24"/>
          <w:szCs w:val="24"/>
          <w:lang w:val="vi-VN"/>
        </w:rPr>
        <w:tab/>
      </w:r>
      <w:r w:rsidRPr="007B7915">
        <w:rPr>
          <w:rFonts w:ascii="Times New Roman" w:hAnsi="Times New Roman"/>
          <w:noProof/>
          <w:lang w:val="vi-VN"/>
        </w:rPr>
        <w:t>Tiệt khuẩn cuối bằng nhiệt ẩm</w:t>
      </w:r>
      <w:r w:rsidRPr="007B7915">
        <w:rPr>
          <w:rFonts w:ascii="Times New Roman" w:hAnsi="Times New Roman"/>
          <w:noProof/>
          <w:lang w:val="vi-VN"/>
        </w:rPr>
        <w:tab/>
      </w:r>
      <w:r w:rsidR="00FD68E3" w:rsidRPr="007B7915">
        <w:rPr>
          <w:rFonts w:ascii="Times New Roman" w:hAnsi="Times New Roman"/>
          <w:noProof/>
          <w:lang w:val="vi-VN"/>
        </w:rPr>
        <w:fldChar w:fldCharType="begin"/>
      </w:r>
      <w:r w:rsidRPr="007B7915">
        <w:rPr>
          <w:rFonts w:ascii="Times New Roman" w:hAnsi="Times New Roman"/>
          <w:noProof/>
          <w:lang w:val="vi-VN"/>
        </w:rPr>
        <w:instrText xml:space="preserve"> PAGEREF _Toc483575487 \h </w:instrText>
      </w:r>
      <w:r w:rsidR="00FD68E3" w:rsidRPr="007B7915">
        <w:rPr>
          <w:rFonts w:ascii="Times New Roman" w:hAnsi="Times New Roman"/>
          <w:noProof/>
          <w:lang w:val="vi-VN"/>
        </w:rPr>
      </w:r>
      <w:r w:rsidR="00FD68E3" w:rsidRPr="007B7915">
        <w:rPr>
          <w:rFonts w:ascii="Times New Roman" w:hAnsi="Times New Roman"/>
          <w:noProof/>
          <w:lang w:val="vi-VN"/>
        </w:rPr>
        <w:fldChar w:fldCharType="separate"/>
      </w:r>
      <w:r w:rsidR="00EC09A5">
        <w:rPr>
          <w:rFonts w:ascii="Times New Roman" w:hAnsi="Times New Roman"/>
          <w:noProof/>
          <w:lang w:val="vi-VN"/>
        </w:rPr>
        <w:t>282</w:t>
      </w:r>
      <w:r w:rsidR="00FD68E3" w:rsidRPr="007B7915">
        <w:rPr>
          <w:rFonts w:ascii="Times New Roman" w:hAnsi="Times New Roman"/>
          <w:noProof/>
          <w:lang w:val="vi-VN"/>
        </w:rPr>
        <w:fldChar w:fldCharType="end"/>
      </w:r>
    </w:p>
    <w:p w14:paraId="40027032" w14:textId="77777777" w:rsidR="003801B4" w:rsidRPr="007B7915" w:rsidRDefault="003801B4" w:rsidP="003801B4">
      <w:pPr>
        <w:pStyle w:val="TOC2"/>
        <w:tabs>
          <w:tab w:val="left" w:pos="960"/>
          <w:tab w:val="right" w:leader="dot" w:pos="9962"/>
        </w:tabs>
        <w:spacing w:line="360" w:lineRule="auto"/>
        <w:jc w:val="both"/>
        <w:rPr>
          <w:rFonts w:ascii="Times New Roman" w:eastAsiaTheme="minorEastAsia" w:hAnsi="Times New Roman"/>
          <w:smallCaps w:val="0"/>
          <w:noProof/>
          <w:sz w:val="24"/>
          <w:szCs w:val="24"/>
          <w:lang w:val="vi-VN"/>
        </w:rPr>
      </w:pPr>
      <w:r w:rsidRPr="007B7915">
        <w:rPr>
          <w:rFonts w:ascii="Times New Roman" w:hAnsi="Times New Roman"/>
          <w:noProof/>
          <w:lang w:val="vi-VN"/>
        </w:rPr>
        <w:t>4.2.</w:t>
      </w:r>
      <w:r w:rsidRPr="007B7915">
        <w:rPr>
          <w:rFonts w:ascii="Times New Roman" w:eastAsiaTheme="minorEastAsia" w:hAnsi="Times New Roman"/>
          <w:smallCaps w:val="0"/>
          <w:noProof/>
          <w:sz w:val="24"/>
          <w:szCs w:val="24"/>
          <w:lang w:val="vi-VN"/>
        </w:rPr>
        <w:tab/>
      </w:r>
      <w:r w:rsidRPr="007B7915">
        <w:rPr>
          <w:rFonts w:ascii="Times New Roman" w:hAnsi="Times New Roman"/>
          <w:noProof/>
          <w:lang w:val="vi-VN"/>
        </w:rPr>
        <w:t>Các quy trình tiệt khuẩn cuối khác</w:t>
      </w:r>
      <w:r w:rsidRPr="007B7915">
        <w:rPr>
          <w:rFonts w:ascii="Times New Roman" w:hAnsi="Times New Roman"/>
          <w:noProof/>
          <w:lang w:val="vi-VN"/>
        </w:rPr>
        <w:tab/>
      </w:r>
      <w:r w:rsidR="00FD68E3" w:rsidRPr="007B7915">
        <w:rPr>
          <w:rFonts w:ascii="Times New Roman" w:hAnsi="Times New Roman"/>
          <w:noProof/>
          <w:lang w:val="vi-VN"/>
        </w:rPr>
        <w:fldChar w:fldCharType="begin"/>
      </w:r>
      <w:r w:rsidRPr="007B7915">
        <w:rPr>
          <w:rFonts w:ascii="Times New Roman" w:hAnsi="Times New Roman"/>
          <w:noProof/>
          <w:lang w:val="vi-VN"/>
        </w:rPr>
        <w:instrText xml:space="preserve"> PAGEREF _Toc483575490 \h </w:instrText>
      </w:r>
      <w:r w:rsidR="00FD68E3" w:rsidRPr="007B7915">
        <w:rPr>
          <w:rFonts w:ascii="Times New Roman" w:hAnsi="Times New Roman"/>
          <w:noProof/>
          <w:lang w:val="vi-VN"/>
        </w:rPr>
      </w:r>
      <w:r w:rsidR="00FD68E3" w:rsidRPr="007B7915">
        <w:rPr>
          <w:rFonts w:ascii="Times New Roman" w:hAnsi="Times New Roman"/>
          <w:noProof/>
          <w:lang w:val="vi-VN"/>
        </w:rPr>
        <w:fldChar w:fldCharType="separate"/>
      </w:r>
      <w:r w:rsidR="00EC09A5">
        <w:rPr>
          <w:rFonts w:ascii="Times New Roman" w:hAnsi="Times New Roman"/>
          <w:noProof/>
          <w:lang w:val="vi-VN"/>
        </w:rPr>
        <w:t>283</w:t>
      </w:r>
      <w:r w:rsidR="00FD68E3" w:rsidRPr="007B7915">
        <w:rPr>
          <w:rFonts w:ascii="Times New Roman" w:hAnsi="Times New Roman"/>
          <w:noProof/>
          <w:lang w:val="vi-VN"/>
        </w:rPr>
        <w:fldChar w:fldCharType="end"/>
      </w:r>
    </w:p>
    <w:p w14:paraId="38971531" w14:textId="77777777" w:rsidR="003801B4" w:rsidRPr="007B7915" w:rsidRDefault="003801B4" w:rsidP="003801B4">
      <w:pPr>
        <w:pStyle w:val="TOC2"/>
        <w:tabs>
          <w:tab w:val="left" w:pos="960"/>
          <w:tab w:val="right" w:leader="dot" w:pos="9962"/>
        </w:tabs>
        <w:spacing w:line="360" w:lineRule="auto"/>
        <w:jc w:val="both"/>
        <w:rPr>
          <w:rFonts w:ascii="Times New Roman" w:eastAsiaTheme="minorEastAsia" w:hAnsi="Times New Roman"/>
          <w:smallCaps w:val="0"/>
          <w:noProof/>
          <w:sz w:val="24"/>
          <w:szCs w:val="24"/>
          <w:lang w:val="vi-VN"/>
        </w:rPr>
      </w:pPr>
      <w:r w:rsidRPr="007B7915">
        <w:rPr>
          <w:rFonts w:ascii="Times New Roman" w:hAnsi="Times New Roman"/>
          <w:noProof/>
          <w:lang w:val="vi-VN"/>
        </w:rPr>
        <w:t>4.3.</w:t>
      </w:r>
      <w:r w:rsidRPr="007B7915">
        <w:rPr>
          <w:rFonts w:ascii="Times New Roman" w:eastAsiaTheme="minorEastAsia" w:hAnsi="Times New Roman"/>
          <w:smallCaps w:val="0"/>
          <w:noProof/>
          <w:sz w:val="24"/>
          <w:szCs w:val="24"/>
          <w:lang w:val="vi-VN"/>
        </w:rPr>
        <w:tab/>
      </w:r>
      <w:r w:rsidRPr="007B7915">
        <w:rPr>
          <w:rFonts w:ascii="Times New Roman" w:hAnsi="Times New Roman"/>
          <w:noProof/>
          <w:lang w:val="vi-VN"/>
        </w:rPr>
        <w:t>Tính toàn vẹn của hệ thống bao bì - nắp</w:t>
      </w:r>
      <w:r w:rsidRPr="007B7915">
        <w:rPr>
          <w:rFonts w:ascii="Times New Roman" w:hAnsi="Times New Roman"/>
          <w:noProof/>
          <w:lang w:val="vi-VN"/>
        </w:rPr>
        <w:tab/>
      </w:r>
      <w:r w:rsidR="00FD68E3" w:rsidRPr="007B7915">
        <w:rPr>
          <w:rFonts w:ascii="Times New Roman" w:hAnsi="Times New Roman"/>
          <w:noProof/>
          <w:lang w:val="vi-VN"/>
        </w:rPr>
        <w:fldChar w:fldCharType="begin"/>
      </w:r>
      <w:r w:rsidRPr="007B7915">
        <w:rPr>
          <w:rFonts w:ascii="Times New Roman" w:hAnsi="Times New Roman"/>
          <w:noProof/>
          <w:lang w:val="vi-VN"/>
        </w:rPr>
        <w:instrText xml:space="preserve"> PAGEREF _Toc483575493 \h </w:instrText>
      </w:r>
      <w:r w:rsidR="00FD68E3" w:rsidRPr="007B7915">
        <w:rPr>
          <w:rFonts w:ascii="Times New Roman" w:hAnsi="Times New Roman"/>
          <w:noProof/>
          <w:lang w:val="vi-VN"/>
        </w:rPr>
      </w:r>
      <w:r w:rsidR="00FD68E3" w:rsidRPr="007B7915">
        <w:rPr>
          <w:rFonts w:ascii="Times New Roman" w:hAnsi="Times New Roman"/>
          <w:noProof/>
          <w:lang w:val="vi-VN"/>
        </w:rPr>
        <w:fldChar w:fldCharType="separate"/>
      </w:r>
      <w:r w:rsidR="00EC09A5">
        <w:rPr>
          <w:rFonts w:ascii="Times New Roman" w:hAnsi="Times New Roman"/>
          <w:noProof/>
          <w:lang w:val="vi-VN"/>
        </w:rPr>
        <w:t>284</w:t>
      </w:r>
      <w:r w:rsidR="00FD68E3" w:rsidRPr="007B7915">
        <w:rPr>
          <w:rFonts w:ascii="Times New Roman" w:hAnsi="Times New Roman"/>
          <w:noProof/>
          <w:lang w:val="vi-VN"/>
        </w:rPr>
        <w:fldChar w:fldCharType="end"/>
      </w:r>
    </w:p>
    <w:p w14:paraId="1714C947" w14:textId="77777777" w:rsidR="003801B4" w:rsidRPr="007B7915" w:rsidRDefault="003801B4" w:rsidP="003801B4">
      <w:pPr>
        <w:pStyle w:val="TOC1"/>
        <w:tabs>
          <w:tab w:val="left" w:pos="480"/>
          <w:tab w:val="right" w:leader="dot" w:pos="9962"/>
        </w:tabs>
        <w:spacing w:line="360" w:lineRule="auto"/>
        <w:jc w:val="both"/>
        <w:rPr>
          <w:rFonts w:ascii="Times New Roman" w:eastAsiaTheme="minorEastAsia" w:hAnsi="Times New Roman"/>
          <w:b w:val="0"/>
          <w:bCs w:val="0"/>
          <w:caps w:val="0"/>
          <w:noProof/>
          <w:sz w:val="24"/>
          <w:szCs w:val="24"/>
          <w:lang w:val="vi-VN"/>
        </w:rPr>
      </w:pPr>
      <w:r w:rsidRPr="007B7915">
        <w:rPr>
          <w:rFonts w:ascii="Times New Roman" w:hAnsi="Times New Roman"/>
          <w:noProof/>
          <w:lang w:val="vi-VN"/>
        </w:rPr>
        <w:t>5.</w:t>
      </w:r>
      <w:r w:rsidRPr="007B7915">
        <w:rPr>
          <w:rFonts w:ascii="Times New Roman" w:eastAsiaTheme="minorEastAsia" w:hAnsi="Times New Roman"/>
          <w:b w:val="0"/>
          <w:bCs w:val="0"/>
          <w:caps w:val="0"/>
          <w:noProof/>
          <w:sz w:val="24"/>
          <w:szCs w:val="24"/>
          <w:lang w:val="vi-VN"/>
        </w:rPr>
        <w:tab/>
      </w:r>
      <w:r w:rsidRPr="007B7915">
        <w:rPr>
          <w:rFonts w:ascii="Times New Roman" w:hAnsi="Times New Roman"/>
          <w:noProof/>
          <w:lang w:val="vi-VN"/>
        </w:rPr>
        <w:t>THUẬT NGỮ</w:t>
      </w:r>
      <w:r w:rsidRPr="007B7915">
        <w:rPr>
          <w:rFonts w:ascii="Times New Roman" w:hAnsi="Times New Roman"/>
          <w:noProof/>
          <w:lang w:val="vi-VN"/>
        </w:rPr>
        <w:tab/>
      </w:r>
      <w:r w:rsidR="00FD68E3" w:rsidRPr="007B7915">
        <w:rPr>
          <w:rFonts w:ascii="Times New Roman" w:hAnsi="Times New Roman"/>
          <w:noProof/>
          <w:lang w:val="vi-VN"/>
        </w:rPr>
        <w:fldChar w:fldCharType="begin"/>
      </w:r>
      <w:r w:rsidRPr="007B7915">
        <w:rPr>
          <w:rFonts w:ascii="Times New Roman" w:hAnsi="Times New Roman"/>
          <w:noProof/>
          <w:lang w:val="vi-VN"/>
        </w:rPr>
        <w:instrText xml:space="preserve"> PAGEREF _Toc483575494 \h </w:instrText>
      </w:r>
      <w:r w:rsidR="00FD68E3" w:rsidRPr="007B7915">
        <w:rPr>
          <w:rFonts w:ascii="Times New Roman" w:hAnsi="Times New Roman"/>
          <w:noProof/>
          <w:lang w:val="vi-VN"/>
        </w:rPr>
      </w:r>
      <w:r w:rsidR="00FD68E3" w:rsidRPr="007B7915">
        <w:rPr>
          <w:rFonts w:ascii="Times New Roman" w:hAnsi="Times New Roman"/>
          <w:noProof/>
          <w:lang w:val="vi-VN"/>
        </w:rPr>
        <w:fldChar w:fldCharType="separate"/>
      </w:r>
      <w:r w:rsidR="00EC09A5">
        <w:rPr>
          <w:rFonts w:ascii="Times New Roman" w:hAnsi="Times New Roman"/>
          <w:noProof/>
          <w:lang w:val="vi-VN"/>
        </w:rPr>
        <w:t>285</w:t>
      </w:r>
      <w:r w:rsidR="00FD68E3" w:rsidRPr="007B7915">
        <w:rPr>
          <w:rFonts w:ascii="Times New Roman" w:hAnsi="Times New Roman"/>
          <w:noProof/>
          <w:lang w:val="vi-VN"/>
        </w:rPr>
        <w:fldChar w:fldCharType="end"/>
      </w:r>
    </w:p>
    <w:p w14:paraId="137A5F6B" w14:textId="77777777" w:rsidR="00C755AC" w:rsidRPr="007B7915" w:rsidRDefault="00FD68E3" w:rsidP="003801B4">
      <w:pPr>
        <w:spacing w:line="360" w:lineRule="auto"/>
        <w:rPr>
          <w:sz w:val="16"/>
          <w:szCs w:val="16"/>
          <w:lang w:val="vi-VN"/>
        </w:rPr>
      </w:pPr>
      <w:r w:rsidRPr="007B7915">
        <w:rPr>
          <w:sz w:val="22"/>
          <w:szCs w:val="22"/>
          <w:lang w:val="vi-VN"/>
        </w:rPr>
        <w:fldChar w:fldCharType="end"/>
      </w:r>
    </w:p>
    <w:p w14:paraId="58AB4F4E" w14:textId="77777777" w:rsidR="00C755AC" w:rsidRPr="007B7915" w:rsidRDefault="00C755AC" w:rsidP="003801B4">
      <w:pPr>
        <w:spacing w:line="360" w:lineRule="auto"/>
        <w:jc w:val="both"/>
        <w:rPr>
          <w:sz w:val="16"/>
          <w:szCs w:val="16"/>
          <w:lang w:val="vi-VN"/>
        </w:rPr>
      </w:pPr>
    </w:p>
    <w:p w14:paraId="3F0E4F75" w14:textId="77777777" w:rsidR="00C755AC" w:rsidRPr="007B7915" w:rsidRDefault="00C755AC" w:rsidP="003801B4">
      <w:pPr>
        <w:spacing w:line="360" w:lineRule="auto"/>
        <w:jc w:val="both"/>
        <w:rPr>
          <w:sz w:val="16"/>
          <w:szCs w:val="16"/>
          <w:lang w:val="vi-VN"/>
        </w:rPr>
      </w:pPr>
    </w:p>
    <w:p w14:paraId="230B1977" w14:textId="77777777" w:rsidR="00C755AC" w:rsidRPr="007B7915" w:rsidRDefault="00C755AC" w:rsidP="00C755AC">
      <w:pPr>
        <w:jc w:val="both"/>
        <w:rPr>
          <w:sz w:val="16"/>
          <w:szCs w:val="16"/>
          <w:lang w:val="vi-VN"/>
        </w:rPr>
      </w:pPr>
    </w:p>
    <w:p w14:paraId="7BDCBB86" w14:textId="77777777" w:rsidR="00C755AC" w:rsidRPr="007B7915" w:rsidRDefault="00C755AC" w:rsidP="00C755AC">
      <w:pPr>
        <w:jc w:val="both"/>
        <w:rPr>
          <w:sz w:val="16"/>
          <w:szCs w:val="16"/>
          <w:lang w:val="vi-VN"/>
        </w:rPr>
      </w:pPr>
    </w:p>
    <w:p w14:paraId="5E1306F4" w14:textId="77777777" w:rsidR="00C755AC" w:rsidRPr="007B7915" w:rsidRDefault="00C755AC" w:rsidP="00C755AC">
      <w:pPr>
        <w:jc w:val="both"/>
        <w:rPr>
          <w:sz w:val="16"/>
          <w:szCs w:val="16"/>
          <w:lang w:val="vi-VN"/>
        </w:rPr>
      </w:pPr>
    </w:p>
    <w:p w14:paraId="1AFEA179" w14:textId="77777777" w:rsidR="00C755AC" w:rsidRPr="007B7915" w:rsidRDefault="00C755AC" w:rsidP="00C755AC">
      <w:pPr>
        <w:jc w:val="both"/>
        <w:rPr>
          <w:sz w:val="16"/>
          <w:szCs w:val="16"/>
          <w:lang w:val="vi-VN"/>
        </w:rPr>
      </w:pPr>
    </w:p>
    <w:p w14:paraId="358568D6" w14:textId="77777777" w:rsidR="00C755AC" w:rsidRPr="007B7915" w:rsidRDefault="00C755AC" w:rsidP="00C755AC">
      <w:pPr>
        <w:jc w:val="both"/>
        <w:rPr>
          <w:sz w:val="16"/>
          <w:szCs w:val="16"/>
          <w:lang w:val="vi-VN"/>
        </w:rPr>
      </w:pPr>
    </w:p>
    <w:p w14:paraId="5A13B754" w14:textId="77777777" w:rsidR="00C755AC" w:rsidRPr="007B7915" w:rsidRDefault="00C755AC" w:rsidP="00C755AC">
      <w:pPr>
        <w:jc w:val="both"/>
        <w:rPr>
          <w:sz w:val="16"/>
          <w:szCs w:val="16"/>
          <w:lang w:val="vi-VN"/>
        </w:rPr>
      </w:pPr>
    </w:p>
    <w:p w14:paraId="416CE656" w14:textId="77777777" w:rsidR="00C755AC" w:rsidRPr="007B7915" w:rsidRDefault="00C755AC" w:rsidP="00C755AC">
      <w:pPr>
        <w:jc w:val="both"/>
        <w:rPr>
          <w:sz w:val="16"/>
          <w:szCs w:val="16"/>
          <w:lang w:val="vi-VN"/>
        </w:rPr>
      </w:pPr>
    </w:p>
    <w:p w14:paraId="09CD3C66" w14:textId="77777777" w:rsidR="00C755AC" w:rsidRPr="007B7915" w:rsidRDefault="00C755AC" w:rsidP="00C755AC">
      <w:pPr>
        <w:jc w:val="both"/>
        <w:rPr>
          <w:sz w:val="16"/>
          <w:szCs w:val="16"/>
          <w:lang w:val="vi-VN"/>
        </w:rPr>
      </w:pPr>
    </w:p>
    <w:p w14:paraId="2192CFA7" w14:textId="77777777" w:rsidR="00C755AC" w:rsidRPr="007B7915" w:rsidRDefault="00C755AC" w:rsidP="00C755AC">
      <w:pPr>
        <w:jc w:val="both"/>
        <w:rPr>
          <w:sz w:val="16"/>
          <w:szCs w:val="16"/>
          <w:lang w:val="vi-VN"/>
        </w:rPr>
      </w:pPr>
    </w:p>
    <w:p w14:paraId="1834EECB" w14:textId="77777777" w:rsidR="00C755AC" w:rsidRPr="007B7915" w:rsidRDefault="00C755AC" w:rsidP="00C755AC">
      <w:pPr>
        <w:jc w:val="both"/>
        <w:rPr>
          <w:sz w:val="16"/>
          <w:szCs w:val="16"/>
          <w:lang w:val="vi-VN"/>
        </w:rPr>
      </w:pPr>
    </w:p>
    <w:p w14:paraId="41B9B345" w14:textId="77777777" w:rsidR="00D8760C" w:rsidRPr="007B7915" w:rsidRDefault="00D8760C" w:rsidP="00C755AC">
      <w:pPr>
        <w:jc w:val="both"/>
        <w:rPr>
          <w:sz w:val="16"/>
          <w:szCs w:val="16"/>
          <w:lang w:val="vi-VN"/>
        </w:rPr>
      </w:pPr>
    </w:p>
    <w:p w14:paraId="0C1F2986" w14:textId="77777777" w:rsidR="00D8760C" w:rsidRPr="007B7915" w:rsidRDefault="00D8760C" w:rsidP="00C755AC">
      <w:pPr>
        <w:jc w:val="both"/>
        <w:rPr>
          <w:sz w:val="16"/>
          <w:szCs w:val="16"/>
          <w:lang w:val="vi-VN"/>
        </w:rPr>
      </w:pPr>
    </w:p>
    <w:p w14:paraId="2288A9C9" w14:textId="77777777" w:rsidR="00D8760C" w:rsidRPr="007B7915" w:rsidRDefault="00D8760C" w:rsidP="00C755AC">
      <w:pPr>
        <w:jc w:val="both"/>
        <w:rPr>
          <w:sz w:val="16"/>
          <w:szCs w:val="16"/>
          <w:lang w:val="vi-VN"/>
        </w:rPr>
      </w:pPr>
    </w:p>
    <w:p w14:paraId="6FE64F05" w14:textId="77777777" w:rsidR="00C755AC" w:rsidRPr="007B7915" w:rsidRDefault="00C755AC" w:rsidP="00C755AC">
      <w:pPr>
        <w:jc w:val="both"/>
        <w:rPr>
          <w:sz w:val="16"/>
          <w:szCs w:val="16"/>
          <w:lang w:val="vi-VN"/>
        </w:rPr>
      </w:pPr>
    </w:p>
    <w:p w14:paraId="71726C33" w14:textId="77777777" w:rsidR="00C755AC" w:rsidRPr="007B7915" w:rsidRDefault="00C755AC" w:rsidP="00C755AC">
      <w:pPr>
        <w:jc w:val="both"/>
        <w:rPr>
          <w:sz w:val="16"/>
          <w:szCs w:val="16"/>
          <w:lang w:val="vi-VN"/>
        </w:rPr>
      </w:pPr>
    </w:p>
    <w:p w14:paraId="4DADC442" w14:textId="77777777" w:rsidR="00C755AC" w:rsidRPr="007B7915" w:rsidRDefault="00C755AC" w:rsidP="00C755AC">
      <w:pPr>
        <w:jc w:val="both"/>
        <w:rPr>
          <w:sz w:val="16"/>
          <w:szCs w:val="16"/>
          <w:lang w:val="vi-VN"/>
        </w:rPr>
      </w:pPr>
    </w:p>
    <w:p w14:paraId="1E4EE8D4" w14:textId="77777777" w:rsidR="00C755AC" w:rsidRPr="007B7915" w:rsidRDefault="00C755AC" w:rsidP="00C755AC">
      <w:pPr>
        <w:jc w:val="both"/>
        <w:rPr>
          <w:sz w:val="16"/>
          <w:szCs w:val="16"/>
          <w:lang w:val="vi-VN"/>
        </w:rPr>
      </w:pPr>
    </w:p>
    <w:p w14:paraId="5446C01E" w14:textId="77777777" w:rsidR="00C755AC" w:rsidRPr="007B7915" w:rsidRDefault="00C755AC" w:rsidP="00C755AC">
      <w:pPr>
        <w:jc w:val="both"/>
        <w:rPr>
          <w:sz w:val="16"/>
          <w:szCs w:val="16"/>
          <w:lang w:val="vi-VN"/>
        </w:rPr>
      </w:pPr>
    </w:p>
    <w:p w14:paraId="39451418" w14:textId="77777777" w:rsidR="00C755AC" w:rsidRPr="007B7915" w:rsidRDefault="00C755AC" w:rsidP="00C755AC">
      <w:pPr>
        <w:jc w:val="both"/>
        <w:rPr>
          <w:sz w:val="16"/>
          <w:szCs w:val="16"/>
          <w:lang w:val="vi-VN"/>
        </w:rPr>
      </w:pPr>
    </w:p>
    <w:p w14:paraId="2A20A45A" w14:textId="77777777" w:rsidR="00C755AC" w:rsidRPr="007B7915" w:rsidRDefault="00C755AC" w:rsidP="00C755AC">
      <w:pPr>
        <w:jc w:val="both"/>
        <w:rPr>
          <w:sz w:val="16"/>
          <w:szCs w:val="16"/>
          <w:lang w:val="vi-VN"/>
        </w:rPr>
      </w:pPr>
    </w:p>
    <w:p w14:paraId="414DDD0C" w14:textId="77777777" w:rsidR="00C755AC" w:rsidRPr="007B7915" w:rsidRDefault="00C755AC" w:rsidP="00C755AC">
      <w:pPr>
        <w:jc w:val="both"/>
        <w:rPr>
          <w:sz w:val="16"/>
          <w:szCs w:val="16"/>
          <w:lang w:val="vi-VN"/>
        </w:rPr>
      </w:pPr>
    </w:p>
    <w:p w14:paraId="6325F2B8" w14:textId="77777777" w:rsidR="00C755AC" w:rsidRPr="007B7915" w:rsidRDefault="00C755AC" w:rsidP="00C755AC">
      <w:pPr>
        <w:jc w:val="both"/>
        <w:rPr>
          <w:sz w:val="16"/>
          <w:szCs w:val="16"/>
          <w:lang w:val="vi-VN"/>
        </w:rPr>
      </w:pPr>
    </w:p>
    <w:p w14:paraId="41DD631F" w14:textId="77777777" w:rsidR="00C755AC" w:rsidRPr="007B7915" w:rsidRDefault="00C755AC" w:rsidP="00C755AC">
      <w:pPr>
        <w:jc w:val="both"/>
        <w:rPr>
          <w:sz w:val="16"/>
          <w:szCs w:val="16"/>
          <w:lang w:val="vi-VN"/>
        </w:rPr>
      </w:pPr>
    </w:p>
    <w:p w14:paraId="653073C7" w14:textId="77777777" w:rsidR="00C755AC" w:rsidRPr="007B7915" w:rsidRDefault="00C755AC" w:rsidP="00C755AC">
      <w:pPr>
        <w:jc w:val="both"/>
        <w:rPr>
          <w:sz w:val="16"/>
          <w:szCs w:val="16"/>
          <w:lang w:val="vi-VN"/>
        </w:rPr>
      </w:pPr>
    </w:p>
    <w:p w14:paraId="0ED67921" w14:textId="77777777" w:rsidR="00C755AC" w:rsidRPr="007B7915" w:rsidRDefault="00C755AC" w:rsidP="00C755AC">
      <w:pPr>
        <w:jc w:val="both"/>
        <w:rPr>
          <w:sz w:val="16"/>
          <w:szCs w:val="16"/>
          <w:lang w:val="vi-VN"/>
        </w:rPr>
      </w:pPr>
    </w:p>
    <w:p w14:paraId="54F1A6AD" w14:textId="77777777" w:rsidR="00C755AC" w:rsidRPr="007B7915" w:rsidRDefault="00C755AC" w:rsidP="00C755AC">
      <w:pPr>
        <w:jc w:val="both"/>
        <w:rPr>
          <w:sz w:val="16"/>
          <w:szCs w:val="16"/>
          <w:lang w:val="vi-VN"/>
        </w:rPr>
      </w:pPr>
    </w:p>
    <w:p w14:paraId="559423D2" w14:textId="77777777" w:rsidR="00C755AC" w:rsidRPr="007B7915" w:rsidRDefault="00C755AC" w:rsidP="00C755AC">
      <w:pPr>
        <w:jc w:val="both"/>
        <w:rPr>
          <w:sz w:val="16"/>
          <w:szCs w:val="16"/>
          <w:lang w:val="vi-VN"/>
        </w:rPr>
      </w:pPr>
    </w:p>
    <w:p w14:paraId="2F2F1B7D" w14:textId="77777777" w:rsidR="00C755AC" w:rsidRPr="007B7915" w:rsidRDefault="00C755AC" w:rsidP="00C755AC">
      <w:pPr>
        <w:jc w:val="both"/>
        <w:rPr>
          <w:sz w:val="16"/>
          <w:szCs w:val="16"/>
          <w:lang w:val="vi-VN"/>
        </w:rPr>
      </w:pPr>
    </w:p>
    <w:p w14:paraId="3D3E48FA" w14:textId="77777777" w:rsidR="00C755AC" w:rsidRPr="007B7915" w:rsidRDefault="00C755AC" w:rsidP="00C755AC">
      <w:pPr>
        <w:jc w:val="both"/>
        <w:rPr>
          <w:sz w:val="16"/>
          <w:szCs w:val="16"/>
          <w:lang w:val="vi-VN"/>
        </w:rPr>
      </w:pPr>
    </w:p>
    <w:p w14:paraId="19826C00" w14:textId="77777777" w:rsidR="00C755AC" w:rsidRPr="007B7915" w:rsidRDefault="00C755AC" w:rsidP="00C755AC">
      <w:pPr>
        <w:jc w:val="both"/>
        <w:rPr>
          <w:sz w:val="16"/>
          <w:szCs w:val="16"/>
          <w:lang w:val="vi-VN"/>
        </w:rPr>
      </w:pPr>
    </w:p>
    <w:p w14:paraId="3B75F2EC" w14:textId="77777777" w:rsidR="00C755AC" w:rsidRPr="007B7915" w:rsidRDefault="00C755AC" w:rsidP="00C755AC">
      <w:pPr>
        <w:jc w:val="both"/>
        <w:rPr>
          <w:sz w:val="16"/>
          <w:szCs w:val="16"/>
          <w:lang w:val="vi-VN"/>
        </w:rPr>
      </w:pPr>
    </w:p>
    <w:p w14:paraId="36F5270B" w14:textId="77777777" w:rsidR="00C755AC" w:rsidRPr="007B7915" w:rsidRDefault="00C755AC" w:rsidP="00C755AC">
      <w:pPr>
        <w:jc w:val="both"/>
        <w:rPr>
          <w:sz w:val="16"/>
          <w:szCs w:val="16"/>
          <w:lang w:val="vi-VN"/>
        </w:rPr>
      </w:pPr>
    </w:p>
    <w:p w14:paraId="75E7ACA1" w14:textId="77777777" w:rsidR="00C755AC" w:rsidRPr="007B7915" w:rsidRDefault="00C755AC" w:rsidP="00C755AC">
      <w:pPr>
        <w:jc w:val="both"/>
        <w:rPr>
          <w:sz w:val="16"/>
          <w:szCs w:val="16"/>
          <w:lang w:val="vi-VN"/>
        </w:rPr>
      </w:pPr>
    </w:p>
    <w:p w14:paraId="53D6A24F" w14:textId="77777777" w:rsidR="003C68E2" w:rsidRPr="007B7915" w:rsidRDefault="003C68E2" w:rsidP="00C755AC">
      <w:pPr>
        <w:jc w:val="both"/>
        <w:rPr>
          <w:sz w:val="16"/>
          <w:szCs w:val="16"/>
          <w:lang w:val="vi-VN"/>
        </w:rPr>
      </w:pPr>
    </w:p>
    <w:p w14:paraId="6C1D9A6C" w14:textId="77777777" w:rsidR="009B5EDA" w:rsidRPr="007B7915" w:rsidRDefault="009B5EDA" w:rsidP="00C755AC">
      <w:pPr>
        <w:jc w:val="both"/>
        <w:rPr>
          <w:sz w:val="16"/>
          <w:szCs w:val="16"/>
          <w:lang w:val="vi-VN"/>
        </w:rPr>
      </w:pPr>
    </w:p>
    <w:p w14:paraId="46BA0663" w14:textId="77777777" w:rsidR="009B5EDA" w:rsidRPr="007B7915" w:rsidRDefault="009B5EDA" w:rsidP="00C755AC">
      <w:pPr>
        <w:jc w:val="both"/>
        <w:rPr>
          <w:sz w:val="16"/>
          <w:szCs w:val="16"/>
          <w:lang w:val="vi-VN"/>
        </w:rPr>
      </w:pPr>
    </w:p>
    <w:p w14:paraId="6993E632" w14:textId="77777777" w:rsidR="009B5EDA" w:rsidRPr="007B7915" w:rsidRDefault="009B5EDA" w:rsidP="00C755AC">
      <w:pPr>
        <w:jc w:val="both"/>
        <w:rPr>
          <w:sz w:val="16"/>
          <w:szCs w:val="16"/>
          <w:lang w:val="vi-VN"/>
        </w:rPr>
      </w:pPr>
    </w:p>
    <w:p w14:paraId="69F2EB05" w14:textId="77777777" w:rsidR="00C755AC" w:rsidRPr="007B7915" w:rsidRDefault="005D6512" w:rsidP="00F62049">
      <w:pPr>
        <w:pStyle w:val="Heading1"/>
        <w:numPr>
          <w:ilvl w:val="0"/>
          <w:numId w:val="39"/>
        </w:numPr>
        <w:spacing w:line="276" w:lineRule="auto"/>
        <w:ind w:left="709" w:hanging="709"/>
        <w:jc w:val="both"/>
        <w:rPr>
          <w:rFonts w:ascii="Times New Roman" w:hAnsi="Times New Roman" w:cs="Times New Roman"/>
          <w:sz w:val="22"/>
          <w:szCs w:val="22"/>
          <w:lang w:val="vi-VN"/>
        </w:rPr>
      </w:pPr>
      <w:bookmarkStart w:id="617" w:name="_Toc482865401"/>
      <w:bookmarkStart w:id="618" w:name="_Toc482947471"/>
      <w:bookmarkStart w:id="619" w:name="_Toc483413440"/>
      <w:bookmarkStart w:id="620" w:name="_Toc483413491"/>
      <w:bookmarkStart w:id="621" w:name="_Toc483414909"/>
      <w:bookmarkStart w:id="622" w:name="_Toc483415141"/>
      <w:bookmarkStart w:id="623" w:name="_Toc483416985"/>
      <w:bookmarkStart w:id="624" w:name="_Toc483488628"/>
      <w:bookmarkStart w:id="625" w:name="_Toc483575146"/>
      <w:bookmarkStart w:id="626" w:name="_Toc483575205"/>
      <w:bookmarkStart w:id="627" w:name="_Toc483575301"/>
      <w:bookmarkStart w:id="628" w:name="_Toc483575483"/>
      <w:bookmarkStart w:id="629" w:name="_Toc483575620"/>
      <w:bookmarkStart w:id="630" w:name="_Toc483576045"/>
      <w:bookmarkStart w:id="631" w:name="_Toc483643784"/>
      <w:r w:rsidRPr="007B7915">
        <w:rPr>
          <w:rFonts w:ascii="Times New Roman" w:hAnsi="Times New Roman" w:cs="Times New Roman"/>
          <w:sz w:val="22"/>
          <w:szCs w:val="22"/>
          <w:lang w:val="vi-VN"/>
        </w:rPr>
        <w:t>MỤC ĐÍCH</w:t>
      </w:r>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p>
    <w:p w14:paraId="272F1D5F" w14:textId="77777777" w:rsidR="00C755AC" w:rsidRPr="007B7915" w:rsidRDefault="00EC08CE" w:rsidP="00C755AC">
      <w:pPr>
        <w:autoSpaceDE w:val="0"/>
        <w:autoSpaceDN w:val="0"/>
        <w:adjustRightInd w:val="0"/>
        <w:jc w:val="both"/>
        <w:rPr>
          <w:sz w:val="22"/>
          <w:szCs w:val="22"/>
          <w:lang w:val="vi-VN"/>
        </w:rPr>
      </w:pPr>
      <w:r w:rsidRPr="007B7915">
        <w:rPr>
          <w:sz w:val="22"/>
          <w:szCs w:val="22"/>
          <w:lang w:val="vi-VN"/>
        </w:rPr>
        <w:t>Tài liệu này được xây dự</w:t>
      </w:r>
      <w:r w:rsidR="005D6512" w:rsidRPr="007B7915">
        <w:rPr>
          <w:sz w:val="22"/>
          <w:szCs w:val="22"/>
          <w:lang w:val="vi-VN"/>
        </w:rPr>
        <w:t xml:space="preserve">ng nhằm hướng </w:t>
      </w:r>
      <w:r w:rsidRPr="007B7915">
        <w:rPr>
          <w:sz w:val="22"/>
          <w:szCs w:val="22"/>
          <w:lang w:val="vi-VN"/>
        </w:rPr>
        <w:t>dẫn nộp các dữ liệu về tính hiệu</w:t>
      </w:r>
      <w:r w:rsidR="005D6512" w:rsidRPr="007B7915">
        <w:rPr>
          <w:sz w:val="22"/>
          <w:szCs w:val="22"/>
          <w:lang w:val="vi-VN"/>
        </w:rPr>
        <w:t xml:space="preserve"> quả của qu</w:t>
      </w:r>
      <w:r w:rsidR="004831EC" w:rsidRPr="007B7915">
        <w:rPr>
          <w:sz w:val="22"/>
          <w:szCs w:val="22"/>
          <w:lang w:val="vi-VN"/>
        </w:rPr>
        <w:t>y</w:t>
      </w:r>
      <w:r w:rsidR="005D6512" w:rsidRPr="007B7915">
        <w:rPr>
          <w:sz w:val="22"/>
          <w:szCs w:val="22"/>
          <w:lang w:val="vi-VN"/>
        </w:rPr>
        <w:t xml:space="preserve"> trình </w:t>
      </w:r>
      <w:r w:rsidR="009C3CB1" w:rsidRPr="007B7915">
        <w:rPr>
          <w:sz w:val="22"/>
          <w:szCs w:val="22"/>
          <w:lang w:val="vi-VN"/>
        </w:rPr>
        <w:t>tiệt khuẩn</w:t>
      </w:r>
      <w:r w:rsidR="005D6512" w:rsidRPr="007B7915">
        <w:rPr>
          <w:sz w:val="22"/>
          <w:szCs w:val="22"/>
          <w:lang w:val="vi-VN"/>
        </w:rPr>
        <w:t xml:space="preserve"> cuối </w:t>
      </w:r>
      <w:r w:rsidRPr="007B7915">
        <w:rPr>
          <w:sz w:val="22"/>
          <w:szCs w:val="22"/>
          <w:lang w:val="vi-VN"/>
        </w:rPr>
        <w:t>khi xin</w:t>
      </w:r>
      <w:r w:rsidR="005D6512" w:rsidRPr="007B7915">
        <w:rPr>
          <w:sz w:val="22"/>
          <w:szCs w:val="22"/>
          <w:lang w:val="vi-VN"/>
        </w:rPr>
        <w:t xml:space="preserve"> giấy phép lưu hành sản phẩm. </w:t>
      </w:r>
    </w:p>
    <w:p w14:paraId="55869755" w14:textId="77777777" w:rsidR="00C755AC" w:rsidRPr="007B7915" w:rsidRDefault="00C755AC" w:rsidP="00C755AC">
      <w:pPr>
        <w:autoSpaceDE w:val="0"/>
        <w:autoSpaceDN w:val="0"/>
        <w:adjustRightInd w:val="0"/>
        <w:jc w:val="both"/>
        <w:rPr>
          <w:sz w:val="22"/>
          <w:szCs w:val="22"/>
          <w:lang w:val="vi-VN"/>
        </w:rPr>
      </w:pPr>
    </w:p>
    <w:p w14:paraId="27687F35" w14:textId="77777777" w:rsidR="005D6512" w:rsidRPr="007B7915" w:rsidRDefault="005D6512" w:rsidP="00C755AC">
      <w:pPr>
        <w:autoSpaceDE w:val="0"/>
        <w:autoSpaceDN w:val="0"/>
        <w:adjustRightInd w:val="0"/>
        <w:jc w:val="both"/>
        <w:rPr>
          <w:sz w:val="22"/>
          <w:szCs w:val="22"/>
          <w:lang w:val="vi-VN"/>
        </w:rPr>
      </w:pPr>
      <w:r w:rsidRPr="007B7915">
        <w:rPr>
          <w:sz w:val="22"/>
          <w:szCs w:val="22"/>
          <w:lang w:val="vi-VN"/>
        </w:rPr>
        <w:t>Hướng dẫn này nên được đọc cùng với các hướng dẫn được nêu dưới đây:</w:t>
      </w:r>
    </w:p>
    <w:p w14:paraId="6EE4DA3C" w14:textId="77777777" w:rsidR="00C755AC" w:rsidRPr="007B7915" w:rsidRDefault="00C755AC" w:rsidP="00C755AC">
      <w:pPr>
        <w:autoSpaceDE w:val="0"/>
        <w:autoSpaceDN w:val="0"/>
        <w:adjustRightInd w:val="0"/>
        <w:jc w:val="both"/>
        <w:rPr>
          <w:sz w:val="22"/>
          <w:szCs w:val="22"/>
          <w:lang w:val="vi-VN"/>
        </w:rPr>
      </w:pPr>
    </w:p>
    <w:p w14:paraId="5C9522A9" w14:textId="77777777" w:rsidR="00EC08CE" w:rsidRPr="007B7915" w:rsidRDefault="00EC08CE" w:rsidP="00EC08CE">
      <w:pPr>
        <w:pStyle w:val="ListParagraph"/>
        <w:numPr>
          <w:ilvl w:val="0"/>
          <w:numId w:val="54"/>
        </w:numPr>
        <w:autoSpaceDE w:val="0"/>
        <w:autoSpaceDN w:val="0"/>
        <w:adjustRightInd w:val="0"/>
        <w:ind w:left="709" w:hanging="425"/>
        <w:jc w:val="both"/>
        <w:rPr>
          <w:sz w:val="22"/>
          <w:szCs w:val="22"/>
          <w:lang w:val="vi-VN" w:eastAsia="zh-CN"/>
        </w:rPr>
      </w:pPr>
      <w:bookmarkStart w:id="632" w:name="_Toc290468426"/>
      <w:bookmarkStart w:id="633" w:name="_Toc292199579"/>
      <w:bookmarkStart w:id="634" w:name="_Toc294091903"/>
      <w:bookmarkStart w:id="635" w:name="_Toc294092244"/>
      <w:r w:rsidRPr="007B7915">
        <w:rPr>
          <w:sz w:val="22"/>
          <w:szCs w:val="22"/>
          <w:lang w:val="vi-VN" w:eastAsia="zh-CN"/>
        </w:rPr>
        <w:t>Note for Guidance on Process Validation (EMA, 2001)</w:t>
      </w:r>
    </w:p>
    <w:p w14:paraId="605F98C4" w14:textId="77777777" w:rsidR="00EC08CE" w:rsidRPr="007B7915" w:rsidRDefault="00EC08CE" w:rsidP="00EC08CE">
      <w:pPr>
        <w:pStyle w:val="ListParagraph"/>
        <w:numPr>
          <w:ilvl w:val="0"/>
          <w:numId w:val="54"/>
        </w:numPr>
        <w:autoSpaceDE w:val="0"/>
        <w:autoSpaceDN w:val="0"/>
        <w:adjustRightInd w:val="0"/>
        <w:ind w:left="709" w:hanging="425"/>
        <w:jc w:val="both"/>
        <w:rPr>
          <w:sz w:val="22"/>
          <w:szCs w:val="22"/>
          <w:lang w:val="vi-VN"/>
        </w:rPr>
      </w:pPr>
      <w:r w:rsidRPr="007B7915">
        <w:rPr>
          <w:sz w:val="22"/>
          <w:szCs w:val="22"/>
          <w:lang w:val="vi-VN" w:eastAsia="zh-CN"/>
        </w:rPr>
        <w:t>Guidance for Industry for the Submission Documentation for Sterilization Process Validation in Applications for Human and Veterinary Drug Products (FDA, 1994)</w:t>
      </w:r>
    </w:p>
    <w:p w14:paraId="4E747C35" w14:textId="77777777" w:rsidR="00EC08CE" w:rsidRPr="007B7915" w:rsidRDefault="00EC08CE" w:rsidP="00EC08CE">
      <w:pPr>
        <w:pStyle w:val="ListParagraph"/>
        <w:numPr>
          <w:ilvl w:val="0"/>
          <w:numId w:val="54"/>
        </w:numPr>
        <w:autoSpaceDE w:val="0"/>
        <w:autoSpaceDN w:val="0"/>
        <w:adjustRightInd w:val="0"/>
        <w:ind w:left="709" w:hanging="425"/>
        <w:jc w:val="both"/>
        <w:rPr>
          <w:sz w:val="22"/>
          <w:szCs w:val="22"/>
          <w:lang w:val="vi-VN"/>
        </w:rPr>
      </w:pPr>
      <w:r w:rsidRPr="007B7915">
        <w:rPr>
          <w:sz w:val="22"/>
          <w:szCs w:val="22"/>
          <w:lang w:val="vi-VN" w:eastAsia="zh-CN"/>
        </w:rPr>
        <w:t>Annex 4 WHO Good Manufacturing Practices for Sterile Pharmaceutical Products (Technical Report Series No. 957, 2010)</w:t>
      </w:r>
    </w:p>
    <w:p w14:paraId="65CDD165" w14:textId="77777777" w:rsidR="00EC08CE" w:rsidRPr="007B7915" w:rsidRDefault="00EC08CE" w:rsidP="00EC08CE">
      <w:pPr>
        <w:pStyle w:val="ListParagraph"/>
        <w:numPr>
          <w:ilvl w:val="0"/>
          <w:numId w:val="54"/>
        </w:numPr>
        <w:autoSpaceDE w:val="0"/>
        <w:autoSpaceDN w:val="0"/>
        <w:adjustRightInd w:val="0"/>
        <w:ind w:left="709" w:hanging="425"/>
        <w:jc w:val="both"/>
        <w:rPr>
          <w:sz w:val="22"/>
          <w:szCs w:val="22"/>
          <w:lang w:val="vi-VN"/>
        </w:rPr>
      </w:pPr>
      <w:r w:rsidRPr="007B7915">
        <w:rPr>
          <w:sz w:val="22"/>
          <w:szCs w:val="22"/>
          <w:lang w:val="vi-VN"/>
        </w:rPr>
        <w:t xml:space="preserve">EC Guide to Good Manufacturing Practice (Annex 1) </w:t>
      </w:r>
      <w:r w:rsidRPr="007B7915">
        <w:rPr>
          <w:sz w:val="22"/>
          <w:szCs w:val="22"/>
          <w:lang w:val="vi-VN" w:eastAsia="zh-CN"/>
        </w:rPr>
        <w:t>March 2009</w:t>
      </w:r>
    </w:p>
    <w:p w14:paraId="23E70F39" w14:textId="77777777" w:rsidR="00C755AC" w:rsidRPr="007B7915" w:rsidRDefault="00EC08CE" w:rsidP="00F62049">
      <w:pPr>
        <w:pStyle w:val="ListParagraph"/>
        <w:numPr>
          <w:ilvl w:val="0"/>
          <w:numId w:val="54"/>
        </w:numPr>
        <w:autoSpaceDE w:val="0"/>
        <w:autoSpaceDN w:val="0"/>
        <w:adjustRightInd w:val="0"/>
        <w:ind w:left="709" w:hanging="425"/>
        <w:jc w:val="both"/>
        <w:rPr>
          <w:color w:val="000000"/>
          <w:sz w:val="22"/>
          <w:szCs w:val="22"/>
          <w:lang w:val="vi-VN" w:eastAsia="zh-CN"/>
        </w:rPr>
      </w:pPr>
      <w:r w:rsidRPr="007B7915">
        <w:rPr>
          <w:color w:val="000000"/>
          <w:sz w:val="22"/>
          <w:szCs w:val="22"/>
          <w:lang w:val="vi-VN" w:eastAsia="zh-CN"/>
        </w:rPr>
        <w:t>Guide To Good Manufacturing Practice For Medicinal Products Annexes (PIC/S, September 2009)</w:t>
      </w:r>
    </w:p>
    <w:p w14:paraId="723FB706" w14:textId="77777777" w:rsidR="00C755AC" w:rsidRPr="007B7915" w:rsidRDefault="005D6512" w:rsidP="00F62049">
      <w:pPr>
        <w:pStyle w:val="Heading1"/>
        <w:numPr>
          <w:ilvl w:val="0"/>
          <w:numId w:val="39"/>
        </w:numPr>
        <w:spacing w:line="276" w:lineRule="auto"/>
        <w:ind w:left="709" w:hanging="709"/>
        <w:jc w:val="both"/>
        <w:rPr>
          <w:rFonts w:ascii="Times New Roman" w:hAnsi="Times New Roman" w:cs="Times New Roman"/>
          <w:sz w:val="22"/>
          <w:szCs w:val="22"/>
          <w:lang w:val="vi-VN"/>
        </w:rPr>
      </w:pPr>
      <w:bookmarkStart w:id="636" w:name="_Toc482865402"/>
      <w:bookmarkStart w:id="637" w:name="_Toc482947472"/>
      <w:bookmarkStart w:id="638" w:name="_Toc483413441"/>
      <w:bookmarkStart w:id="639" w:name="_Toc483413492"/>
      <w:bookmarkStart w:id="640" w:name="_Toc483414910"/>
      <w:bookmarkStart w:id="641" w:name="_Toc483415142"/>
      <w:bookmarkStart w:id="642" w:name="_Toc483416986"/>
      <w:bookmarkStart w:id="643" w:name="_Toc483488629"/>
      <w:bookmarkStart w:id="644" w:name="_Toc483575147"/>
      <w:bookmarkStart w:id="645" w:name="_Toc483575206"/>
      <w:bookmarkStart w:id="646" w:name="_Toc483575302"/>
      <w:bookmarkStart w:id="647" w:name="_Toc483575484"/>
      <w:bookmarkStart w:id="648" w:name="_Toc483575621"/>
      <w:bookmarkStart w:id="649" w:name="_Toc483576046"/>
      <w:bookmarkStart w:id="650" w:name="_Toc483643785"/>
      <w:bookmarkEnd w:id="632"/>
      <w:bookmarkEnd w:id="633"/>
      <w:bookmarkEnd w:id="634"/>
      <w:bookmarkEnd w:id="635"/>
      <w:r w:rsidRPr="007B7915">
        <w:rPr>
          <w:rFonts w:ascii="Times New Roman" w:hAnsi="Times New Roman" w:cs="Times New Roman"/>
          <w:sz w:val="22"/>
          <w:szCs w:val="22"/>
          <w:lang w:val="vi-VN"/>
        </w:rPr>
        <w:t>PHẠM VI</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p>
    <w:p w14:paraId="115D5FA9" w14:textId="77777777" w:rsidR="00C755AC" w:rsidRPr="007B7915" w:rsidRDefault="005D6512" w:rsidP="00C755AC">
      <w:pPr>
        <w:autoSpaceDE w:val="0"/>
        <w:autoSpaceDN w:val="0"/>
        <w:adjustRightInd w:val="0"/>
        <w:jc w:val="both"/>
        <w:rPr>
          <w:sz w:val="22"/>
          <w:szCs w:val="22"/>
          <w:lang w:val="vi-VN"/>
        </w:rPr>
      </w:pPr>
      <w:r w:rsidRPr="007B7915">
        <w:rPr>
          <w:sz w:val="22"/>
          <w:szCs w:val="22"/>
          <w:lang w:val="vi-VN"/>
        </w:rPr>
        <w:t xml:space="preserve">Hướng dẫn này được áp dụng cho thuốc vô khuẩn được </w:t>
      </w:r>
      <w:r w:rsidR="009C3CB1" w:rsidRPr="007B7915">
        <w:rPr>
          <w:sz w:val="22"/>
          <w:szCs w:val="22"/>
          <w:lang w:val="vi-VN"/>
        </w:rPr>
        <w:t>tiệt khuẩn</w:t>
      </w:r>
      <w:r w:rsidRPr="007B7915">
        <w:rPr>
          <w:sz w:val="22"/>
          <w:szCs w:val="22"/>
          <w:lang w:val="vi-VN"/>
        </w:rPr>
        <w:t xml:space="preserve"> cuối</w:t>
      </w:r>
      <w:r w:rsidR="006352FB" w:rsidRPr="007B7915">
        <w:rPr>
          <w:sz w:val="22"/>
          <w:szCs w:val="22"/>
          <w:lang w:val="vi-VN"/>
        </w:rPr>
        <w:t>.</w:t>
      </w:r>
    </w:p>
    <w:p w14:paraId="462BA13F" w14:textId="77777777" w:rsidR="00C755AC" w:rsidRPr="007B7915" w:rsidRDefault="005D6512" w:rsidP="00F62049">
      <w:pPr>
        <w:pStyle w:val="Heading1"/>
        <w:numPr>
          <w:ilvl w:val="0"/>
          <w:numId w:val="39"/>
        </w:numPr>
        <w:spacing w:line="276" w:lineRule="auto"/>
        <w:ind w:left="709" w:hanging="709"/>
        <w:jc w:val="both"/>
        <w:rPr>
          <w:rFonts w:ascii="Times New Roman" w:hAnsi="Times New Roman" w:cs="Times New Roman"/>
          <w:sz w:val="22"/>
          <w:szCs w:val="22"/>
          <w:lang w:val="vi-VN"/>
        </w:rPr>
      </w:pPr>
      <w:bookmarkStart w:id="651" w:name="_Toc290468427"/>
      <w:bookmarkStart w:id="652" w:name="_Toc292199580"/>
      <w:bookmarkStart w:id="653" w:name="_Toc294091904"/>
      <w:bookmarkStart w:id="654" w:name="_Toc294092245"/>
      <w:bookmarkStart w:id="655" w:name="_Toc319684741"/>
      <w:bookmarkStart w:id="656" w:name="_Toc319684968"/>
      <w:bookmarkStart w:id="657" w:name="_Toc319685357"/>
      <w:bookmarkStart w:id="658" w:name="_Toc319685476"/>
      <w:bookmarkStart w:id="659" w:name="_Toc319685701"/>
      <w:bookmarkStart w:id="660" w:name="_Toc319686537"/>
      <w:bookmarkStart w:id="661" w:name="_Toc319687085"/>
      <w:bookmarkStart w:id="662" w:name="_Toc319687170"/>
      <w:bookmarkStart w:id="663" w:name="_Toc328752019"/>
      <w:bookmarkStart w:id="664" w:name="_Toc481422640"/>
      <w:bookmarkStart w:id="665" w:name="_Toc482865403"/>
      <w:bookmarkStart w:id="666" w:name="_Toc482947473"/>
      <w:bookmarkStart w:id="667" w:name="_Toc483413442"/>
      <w:bookmarkStart w:id="668" w:name="_Toc483413493"/>
      <w:bookmarkStart w:id="669" w:name="_Toc483414911"/>
      <w:bookmarkStart w:id="670" w:name="_Toc483415143"/>
      <w:bookmarkStart w:id="671" w:name="_Toc483416987"/>
      <w:bookmarkStart w:id="672" w:name="_Toc483488630"/>
      <w:bookmarkStart w:id="673" w:name="_Toc483575148"/>
      <w:bookmarkStart w:id="674" w:name="_Toc483575207"/>
      <w:bookmarkStart w:id="675" w:name="_Toc483575303"/>
      <w:bookmarkStart w:id="676" w:name="_Toc483575485"/>
      <w:bookmarkStart w:id="677" w:name="_Toc483575622"/>
      <w:bookmarkStart w:id="678" w:name="_Toc483576047"/>
      <w:bookmarkStart w:id="679" w:name="_Toc483643786"/>
      <w:r w:rsidRPr="007B7915">
        <w:rPr>
          <w:rFonts w:ascii="Times New Roman" w:hAnsi="Times New Roman" w:cs="Times New Roman"/>
          <w:sz w:val="22"/>
          <w:szCs w:val="22"/>
          <w:lang w:val="vi-VN"/>
        </w:rPr>
        <w:t>THÔNG TIN CHUNG</w:t>
      </w:r>
      <w:bookmarkStart w:id="680" w:name="_Toc288251802"/>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p>
    <w:p w14:paraId="12D5D956" w14:textId="77777777" w:rsidR="005D6512" w:rsidRPr="007B7915" w:rsidRDefault="000F6C17" w:rsidP="00C755AC">
      <w:pPr>
        <w:autoSpaceDE w:val="0"/>
        <w:autoSpaceDN w:val="0"/>
        <w:adjustRightInd w:val="0"/>
        <w:jc w:val="both"/>
        <w:rPr>
          <w:sz w:val="22"/>
          <w:szCs w:val="22"/>
          <w:lang w:val="vi-VN"/>
        </w:rPr>
      </w:pPr>
      <w:r w:rsidRPr="007B7915">
        <w:rPr>
          <w:sz w:val="22"/>
          <w:szCs w:val="22"/>
          <w:lang w:val="vi-VN"/>
        </w:rPr>
        <w:t>Quá</w:t>
      </w:r>
      <w:r w:rsidR="005D6512" w:rsidRPr="007B7915">
        <w:rPr>
          <w:sz w:val="22"/>
          <w:szCs w:val="22"/>
          <w:lang w:val="vi-VN"/>
        </w:rPr>
        <w:t xml:space="preserve"> trình tiệt khuẩn có thể được thực hiện bằng nhiệt khô, nhiệt ẩm, chiếu xạ ion hoá, tiệt khuẩn bằng khí hoặc lọc và </w:t>
      </w:r>
      <w:r w:rsidR="00EC08CE" w:rsidRPr="007B7915">
        <w:rPr>
          <w:sz w:val="22"/>
          <w:szCs w:val="22"/>
          <w:lang w:val="vi-VN"/>
        </w:rPr>
        <w:t xml:space="preserve">sau đó </w:t>
      </w:r>
      <w:r w:rsidR="005D6512" w:rsidRPr="007B7915">
        <w:rPr>
          <w:sz w:val="22"/>
          <w:szCs w:val="22"/>
          <w:lang w:val="vi-VN"/>
        </w:rPr>
        <w:t xml:space="preserve">đóng </w:t>
      </w:r>
      <w:r w:rsidR="009C3CB1" w:rsidRPr="007B7915">
        <w:rPr>
          <w:sz w:val="22"/>
          <w:szCs w:val="22"/>
          <w:lang w:val="vi-VN"/>
        </w:rPr>
        <w:t>vô khuẩn</w:t>
      </w:r>
      <w:r w:rsidR="005D6512" w:rsidRPr="007B7915">
        <w:rPr>
          <w:sz w:val="22"/>
          <w:szCs w:val="22"/>
          <w:lang w:val="vi-VN"/>
        </w:rPr>
        <w:t xml:space="preserve"> vào bao bì vô khuẩn</w:t>
      </w:r>
    </w:p>
    <w:p w14:paraId="30FF7DDA" w14:textId="77777777" w:rsidR="00C755AC" w:rsidRPr="007B7915" w:rsidRDefault="00C755AC" w:rsidP="00C755AC">
      <w:pPr>
        <w:autoSpaceDE w:val="0"/>
        <w:autoSpaceDN w:val="0"/>
        <w:adjustRightInd w:val="0"/>
        <w:jc w:val="both"/>
        <w:rPr>
          <w:sz w:val="22"/>
          <w:szCs w:val="22"/>
          <w:lang w:val="vi-VN"/>
        </w:rPr>
      </w:pPr>
    </w:p>
    <w:p w14:paraId="548BE438" w14:textId="77777777" w:rsidR="00C755AC" w:rsidRPr="007B7915" w:rsidRDefault="00EC08CE" w:rsidP="00C755AC">
      <w:pPr>
        <w:autoSpaceDE w:val="0"/>
        <w:autoSpaceDN w:val="0"/>
        <w:adjustRightInd w:val="0"/>
        <w:jc w:val="both"/>
        <w:rPr>
          <w:sz w:val="22"/>
          <w:szCs w:val="22"/>
          <w:lang w:val="vi-VN"/>
        </w:rPr>
      </w:pPr>
      <w:r w:rsidRPr="007B7915">
        <w:rPr>
          <w:sz w:val="22"/>
          <w:szCs w:val="22"/>
          <w:lang w:val="vi-VN"/>
        </w:rPr>
        <w:t xml:space="preserve">Tiệt </w:t>
      </w:r>
      <w:r w:rsidR="005D6512" w:rsidRPr="007B7915">
        <w:rPr>
          <w:sz w:val="22"/>
          <w:szCs w:val="22"/>
          <w:lang w:val="vi-VN"/>
        </w:rPr>
        <w:t>khuẩn bằng nhiệt nên là phương pháp được ưu tiên lựa chọn nếu điều kiện cho phép.</w:t>
      </w:r>
    </w:p>
    <w:p w14:paraId="15BF11E3" w14:textId="77777777" w:rsidR="00C755AC" w:rsidRPr="007B7915" w:rsidRDefault="005D6512" w:rsidP="00F62049">
      <w:pPr>
        <w:pStyle w:val="Heading1"/>
        <w:numPr>
          <w:ilvl w:val="0"/>
          <w:numId w:val="39"/>
        </w:numPr>
        <w:spacing w:line="276" w:lineRule="auto"/>
        <w:ind w:left="709" w:hanging="709"/>
        <w:jc w:val="both"/>
        <w:rPr>
          <w:rFonts w:ascii="Times New Roman" w:hAnsi="Times New Roman" w:cs="Times New Roman"/>
          <w:sz w:val="22"/>
          <w:szCs w:val="22"/>
          <w:lang w:val="vi-VN"/>
        </w:rPr>
      </w:pPr>
      <w:bookmarkStart w:id="681" w:name="_INFORMATION_FOR_TERMINAL"/>
      <w:bookmarkStart w:id="682" w:name="_Toc482865404"/>
      <w:bookmarkStart w:id="683" w:name="_Toc482947474"/>
      <w:bookmarkStart w:id="684" w:name="_Toc483413443"/>
      <w:bookmarkStart w:id="685" w:name="_Toc483413494"/>
      <w:bookmarkStart w:id="686" w:name="_Toc483414912"/>
      <w:bookmarkStart w:id="687" w:name="_Toc483415144"/>
      <w:bookmarkStart w:id="688" w:name="_Toc483416988"/>
      <w:bookmarkStart w:id="689" w:name="_Toc483488631"/>
      <w:bookmarkStart w:id="690" w:name="_Toc483575149"/>
      <w:bookmarkStart w:id="691" w:name="_Toc483575208"/>
      <w:bookmarkStart w:id="692" w:name="_Toc483575304"/>
      <w:bookmarkStart w:id="693" w:name="_Toc483575486"/>
      <w:bookmarkStart w:id="694" w:name="_Toc483575623"/>
      <w:bookmarkStart w:id="695" w:name="_Toc483576048"/>
      <w:bookmarkStart w:id="696" w:name="_Toc483643787"/>
      <w:bookmarkEnd w:id="680"/>
      <w:bookmarkEnd w:id="681"/>
      <w:r w:rsidRPr="007B7915">
        <w:rPr>
          <w:rFonts w:ascii="Times New Roman" w:hAnsi="Times New Roman" w:cs="Times New Roman"/>
          <w:sz w:val="22"/>
          <w:szCs w:val="22"/>
          <w:lang w:val="vi-VN"/>
        </w:rPr>
        <w:t>THÔNG TIN VỀ CÁC QUÁ TRÌNH TIỆT KHUẨN CUỐI</w:t>
      </w:r>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p>
    <w:p w14:paraId="5E1DE743" w14:textId="77777777" w:rsidR="00C755AC" w:rsidRPr="007B7915" w:rsidRDefault="005D6512" w:rsidP="00C755AC">
      <w:pPr>
        <w:autoSpaceDE w:val="0"/>
        <w:autoSpaceDN w:val="0"/>
        <w:adjustRightInd w:val="0"/>
        <w:jc w:val="both"/>
        <w:rPr>
          <w:sz w:val="22"/>
          <w:szCs w:val="22"/>
          <w:lang w:val="vi-VN"/>
        </w:rPr>
      </w:pPr>
      <w:r w:rsidRPr="007B7915">
        <w:rPr>
          <w:sz w:val="22"/>
          <w:szCs w:val="22"/>
          <w:lang w:val="vi-VN"/>
        </w:rPr>
        <w:t>Nhìn chung, việc mô tả quá trình tiệt khuẩn và</w:t>
      </w:r>
      <w:r w:rsidR="00B47989" w:rsidRPr="007B7915">
        <w:rPr>
          <w:sz w:val="22"/>
          <w:szCs w:val="22"/>
          <w:lang w:val="vi-VN"/>
        </w:rPr>
        <w:t xml:space="preserve"> kết quả thẩm định</w:t>
      </w:r>
      <w:r w:rsidR="00EC08CE" w:rsidRPr="007B7915">
        <w:rPr>
          <w:sz w:val="22"/>
          <w:szCs w:val="22"/>
          <w:lang w:val="vi-VN"/>
        </w:rPr>
        <w:t xml:space="preserve"> quy trình</w:t>
      </w:r>
      <w:r w:rsidRPr="007B7915">
        <w:rPr>
          <w:sz w:val="22"/>
          <w:szCs w:val="22"/>
          <w:lang w:val="vi-VN"/>
        </w:rPr>
        <w:t xml:space="preserve"> </w:t>
      </w:r>
      <w:r w:rsidR="00EC08CE" w:rsidRPr="007B7915">
        <w:rPr>
          <w:sz w:val="22"/>
          <w:szCs w:val="22"/>
          <w:lang w:val="vi-VN"/>
        </w:rPr>
        <w:t>cần được cung cấp đối với</w:t>
      </w:r>
      <w:r w:rsidR="00616615" w:rsidRPr="007B7915">
        <w:rPr>
          <w:sz w:val="22"/>
          <w:szCs w:val="22"/>
          <w:lang w:val="vi-VN"/>
        </w:rPr>
        <w:t>:</w:t>
      </w:r>
    </w:p>
    <w:p w14:paraId="3C3DDF37" w14:textId="77777777" w:rsidR="00C755AC" w:rsidRPr="007B7915" w:rsidRDefault="00C755AC" w:rsidP="00C755AC">
      <w:pPr>
        <w:autoSpaceDE w:val="0"/>
        <w:autoSpaceDN w:val="0"/>
        <w:adjustRightInd w:val="0"/>
        <w:jc w:val="both"/>
        <w:rPr>
          <w:sz w:val="22"/>
          <w:szCs w:val="22"/>
          <w:lang w:val="vi-VN"/>
        </w:rPr>
      </w:pPr>
    </w:p>
    <w:p w14:paraId="2CA90DB5" w14:textId="77777777" w:rsidR="00C755AC" w:rsidRPr="007B7915" w:rsidRDefault="00B47989" w:rsidP="00C755AC">
      <w:pPr>
        <w:numPr>
          <w:ilvl w:val="0"/>
          <w:numId w:val="55"/>
        </w:numPr>
        <w:autoSpaceDE w:val="0"/>
        <w:autoSpaceDN w:val="0"/>
        <w:adjustRightInd w:val="0"/>
        <w:jc w:val="both"/>
        <w:rPr>
          <w:sz w:val="22"/>
          <w:szCs w:val="22"/>
          <w:lang w:val="vi-VN"/>
        </w:rPr>
      </w:pPr>
      <w:r w:rsidRPr="007B7915">
        <w:rPr>
          <w:sz w:val="22"/>
          <w:szCs w:val="22"/>
          <w:lang w:val="vi-VN"/>
        </w:rPr>
        <w:t>Thuốc thành phẩm được chứa trong hệ thống bao bì</w:t>
      </w:r>
      <w:r w:rsidR="00C755AC" w:rsidRPr="007B7915">
        <w:rPr>
          <w:sz w:val="22"/>
          <w:szCs w:val="22"/>
          <w:lang w:val="vi-VN"/>
        </w:rPr>
        <w:t xml:space="preserve"> </w:t>
      </w:r>
    </w:p>
    <w:p w14:paraId="6C7FB297" w14:textId="77777777" w:rsidR="00B47989" w:rsidRPr="007B7915" w:rsidRDefault="00B47989" w:rsidP="00C755AC">
      <w:pPr>
        <w:numPr>
          <w:ilvl w:val="0"/>
          <w:numId w:val="55"/>
        </w:numPr>
        <w:autoSpaceDE w:val="0"/>
        <w:autoSpaceDN w:val="0"/>
        <w:adjustRightInd w:val="0"/>
        <w:jc w:val="both"/>
        <w:rPr>
          <w:sz w:val="22"/>
          <w:szCs w:val="22"/>
          <w:lang w:val="vi-VN"/>
        </w:rPr>
      </w:pPr>
      <w:r w:rsidRPr="007B7915">
        <w:rPr>
          <w:sz w:val="22"/>
          <w:szCs w:val="22"/>
          <w:lang w:val="vi-VN"/>
        </w:rPr>
        <w:t xml:space="preserve">Bao bì, </w:t>
      </w:r>
      <w:r w:rsidR="00CD6941" w:rsidRPr="007B7915">
        <w:rPr>
          <w:sz w:val="22"/>
          <w:szCs w:val="22"/>
          <w:lang w:val="vi-VN"/>
        </w:rPr>
        <w:t>nắp</w:t>
      </w:r>
      <w:r w:rsidRPr="007B7915">
        <w:rPr>
          <w:sz w:val="22"/>
          <w:szCs w:val="22"/>
          <w:lang w:val="vi-VN"/>
        </w:rPr>
        <w:t>, thiết bị và các thành phần</w:t>
      </w:r>
      <w:r w:rsidR="00CD6941" w:rsidRPr="007B7915">
        <w:rPr>
          <w:sz w:val="22"/>
          <w:szCs w:val="22"/>
          <w:lang w:val="vi-VN"/>
        </w:rPr>
        <w:t xml:space="preserve"> thuốc</w:t>
      </w:r>
    </w:p>
    <w:p w14:paraId="79F342E3" w14:textId="77777777" w:rsidR="00B47989" w:rsidRPr="007B7915" w:rsidRDefault="00B47989" w:rsidP="00C755AC">
      <w:pPr>
        <w:numPr>
          <w:ilvl w:val="0"/>
          <w:numId w:val="55"/>
        </w:numPr>
        <w:autoSpaceDE w:val="0"/>
        <w:autoSpaceDN w:val="0"/>
        <w:adjustRightInd w:val="0"/>
        <w:jc w:val="both"/>
        <w:rPr>
          <w:sz w:val="22"/>
          <w:szCs w:val="22"/>
          <w:lang w:val="vi-VN"/>
        </w:rPr>
      </w:pPr>
      <w:r w:rsidRPr="007B7915">
        <w:rPr>
          <w:sz w:val="22"/>
          <w:szCs w:val="22"/>
          <w:lang w:val="vi-VN"/>
        </w:rPr>
        <w:t>Sản phẩm trung gian</w:t>
      </w:r>
    </w:p>
    <w:p w14:paraId="0459FE5F" w14:textId="77777777" w:rsidR="00B47989" w:rsidRPr="007B7915" w:rsidRDefault="00B47989" w:rsidP="00C755AC">
      <w:pPr>
        <w:autoSpaceDE w:val="0"/>
        <w:autoSpaceDN w:val="0"/>
        <w:adjustRightInd w:val="0"/>
        <w:jc w:val="both"/>
        <w:rPr>
          <w:sz w:val="22"/>
          <w:szCs w:val="22"/>
          <w:lang w:val="vi-VN"/>
        </w:rPr>
      </w:pPr>
    </w:p>
    <w:p w14:paraId="0B803864" w14:textId="77777777" w:rsidR="00C755AC" w:rsidRPr="007B7915" w:rsidRDefault="00B47989" w:rsidP="00C755AC">
      <w:pPr>
        <w:autoSpaceDE w:val="0"/>
        <w:autoSpaceDN w:val="0"/>
        <w:adjustRightInd w:val="0"/>
        <w:jc w:val="both"/>
        <w:rPr>
          <w:sz w:val="22"/>
          <w:szCs w:val="22"/>
          <w:lang w:val="vi-VN"/>
        </w:rPr>
      </w:pPr>
      <w:r w:rsidRPr="007B7915">
        <w:rPr>
          <w:sz w:val="22"/>
          <w:szCs w:val="22"/>
          <w:lang w:val="vi-VN"/>
        </w:rPr>
        <w:t>Trong trường hợp sản phẩm có thể được xử lý thêm (chẳng hạn xử lý thêm bằng nhiệt độ), cần cung cấp các dữ liệu minh chứng cho việc xử lý thêm đó.</w:t>
      </w:r>
    </w:p>
    <w:p w14:paraId="50FFF871" w14:textId="77777777" w:rsidR="00C755AC" w:rsidRPr="007B7915" w:rsidRDefault="00C755AC" w:rsidP="00C755AC">
      <w:pPr>
        <w:pStyle w:val="Heading2"/>
        <w:numPr>
          <w:ilvl w:val="1"/>
          <w:numId w:val="40"/>
        </w:numPr>
        <w:spacing w:before="240" w:after="60" w:line="276" w:lineRule="auto"/>
        <w:ind w:left="709" w:hanging="709"/>
        <w:rPr>
          <w:rFonts w:ascii="Times New Roman" w:hAnsi="Times New Roman"/>
          <w:b/>
          <w:szCs w:val="22"/>
          <w:u w:val="none"/>
          <w:lang w:val="vi-VN"/>
        </w:rPr>
      </w:pPr>
      <w:bookmarkStart w:id="697" w:name="_Toc290468429"/>
      <w:bookmarkStart w:id="698" w:name="_Toc292199582"/>
      <w:bookmarkStart w:id="699" w:name="_Toc294091906"/>
      <w:bookmarkStart w:id="700" w:name="_Toc294092247"/>
      <w:bookmarkStart w:id="701" w:name="_Toc319684743"/>
      <w:bookmarkStart w:id="702" w:name="_Toc319684970"/>
      <w:bookmarkStart w:id="703" w:name="_Toc319685359"/>
      <w:bookmarkStart w:id="704" w:name="_Toc319685478"/>
      <w:bookmarkStart w:id="705" w:name="_Toc319685703"/>
      <w:bookmarkStart w:id="706" w:name="_Toc319686539"/>
      <w:bookmarkStart w:id="707" w:name="_Toc319687087"/>
      <w:bookmarkStart w:id="708" w:name="_Toc319687172"/>
      <w:bookmarkStart w:id="709" w:name="_Toc328752021"/>
      <w:bookmarkStart w:id="710" w:name="_Toc481422642"/>
      <w:bookmarkStart w:id="711" w:name="_Toc482865405"/>
      <w:bookmarkStart w:id="712" w:name="_Toc483413444"/>
      <w:bookmarkStart w:id="713" w:name="_Toc483413495"/>
      <w:bookmarkStart w:id="714" w:name="_Toc483414913"/>
      <w:bookmarkStart w:id="715" w:name="_Toc483415145"/>
      <w:bookmarkStart w:id="716" w:name="_Toc483416989"/>
      <w:bookmarkStart w:id="717" w:name="_Toc483488632"/>
      <w:bookmarkStart w:id="718" w:name="_Toc483575150"/>
      <w:bookmarkStart w:id="719" w:name="_Toc483575209"/>
      <w:bookmarkStart w:id="720" w:name="_Toc483575305"/>
      <w:bookmarkStart w:id="721" w:name="_Toc483575487"/>
      <w:bookmarkStart w:id="722" w:name="_Toc483575624"/>
      <w:bookmarkStart w:id="723" w:name="_Toc483576049"/>
      <w:bookmarkStart w:id="724" w:name="_Toc483643788"/>
      <w:bookmarkStart w:id="725" w:name="_Toc288251804"/>
      <w:bookmarkStart w:id="726" w:name="_Toc288166171"/>
      <w:bookmarkStart w:id="727" w:name="_Toc288224857"/>
      <w:r w:rsidRPr="007B7915">
        <w:rPr>
          <w:rFonts w:ascii="Times New Roman" w:hAnsi="Times New Roman"/>
          <w:b/>
          <w:szCs w:val="22"/>
          <w:u w:val="none"/>
          <w:lang w:val="vi-VN"/>
        </w:rPr>
        <w:t>T</w:t>
      </w:r>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r w:rsidR="00B47989" w:rsidRPr="007B7915">
        <w:rPr>
          <w:rFonts w:ascii="Times New Roman" w:hAnsi="Times New Roman"/>
          <w:b/>
          <w:szCs w:val="22"/>
          <w:u w:val="none"/>
          <w:lang w:val="vi-VN"/>
        </w:rPr>
        <w:t>iệt khuẩn cuối bằng nhiệt ẩm</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p>
    <w:p w14:paraId="06EAF606" w14:textId="77777777" w:rsidR="00C755AC" w:rsidRPr="007B7915" w:rsidRDefault="00B47989" w:rsidP="00C755AC">
      <w:pPr>
        <w:pStyle w:val="Heading3"/>
        <w:numPr>
          <w:ilvl w:val="2"/>
          <w:numId w:val="40"/>
        </w:numPr>
        <w:spacing w:line="276" w:lineRule="auto"/>
        <w:ind w:hanging="709"/>
        <w:jc w:val="both"/>
        <w:rPr>
          <w:rFonts w:ascii="Times New Roman" w:hAnsi="Times New Roman" w:cs="Times New Roman"/>
          <w:b w:val="0"/>
          <w:sz w:val="22"/>
          <w:szCs w:val="22"/>
          <w:lang w:val="vi-VN"/>
        </w:rPr>
      </w:pPr>
      <w:bookmarkStart w:id="728" w:name="_Toc482865406"/>
      <w:bookmarkStart w:id="729" w:name="_Toc483488633"/>
      <w:bookmarkStart w:id="730" w:name="_Toc483575151"/>
      <w:bookmarkStart w:id="731" w:name="_Toc483575210"/>
      <w:bookmarkStart w:id="732" w:name="_Toc483575306"/>
      <w:bookmarkStart w:id="733" w:name="_Toc483575488"/>
      <w:bookmarkEnd w:id="725"/>
      <w:r w:rsidRPr="007B7915">
        <w:rPr>
          <w:rFonts w:ascii="Times New Roman" w:hAnsi="Times New Roman" w:cs="Times New Roman"/>
          <w:b w:val="0"/>
          <w:sz w:val="22"/>
          <w:szCs w:val="22"/>
          <w:lang w:val="vi-VN"/>
        </w:rPr>
        <w:t>Mô tả quá trình tiệt khuẩn bằng nhiệt ẩm</w:t>
      </w:r>
      <w:bookmarkEnd w:id="728"/>
      <w:bookmarkEnd w:id="729"/>
      <w:bookmarkEnd w:id="730"/>
      <w:bookmarkEnd w:id="731"/>
      <w:bookmarkEnd w:id="732"/>
      <w:bookmarkEnd w:id="733"/>
    </w:p>
    <w:bookmarkEnd w:id="726"/>
    <w:bookmarkEnd w:id="727"/>
    <w:p w14:paraId="7EECF807" w14:textId="77777777" w:rsidR="00C755AC" w:rsidRPr="007B7915" w:rsidRDefault="00B47989" w:rsidP="00C755AC">
      <w:pPr>
        <w:autoSpaceDE w:val="0"/>
        <w:autoSpaceDN w:val="0"/>
        <w:adjustRightInd w:val="0"/>
        <w:ind w:left="1418"/>
        <w:jc w:val="both"/>
        <w:rPr>
          <w:sz w:val="22"/>
          <w:szCs w:val="22"/>
          <w:lang w:val="vi-VN"/>
        </w:rPr>
      </w:pPr>
      <w:r w:rsidRPr="007B7915">
        <w:rPr>
          <w:sz w:val="22"/>
          <w:szCs w:val="22"/>
          <w:lang w:val="vi-VN"/>
        </w:rPr>
        <w:t>Phần mô tả quá trình tiệt khuẩn bằng nhiệt ẩm nên bao gồm các phần sau:</w:t>
      </w:r>
    </w:p>
    <w:p w14:paraId="63F4190E" w14:textId="77777777" w:rsidR="00B47989" w:rsidRPr="007B7915" w:rsidRDefault="00B47989" w:rsidP="00C755AC">
      <w:pPr>
        <w:autoSpaceDE w:val="0"/>
        <w:autoSpaceDN w:val="0"/>
        <w:adjustRightInd w:val="0"/>
        <w:ind w:left="1418"/>
        <w:jc w:val="both"/>
        <w:rPr>
          <w:sz w:val="22"/>
          <w:szCs w:val="22"/>
          <w:lang w:val="vi-VN"/>
        </w:rPr>
      </w:pPr>
    </w:p>
    <w:p w14:paraId="2672194F" w14:textId="77777777" w:rsidR="00C755AC" w:rsidRPr="007B7915" w:rsidRDefault="00EC08CE" w:rsidP="00C755AC">
      <w:pPr>
        <w:pStyle w:val="ListParagraph"/>
        <w:numPr>
          <w:ilvl w:val="2"/>
          <w:numId w:val="56"/>
        </w:numPr>
        <w:tabs>
          <w:tab w:val="left" w:pos="1843"/>
        </w:tabs>
        <w:autoSpaceDE w:val="0"/>
        <w:autoSpaceDN w:val="0"/>
        <w:adjustRightInd w:val="0"/>
        <w:ind w:left="1843" w:hanging="425"/>
        <w:jc w:val="both"/>
        <w:rPr>
          <w:sz w:val="22"/>
          <w:szCs w:val="22"/>
          <w:lang w:val="vi-VN"/>
        </w:rPr>
      </w:pPr>
      <w:r w:rsidRPr="007B7915">
        <w:rPr>
          <w:sz w:val="22"/>
          <w:szCs w:val="22"/>
          <w:lang w:val="vi-VN"/>
        </w:rPr>
        <w:t xml:space="preserve">Thông tin nhận dạng của nồi hấp </w:t>
      </w:r>
      <w:r w:rsidR="00C755AC" w:rsidRPr="007B7915">
        <w:rPr>
          <w:sz w:val="22"/>
          <w:szCs w:val="22"/>
          <w:lang w:val="vi-VN"/>
        </w:rPr>
        <w:t>(</w:t>
      </w:r>
      <w:r w:rsidR="00B47989" w:rsidRPr="007B7915">
        <w:rPr>
          <w:sz w:val="22"/>
          <w:szCs w:val="22"/>
          <w:lang w:val="vi-VN"/>
        </w:rPr>
        <w:t>ví dụ: mã số, nhà sản xuất, model của thiết bị sử dụng</w:t>
      </w:r>
      <w:r w:rsidR="00C755AC" w:rsidRPr="007B7915">
        <w:rPr>
          <w:sz w:val="22"/>
          <w:szCs w:val="22"/>
          <w:lang w:val="vi-VN"/>
        </w:rPr>
        <w:t>)</w:t>
      </w:r>
      <w:r w:rsidR="000C5576" w:rsidRPr="007B7915">
        <w:rPr>
          <w:sz w:val="22"/>
          <w:szCs w:val="22"/>
          <w:lang w:val="vi-VN"/>
        </w:rPr>
        <w:t>.</w:t>
      </w:r>
    </w:p>
    <w:p w14:paraId="0241C2C5" w14:textId="77777777" w:rsidR="00C755AC" w:rsidRPr="007B7915" w:rsidRDefault="00B47989" w:rsidP="00C755AC">
      <w:pPr>
        <w:pStyle w:val="ListParagraph"/>
        <w:numPr>
          <w:ilvl w:val="2"/>
          <w:numId w:val="56"/>
        </w:numPr>
        <w:tabs>
          <w:tab w:val="left" w:pos="1843"/>
        </w:tabs>
        <w:autoSpaceDE w:val="0"/>
        <w:autoSpaceDN w:val="0"/>
        <w:adjustRightInd w:val="0"/>
        <w:ind w:left="1843" w:hanging="425"/>
        <w:jc w:val="both"/>
        <w:rPr>
          <w:sz w:val="22"/>
          <w:szCs w:val="22"/>
          <w:lang w:val="vi-VN"/>
        </w:rPr>
      </w:pPr>
      <w:r w:rsidRPr="007B7915">
        <w:rPr>
          <w:sz w:val="22"/>
          <w:szCs w:val="22"/>
          <w:lang w:val="vi-VN"/>
        </w:rPr>
        <w:t xml:space="preserve">Loại chu trình được sử dụng </w:t>
      </w:r>
      <w:r w:rsidR="00C755AC" w:rsidRPr="007B7915">
        <w:rPr>
          <w:sz w:val="22"/>
          <w:szCs w:val="22"/>
          <w:lang w:val="vi-VN"/>
        </w:rPr>
        <w:t>(</w:t>
      </w:r>
      <w:r w:rsidRPr="007B7915">
        <w:rPr>
          <w:sz w:val="22"/>
          <w:szCs w:val="22"/>
          <w:lang w:val="vi-VN"/>
        </w:rPr>
        <w:t>ví dụ: sử dụng hơi bão hoà, ngâm nước và phun nước</w:t>
      </w:r>
      <w:r w:rsidR="00C755AC" w:rsidRPr="007B7915">
        <w:rPr>
          <w:sz w:val="22"/>
          <w:szCs w:val="22"/>
          <w:lang w:val="vi-VN"/>
        </w:rPr>
        <w:t>)</w:t>
      </w:r>
      <w:r w:rsidR="000C5576" w:rsidRPr="007B7915">
        <w:rPr>
          <w:sz w:val="22"/>
          <w:szCs w:val="22"/>
          <w:lang w:val="vi-VN"/>
        </w:rPr>
        <w:t>.</w:t>
      </w:r>
    </w:p>
    <w:p w14:paraId="2FD9B597" w14:textId="77777777" w:rsidR="00C755AC" w:rsidRPr="007B7915" w:rsidRDefault="00B47989" w:rsidP="00C755AC">
      <w:pPr>
        <w:pStyle w:val="ListParagraph"/>
        <w:numPr>
          <w:ilvl w:val="2"/>
          <w:numId w:val="56"/>
        </w:numPr>
        <w:tabs>
          <w:tab w:val="left" w:pos="1843"/>
        </w:tabs>
        <w:autoSpaceDE w:val="0"/>
        <w:autoSpaceDN w:val="0"/>
        <w:adjustRightInd w:val="0"/>
        <w:ind w:left="1843" w:hanging="425"/>
        <w:jc w:val="both"/>
        <w:rPr>
          <w:sz w:val="22"/>
          <w:szCs w:val="22"/>
          <w:lang w:val="vi-VN"/>
        </w:rPr>
      </w:pPr>
      <w:r w:rsidRPr="007B7915">
        <w:rPr>
          <w:sz w:val="22"/>
          <w:szCs w:val="22"/>
          <w:lang w:val="vi-VN"/>
        </w:rPr>
        <w:t xml:space="preserve">Các thông số trong chu </w:t>
      </w:r>
      <w:r w:rsidR="00EC08CE" w:rsidRPr="007B7915">
        <w:rPr>
          <w:sz w:val="22"/>
          <w:szCs w:val="22"/>
          <w:lang w:val="vi-VN"/>
        </w:rPr>
        <w:t xml:space="preserve">trình </w:t>
      </w:r>
      <w:r w:rsidRPr="007B7915">
        <w:rPr>
          <w:sz w:val="22"/>
          <w:szCs w:val="22"/>
          <w:lang w:val="vi-VN"/>
        </w:rPr>
        <w:t xml:space="preserve">và các chỉ tiêu trong quá trình chạy, bao gồm nhiệt độ, thời gian, </w:t>
      </w:r>
      <w:r w:rsidR="000C5576" w:rsidRPr="007B7915">
        <w:rPr>
          <w:sz w:val="22"/>
          <w:szCs w:val="22"/>
          <w:lang w:val="vi-VN"/>
        </w:rPr>
        <w:t xml:space="preserve">giá trị lớn nhất và nhỏ nhất của </w:t>
      </w:r>
      <w:r w:rsidRPr="007B7915">
        <w:rPr>
          <w:bCs/>
          <w:sz w:val="22"/>
          <w:szCs w:val="22"/>
          <w:lang w:val="vi-VN"/>
        </w:rPr>
        <w:t>F</w:t>
      </w:r>
      <w:r w:rsidRPr="007B7915">
        <w:rPr>
          <w:bCs/>
          <w:sz w:val="22"/>
          <w:szCs w:val="22"/>
          <w:vertAlign w:val="subscript"/>
          <w:lang w:val="vi-VN"/>
        </w:rPr>
        <w:t>0</w:t>
      </w:r>
      <w:r w:rsidRPr="007B7915">
        <w:rPr>
          <w:bCs/>
          <w:sz w:val="22"/>
          <w:szCs w:val="22"/>
          <w:lang w:val="vi-VN"/>
        </w:rPr>
        <w:t xml:space="preserve">. </w:t>
      </w:r>
    </w:p>
    <w:p w14:paraId="4E183A46" w14:textId="77777777" w:rsidR="00C755AC" w:rsidRPr="007B7915" w:rsidRDefault="00C755AC" w:rsidP="00C755AC">
      <w:pPr>
        <w:pStyle w:val="ListParagraph"/>
        <w:tabs>
          <w:tab w:val="left" w:pos="1843"/>
        </w:tabs>
        <w:ind w:left="1843" w:hanging="425"/>
        <w:jc w:val="both"/>
        <w:rPr>
          <w:sz w:val="22"/>
          <w:szCs w:val="22"/>
          <w:lang w:val="vi-VN"/>
        </w:rPr>
      </w:pPr>
    </w:p>
    <w:p w14:paraId="128066CD" w14:textId="77777777" w:rsidR="00C755AC" w:rsidRPr="007B7915" w:rsidRDefault="00616615" w:rsidP="00C755AC">
      <w:pPr>
        <w:pStyle w:val="ListParagraph"/>
        <w:numPr>
          <w:ilvl w:val="2"/>
          <w:numId w:val="56"/>
        </w:numPr>
        <w:tabs>
          <w:tab w:val="left" w:pos="1843"/>
        </w:tabs>
        <w:autoSpaceDE w:val="0"/>
        <w:autoSpaceDN w:val="0"/>
        <w:adjustRightInd w:val="0"/>
        <w:ind w:left="1843" w:hanging="425"/>
        <w:jc w:val="both"/>
        <w:rPr>
          <w:sz w:val="22"/>
          <w:szCs w:val="22"/>
          <w:lang w:val="vi-VN"/>
        </w:rPr>
      </w:pPr>
      <w:r w:rsidRPr="007B7915">
        <w:rPr>
          <w:sz w:val="22"/>
          <w:szCs w:val="22"/>
          <w:lang w:val="vi-VN"/>
        </w:rPr>
        <w:t xml:space="preserve">Các phương pháp và biện pháp </w:t>
      </w:r>
      <w:r w:rsidR="00F26070" w:rsidRPr="007B7915">
        <w:rPr>
          <w:sz w:val="22"/>
          <w:szCs w:val="22"/>
          <w:lang w:val="vi-VN"/>
        </w:rPr>
        <w:t>kiểm soát được sử dụng để theo dõi các chu trình trong sản xuất (ví dụ: nhiệt độ đầu dò, chỉ thị vi sinh và hoá học, phép thử độ rò) bao gồm số lượng, vị trí cũng như chỉ tiêu chấp nhận và chỉ tiêu loại</w:t>
      </w:r>
      <w:r w:rsidR="000C5576" w:rsidRPr="007B7915">
        <w:rPr>
          <w:sz w:val="22"/>
          <w:szCs w:val="22"/>
          <w:lang w:val="vi-VN"/>
        </w:rPr>
        <w:t xml:space="preserve"> trừ</w:t>
      </w:r>
      <w:r w:rsidR="00F26070" w:rsidRPr="007B7915">
        <w:rPr>
          <w:sz w:val="22"/>
          <w:szCs w:val="22"/>
          <w:lang w:val="vi-VN"/>
        </w:rPr>
        <w:t xml:space="preserve"> </w:t>
      </w:r>
      <w:r w:rsidR="00F26070" w:rsidRPr="007B7915">
        <w:rPr>
          <w:sz w:val="22"/>
          <w:szCs w:val="22"/>
          <w:vertAlign w:val="superscript"/>
          <w:lang w:val="vi-VN"/>
        </w:rPr>
        <w:t>Tuỳ chọn</w:t>
      </w:r>
      <w:r w:rsidR="00F26070" w:rsidRPr="007B7915">
        <w:rPr>
          <w:sz w:val="22"/>
          <w:szCs w:val="22"/>
          <w:lang w:val="vi-VN"/>
        </w:rPr>
        <w:t xml:space="preserve">. </w:t>
      </w:r>
    </w:p>
    <w:p w14:paraId="62F47201" w14:textId="77777777" w:rsidR="00C755AC" w:rsidRPr="007B7915" w:rsidRDefault="00F26070" w:rsidP="00C755AC">
      <w:pPr>
        <w:pStyle w:val="Heading3"/>
        <w:numPr>
          <w:ilvl w:val="2"/>
          <w:numId w:val="40"/>
        </w:numPr>
        <w:spacing w:line="276" w:lineRule="auto"/>
        <w:ind w:hanging="709"/>
        <w:jc w:val="both"/>
        <w:rPr>
          <w:rFonts w:ascii="Times New Roman" w:hAnsi="Times New Roman" w:cs="Times New Roman"/>
          <w:b w:val="0"/>
          <w:sz w:val="22"/>
          <w:szCs w:val="22"/>
          <w:lang w:val="vi-VN"/>
        </w:rPr>
      </w:pPr>
      <w:bookmarkStart w:id="734" w:name="_Toc482865407"/>
      <w:bookmarkStart w:id="735" w:name="_Toc483488634"/>
      <w:bookmarkStart w:id="736" w:name="_Toc483575152"/>
      <w:bookmarkStart w:id="737" w:name="_Toc483575211"/>
      <w:bookmarkStart w:id="738" w:name="_Toc483575307"/>
      <w:bookmarkStart w:id="739" w:name="_Toc483575489"/>
      <w:r w:rsidRPr="007B7915">
        <w:rPr>
          <w:rFonts w:ascii="Times New Roman" w:hAnsi="Times New Roman" w:cs="Times New Roman"/>
          <w:b w:val="0"/>
          <w:sz w:val="22"/>
          <w:szCs w:val="22"/>
          <w:lang w:val="vi-VN"/>
        </w:rPr>
        <w:t>Thẩm định quy trình và</w:t>
      </w:r>
      <w:r w:rsidR="00070648" w:rsidRPr="007B7915">
        <w:rPr>
          <w:rFonts w:ascii="Times New Roman" w:hAnsi="Times New Roman" w:cs="Times New Roman"/>
          <w:b w:val="0"/>
          <w:sz w:val="22"/>
          <w:szCs w:val="22"/>
          <w:lang w:val="vi-VN"/>
        </w:rPr>
        <w:t xml:space="preserve"> </w:t>
      </w:r>
      <w:r w:rsidRPr="007B7915">
        <w:rPr>
          <w:rFonts w:ascii="Times New Roman" w:hAnsi="Times New Roman" w:cs="Times New Roman"/>
          <w:b w:val="0"/>
          <w:sz w:val="22"/>
          <w:szCs w:val="22"/>
          <w:lang w:val="vi-VN"/>
        </w:rPr>
        <w:t>/</w:t>
      </w:r>
      <w:r w:rsidR="00070648" w:rsidRPr="007B7915">
        <w:rPr>
          <w:rFonts w:ascii="Times New Roman" w:hAnsi="Times New Roman" w:cs="Times New Roman"/>
          <w:b w:val="0"/>
          <w:sz w:val="22"/>
          <w:szCs w:val="22"/>
          <w:lang w:val="vi-VN"/>
        </w:rPr>
        <w:t xml:space="preserve"> </w:t>
      </w:r>
      <w:r w:rsidRPr="007B7915">
        <w:rPr>
          <w:rFonts w:ascii="Times New Roman" w:hAnsi="Times New Roman" w:cs="Times New Roman"/>
          <w:b w:val="0"/>
          <w:sz w:val="22"/>
          <w:szCs w:val="22"/>
          <w:lang w:val="vi-VN"/>
        </w:rPr>
        <w:t>hoặc đánh giá quy trình</w:t>
      </w:r>
      <w:bookmarkEnd w:id="734"/>
      <w:bookmarkEnd w:id="735"/>
      <w:bookmarkEnd w:id="736"/>
      <w:bookmarkEnd w:id="737"/>
      <w:bookmarkEnd w:id="738"/>
      <w:bookmarkEnd w:id="739"/>
    </w:p>
    <w:p w14:paraId="56C67EA8" w14:textId="77777777" w:rsidR="00C755AC" w:rsidRPr="007B7915" w:rsidRDefault="000C5576" w:rsidP="00C755AC">
      <w:pPr>
        <w:pStyle w:val="Heading4"/>
        <w:numPr>
          <w:ilvl w:val="0"/>
          <w:numId w:val="42"/>
        </w:numPr>
        <w:spacing w:before="240" w:after="60" w:line="276" w:lineRule="auto"/>
        <w:ind w:left="1985" w:hanging="567"/>
        <w:jc w:val="left"/>
        <w:rPr>
          <w:rFonts w:ascii="Times New Roman" w:hAnsi="Times New Roman" w:cs="Times New Roman"/>
          <w:szCs w:val="22"/>
          <w:u w:val="none"/>
          <w:lang w:val="vi-VN"/>
        </w:rPr>
      </w:pPr>
      <w:r w:rsidRPr="007B7915">
        <w:rPr>
          <w:rFonts w:ascii="Times New Roman" w:hAnsi="Times New Roman" w:cs="Times New Roman"/>
          <w:szCs w:val="22"/>
          <w:u w:val="none"/>
          <w:lang w:val="vi-VN"/>
        </w:rPr>
        <w:t xml:space="preserve">Nghiên cứu phân </w:t>
      </w:r>
      <w:r w:rsidR="00F26070" w:rsidRPr="007B7915">
        <w:rPr>
          <w:rFonts w:ascii="Times New Roman" w:hAnsi="Times New Roman" w:cs="Times New Roman"/>
          <w:szCs w:val="22"/>
          <w:u w:val="none"/>
          <w:lang w:val="vi-VN"/>
        </w:rPr>
        <w:t>bố nhiệt và truyền nhiệt</w:t>
      </w:r>
      <w:r w:rsidR="00C755AC" w:rsidRPr="007B7915">
        <w:rPr>
          <w:rFonts w:ascii="Times New Roman" w:hAnsi="Times New Roman" w:cs="Times New Roman"/>
          <w:szCs w:val="22"/>
          <w:u w:val="none"/>
          <w:lang w:val="vi-VN"/>
        </w:rPr>
        <w:t xml:space="preserve"> </w:t>
      </w:r>
    </w:p>
    <w:p w14:paraId="17F5DB42" w14:textId="77777777" w:rsidR="00C755AC" w:rsidRPr="007B7915" w:rsidRDefault="00F26070" w:rsidP="00C755AC">
      <w:pPr>
        <w:autoSpaceDE w:val="0"/>
        <w:autoSpaceDN w:val="0"/>
        <w:adjustRightInd w:val="0"/>
        <w:ind w:left="1985"/>
        <w:jc w:val="both"/>
        <w:rPr>
          <w:sz w:val="22"/>
          <w:szCs w:val="22"/>
          <w:lang w:val="vi-VN"/>
        </w:rPr>
      </w:pPr>
      <w:r w:rsidRPr="007B7915">
        <w:rPr>
          <w:sz w:val="22"/>
          <w:szCs w:val="22"/>
          <w:lang w:val="vi-VN"/>
        </w:rPr>
        <w:t xml:space="preserve">Phương pháp và tiêu chuẩn để đánh giá phân bố nhiệt và truyền nhiệt cần được cung cấp và đi kèm với bản tóm tắt các kết quả gần thời điểm nộp: </w:t>
      </w:r>
    </w:p>
    <w:p w14:paraId="4DE93FDA" w14:textId="77777777" w:rsidR="00C755AC" w:rsidRPr="007B7915" w:rsidRDefault="00C755AC" w:rsidP="00C755AC">
      <w:pPr>
        <w:autoSpaceDE w:val="0"/>
        <w:autoSpaceDN w:val="0"/>
        <w:adjustRightInd w:val="0"/>
        <w:ind w:left="1080"/>
        <w:jc w:val="both"/>
        <w:rPr>
          <w:sz w:val="22"/>
          <w:szCs w:val="22"/>
          <w:lang w:val="vi-VN"/>
        </w:rPr>
      </w:pPr>
    </w:p>
    <w:p w14:paraId="084375FA" w14:textId="77777777" w:rsidR="00C755AC" w:rsidRPr="007B7915" w:rsidRDefault="00F26070" w:rsidP="004763E6">
      <w:pPr>
        <w:numPr>
          <w:ilvl w:val="0"/>
          <w:numId w:val="37"/>
        </w:numPr>
        <w:tabs>
          <w:tab w:val="left" w:pos="2410"/>
        </w:tabs>
        <w:autoSpaceDE w:val="0"/>
        <w:autoSpaceDN w:val="0"/>
        <w:adjustRightInd w:val="0"/>
        <w:ind w:left="2410" w:hanging="425"/>
        <w:jc w:val="both"/>
        <w:rPr>
          <w:sz w:val="22"/>
          <w:szCs w:val="22"/>
          <w:lang w:val="vi-VN"/>
        </w:rPr>
      </w:pPr>
      <w:r w:rsidRPr="007B7915">
        <w:rPr>
          <w:sz w:val="22"/>
          <w:szCs w:val="22"/>
          <w:lang w:val="vi-VN"/>
        </w:rPr>
        <w:t>Phương pháp và tiêu chuẩn</w:t>
      </w:r>
    </w:p>
    <w:p w14:paraId="1F119AE4" w14:textId="77777777" w:rsidR="00C755AC" w:rsidRPr="007B7915" w:rsidRDefault="00F26070" w:rsidP="00C755AC">
      <w:pPr>
        <w:numPr>
          <w:ilvl w:val="0"/>
          <w:numId w:val="37"/>
        </w:numPr>
        <w:tabs>
          <w:tab w:val="left" w:pos="2410"/>
        </w:tabs>
        <w:autoSpaceDE w:val="0"/>
        <w:autoSpaceDN w:val="0"/>
        <w:adjustRightInd w:val="0"/>
        <w:ind w:left="2410" w:hanging="425"/>
        <w:jc w:val="both"/>
        <w:rPr>
          <w:sz w:val="22"/>
          <w:szCs w:val="22"/>
          <w:lang w:val="vi-VN"/>
        </w:rPr>
      </w:pPr>
      <w:r w:rsidRPr="007B7915">
        <w:rPr>
          <w:sz w:val="22"/>
          <w:szCs w:val="22"/>
          <w:lang w:val="vi-VN"/>
        </w:rPr>
        <w:t xml:space="preserve">Sơ đồ thể hiện số lượng đầu đo nhiệt, chất chỉ thị hoá học </w:t>
      </w:r>
      <w:r w:rsidR="004B058B" w:rsidRPr="007B7915">
        <w:rPr>
          <w:sz w:val="22"/>
          <w:szCs w:val="22"/>
          <w:lang w:val="vi-VN"/>
        </w:rPr>
        <w:t>và/</w:t>
      </w:r>
      <w:r w:rsidRPr="007B7915">
        <w:rPr>
          <w:sz w:val="22"/>
          <w:szCs w:val="22"/>
          <w:lang w:val="vi-VN"/>
        </w:rPr>
        <w:t xml:space="preserve">hoặc sinh học nếu có - nếu được sử dụng cũng như vị trí của chúng trong buồng hấp tiệt khuẩn. </w:t>
      </w:r>
    </w:p>
    <w:p w14:paraId="016FD09C" w14:textId="77777777" w:rsidR="00F26070" w:rsidRPr="007B7915" w:rsidRDefault="00F26070" w:rsidP="00C755AC">
      <w:pPr>
        <w:numPr>
          <w:ilvl w:val="0"/>
          <w:numId w:val="37"/>
        </w:numPr>
        <w:tabs>
          <w:tab w:val="left" w:pos="2410"/>
        </w:tabs>
        <w:autoSpaceDE w:val="0"/>
        <w:autoSpaceDN w:val="0"/>
        <w:adjustRightInd w:val="0"/>
        <w:ind w:left="2410" w:hanging="425"/>
        <w:jc w:val="both"/>
        <w:rPr>
          <w:sz w:val="22"/>
          <w:szCs w:val="22"/>
          <w:lang w:val="vi-VN"/>
        </w:rPr>
      </w:pPr>
      <w:r w:rsidRPr="007B7915">
        <w:rPr>
          <w:sz w:val="22"/>
          <w:szCs w:val="22"/>
          <w:lang w:val="vi-VN"/>
        </w:rPr>
        <w:t>Sơ đồ thể hiện sự sắp xếp sản phẩm ở khối lượng tối thiểu và tối đa cũng như các điểm có nhiệt độ thấp.</w:t>
      </w:r>
    </w:p>
    <w:p w14:paraId="39A2917E" w14:textId="77777777" w:rsidR="00C755AC" w:rsidRPr="007B7915" w:rsidRDefault="00F26070" w:rsidP="00C755AC">
      <w:pPr>
        <w:numPr>
          <w:ilvl w:val="0"/>
          <w:numId w:val="37"/>
        </w:numPr>
        <w:tabs>
          <w:tab w:val="left" w:pos="2410"/>
        </w:tabs>
        <w:autoSpaceDE w:val="0"/>
        <w:autoSpaceDN w:val="0"/>
        <w:adjustRightInd w:val="0"/>
        <w:ind w:left="2410" w:hanging="425"/>
        <w:jc w:val="both"/>
        <w:rPr>
          <w:sz w:val="22"/>
          <w:szCs w:val="22"/>
          <w:lang w:val="vi-VN"/>
        </w:rPr>
      </w:pPr>
      <w:r w:rsidRPr="007B7915">
        <w:rPr>
          <w:sz w:val="22"/>
          <w:szCs w:val="22"/>
          <w:lang w:val="vi-VN"/>
        </w:rPr>
        <w:t xml:space="preserve">Kết quả của tối thiểu 3 </w:t>
      </w:r>
      <w:r w:rsidR="00ED1507" w:rsidRPr="007B7915">
        <w:rPr>
          <w:sz w:val="22"/>
          <w:szCs w:val="22"/>
          <w:lang w:val="vi-VN"/>
        </w:rPr>
        <w:t xml:space="preserve">chu trình tiệt khuẩn </w:t>
      </w:r>
      <w:r w:rsidRPr="007B7915">
        <w:rPr>
          <w:sz w:val="22"/>
          <w:szCs w:val="22"/>
          <w:lang w:val="vi-VN"/>
        </w:rPr>
        <w:t>đạt liên tiếp</w:t>
      </w:r>
      <w:r w:rsidR="00ED1507" w:rsidRPr="007B7915">
        <w:rPr>
          <w:sz w:val="22"/>
          <w:szCs w:val="22"/>
          <w:lang w:val="vi-VN"/>
        </w:rPr>
        <w:t>.</w:t>
      </w:r>
      <w:r w:rsidRPr="007B7915">
        <w:rPr>
          <w:sz w:val="22"/>
          <w:szCs w:val="22"/>
          <w:lang w:val="vi-VN"/>
        </w:rPr>
        <w:t xml:space="preserve">  </w:t>
      </w:r>
    </w:p>
    <w:p w14:paraId="2CB457AE" w14:textId="77777777" w:rsidR="00C755AC" w:rsidRPr="007B7915" w:rsidRDefault="009D7E18" w:rsidP="00C755AC">
      <w:pPr>
        <w:pStyle w:val="Heading4"/>
        <w:numPr>
          <w:ilvl w:val="0"/>
          <w:numId w:val="42"/>
        </w:numPr>
        <w:spacing w:before="240" w:after="60" w:line="276" w:lineRule="auto"/>
        <w:ind w:left="1985" w:hanging="567"/>
        <w:jc w:val="both"/>
        <w:rPr>
          <w:rFonts w:ascii="Times New Roman" w:hAnsi="Times New Roman" w:cs="Times New Roman"/>
          <w:szCs w:val="22"/>
          <w:u w:val="none"/>
          <w:lang w:val="vi-VN"/>
        </w:rPr>
      </w:pPr>
      <w:r w:rsidRPr="007B7915">
        <w:rPr>
          <w:rFonts w:ascii="Times New Roman" w:hAnsi="Times New Roman" w:cs="Times New Roman"/>
          <w:szCs w:val="22"/>
          <w:u w:val="none"/>
          <w:lang w:val="vi-VN"/>
        </w:rPr>
        <w:t xml:space="preserve">Phép kiểm tra khả năng kháng </w:t>
      </w:r>
      <w:r w:rsidR="00ED1507" w:rsidRPr="007B7915">
        <w:rPr>
          <w:rFonts w:ascii="Times New Roman" w:hAnsi="Times New Roman" w:cs="Times New Roman"/>
          <w:szCs w:val="22"/>
          <w:u w:val="none"/>
          <w:lang w:val="vi-VN"/>
        </w:rPr>
        <w:t xml:space="preserve">nhiệt </w:t>
      </w:r>
      <w:r w:rsidRPr="007B7915">
        <w:rPr>
          <w:rFonts w:ascii="Times New Roman" w:hAnsi="Times New Roman" w:cs="Times New Roman"/>
          <w:szCs w:val="22"/>
          <w:u w:val="none"/>
          <w:lang w:val="vi-VN"/>
        </w:rPr>
        <w:t xml:space="preserve">của vi </w:t>
      </w:r>
      <w:r w:rsidR="00ED1507" w:rsidRPr="007B7915">
        <w:rPr>
          <w:rFonts w:ascii="Times New Roman" w:hAnsi="Times New Roman" w:cs="Times New Roman"/>
          <w:szCs w:val="22"/>
          <w:u w:val="none"/>
          <w:lang w:val="vi-VN"/>
        </w:rPr>
        <w:t>sinh vật</w:t>
      </w:r>
    </w:p>
    <w:p w14:paraId="1D948967" w14:textId="77777777" w:rsidR="009D7E18" w:rsidRPr="007B7915" w:rsidRDefault="009D7E18" w:rsidP="00C755AC">
      <w:pPr>
        <w:autoSpaceDE w:val="0"/>
        <w:autoSpaceDN w:val="0"/>
        <w:adjustRightInd w:val="0"/>
        <w:ind w:left="1985"/>
        <w:jc w:val="both"/>
        <w:rPr>
          <w:sz w:val="22"/>
          <w:szCs w:val="22"/>
          <w:lang w:val="vi-VN"/>
        </w:rPr>
      </w:pPr>
      <w:r w:rsidRPr="007B7915">
        <w:rPr>
          <w:sz w:val="22"/>
          <w:szCs w:val="22"/>
          <w:lang w:val="vi-VN"/>
        </w:rPr>
        <w:t>Các thành phẩm được coi là vô khuẩ</w:t>
      </w:r>
      <w:r w:rsidR="00DA42A9" w:rsidRPr="007B7915">
        <w:rPr>
          <w:sz w:val="22"/>
          <w:szCs w:val="22"/>
          <w:lang w:val="vi-VN"/>
        </w:rPr>
        <w:t>n khi mức độ đảm bảo vô khuẩn (Sterility a</w:t>
      </w:r>
      <w:r w:rsidRPr="007B7915">
        <w:rPr>
          <w:sz w:val="22"/>
          <w:szCs w:val="22"/>
          <w:lang w:val="vi-VN"/>
        </w:rPr>
        <w:t xml:space="preserve">ssurance level - SAL) </w:t>
      </w:r>
      <w:r w:rsidR="00372F26" w:rsidRPr="007B7915">
        <w:rPr>
          <w:sz w:val="22"/>
          <w:szCs w:val="22"/>
          <w:lang w:val="vi-VN"/>
        </w:rPr>
        <w:t xml:space="preserve">đạt được </w:t>
      </w:r>
      <w:r w:rsidRPr="007B7915">
        <w:rPr>
          <w:sz w:val="22"/>
          <w:szCs w:val="22"/>
          <w:lang w:val="vi-VN"/>
        </w:rPr>
        <w:t>là 10</w:t>
      </w:r>
      <w:r w:rsidRPr="007B7915">
        <w:rPr>
          <w:sz w:val="22"/>
          <w:szCs w:val="22"/>
          <w:vertAlign w:val="superscript"/>
          <w:lang w:val="vi-VN"/>
        </w:rPr>
        <w:t xml:space="preserve">-6 </w:t>
      </w:r>
      <w:r w:rsidRPr="007B7915">
        <w:rPr>
          <w:sz w:val="22"/>
          <w:szCs w:val="22"/>
          <w:lang w:val="vi-VN"/>
        </w:rPr>
        <w:t>hoặc thấp hơn.</w:t>
      </w:r>
    </w:p>
    <w:p w14:paraId="6667EA11" w14:textId="77777777" w:rsidR="00C755AC" w:rsidRPr="007B7915" w:rsidRDefault="00C755AC" w:rsidP="00C755AC">
      <w:pPr>
        <w:autoSpaceDE w:val="0"/>
        <w:autoSpaceDN w:val="0"/>
        <w:adjustRightInd w:val="0"/>
        <w:ind w:left="1985"/>
        <w:jc w:val="both"/>
        <w:rPr>
          <w:sz w:val="22"/>
          <w:szCs w:val="22"/>
          <w:lang w:val="vi-VN"/>
        </w:rPr>
      </w:pPr>
    </w:p>
    <w:p w14:paraId="3B8B6A1D" w14:textId="77777777" w:rsidR="00C755AC" w:rsidRPr="007B7915" w:rsidRDefault="00616615" w:rsidP="00C755AC">
      <w:pPr>
        <w:autoSpaceDE w:val="0"/>
        <w:autoSpaceDN w:val="0"/>
        <w:adjustRightInd w:val="0"/>
        <w:ind w:left="1985" w:firstLine="1"/>
        <w:jc w:val="both"/>
        <w:rPr>
          <w:sz w:val="22"/>
          <w:szCs w:val="22"/>
          <w:lang w:val="vi-VN"/>
        </w:rPr>
      </w:pPr>
      <w:r w:rsidRPr="007B7915">
        <w:rPr>
          <w:sz w:val="22"/>
          <w:szCs w:val="22"/>
          <w:lang w:val="vi-VN"/>
        </w:rPr>
        <w:t>B</w:t>
      </w:r>
      <w:r w:rsidR="009D7E18" w:rsidRPr="007B7915">
        <w:rPr>
          <w:sz w:val="22"/>
          <w:szCs w:val="22"/>
          <w:lang w:val="vi-VN"/>
        </w:rPr>
        <w:t>áo cáo tổng hợp về</w:t>
      </w:r>
      <w:r w:rsidR="00372F26" w:rsidRPr="007B7915">
        <w:rPr>
          <w:sz w:val="22"/>
          <w:szCs w:val="22"/>
          <w:lang w:val="vi-VN"/>
        </w:rPr>
        <w:t xml:space="preserve"> kết </w:t>
      </w:r>
      <w:r w:rsidR="000F6C17" w:rsidRPr="007B7915">
        <w:rPr>
          <w:sz w:val="22"/>
          <w:szCs w:val="22"/>
          <w:lang w:val="vi-VN"/>
        </w:rPr>
        <w:t>quả</w:t>
      </w:r>
      <w:r w:rsidR="00372F26" w:rsidRPr="007B7915">
        <w:rPr>
          <w:sz w:val="22"/>
          <w:szCs w:val="22"/>
          <w:lang w:val="vi-VN"/>
        </w:rPr>
        <w:t xml:space="preserve"> nghiên cứu</w:t>
      </w:r>
      <w:r w:rsidR="009D7E18" w:rsidRPr="007B7915">
        <w:rPr>
          <w:sz w:val="22"/>
          <w:szCs w:val="22"/>
          <w:lang w:val="vi-VN"/>
        </w:rPr>
        <w:t xml:space="preserve"> khả năng kháng </w:t>
      </w:r>
      <w:r w:rsidR="00ED1507" w:rsidRPr="007B7915">
        <w:rPr>
          <w:sz w:val="22"/>
          <w:szCs w:val="22"/>
          <w:lang w:val="vi-VN"/>
        </w:rPr>
        <w:t xml:space="preserve">nhiệt </w:t>
      </w:r>
      <w:r w:rsidR="009D7E18" w:rsidRPr="007B7915">
        <w:rPr>
          <w:sz w:val="22"/>
          <w:szCs w:val="22"/>
          <w:lang w:val="vi-VN"/>
        </w:rPr>
        <w:t xml:space="preserve">của vi </w:t>
      </w:r>
      <w:r w:rsidR="00ED1507" w:rsidRPr="007B7915">
        <w:rPr>
          <w:sz w:val="22"/>
          <w:szCs w:val="22"/>
          <w:lang w:val="vi-VN"/>
        </w:rPr>
        <w:t xml:space="preserve">sinh vật </w:t>
      </w:r>
      <w:r w:rsidR="009D7E18" w:rsidRPr="007B7915">
        <w:rPr>
          <w:sz w:val="22"/>
          <w:szCs w:val="22"/>
          <w:lang w:val="vi-VN"/>
        </w:rPr>
        <w:t xml:space="preserve">cần được cung cấp và bao gồm các nội dung sau: </w:t>
      </w:r>
    </w:p>
    <w:p w14:paraId="6E72AF80" w14:textId="77777777" w:rsidR="00C755AC" w:rsidRPr="007B7915" w:rsidRDefault="00C755AC" w:rsidP="00C755AC">
      <w:pPr>
        <w:autoSpaceDE w:val="0"/>
        <w:autoSpaceDN w:val="0"/>
        <w:adjustRightInd w:val="0"/>
        <w:ind w:left="1330"/>
        <w:jc w:val="both"/>
        <w:rPr>
          <w:sz w:val="22"/>
          <w:szCs w:val="22"/>
          <w:lang w:val="vi-VN"/>
        </w:rPr>
      </w:pPr>
    </w:p>
    <w:p w14:paraId="40C3C0F4" w14:textId="77777777" w:rsidR="00C755AC" w:rsidRPr="007B7915" w:rsidRDefault="009D7E18" w:rsidP="00C755AC">
      <w:pPr>
        <w:numPr>
          <w:ilvl w:val="0"/>
          <w:numId w:val="38"/>
        </w:numPr>
        <w:tabs>
          <w:tab w:val="left" w:pos="2410"/>
        </w:tabs>
        <w:autoSpaceDE w:val="0"/>
        <w:autoSpaceDN w:val="0"/>
        <w:adjustRightInd w:val="0"/>
        <w:ind w:left="2410" w:hanging="425"/>
        <w:jc w:val="both"/>
        <w:rPr>
          <w:sz w:val="22"/>
          <w:szCs w:val="22"/>
          <w:lang w:val="vi-VN"/>
        </w:rPr>
      </w:pPr>
      <w:r w:rsidRPr="007B7915">
        <w:rPr>
          <w:sz w:val="22"/>
          <w:szCs w:val="22"/>
          <w:lang w:val="vi-VN"/>
        </w:rPr>
        <w:t>Mức độ tạp nhiễm vi sinh vật</w:t>
      </w:r>
      <w:r w:rsidR="00616615" w:rsidRPr="007B7915">
        <w:rPr>
          <w:sz w:val="22"/>
          <w:szCs w:val="22"/>
          <w:lang w:val="vi-VN"/>
        </w:rPr>
        <w:t xml:space="preserve"> (bioburden)</w:t>
      </w:r>
      <w:r w:rsidRPr="007B7915">
        <w:rPr>
          <w:sz w:val="22"/>
          <w:szCs w:val="22"/>
          <w:lang w:val="vi-VN"/>
        </w:rPr>
        <w:t xml:space="preserve">, đặc biệt là khi các điều kiện tiệt khuẩn có khả năng tận diệt vi khuẩn </w:t>
      </w:r>
      <w:r w:rsidR="00ED1507" w:rsidRPr="007B7915">
        <w:rPr>
          <w:sz w:val="22"/>
          <w:szCs w:val="22"/>
          <w:lang w:val="vi-VN"/>
        </w:rPr>
        <w:t xml:space="preserve">(overkill) </w:t>
      </w:r>
      <w:r w:rsidRPr="007B7915">
        <w:rPr>
          <w:sz w:val="22"/>
          <w:szCs w:val="22"/>
          <w:lang w:val="vi-VN"/>
        </w:rPr>
        <w:t xml:space="preserve">không được sử dụng. </w:t>
      </w:r>
    </w:p>
    <w:p w14:paraId="30CE296F" w14:textId="77777777" w:rsidR="00C755AC" w:rsidRPr="007B7915" w:rsidRDefault="00C755AC" w:rsidP="00C755AC">
      <w:pPr>
        <w:tabs>
          <w:tab w:val="left" w:pos="2410"/>
        </w:tabs>
        <w:autoSpaceDE w:val="0"/>
        <w:autoSpaceDN w:val="0"/>
        <w:adjustRightInd w:val="0"/>
        <w:ind w:left="2410" w:hanging="425"/>
        <w:jc w:val="both"/>
        <w:rPr>
          <w:sz w:val="22"/>
          <w:szCs w:val="22"/>
          <w:lang w:val="vi-VN"/>
        </w:rPr>
      </w:pPr>
    </w:p>
    <w:p w14:paraId="7018442A" w14:textId="77777777" w:rsidR="00C755AC" w:rsidRPr="007B7915" w:rsidRDefault="009D7E18" w:rsidP="00C755AC">
      <w:pPr>
        <w:numPr>
          <w:ilvl w:val="0"/>
          <w:numId w:val="38"/>
        </w:numPr>
        <w:tabs>
          <w:tab w:val="left" w:pos="2410"/>
        </w:tabs>
        <w:autoSpaceDE w:val="0"/>
        <w:autoSpaceDN w:val="0"/>
        <w:adjustRightInd w:val="0"/>
        <w:ind w:left="2410" w:hanging="425"/>
        <w:jc w:val="both"/>
        <w:rPr>
          <w:sz w:val="22"/>
          <w:szCs w:val="22"/>
          <w:lang w:val="vi-VN"/>
        </w:rPr>
      </w:pPr>
      <w:r w:rsidRPr="007B7915">
        <w:rPr>
          <w:sz w:val="22"/>
          <w:szCs w:val="22"/>
          <w:lang w:val="vi-VN"/>
        </w:rPr>
        <w:t xml:space="preserve">Phiếu kiểm nghiệm của chỉ thị vi sinh </w:t>
      </w:r>
      <w:r w:rsidR="00ED1507" w:rsidRPr="007B7915">
        <w:rPr>
          <w:sz w:val="22"/>
          <w:szCs w:val="22"/>
          <w:lang w:val="vi-VN"/>
        </w:rPr>
        <w:t xml:space="preserve">vật </w:t>
      </w:r>
      <w:r w:rsidRPr="007B7915">
        <w:rPr>
          <w:sz w:val="22"/>
          <w:szCs w:val="22"/>
          <w:lang w:val="vi-VN"/>
        </w:rPr>
        <w:t xml:space="preserve">được sử dụng, bao gồm có  phân loại chủng chỉ thị, mức độ kháng và độ ổn định. </w:t>
      </w:r>
    </w:p>
    <w:p w14:paraId="6DFBEBFA" w14:textId="77777777" w:rsidR="00C755AC" w:rsidRPr="007B7915" w:rsidRDefault="00C755AC" w:rsidP="00C755AC">
      <w:pPr>
        <w:tabs>
          <w:tab w:val="left" w:pos="2410"/>
        </w:tabs>
        <w:autoSpaceDE w:val="0"/>
        <w:autoSpaceDN w:val="0"/>
        <w:adjustRightInd w:val="0"/>
        <w:ind w:left="2410" w:hanging="425"/>
        <w:jc w:val="both"/>
        <w:rPr>
          <w:sz w:val="22"/>
          <w:szCs w:val="22"/>
          <w:lang w:val="vi-VN"/>
        </w:rPr>
      </w:pPr>
    </w:p>
    <w:p w14:paraId="7498C53C" w14:textId="77777777" w:rsidR="00C755AC" w:rsidRPr="007B7915" w:rsidRDefault="009D7E18" w:rsidP="00C755AC">
      <w:pPr>
        <w:numPr>
          <w:ilvl w:val="0"/>
          <w:numId w:val="38"/>
        </w:numPr>
        <w:tabs>
          <w:tab w:val="left" w:pos="2410"/>
        </w:tabs>
        <w:autoSpaceDE w:val="0"/>
        <w:autoSpaceDN w:val="0"/>
        <w:adjustRightInd w:val="0"/>
        <w:ind w:left="2410" w:hanging="425"/>
        <w:jc w:val="both"/>
        <w:rPr>
          <w:sz w:val="22"/>
          <w:szCs w:val="22"/>
          <w:lang w:val="vi-VN"/>
        </w:rPr>
      </w:pPr>
      <w:r w:rsidRPr="007B7915">
        <w:rPr>
          <w:sz w:val="22"/>
          <w:szCs w:val="22"/>
          <w:lang w:val="vi-VN"/>
        </w:rPr>
        <w:t xml:space="preserve">Thông tinh về khả năng kháng của chỉ thị </w:t>
      </w:r>
      <w:r w:rsidR="000D464E" w:rsidRPr="007B7915">
        <w:rPr>
          <w:sz w:val="22"/>
          <w:szCs w:val="22"/>
          <w:lang w:val="vi-VN"/>
        </w:rPr>
        <w:t>vi</w:t>
      </w:r>
      <w:r w:rsidRPr="007B7915">
        <w:rPr>
          <w:sz w:val="22"/>
          <w:szCs w:val="22"/>
          <w:lang w:val="vi-VN"/>
        </w:rPr>
        <w:t xml:space="preserve"> sinh</w:t>
      </w:r>
      <w:r w:rsidR="00ED1507" w:rsidRPr="007B7915">
        <w:rPr>
          <w:sz w:val="22"/>
          <w:szCs w:val="22"/>
          <w:lang w:val="vi-VN"/>
        </w:rPr>
        <w:t xml:space="preserve"> vật</w:t>
      </w:r>
    </w:p>
    <w:p w14:paraId="23D392E6" w14:textId="77777777" w:rsidR="00C755AC" w:rsidRPr="007B7915" w:rsidRDefault="00616615" w:rsidP="00C755AC">
      <w:pPr>
        <w:tabs>
          <w:tab w:val="left" w:pos="2410"/>
        </w:tabs>
        <w:autoSpaceDE w:val="0"/>
        <w:autoSpaceDN w:val="0"/>
        <w:adjustRightInd w:val="0"/>
        <w:ind w:left="2410"/>
        <w:jc w:val="both"/>
        <w:rPr>
          <w:sz w:val="22"/>
          <w:szCs w:val="22"/>
          <w:lang w:val="vi-VN"/>
        </w:rPr>
      </w:pPr>
      <w:r w:rsidRPr="007B7915">
        <w:rPr>
          <w:sz w:val="22"/>
          <w:szCs w:val="22"/>
          <w:lang w:val="vi-VN"/>
        </w:rPr>
        <w:t>Thông tin về khả năng kháng</w:t>
      </w:r>
      <w:r w:rsidR="000D464E" w:rsidRPr="007B7915">
        <w:rPr>
          <w:sz w:val="22"/>
          <w:szCs w:val="22"/>
          <w:lang w:val="vi-VN"/>
        </w:rPr>
        <w:t xml:space="preserve"> của chỉ thị vi sinh </w:t>
      </w:r>
      <w:r w:rsidR="00ED1507" w:rsidRPr="007B7915">
        <w:rPr>
          <w:sz w:val="22"/>
          <w:szCs w:val="22"/>
          <w:lang w:val="vi-VN"/>
        </w:rPr>
        <w:t xml:space="preserve">vật trong hoặc trên sản phẩm (ví dụ: trong dung dịch thuốc, </w:t>
      </w:r>
      <w:r w:rsidR="000D464E" w:rsidRPr="007B7915">
        <w:rPr>
          <w:sz w:val="22"/>
          <w:szCs w:val="22"/>
          <w:lang w:val="vi-VN"/>
        </w:rPr>
        <w:t>trên các bề mặt</w:t>
      </w:r>
      <w:r w:rsidR="00ED1507" w:rsidRPr="007B7915">
        <w:rPr>
          <w:sz w:val="22"/>
          <w:szCs w:val="22"/>
          <w:lang w:val="vi-VN"/>
        </w:rPr>
        <w:t xml:space="preserve"> của</w:t>
      </w:r>
      <w:r w:rsidR="000D464E" w:rsidRPr="007B7915">
        <w:rPr>
          <w:sz w:val="22"/>
          <w:szCs w:val="22"/>
          <w:lang w:val="vi-VN"/>
        </w:rPr>
        <w:t xml:space="preserve"> bao bì</w:t>
      </w:r>
      <w:r w:rsidR="00ED1507" w:rsidRPr="007B7915">
        <w:rPr>
          <w:sz w:val="22"/>
          <w:szCs w:val="22"/>
          <w:lang w:val="vi-VN"/>
        </w:rPr>
        <w:t>, nắp</w:t>
      </w:r>
      <w:r w:rsidR="000D464E" w:rsidRPr="007B7915">
        <w:rPr>
          <w:sz w:val="22"/>
          <w:szCs w:val="22"/>
          <w:lang w:val="vi-VN"/>
        </w:rPr>
        <w:t xml:space="preserve"> và </w:t>
      </w:r>
      <w:r w:rsidR="00ED1507" w:rsidRPr="007B7915">
        <w:rPr>
          <w:sz w:val="22"/>
          <w:szCs w:val="22"/>
          <w:lang w:val="vi-VN"/>
        </w:rPr>
        <w:t>các mặt ngăn cách)</w:t>
      </w:r>
      <w:r w:rsidR="000D464E" w:rsidRPr="007B7915">
        <w:rPr>
          <w:sz w:val="22"/>
          <w:szCs w:val="22"/>
          <w:lang w:val="vi-VN"/>
        </w:rPr>
        <w:t xml:space="preserve"> hoặc các đối tượng được dùng để thay thế sản phẩm cần phải được </w:t>
      </w:r>
      <w:r w:rsidRPr="007B7915">
        <w:rPr>
          <w:sz w:val="22"/>
          <w:szCs w:val="22"/>
          <w:lang w:val="vi-VN"/>
        </w:rPr>
        <w:t>chỉ rõ</w:t>
      </w:r>
      <w:r w:rsidR="000D464E" w:rsidRPr="007B7915">
        <w:rPr>
          <w:sz w:val="22"/>
          <w:szCs w:val="22"/>
          <w:lang w:val="vi-VN"/>
        </w:rPr>
        <w:t xml:space="preserve">. Cần phải có sự so sánh giữa khả năng kháng của bào tử khi sử dụng giá mang bào tử (ví dụ: </w:t>
      </w:r>
      <w:r w:rsidR="00ED1507" w:rsidRPr="007B7915">
        <w:rPr>
          <w:sz w:val="22"/>
          <w:szCs w:val="22"/>
          <w:lang w:val="vi-VN"/>
        </w:rPr>
        <w:t>băng mang</w:t>
      </w:r>
      <w:r w:rsidR="000D464E" w:rsidRPr="007B7915">
        <w:rPr>
          <w:sz w:val="22"/>
          <w:szCs w:val="22"/>
          <w:lang w:val="vi-VN"/>
        </w:rPr>
        <w:t xml:space="preserve"> bào tử) để nuôi cấy thay vì nuôi cấy trực tiếp. </w:t>
      </w:r>
    </w:p>
    <w:p w14:paraId="06B73E07" w14:textId="77777777" w:rsidR="00C755AC" w:rsidRPr="007B7915" w:rsidRDefault="00C755AC" w:rsidP="00C755AC">
      <w:pPr>
        <w:tabs>
          <w:tab w:val="left" w:pos="2410"/>
        </w:tabs>
        <w:autoSpaceDE w:val="0"/>
        <w:autoSpaceDN w:val="0"/>
        <w:adjustRightInd w:val="0"/>
        <w:ind w:left="2410" w:hanging="425"/>
        <w:jc w:val="both"/>
        <w:rPr>
          <w:sz w:val="22"/>
          <w:szCs w:val="22"/>
          <w:lang w:val="vi-VN"/>
        </w:rPr>
      </w:pPr>
    </w:p>
    <w:p w14:paraId="3ED3360F" w14:textId="77777777" w:rsidR="00B544AE" w:rsidRPr="007B7915" w:rsidRDefault="00372F26" w:rsidP="00C755AC">
      <w:pPr>
        <w:numPr>
          <w:ilvl w:val="0"/>
          <w:numId w:val="38"/>
        </w:numPr>
        <w:tabs>
          <w:tab w:val="left" w:pos="2410"/>
        </w:tabs>
        <w:autoSpaceDE w:val="0"/>
        <w:autoSpaceDN w:val="0"/>
        <w:adjustRightInd w:val="0"/>
        <w:ind w:left="2410" w:hanging="425"/>
        <w:jc w:val="both"/>
        <w:rPr>
          <w:sz w:val="22"/>
          <w:szCs w:val="22"/>
          <w:lang w:val="vi-VN"/>
        </w:rPr>
      </w:pPr>
      <w:r w:rsidRPr="007B7915">
        <w:rPr>
          <w:sz w:val="22"/>
          <w:szCs w:val="22"/>
          <w:lang w:val="vi-VN"/>
        </w:rPr>
        <w:t>Kết quả và kết luận của nghiên cứu t</w:t>
      </w:r>
      <w:r w:rsidR="00B544AE" w:rsidRPr="007B7915">
        <w:rPr>
          <w:sz w:val="22"/>
          <w:szCs w:val="22"/>
          <w:lang w:val="vi-VN"/>
        </w:rPr>
        <w:t xml:space="preserve">hẩm định vi sinh nhằm đưa ra quy trình </w:t>
      </w:r>
      <w:r w:rsidRPr="007B7915">
        <w:rPr>
          <w:sz w:val="22"/>
          <w:szCs w:val="22"/>
          <w:lang w:val="vi-VN"/>
        </w:rPr>
        <w:t xml:space="preserve">tiệt khuẩn với </w:t>
      </w:r>
      <w:r w:rsidR="00B544AE" w:rsidRPr="007B7915">
        <w:rPr>
          <w:sz w:val="22"/>
          <w:szCs w:val="22"/>
          <w:lang w:val="vi-VN"/>
        </w:rPr>
        <w:t xml:space="preserve">điều kiện tối thiểu </w:t>
      </w:r>
      <w:r w:rsidRPr="007B7915">
        <w:rPr>
          <w:sz w:val="22"/>
          <w:szCs w:val="22"/>
          <w:lang w:val="vi-VN"/>
        </w:rPr>
        <w:t xml:space="preserve">mà </w:t>
      </w:r>
      <w:r w:rsidR="00B544AE" w:rsidRPr="007B7915">
        <w:rPr>
          <w:sz w:val="22"/>
          <w:szCs w:val="22"/>
          <w:lang w:val="vi-VN"/>
        </w:rPr>
        <w:t xml:space="preserve">duy </w:t>
      </w:r>
      <w:r w:rsidRPr="007B7915">
        <w:rPr>
          <w:sz w:val="22"/>
          <w:szCs w:val="22"/>
          <w:lang w:val="vi-VN"/>
        </w:rPr>
        <w:t xml:space="preserve">trì được </w:t>
      </w:r>
      <w:r w:rsidR="00B544AE" w:rsidRPr="007B7915">
        <w:rPr>
          <w:sz w:val="22"/>
          <w:szCs w:val="22"/>
          <w:lang w:val="vi-VN"/>
        </w:rPr>
        <w:t xml:space="preserve">mức độ đảm bảo vô khuẩn </w:t>
      </w:r>
      <w:r w:rsidRPr="007B7915">
        <w:rPr>
          <w:sz w:val="22"/>
          <w:szCs w:val="22"/>
          <w:lang w:val="vi-VN"/>
        </w:rPr>
        <w:t>(SAL)</w:t>
      </w:r>
      <w:r w:rsidR="00B544AE" w:rsidRPr="007B7915">
        <w:rPr>
          <w:sz w:val="22"/>
          <w:szCs w:val="22"/>
          <w:lang w:val="vi-VN"/>
        </w:rPr>
        <w:t xml:space="preserve"> </w:t>
      </w:r>
      <w:r w:rsidRPr="007B7915">
        <w:rPr>
          <w:sz w:val="22"/>
          <w:szCs w:val="22"/>
          <w:lang w:val="vi-VN"/>
        </w:rPr>
        <w:t>tối thiểu là</w:t>
      </w:r>
      <w:r w:rsidR="00B544AE" w:rsidRPr="007B7915">
        <w:rPr>
          <w:sz w:val="22"/>
          <w:szCs w:val="22"/>
          <w:lang w:val="vi-VN"/>
        </w:rPr>
        <w:t xml:space="preserve"> 10</w:t>
      </w:r>
      <w:r w:rsidR="00B544AE" w:rsidRPr="007B7915">
        <w:rPr>
          <w:sz w:val="22"/>
          <w:szCs w:val="22"/>
          <w:vertAlign w:val="superscript"/>
          <w:lang w:val="vi-VN"/>
        </w:rPr>
        <w:t>-6</w:t>
      </w:r>
      <w:r w:rsidRPr="007B7915">
        <w:rPr>
          <w:sz w:val="22"/>
          <w:szCs w:val="22"/>
          <w:lang w:val="vi-VN"/>
        </w:rPr>
        <w:t xml:space="preserve"> cho những sản phẩm được tiệt khuẩn ở điều kiện khó khăn nhất</w:t>
      </w:r>
      <w:r w:rsidR="00B544AE" w:rsidRPr="007B7915">
        <w:rPr>
          <w:sz w:val="22"/>
          <w:szCs w:val="22"/>
          <w:lang w:val="vi-VN"/>
        </w:rPr>
        <w:t>.</w:t>
      </w:r>
    </w:p>
    <w:p w14:paraId="47CDBB09" w14:textId="77777777" w:rsidR="00C755AC" w:rsidRPr="007B7915" w:rsidRDefault="00C755AC" w:rsidP="00C755AC">
      <w:pPr>
        <w:tabs>
          <w:tab w:val="left" w:pos="2410"/>
        </w:tabs>
        <w:autoSpaceDE w:val="0"/>
        <w:autoSpaceDN w:val="0"/>
        <w:adjustRightInd w:val="0"/>
        <w:ind w:left="2410"/>
        <w:jc w:val="both"/>
        <w:rPr>
          <w:sz w:val="22"/>
          <w:szCs w:val="22"/>
          <w:lang w:val="vi-VN"/>
        </w:rPr>
      </w:pPr>
    </w:p>
    <w:p w14:paraId="3A8D1D17" w14:textId="77777777" w:rsidR="00C755AC" w:rsidRPr="007B7915" w:rsidRDefault="00B544AE" w:rsidP="00C755AC">
      <w:pPr>
        <w:pStyle w:val="Heading2"/>
        <w:numPr>
          <w:ilvl w:val="1"/>
          <w:numId w:val="40"/>
        </w:numPr>
        <w:spacing w:before="240" w:after="60" w:line="276" w:lineRule="auto"/>
        <w:ind w:left="709" w:hanging="709"/>
        <w:rPr>
          <w:rFonts w:ascii="Times New Roman" w:hAnsi="Times New Roman"/>
          <w:b/>
          <w:szCs w:val="22"/>
          <w:u w:val="none"/>
          <w:lang w:val="vi-VN"/>
        </w:rPr>
      </w:pPr>
      <w:bookmarkStart w:id="740" w:name="_Toc482865408"/>
      <w:bookmarkStart w:id="741" w:name="_Toc483413445"/>
      <w:bookmarkStart w:id="742" w:name="_Toc483413496"/>
      <w:bookmarkStart w:id="743" w:name="_Toc483414914"/>
      <w:bookmarkStart w:id="744" w:name="_Toc483415146"/>
      <w:bookmarkStart w:id="745" w:name="_Toc483416990"/>
      <w:bookmarkStart w:id="746" w:name="_Toc483488635"/>
      <w:bookmarkStart w:id="747" w:name="_Toc483575153"/>
      <w:bookmarkStart w:id="748" w:name="_Toc483575212"/>
      <w:bookmarkStart w:id="749" w:name="_Toc483575308"/>
      <w:bookmarkStart w:id="750" w:name="_Toc483575490"/>
      <w:bookmarkStart w:id="751" w:name="_Toc483575625"/>
      <w:bookmarkStart w:id="752" w:name="_Toc483576050"/>
      <w:bookmarkStart w:id="753" w:name="_Toc483643789"/>
      <w:r w:rsidRPr="007B7915">
        <w:rPr>
          <w:rFonts w:ascii="Times New Roman" w:hAnsi="Times New Roman"/>
          <w:b/>
          <w:szCs w:val="22"/>
          <w:u w:val="none"/>
          <w:lang w:val="vi-VN"/>
        </w:rPr>
        <w:t>Các quy trình tiệt khuẩn cuối khác</w:t>
      </w:r>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p>
    <w:p w14:paraId="52A1C682" w14:textId="77777777" w:rsidR="00B544AE" w:rsidRPr="007B7915" w:rsidRDefault="00B544AE" w:rsidP="00C755AC">
      <w:pPr>
        <w:autoSpaceDE w:val="0"/>
        <w:autoSpaceDN w:val="0"/>
        <w:adjustRightInd w:val="0"/>
        <w:ind w:left="709"/>
        <w:jc w:val="both"/>
        <w:rPr>
          <w:sz w:val="22"/>
          <w:szCs w:val="22"/>
          <w:lang w:val="vi-VN"/>
        </w:rPr>
      </w:pPr>
      <w:r w:rsidRPr="007B7915">
        <w:rPr>
          <w:sz w:val="22"/>
          <w:szCs w:val="22"/>
          <w:lang w:val="vi-VN"/>
        </w:rPr>
        <w:t>Các loại thông tin được yêu cầu đối với tiệt khuẩn bằng nhiệt ẩm, nhìn chung, có thể được áp dụng cho tiệt khuẩn bằng nhiệt khô, khí (chẳng hạn ethylen oxyd) hay tiệt khuẩn bằng chiếu xạ (chẳng hạn tia gamma và electron).</w:t>
      </w:r>
    </w:p>
    <w:p w14:paraId="23494A30" w14:textId="77777777" w:rsidR="00C755AC" w:rsidRPr="007B7915" w:rsidRDefault="00C755AC" w:rsidP="00C755AC">
      <w:pPr>
        <w:autoSpaceDE w:val="0"/>
        <w:autoSpaceDN w:val="0"/>
        <w:adjustRightInd w:val="0"/>
        <w:ind w:left="426"/>
        <w:jc w:val="both"/>
        <w:rPr>
          <w:sz w:val="22"/>
          <w:szCs w:val="22"/>
          <w:lang w:val="vi-VN"/>
        </w:rPr>
      </w:pPr>
    </w:p>
    <w:p w14:paraId="4DAFC890" w14:textId="77777777" w:rsidR="00C755AC" w:rsidRPr="007B7915" w:rsidRDefault="004763E6" w:rsidP="00C755AC">
      <w:pPr>
        <w:autoSpaceDE w:val="0"/>
        <w:autoSpaceDN w:val="0"/>
        <w:adjustRightInd w:val="0"/>
        <w:ind w:left="720"/>
        <w:jc w:val="both"/>
        <w:rPr>
          <w:sz w:val="22"/>
          <w:szCs w:val="22"/>
          <w:lang w:val="vi-VN"/>
        </w:rPr>
      </w:pPr>
      <w:r w:rsidRPr="007B7915">
        <w:rPr>
          <w:sz w:val="22"/>
          <w:szCs w:val="22"/>
          <w:lang w:val="vi-VN"/>
        </w:rPr>
        <w:t xml:space="preserve">Dưới đây là các thông tin tối thiểu cần phải </w:t>
      </w:r>
      <w:r w:rsidR="00EB4849" w:rsidRPr="007B7915">
        <w:rPr>
          <w:sz w:val="22"/>
          <w:szCs w:val="22"/>
          <w:lang w:val="vi-VN"/>
        </w:rPr>
        <w:t>cung cấp</w:t>
      </w:r>
      <w:r w:rsidR="00C755AC" w:rsidRPr="007B7915">
        <w:rPr>
          <w:sz w:val="22"/>
          <w:szCs w:val="22"/>
          <w:lang w:val="vi-VN"/>
        </w:rPr>
        <w:t>:</w:t>
      </w:r>
    </w:p>
    <w:p w14:paraId="6BAE0DD5" w14:textId="77777777" w:rsidR="00C755AC" w:rsidRPr="007B7915" w:rsidRDefault="00C755AC" w:rsidP="00C755AC">
      <w:pPr>
        <w:autoSpaceDE w:val="0"/>
        <w:autoSpaceDN w:val="0"/>
        <w:adjustRightInd w:val="0"/>
        <w:ind w:firstLine="1134"/>
        <w:jc w:val="both"/>
        <w:rPr>
          <w:sz w:val="22"/>
          <w:szCs w:val="22"/>
          <w:lang w:val="vi-VN"/>
        </w:rPr>
      </w:pPr>
    </w:p>
    <w:p w14:paraId="0F559633" w14:textId="77777777" w:rsidR="00C755AC" w:rsidRPr="007B7915" w:rsidRDefault="004763E6" w:rsidP="00C755AC">
      <w:pPr>
        <w:numPr>
          <w:ilvl w:val="0"/>
          <w:numId w:val="36"/>
        </w:numPr>
        <w:autoSpaceDE w:val="0"/>
        <w:autoSpaceDN w:val="0"/>
        <w:adjustRightInd w:val="0"/>
        <w:ind w:left="1134" w:hanging="425"/>
        <w:jc w:val="both"/>
        <w:rPr>
          <w:sz w:val="22"/>
          <w:szCs w:val="22"/>
          <w:lang w:val="vi-VN"/>
        </w:rPr>
      </w:pPr>
      <w:r w:rsidRPr="007B7915">
        <w:rPr>
          <w:sz w:val="22"/>
          <w:szCs w:val="22"/>
          <w:lang w:val="vi-VN"/>
        </w:rPr>
        <w:t xml:space="preserve">Mô tả lượng và cách sắp xếp, phân bố của </w:t>
      </w:r>
      <w:r w:rsidR="00EB4849" w:rsidRPr="007B7915">
        <w:rPr>
          <w:sz w:val="22"/>
          <w:szCs w:val="22"/>
          <w:lang w:val="vi-VN"/>
        </w:rPr>
        <w:t>vật cần tiệt khuẩn.</w:t>
      </w:r>
    </w:p>
    <w:p w14:paraId="616FD2B4" w14:textId="77777777" w:rsidR="00C755AC" w:rsidRPr="007B7915" w:rsidRDefault="004763E6" w:rsidP="00C755AC">
      <w:pPr>
        <w:numPr>
          <w:ilvl w:val="0"/>
          <w:numId w:val="36"/>
        </w:numPr>
        <w:autoSpaceDE w:val="0"/>
        <w:autoSpaceDN w:val="0"/>
        <w:adjustRightInd w:val="0"/>
        <w:ind w:left="1134" w:hanging="425"/>
        <w:jc w:val="both"/>
        <w:rPr>
          <w:sz w:val="22"/>
          <w:szCs w:val="22"/>
          <w:lang w:val="vi-VN"/>
        </w:rPr>
      </w:pPr>
      <w:r w:rsidRPr="007B7915">
        <w:rPr>
          <w:sz w:val="22"/>
          <w:szCs w:val="22"/>
          <w:lang w:val="vi-VN"/>
        </w:rPr>
        <w:t>Các số liệu thẩm định nhằm chứng minh mức độ hiệu quả của chu trình tiệt khuẩn ở điều kiện tối thiểu</w:t>
      </w:r>
      <w:r w:rsidR="00EB4849" w:rsidRPr="007B7915">
        <w:rPr>
          <w:sz w:val="22"/>
          <w:szCs w:val="22"/>
          <w:lang w:val="vi-VN"/>
        </w:rPr>
        <w:t>.</w:t>
      </w:r>
    </w:p>
    <w:p w14:paraId="19F33BBA" w14:textId="77777777" w:rsidR="00C755AC" w:rsidRPr="007B7915" w:rsidRDefault="004763E6" w:rsidP="00C755AC">
      <w:pPr>
        <w:numPr>
          <w:ilvl w:val="0"/>
          <w:numId w:val="36"/>
        </w:numPr>
        <w:autoSpaceDE w:val="0"/>
        <w:autoSpaceDN w:val="0"/>
        <w:adjustRightInd w:val="0"/>
        <w:ind w:left="1134" w:hanging="425"/>
        <w:jc w:val="both"/>
        <w:rPr>
          <w:sz w:val="22"/>
          <w:szCs w:val="22"/>
          <w:lang w:val="vi-VN"/>
        </w:rPr>
      </w:pPr>
      <w:r w:rsidRPr="007B7915">
        <w:rPr>
          <w:sz w:val="22"/>
          <w:szCs w:val="22"/>
          <w:lang w:val="vi-VN"/>
        </w:rPr>
        <w:t>Tính toàn vẹn của bao bì</w:t>
      </w:r>
      <w:r w:rsidR="00EB4849" w:rsidRPr="007B7915">
        <w:rPr>
          <w:sz w:val="22"/>
          <w:szCs w:val="22"/>
          <w:lang w:val="vi-VN"/>
        </w:rPr>
        <w:t>, nắp.</w:t>
      </w:r>
    </w:p>
    <w:p w14:paraId="23471D79" w14:textId="77777777" w:rsidR="00C755AC" w:rsidRPr="007B7915" w:rsidRDefault="004763E6" w:rsidP="00C755AC">
      <w:pPr>
        <w:numPr>
          <w:ilvl w:val="0"/>
          <w:numId w:val="36"/>
        </w:numPr>
        <w:autoSpaceDE w:val="0"/>
        <w:autoSpaceDN w:val="0"/>
        <w:adjustRightInd w:val="0"/>
        <w:ind w:left="1134" w:hanging="425"/>
        <w:jc w:val="both"/>
        <w:rPr>
          <w:sz w:val="22"/>
          <w:szCs w:val="22"/>
          <w:lang w:val="vi-VN"/>
        </w:rPr>
      </w:pPr>
      <w:r w:rsidRPr="007B7915">
        <w:rPr>
          <w:sz w:val="22"/>
          <w:szCs w:val="22"/>
          <w:lang w:val="vi-VN"/>
        </w:rPr>
        <w:t>Các thông tin về việc tái xử lý nếu có</w:t>
      </w:r>
      <w:r w:rsidR="00000380" w:rsidRPr="007B7915">
        <w:rPr>
          <w:sz w:val="22"/>
          <w:szCs w:val="22"/>
          <w:lang w:val="vi-VN"/>
        </w:rPr>
        <w:t>.</w:t>
      </w:r>
    </w:p>
    <w:p w14:paraId="7A4268B2" w14:textId="77777777" w:rsidR="004763E6" w:rsidRPr="007B7915" w:rsidRDefault="004763E6" w:rsidP="00C755AC">
      <w:pPr>
        <w:numPr>
          <w:ilvl w:val="0"/>
          <w:numId w:val="36"/>
        </w:numPr>
        <w:autoSpaceDE w:val="0"/>
        <w:autoSpaceDN w:val="0"/>
        <w:adjustRightInd w:val="0"/>
        <w:ind w:left="1134" w:hanging="425"/>
        <w:jc w:val="both"/>
        <w:rPr>
          <w:sz w:val="22"/>
          <w:szCs w:val="22"/>
          <w:lang w:val="vi-VN"/>
        </w:rPr>
      </w:pPr>
      <w:r w:rsidRPr="007B7915">
        <w:rPr>
          <w:sz w:val="22"/>
          <w:szCs w:val="22"/>
          <w:lang w:val="vi-VN"/>
        </w:rPr>
        <w:t xml:space="preserve">Các ảnh hưởng của quy trình tiệt khuẩn tới đặc tính hoá học và vật lý của dược chất hoặc </w:t>
      </w:r>
      <w:r w:rsidR="00000380" w:rsidRPr="007B7915">
        <w:rPr>
          <w:sz w:val="22"/>
          <w:szCs w:val="22"/>
          <w:lang w:val="vi-VN"/>
        </w:rPr>
        <w:t xml:space="preserve">thuốc thành </w:t>
      </w:r>
      <w:r w:rsidRPr="007B7915">
        <w:rPr>
          <w:sz w:val="22"/>
          <w:szCs w:val="22"/>
          <w:lang w:val="vi-VN"/>
        </w:rPr>
        <w:t>phẩm nếu có.</w:t>
      </w:r>
    </w:p>
    <w:p w14:paraId="60B76847" w14:textId="77777777" w:rsidR="00C755AC" w:rsidRPr="007B7915" w:rsidRDefault="00C755AC" w:rsidP="00C755AC">
      <w:pPr>
        <w:autoSpaceDE w:val="0"/>
        <w:autoSpaceDN w:val="0"/>
        <w:adjustRightInd w:val="0"/>
        <w:ind w:left="720"/>
        <w:jc w:val="both"/>
        <w:rPr>
          <w:sz w:val="22"/>
          <w:szCs w:val="22"/>
          <w:lang w:val="vi-VN"/>
        </w:rPr>
      </w:pPr>
    </w:p>
    <w:p w14:paraId="7728501E" w14:textId="77777777" w:rsidR="004763E6" w:rsidRPr="007B7915" w:rsidRDefault="004763E6" w:rsidP="00C755AC">
      <w:pPr>
        <w:autoSpaceDE w:val="0"/>
        <w:autoSpaceDN w:val="0"/>
        <w:adjustRightInd w:val="0"/>
        <w:ind w:left="720"/>
        <w:jc w:val="both"/>
        <w:rPr>
          <w:sz w:val="22"/>
          <w:szCs w:val="22"/>
          <w:lang w:val="vi-VN"/>
        </w:rPr>
      </w:pPr>
      <w:r w:rsidRPr="007B7915">
        <w:rPr>
          <w:sz w:val="22"/>
          <w:szCs w:val="22"/>
          <w:lang w:val="vi-VN"/>
        </w:rPr>
        <w:t>C</w:t>
      </w:r>
      <w:r w:rsidR="00372F26" w:rsidRPr="007B7915">
        <w:rPr>
          <w:sz w:val="22"/>
          <w:szCs w:val="22"/>
          <w:lang w:val="vi-VN"/>
        </w:rPr>
        <w:t>á</w:t>
      </w:r>
      <w:r w:rsidRPr="007B7915">
        <w:rPr>
          <w:sz w:val="22"/>
          <w:szCs w:val="22"/>
          <w:lang w:val="vi-VN"/>
        </w:rPr>
        <w:t>c yêu cầu đặc biệt đối với tiệt khuẩn bằng ethylen oxyd và chiếu xạ</w:t>
      </w:r>
      <w:r w:rsidR="00372F26" w:rsidRPr="007B7915">
        <w:rPr>
          <w:sz w:val="22"/>
          <w:szCs w:val="22"/>
          <w:lang w:val="vi-VN"/>
        </w:rPr>
        <w:t xml:space="preserve"> được trình bày dưới đây</w:t>
      </w:r>
      <w:r w:rsidRPr="007B7915">
        <w:rPr>
          <w:sz w:val="22"/>
          <w:szCs w:val="22"/>
          <w:lang w:val="vi-VN"/>
        </w:rPr>
        <w:t>.</w:t>
      </w:r>
    </w:p>
    <w:p w14:paraId="6096976B" w14:textId="77777777" w:rsidR="00C755AC" w:rsidRPr="007B7915" w:rsidRDefault="00372F26" w:rsidP="00C755AC">
      <w:pPr>
        <w:pStyle w:val="Heading3"/>
        <w:numPr>
          <w:ilvl w:val="2"/>
          <w:numId w:val="40"/>
        </w:numPr>
        <w:spacing w:line="276" w:lineRule="auto"/>
        <w:ind w:hanging="709"/>
        <w:jc w:val="both"/>
        <w:rPr>
          <w:rFonts w:ascii="Times New Roman" w:hAnsi="Times New Roman" w:cs="Times New Roman"/>
          <w:b w:val="0"/>
          <w:sz w:val="22"/>
          <w:szCs w:val="22"/>
          <w:lang w:val="vi-VN"/>
        </w:rPr>
      </w:pPr>
      <w:bookmarkStart w:id="754" w:name="_Toc288166180"/>
      <w:bookmarkStart w:id="755" w:name="_Toc288224866"/>
      <w:bookmarkStart w:id="756" w:name="_Toc288251809"/>
      <w:bookmarkStart w:id="757" w:name="_Toc292199586"/>
      <w:bookmarkStart w:id="758" w:name="_Toc294091910"/>
      <w:bookmarkStart w:id="759" w:name="_Toc294092251"/>
      <w:bookmarkStart w:id="760" w:name="_Toc319684747"/>
      <w:bookmarkStart w:id="761" w:name="_Toc319685482"/>
      <w:bookmarkStart w:id="762" w:name="_Toc319685707"/>
      <w:bookmarkStart w:id="763" w:name="_Toc319686543"/>
      <w:bookmarkStart w:id="764" w:name="_Toc319687091"/>
      <w:bookmarkStart w:id="765" w:name="_Toc319687176"/>
      <w:bookmarkStart w:id="766" w:name="_Toc328752025"/>
      <w:bookmarkStart w:id="767" w:name="_Toc481422646"/>
      <w:bookmarkStart w:id="768" w:name="_Toc482865409"/>
      <w:bookmarkStart w:id="769" w:name="_Toc483488636"/>
      <w:bookmarkStart w:id="770" w:name="_Toc483575154"/>
      <w:bookmarkStart w:id="771" w:name="_Toc483575213"/>
      <w:bookmarkStart w:id="772" w:name="_Toc483575309"/>
      <w:bookmarkStart w:id="773" w:name="_Toc483575491"/>
      <w:r w:rsidRPr="007B7915">
        <w:rPr>
          <w:rFonts w:ascii="Times New Roman" w:hAnsi="Times New Roman" w:cs="Times New Roman"/>
          <w:b w:val="0"/>
          <w:sz w:val="22"/>
          <w:szCs w:val="22"/>
          <w:lang w:val="vi-VN"/>
        </w:rPr>
        <w:t xml:space="preserve">Etylen </w:t>
      </w:r>
      <w:bookmarkEnd w:id="754"/>
      <w:bookmarkEnd w:id="755"/>
      <w:bookmarkEnd w:id="756"/>
      <w:r w:rsidR="000F6C17" w:rsidRPr="007B7915">
        <w:rPr>
          <w:rFonts w:ascii="Times New Roman" w:hAnsi="Times New Roman" w:cs="Times New Roman"/>
          <w:b w:val="0"/>
          <w:sz w:val="22"/>
          <w:szCs w:val="22"/>
          <w:lang w:val="vi-VN"/>
        </w:rPr>
        <w:t xml:space="preserve">oxyd </w:t>
      </w:r>
      <w:r w:rsidR="00C755AC" w:rsidRPr="007B7915">
        <w:rPr>
          <w:rFonts w:ascii="Times New Roman" w:hAnsi="Times New Roman" w:cs="Times New Roman"/>
          <w:b w:val="0"/>
          <w:sz w:val="22"/>
          <w:szCs w:val="22"/>
          <w:lang w:val="vi-VN"/>
        </w:rPr>
        <w:t>(EO)</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p>
    <w:p w14:paraId="0C3BBBEA" w14:textId="77777777" w:rsidR="004763E6" w:rsidRPr="007B7915" w:rsidRDefault="00000380" w:rsidP="004763E6">
      <w:pPr>
        <w:numPr>
          <w:ilvl w:val="0"/>
          <w:numId w:val="34"/>
        </w:numPr>
        <w:tabs>
          <w:tab w:val="left" w:pos="1985"/>
        </w:tabs>
        <w:autoSpaceDE w:val="0"/>
        <w:autoSpaceDN w:val="0"/>
        <w:adjustRightInd w:val="0"/>
        <w:ind w:left="1985" w:hanging="567"/>
        <w:jc w:val="both"/>
        <w:rPr>
          <w:sz w:val="22"/>
          <w:szCs w:val="22"/>
          <w:lang w:val="vi-VN"/>
        </w:rPr>
      </w:pPr>
      <w:r w:rsidRPr="007B7915">
        <w:rPr>
          <w:sz w:val="22"/>
          <w:szCs w:val="22"/>
          <w:lang w:val="vi-VN"/>
        </w:rPr>
        <w:t>G</w:t>
      </w:r>
      <w:r w:rsidR="004763E6" w:rsidRPr="007B7915">
        <w:rPr>
          <w:sz w:val="22"/>
          <w:szCs w:val="22"/>
          <w:lang w:val="vi-VN"/>
        </w:rPr>
        <w:t>iải thích rõ lý do sử dụng ethylen oxyd để tiệt khuẩn</w:t>
      </w:r>
      <w:r w:rsidRPr="007B7915">
        <w:rPr>
          <w:sz w:val="22"/>
          <w:szCs w:val="22"/>
          <w:lang w:val="vi-VN"/>
        </w:rPr>
        <w:t>.</w:t>
      </w:r>
    </w:p>
    <w:p w14:paraId="6AA4C3E4" w14:textId="77777777" w:rsidR="00C755AC" w:rsidRPr="007B7915" w:rsidRDefault="004763E6" w:rsidP="00C755AC">
      <w:pPr>
        <w:numPr>
          <w:ilvl w:val="0"/>
          <w:numId w:val="34"/>
        </w:numPr>
        <w:tabs>
          <w:tab w:val="left" w:pos="1985"/>
        </w:tabs>
        <w:autoSpaceDE w:val="0"/>
        <w:autoSpaceDN w:val="0"/>
        <w:adjustRightInd w:val="0"/>
        <w:ind w:left="1985" w:hanging="567"/>
        <w:jc w:val="both"/>
        <w:rPr>
          <w:sz w:val="22"/>
          <w:szCs w:val="22"/>
          <w:lang w:val="vi-VN"/>
        </w:rPr>
      </w:pPr>
      <w:r w:rsidRPr="007B7915">
        <w:rPr>
          <w:sz w:val="22"/>
          <w:szCs w:val="22"/>
          <w:lang w:val="vi-VN"/>
        </w:rPr>
        <w:t>Thiết bị tiệt khuẩn và môi trường được kiểm soát để làm ẩm ban đầu và thông khí cho khối sản phẩm.</w:t>
      </w:r>
    </w:p>
    <w:p w14:paraId="4DFBF165" w14:textId="77777777" w:rsidR="00C755AC" w:rsidRPr="007B7915" w:rsidRDefault="00456BD3" w:rsidP="00C755AC">
      <w:pPr>
        <w:numPr>
          <w:ilvl w:val="0"/>
          <w:numId w:val="34"/>
        </w:numPr>
        <w:tabs>
          <w:tab w:val="left" w:pos="1985"/>
        </w:tabs>
        <w:autoSpaceDE w:val="0"/>
        <w:autoSpaceDN w:val="0"/>
        <w:adjustRightInd w:val="0"/>
        <w:ind w:left="1985" w:hanging="567"/>
        <w:jc w:val="both"/>
        <w:rPr>
          <w:sz w:val="22"/>
          <w:szCs w:val="22"/>
          <w:lang w:val="vi-VN"/>
        </w:rPr>
      </w:pPr>
      <w:r w:rsidRPr="007B7915">
        <w:rPr>
          <w:sz w:val="22"/>
          <w:szCs w:val="22"/>
          <w:lang w:val="vi-VN"/>
        </w:rPr>
        <w:t xml:space="preserve">Các thông số và giới hạn của từng bước </w:t>
      </w:r>
      <w:r w:rsidR="00372F26" w:rsidRPr="007B7915">
        <w:rPr>
          <w:sz w:val="22"/>
          <w:szCs w:val="22"/>
          <w:lang w:val="vi-VN"/>
        </w:rPr>
        <w:t xml:space="preserve">trong </w:t>
      </w:r>
      <w:r w:rsidRPr="007B7915">
        <w:rPr>
          <w:sz w:val="22"/>
          <w:szCs w:val="22"/>
          <w:lang w:val="vi-VN"/>
        </w:rPr>
        <w:t>chu trình tiệt khuẩn, ví dụ như làm ẩm ban đầu, nồng độ khí sử dụng, chu kì chân không và áp suất khí, thời gian tiếp xúc, nhiệt độ, độ ẩm, đuổi khí, thông khí và xác định khí tồn dư.</w:t>
      </w:r>
    </w:p>
    <w:p w14:paraId="55689B4A" w14:textId="77777777" w:rsidR="00C755AC" w:rsidRPr="007B7915" w:rsidRDefault="00456BD3" w:rsidP="00C755AC">
      <w:pPr>
        <w:numPr>
          <w:ilvl w:val="0"/>
          <w:numId w:val="34"/>
        </w:numPr>
        <w:tabs>
          <w:tab w:val="left" w:pos="1985"/>
        </w:tabs>
        <w:autoSpaceDE w:val="0"/>
        <w:autoSpaceDN w:val="0"/>
        <w:adjustRightInd w:val="0"/>
        <w:ind w:left="1985" w:hanging="567"/>
        <w:jc w:val="both"/>
        <w:rPr>
          <w:sz w:val="22"/>
          <w:szCs w:val="22"/>
          <w:lang w:val="vi-VN"/>
        </w:rPr>
      </w:pPr>
      <w:r w:rsidRPr="007B7915">
        <w:rPr>
          <w:sz w:val="22"/>
          <w:szCs w:val="22"/>
          <w:lang w:val="vi-VN"/>
        </w:rPr>
        <w:t xml:space="preserve">Các phương pháp vi sinh (môi trường nuôi cấy, </w:t>
      </w:r>
      <w:r w:rsidR="000F6C17" w:rsidRPr="007B7915">
        <w:rPr>
          <w:sz w:val="22"/>
          <w:szCs w:val="22"/>
          <w:lang w:val="vi-VN"/>
        </w:rPr>
        <w:t xml:space="preserve">nhiệt </w:t>
      </w:r>
      <w:r w:rsidRPr="007B7915">
        <w:rPr>
          <w:sz w:val="22"/>
          <w:szCs w:val="22"/>
          <w:lang w:val="vi-VN"/>
        </w:rPr>
        <w:t>độ và thời gian ủ) v</w:t>
      </w:r>
      <w:r w:rsidR="00803BBA" w:rsidRPr="007B7915">
        <w:rPr>
          <w:sz w:val="22"/>
          <w:szCs w:val="22"/>
          <w:lang w:val="vi-VN"/>
        </w:rPr>
        <w:t>à nuôi cấy bào tử từ mẫu được ủ</w:t>
      </w:r>
      <w:r w:rsidRPr="007B7915">
        <w:rPr>
          <w:sz w:val="22"/>
          <w:szCs w:val="22"/>
          <w:lang w:val="vi-VN"/>
        </w:rPr>
        <w:t xml:space="preserve"> khi tiến hành thẩm định quy  trình. </w:t>
      </w:r>
    </w:p>
    <w:p w14:paraId="291A396E" w14:textId="77777777" w:rsidR="00C755AC" w:rsidRPr="007B7915" w:rsidRDefault="00456BD3" w:rsidP="00C755AC">
      <w:pPr>
        <w:pStyle w:val="Heading3"/>
        <w:numPr>
          <w:ilvl w:val="2"/>
          <w:numId w:val="40"/>
        </w:numPr>
        <w:spacing w:line="276" w:lineRule="auto"/>
        <w:ind w:hanging="709"/>
        <w:jc w:val="both"/>
        <w:rPr>
          <w:rFonts w:ascii="Times New Roman" w:hAnsi="Times New Roman" w:cs="Times New Roman"/>
          <w:b w:val="0"/>
          <w:sz w:val="22"/>
          <w:szCs w:val="22"/>
          <w:lang w:val="vi-VN"/>
        </w:rPr>
      </w:pPr>
      <w:bookmarkStart w:id="774" w:name="_Toc482865410"/>
      <w:bookmarkStart w:id="775" w:name="_Toc483488637"/>
      <w:bookmarkStart w:id="776" w:name="_Toc483575155"/>
      <w:bookmarkStart w:id="777" w:name="_Toc483575214"/>
      <w:bookmarkStart w:id="778" w:name="_Toc483575310"/>
      <w:bookmarkStart w:id="779" w:name="_Toc483575492"/>
      <w:r w:rsidRPr="007B7915">
        <w:rPr>
          <w:rFonts w:ascii="Times New Roman" w:hAnsi="Times New Roman" w:cs="Times New Roman"/>
          <w:b w:val="0"/>
          <w:sz w:val="22"/>
          <w:szCs w:val="22"/>
          <w:lang w:val="vi-VN"/>
        </w:rPr>
        <w:t>Chiếu xạ</w:t>
      </w:r>
      <w:bookmarkEnd w:id="774"/>
      <w:bookmarkEnd w:id="775"/>
      <w:bookmarkEnd w:id="776"/>
      <w:bookmarkEnd w:id="777"/>
      <w:bookmarkEnd w:id="778"/>
      <w:bookmarkEnd w:id="779"/>
    </w:p>
    <w:p w14:paraId="6E19F8BD" w14:textId="77777777" w:rsidR="00C755AC" w:rsidRPr="007B7915" w:rsidRDefault="00456BD3" w:rsidP="00C755AC">
      <w:pPr>
        <w:numPr>
          <w:ilvl w:val="0"/>
          <w:numId w:val="35"/>
        </w:numPr>
        <w:autoSpaceDE w:val="0"/>
        <w:autoSpaceDN w:val="0"/>
        <w:adjustRightInd w:val="0"/>
        <w:ind w:left="1985" w:hanging="567"/>
        <w:jc w:val="both"/>
        <w:rPr>
          <w:sz w:val="22"/>
          <w:szCs w:val="22"/>
          <w:lang w:val="vi-VN"/>
        </w:rPr>
      </w:pPr>
      <w:r w:rsidRPr="007B7915">
        <w:rPr>
          <w:sz w:val="22"/>
          <w:szCs w:val="22"/>
          <w:lang w:val="vi-VN"/>
        </w:rPr>
        <w:t>Cơ sở vật chất của nơi chiếu xạ</w:t>
      </w:r>
      <w:r w:rsidR="00000380" w:rsidRPr="007B7915">
        <w:rPr>
          <w:sz w:val="22"/>
          <w:szCs w:val="22"/>
          <w:lang w:val="vi-VN"/>
        </w:rPr>
        <w:t>.</w:t>
      </w:r>
    </w:p>
    <w:p w14:paraId="75686B4F" w14:textId="77777777" w:rsidR="00C755AC" w:rsidRPr="007B7915" w:rsidRDefault="00456BD3" w:rsidP="00C755AC">
      <w:pPr>
        <w:numPr>
          <w:ilvl w:val="0"/>
          <w:numId w:val="35"/>
        </w:numPr>
        <w:autoSpaceDE w:val="0"/>
        <w:autoSpaceDN w:val="0"/>
        <w:adjustRightInd w:val="0"/>
        <w:ind w:left="1985" w:hanging="567"/>
        <w:jc w:val="both"/>
        <w:rPr>
          <w:sz w:val="22"/>
          <w:szCs w:val="22"/>
          <w:lang w:val="vi-VN"/>
        </w:rPr>
      </w:pPr>
      <w:r w:rsidRPr="007B7915">
        <w:rPr>
          <w:sz w:val="22"/>
          <w:szCs w:val="22"/>
          <w:lang w:val="vi-VN"/>
        </w:rPr>
        <w:t>Nguồn chiếu xạ và phương pháp tiếp xúc (sự di chuyển của sản phẩm so với nguồn phát xạ)</w:t>
      </w:r>
      <w:r w:rsidR="00000380" w:rsidRPr="007B7915">
        <w:rPr>
          <w:sz w:val="22"/>
          <w:szCs w:val="22"/>
          <w:lang w:val="vi-VN"/>
        </w:rPr>
        <w:t>.</w:t>
      </w:r>
      <w:r w:rsidRPr="007B7915">
        <w:rPr>
          <w:sz w:val="22"/>
          <w:szCs w:val="22"/>
          <w:lang w:val="vi-VN"/>
        </w:rPr>
        <w:t xml:space="preserve"> </w:t>
      </w:r>
    </w:p>
    <w:p w14:paraId="41E9B142" w14:textId="77777777" w:rsidR="00C755AC" w:rsidRPr="007B7915" w:rsidRDefault="00456BD3" w:rsidP="00C755AC">
      <w:pPr>
        <w:numPr>
          <w:ilvl w:val="0"/>
          <w:numId w:val="35"/>
        </w:numPr>
        <w:autoSpaceDE w:val="0"/>
        <w:autoSpaceDN w:val="0"/>
        <w:adjustRightInd w:val="0"/>
        <w:ind w:left="1985" w:hanging="567"/>
        <w:jc w:val="both"/>
        <w:rPr>
          <w:sz w:val="22"/>
          <w:szCs w:val="22"/>
          <w:lang w:val="vi-VN"/>
        </w:rPr>
      </w:pPr>
      <w:r w:rsidRPr="007B7915">
        <w:rPr>
          <w:sz w:val="22"/>
          <w:szCs w:val="22"/>
          <w:lang w:val="vi-VN"/>
        </w:rPr>
        <w:t>Loại và vị trí thiết bị để theo dõi thường xuyên khối lượng sản phẩm được tiệt khuẩn</w:t>
      </w:r>
      <w:r w:rsidR="00000380" w:rsidRPr="007B7915">
        <w:rPr>
          <w:sz w:val="22"/>
          <w:szCs w:val="22"/>
          <w:lang w:val="vi-VN"/>
        </w:rPr>
        <w:t>.</w:t>
      </w:r>
    </w:p>
    <w:p w14:paraId="3D41F8AF" w14:textId="77777777" w:rsidR="00456BD3" w:rsidRPr="007B7915" w:rsidRDefault="00456BD3" w:rsidP="009B5EF4">
      <w:pPr>
        <w:numPr>
          <w:ilvl w:val="0"/>
          <w:numId w:val="35"/>
        </w:numPr>
        <w:autoSpaceDE w:val="0"/>
        <w:autoSpaceDN w:val="0"/>
        <w:adjustRightInd w:val="0"/>
        <w:ind w:left="1985" w:hanging="567"/>
        <w:jc w:val="both"/>
        <w:rPr>
          <w:sz w:val="22"/>
          <w:szCs w:val="22"/>
          <w:lang w:val="vi-VN"/>
        </w:rPr>
      </w:pPr>
      <w:r w:rsidRPr="007B7915">
        <w:rPr>
          <w:sz w:val="22"/>
          <w:szCs w:val="22"/>
          <w:lang w:val="vi-VN"/>
        </w:rPr>
        <w:t>Đặc tính bao bì</w:t>
      </w:r>
      <w:r w:rsidR="00000380" w:rsidRPr="007B7915">
        <w:rPr>
          <w:sz w:val="22"/>
          <w:szCs w:val="22"/>
          <w:lang w:val="vi-VN"/>
        </w:rPr>
        <w:t>.</w:t>
      </w:r>
    </w:p>
    <w:p w14:paraId="26EE24E5" w14:textId="77777777" w:rsidR="00C755AC" w:rsidRPr="007B7915" w:rsidRDefault="00456BD3" w:rsidP="00C755AC">
      <w:pPr>
        <w:numPr>
          <w:ilvl w:val="0"/>
          <w:numId w:val="35"/>
        </w:numPr>
        <w:autoSpaceDE w:val="0"/>
        <w:autoSpaceDN w:val="0"/>
        <w:adjustRightInd w:val="0"/>
        <w:ind w:left="1985" w:hanging="567"/>
        <w:jc w:val="both"/>
        <w:rPr>
          <w:sz w:val="22"/>
          <w:szCs w:val="22"/>
          <w:lang w:val="vi-VN"/>
        </w:rPr>
      </w:pPr>
      <w:r w:rsidRPr="007B7915">
        <w:rPr>
          <w:sz w:val="22"/>
          <w:szCs w:val="22"/>
          <w:lang w:val="vi-VN"/>
        </w:rPr>
        <w:t xml:space="preserve">Nghiên cứu về phân bố </w:t>
      </w:r>
      <w:r w:rsidR="00000380" w:rsidRPr="007B7915">
        <w:rPr>
          <w:sz w:val="22"/>
          <w:szCs w:val="22"/>
          <w:lang w:val="vi-VN"/>
        </w:rPr>
        <w:t xml:space="preserve">đa </w:t>
      </w:r>
      <w:r w:rsidRPr="007B7915">
        <w:rPr>
          <w:sz w:val="22"/>
          <w:szCs w:val="22"/>
          <w:lang w:val="vi-VN"/>
        </w:rPr>
        <w:t>liều tại các vị trí khác nhau</w:t>
      </w:r>
      <w:r w:rsidR="00000380" w:rsidRPr="007B7915">
        <w:rPr>
          <w:sz w:val="22"/>
          <w:szCs w:val="22"/>
          <w:lang w:val="vi-VN"/>
        </w:rPr>
        <w:t>.</w:t>
      </w:r>
      <w:r w:rsidRPr="007B7915">
        <w:rPr>
          <w:sz w:val="22"/>
          <w:szCs w:val="22"/>
          <w:lang w:val="vi-VN"/>
        </w:rPr>
        <w:t xml:space="preserve"> </w:t>
      </w:r>
    </w:p>
    <w:p w14:paraId="190A3E6F" w14:textId="77777777" w:rsidR="00C755AC" w:rsidRPr="007B7915" w:rsidRDefault="00456BD3" w:rsidP="006A5A59">
      <w:pPr>
        <w:numPr>
          <w:ilvl w:val="0"/>
          <w:numId w:val="35"/>
        </w:numPr>
        <w:autoSpaceDE w:val="0"/>
        <w:autoSpaceDN w:val="0"/>
        <w:adjustRightInd w:val="0"/>
        <w:ind w:left="1985" w:hanging="567"/>
        <w:jc w:val="both"/>
        <w:rPr>
          <w:sz w:val="22"/>
          <w:szCs w:val="22"/>
          <w:lang w:val="vi-VN"/>
        </w:rPr>
      </w:pPr>
      <w:r w:rsidRPr="007B7915">
        <w:rPr>
          <w:sz w:val="22"/>
          <w:szCs w:val="22"/>
          <w:lang w:val="vi-VN"/>
        </w:rPr>
        <w:t xml:space="preserve">Phương pháp đánh giá và kiểm soát vi sinh </w:t>
      </w:r>
      <w:r w:rsidR="00372F26" w:rsidRPr="007B7915">
        <w:rPr>
          <w:sz w:val="22"/>
          <w:szCs w:val="22"/>
          <w:lang w:val="vi-VN"/>
        </w:rPr>
        <w:t xml:space="preserve">được sử dụng </w:t>
      </w:r>
      <w:r w:rsidRPr="007B7915">
        <w:rPr>
          <w:sz w:val="22"/>
          <w:szCs w:val="22"/>
          <w:lang w:val="vi-VN"/>
        </w:rPr>
        <w:t>để thiết lập, thẩm định, kiểm tra hiệu quả của chu trình</w:t>
      </w:r>
      <w:r w:rsidR="00000380" w:rsidRPr="007B7915">
        <w:rPr>
          <w:sz w:val="22"/>
          <w:szCs w:val="22"/>
          <w:lang w:val="vi-VN"/>
        </w:rPr>
        <w:t>.</w:t>
      </w:r>
    </w:p>
    <w:p w14:paraId="3909E89D" w14:textId="77777777" w:rsidR="006A5A59" w:rsidRPr="007B7915" w:rsidRDefault="006A5A59" w:rsidP="006A5A59">
      <w:pPr>
        <w:autoSpaceDE w:val="0"/>
        <w:autoSpaceDN w:val="0"/>
        <w:adjustRightInd w:val="0"/>
        <w:ind w:left="1418"/>
        <w:jc w:val="both"/>
        <w:rPr>
          <w:sz w:val="22"/>
          <w:szCs w:val="22"/>
          <w:lang w:val="vi-VN"/>
        </w:rPr>
      </w:pPr>
    </w:p>
    <w:p w14:paraId="4C2DA308" w14:textId="77777777" w:rsidR="00C755AC" w:rsidRPr="007B7915" w:rsidRDefault="00E64553" w:rsidP="00C755AC">
      <w:pPr>
        <w:pStyle w:val="Heading2"/>
        <w:numPr>
          <w:ilvl w:val="1"/>
          <w:numId w:val="40"/>
        </w:numPr>
        <w:spacing w:before="240" w:after="60" w:line="276" w:lineRule="auto"/>
        <w:ind w:left="709" w:hanging="709"/>
        <w:rPr>
          <w:rFonts w:ascii="Times New Roman" w:hAnsi="Times New Roman"/>
          <w:b/>
          <w:szCs w:val="22"/>
          <w:u w:val="none"/>
          <w:lang w:val="vi-VN"/>
        </w:rPr>
      </w:pPr>
      <w:bookmarkStart w:id="780" w:name="_Toc482865411"/>
      <w:bookmarkStart w:id="781" w:name="_Toc483413446"/>
      <w:bookmarkStart w:id="782" w:name="_Toc483413497"/>
      <w:bookmarkStart w:id="783" w:name="_Toc483414915"/>
      <w:bookmarkStart w:id="784" w:name="_Toc483415147"/>
      <w:bookmarkStart w:id="785" w:name="_Toc483416991"/>
      <w:bookmarkStart w:id="786" w:name="_Toc483488638"/>
      <w:bookmarkStart w:id="787" w:name="_Toc483575156"/>
      <w:bookmarkStart w:id="788" w:name="_Toc483575215"/>
      <w:bookmarkStart w:id="789" w:name="_Toc483575311"/>
      <w:bookmarkStart w:id="790" w:name="_Toc483575493"/>
      <w:bookmarkStart w:id="791" w:name="_Toc483575626"/>
      <w:bookmarkStart w:id="792" w:name="_Toc483576051"/>
      <w:bookmarkStart w:id="793" w:name="_Toc483643790"/>
      <w:bookmarkStart w:id="794" w:name="_Toc288224864"/>
      <w:bookmarkStart w:id="795" w:name="_Toc288251807"/>
      <w:r w:rsidRPr="007B7915">
        <w:rPr>
          <w:rFonts w:ascii="Times New Roman" w:hAnsi="Times New Roman"/>
          <w:b/>
          <w:szCs w:val="22"/>
          <w:u w:val="none"/>
          <w:lang w:val="vi-VN"/>
        </w:rPr>
        <w:t xml:space="preserve">Tính toàn vẹn của </w:t>
      </w:r>
      <w:r w:rsidR="00000380" w:rsidRPr="007B7915">
        <w:rPr>
          <w:rFonts w:ascii="Times New Roman" w:hAnsi="Times New Roman"/>
          <w:b/>
          <w:szCs w:val="22"/>
          <w:u w:val="none"/>
          <w:lang w:val="vi-VN"/>
        </w:rPr>
        <w:t xml:space="preserve">hệ thống </w:t>
      </w:r>
      <w:r w:rsidRPr="007B7915">
        <w:rPr>
          <w:rFonts w:ascii="Times New Roman" w:hAnsi="Times New Roman"/>
          <w:b/>
          <w:szCs w:val="22"/>
          <w:u w:val="none"/>
          <w:lang w:val="vi-VN"/>
        </w:rPr>
        <w:t xml:space="preserve">bao bì </w:t>
      </w:r>
      <w:bookmarkEnd w:id="780"/>
      <w:r w:rsidR="00000380" w:rsidRPr="007B7915">
        <w:rPr>
          <w:rFonts w:ascii="Times New Roman" w:hAnsi="Times New Roman"/>
          <w:b/>
          <w:szCs w:val="22"/>
          <w:u w:val="none"/>
          <w:lang w:val="vi-VN"/>
        </w:rPr>
        <w:t>- nắp</w:t>
      </w:r>
      <w:bookmarkEnd w:id="781"/>
      <w:bookmarkEnd w:id="782"/>
      <w:bookmarkEnd w:id="783"/>
      <w:bookmarkEnd w:id="784"/>
      <w:bookmarkEnd w:id="785"/>
      <w:bookmarkEnd w:id="786"/>
      <w:bookmarkEnd w:id="787"/>
      <w:bookmarkEnd w:id="788"/>
      <w:bookmarkEnd w:id="789"/>
      <w:bookmarkEnd w:id="790"/>
      <w:bookmarkEnd w:id="791"/>
      <w:bookmarkEnd w:id="792"/>
      <w:bookmarkEnd w:id="793"/>
      <w:r w:rsidR="00C755AC" w:rsidRPr="007B7915">
        <w:rPr>
          <w:rFonts w:ascii="Times New Roman" w:hAnsi="Times New Roman"/>
          <w:b/>
          <w:szCs w:val="22"/>
          <w:u w:val="none"/>
          <w:lang w:val="vi-VN"/>
        </w:rPr>
        <w:t xml:space="preserve"> </w:t>
      </w:r>
      <w:bookmarkEnd w:id="794"/>
      <w:bookmarkEnd w:id="795"/>
    </w:p>
    <w:p w14:paraId="0DD43523" w14:textId="77777777" w:rsidR="00C755AC" w:rsidRPr="007B7915" w:rsidRDefault="0032392D" w:rsidP="00C755AC">
      <w:pPr>
        <w:autoSpaceDE w:val="0"/>
        <w:autoSpaceDN w:val="0"/>
        <w:adjustRightInd w:val="0"/>
        <w:ind w:left="709"/>
        <w:jc w:val="both"/>
        <w:rPr>
          <w:sz w:val="22"/>
          <w:szCs w:val="22"/>
          <w:lang w:val="vi-VN"/>
        </w:rPr>
      </w:pPr>
      <w:r w:rsidRPr="007B7915">
        <w:rPr>
          <w:sz w:val="22"/>
          <w:szCs w:val="22"/>
          <w:lang w:val="vi-VN"/>
        </w:rPr>
        <w:t xml:space="preserve">Nhìn chung, các loại dữ liệu và thông tin sau về tính toàn vẹn </w:t>
      </w:r>
      <w:r w:rsidR="00000380" w:rsidRPr="007B7915">
        <w:rPr>
          <w:sz w:val="22"/>
          <w:szCs w:val="22"/>
          <w:lang w:val="vi-VN"/>
        </w:rPr>
        <w:t>đối với</w:t>
      </w:r>
      <w:r w:rsidRPr="007B7915">
        <w:rPr>
          <w:sz w:val="22"/>
          <w:szCs w:val="22"/>
          <w:lang w:val="vi-VN"/>
        </w:rPr>
        <w:t xml:space="preserve"> vi sinh </w:t>
      </w:r>
      <w:r w:rsidR="00000380" w:rsidRPr="007B7915">
        <w:rPr>
          <w:sz w:val="22"/>
          <w:szCs w:val="22"/>
          <w:lang w:val="vi-VN"/>
        </w:rPr>
        <w:t xml:space="preserve">vật </w:t>
      </w:r>
      <w:r w:rsidRPr="007B7915">
        <w:rPr>
          <w:sz w:val="22"/>
          <w:szCs w:val="22"/>
          <w:lang w:val="vi-VN"/>
        </w:rPr>
        <w:t xml:space="preserve">của </w:t>
      </w:r>
      <w:r w:rsidR="00000380" w:rsidRPr="007B7915">
        <w:rPr>
          <w:sz w:val="22"/>
          <w:szCs w:val="22"/>
          <w:lang w:val="vi-VN"/>
        </w:rPr>
        <w:t xml:space="preserve">các thành phần trong </w:t>
      </w:r>
      <w:r w:rsidRPr="007B7915">
        <w:rPr>
          <w:sz w:val="22"/>
          <w:szCs w:val="22"/>
          <w:lang w:val="vi-VN"/>
        </w:rPr>
        <w:t>bao bì cần phải được cung cấp:</w:t>
      </w:r>
    </w:p>
    <w:p w14:paraId="21074148" w14:textId="77777777" w:rsidR="00C755AC" w:rsidRPr="007B7915" w:rsidRDefault="00C755AC" w:rsidP="00C755AC">
      <w:pPr>
        <w:autoSpaceDE w:val="0"/>
        <w:autoSpaceDN w:val="0"/>
        <w:adjustRightInd w:val="0"/>
        <w:ind w:left="1134"/>
        <w:jc w:val="both"/>
        <w:rPr>
          <w:sz w:val="22"/>
          <w:szCs w:val="22"/>
          <w:lang w:val="vi-VN"/>
        </w:rPr>
      </w:pPr>
    </w:p>
    <w:p w14:paraId="2E601829" w14:textId="77777777" w:rsidR="00C755AC" w:rsidRPr="007B7915" w:rsidRDefault="0032392D" w:rsidP="00C755AC">
      <w:pPr>
        <w:numPr>
          <w:ilvl w:val="0"/>
          <w:numId w:val="33"/>
        </w:numPr>
        <w:autoSpaceDE w:val="0"/>
        <w:autoSpaceDN w:val="0"/>
        <w:adjustRightInd w:val="0"/>
        <w:ind w:left="1134" w:hanging="425"/>
        <w:jc w:val="both"/>
        <w:rPr>
          <w:sz w:val="22"/>
          <w:szCs w:val="22"/>
          <w:lang w:val="vi-VN"/>
        </w:rPr>
      </w:pPr>
      <w:r w:rsidRPr="007B7915">
        <w:rPr>
          <w:sz w:val="22"/>
          <w:szCs w:val="22"/>
          <w:lang w:val="vi-VN"/>
        </w:rPr>
        <w:t>Mô phỏng lại các điều kiện khắc nghiệt trong sản xuất</w:t>
      </w:r>
    </w:p>
    <w:p w14:paraId="378BAECB" w14:textId="77777777" w:rsidR="00E64553" w:rsidRPr="007B7915" w:rsidRDefault="00E64553" w:rsidP="00E64553">
      <w:pPr>
        <w:autoSpaceDE w:val="0"/>
        <w:autoSpaceDN w:val="0"/>
        <w:adjustRightInd w:val="0"/>
        <w:ind w:left="709"/>
        <w:jc w:val="both"/>
        <w:rPr>
          <w:sz w:val="22"/>
          <w:szCs w:val="22"/>
          <w:lang w:val="vi-VN"/>
        </w:rPr>
      </w:pPr>
    </w:p>
    <w:p w14:paraId="04BD69AE" w14:textId="77777777" w:rsidR="00E64553" w:rsidRPr="007B7915" w:rsidRDefault="00E64553" w:rsidP="00E64553">
      <w:pPr>
        <w:autoSpaceDE w:val="0"/>
        <w:autoSpaceDN w:val="0"/>
        <w:adjustRightInd w:val="0"/>
        <w:ind w:left="1134"/>
        <w:jc w:val="both"/>
        <w:rPr>
          <w:sz w:val="22"/>
          <w:szCs w:val="22"/>
          <w:lang w:val="vi-VN"/>
        </w:rPr>
      </w:pPr>
      <w:r w:rsidRPr="007B7915">
        <w:rPr>
          <w:sz w:val="22"/>
          <w:szCs w:val="22"/>
          <w:lang w:val="vi-VN"/>
        </w:rPr>
        <w:t xml:space="preserve">Việc thiết kế thí nghiệm cần mô phỏng được các điều kiện khắc nghiệt trong quá trình tiệt khuẩn, vận chuyển và bảo quản thuốc cũng như ảnh hưởng của các điều kiện này lên độ kín và tính toàn vẹn của </w:t>
      </w:r>
      <w:r w:rsidR="00A0667B" w:rsidRPr="007B7915">
        <w:rPr>
          <w:sz w:val="22"/>
          <w:szCs w:val="22"/>
          <w:lang w:val="vi-VN"/>
        </w:rPr>
        <w:t xml:space="preserve">hệ thống </w:t>
      </w:r>
      <w:r w:rsidRPr="007B7915">
        <w:rPr>
          <w:sz w:val="22"/>
          <w:szCs w:val="22"/>
          <w:lang w:val="vi-VN"/>
        </w:rPr>
        <w:t xml:space="preserve">bao bì </w:t>
      </w:r>
      <w:r w:rsidR="00A0667B" w:rsidRPr="007B7915">
        <w:rPr>
          <w:sz w:val="22"/>
          <w:szCs w:val="22"/>
          <w:lang w:val="vi-VN"/>
        </w:rPr>
        <w:t>- nắp</w:t>
      </w:r>
      <w:r w:rsidRPr="007B7915">
        <w:rPr>
          <w:sz w:val="22"/>
          <w:szCs w:val="22"/>
          <w:lang w:val="vi-VN"/>
        </w:rPr>
        <w:t xml:space="preserve">. Việc nghiên cứu độ ổn định về hoá học, vật lý và </w:t>
      </w:r>
      <w:r w:rsidR="00A0667B" w:rsidRPr="007B7915">
        <w:rPr>
          <w:sz w:val="22"/>
          <w:szCs w:val="22"/>
          <w:lang w:val="vi-VN"/>
        </w:rPr>
        <w:t xml:space="preserve">vi </w:t>
      </w:r>
      <w:r w:rsidRPr="007B7915">
        <w:rPr>
          <w:sz w:val="22"/>
          <w:szCs w:val="22"/>
          <w:lang w:val="vi-VN"/>
        </w:rPr>
        <w:t xml:space="preserve">sinh </w:t>
      </w:r>
      <w:r w:rsidR="00A0667B" w:rsidRPr="007B7915">
        <w:rPr>
          <w:sz w:val="22"/>
          <w:szCs w:val="22"/>
          <w:lang w:val="vi-VN"/>
        </w:rPr>
        <w:t xml:space="preserve">vật </w:t>
      </w:r>
      <w:r w:rsidRPr="007B7915">
        <w:rPr>
          <w:sz w:val="22"/>
          <w:szCs w:val="22"/>
          <w:lang w:val="vi-VN"/>
        </w:rPr>
        <w:t xml:space="preserve">trong các điều kiện này có thể là cần thiết. </w:t>
      </w:r>
    </w:p>
    <w:p w14:paraId="718BFA12" w14:textId="77777777" w:rsidR="00E64553" w:rsidRPr="007B7915" w:rsidRDefault="00E64553" w:rsidP="00E64553">
      <w:pPr>
        <w:autoSpaceDE w:val="0"/>
        <w:autoSpaceDN w:val="0"/>
        <w:adjustRightInd w:val="0"/>
        <w:ind w:left="709"/>
        <w:jc w:val="both"/>
        <w:rPr>
          <w:sz w:val="22"/>
          <w:szCs w:val="22"/>
          <w:lang w:val="vi-VN"/>
        </w:rPr>
      </w:pPr>
    </w:p>
    <w:p w14:paraId="220577C8" w14:textId="77777777" w:rsidR="00E64553" w:rsidRPr="007B7915" w:rsidRDefault="00A0667B" w:rsidP="00E64553">
      <w:pPr>
        <w:numPr>
          <w:ilvl w:val="0"/>
          <w:numId w:val="33"/>
        </w:numPr>
        <w:autoSpaceDE w:val="0"/>
        <w:autoSpaceDN w:val="0"/>
        <w:adjustRightInd w:val="0"/>
        <w:ind w:left="1134" w:hanging="425"/>
        <w:jc w:val="both"/>
        <w:rPr>
          <w:sz w:val="22"/>
          <w:szCs w:val="22"/>
          <w:lang w:val="vi-VN"/>
        </w:rPr>
      </w:pPr>
      <w:r w:rsidRPr="007B7915">
        <w:rPr>
          <w:sz w:val="22"/>
          <w:szCs w:val="22"/>
          <w:lang w:val="vi-VN"/>
        </w:rPr>
        <w:t>Chứng minh</w:t>
      </w:r>
      <w:r w:rsidR="00E64553" w:rsidRPr="007B7915">
        <w:rPr>
          <w:sz w:val="22"/>
          <w:szCs w:val="22"/>
          <w:lang w:val="vi-VN"/>
        </w:rPr>
        <w:t xml:space="preserve"> tính toàn vẹn của bao bì sau tiếp xúc tối đa</w:t>
      </w:r>
    </w:p>
    <w:p w14:paraId="46D0F538" w14:textId="77777777" w:rsidR="00E64553" w:rsidRPr="007B7915" w:rsidRDefault="00E64553" w:rsidP="00E64553">
      <w:pPr>
        <w:autoSpaceDE w:val="0"/>
        <w:autoSpaceDN w:val="0"/>
        <w:adjustRightInd w:val="0"/>
        <w:ind w:left="709"/>
        <w:jc w:val="both"/>
        <w:rPr>
          <w:sz w:val="22"/>
          <w:szCs w:val="22"/>
          <w:lang w:val="vi-VN"/>
        </w:rPr>
      </w:pPr>
    </w:p>
    <w:p w14:paraId="595C3CB5" w14:textId="77777777" w:rsidR="00E64553" w:rsidRPr="007B7915" w:rsidRDefault="00E64553" w:rsidP="00E64553">
      <w:pPr>
        <w:autoSpaceDE w:val="0"/>
        <w:autoSpaceDN w:val="0"/>
        <w:adjustRightInd w:val="0"/>
        <w:ind w:left="1170"/>
        <w:jc w:val="both"/>
        <w:rPr>
          <w:sz w:val="22"/>
          <w:szCs w:val="22"/>
          <w:lang w:val="vi-VN"/>
        </w:rPr>
      </w:pPr>
      <w:r w:rsidRPr="007B7915">
        <w:rPr>
          <w:sz w:val="22"/>
          <w:szCs w:val="22"/>
          <w:lang w:val="vi-VN"/>
        </w:rPr>
        <w:t xml:space="preserve">Độ kín và tính toàn vẹn của </w:t>
      </w:r>
      <w:r w:rsidR="00A0667B" w:rsidRPr="007B7915">
        <w:rPr>
          <w:sz w:val="22"/>
          <w:szCs w:val="22"/>
          <w:lang w:val="vi-VN"/>
        </w:rPr>
        <w:t xml:space="preserve">hệ thống </w:t>
      </w:r>
      <w:r w:rsidRPr="007B7915">
        <w:rPr>
          <w:sz w:val="22"/>
          <w:szCs w:val="22"/>
          <w:lang w:val="vi-VN"/>
        </w:rPr>
        <w:t xml:space="preserve">bao bì </w:t>
      </w:r>
      <w:r w:rsidR="00A0667B" w:rsidRPr="007B7915">
        <w:rPr>
          <w:sz w:val="22"/>
          <w:szCs w:val="22"/>
          <w:lang w:val="vi-VN"/>
        </w:rPr>
        <w:t xml:space="preserve">– nắp </w:t>
      </w:r>
      <w:r w:rsidRPr="007B7915">
        <w:rPr>
          <w:sz w:val="22"/>
          <w:szCs w:val="22"/>
          <w:lang w:val="vi-VN"/>
        </w:rPr>
        <w:t xml:space="preserve">nên được kiểm chứng bằng đặc tính của sản phẩm đã được tiệt khuẩn ở một hoặc nhiều chu kỳ </w:t>
      </w:r>
      <w:r w:rsidR="00A0667B" w:rsidRPr="007B7915">
        <w:rPr>
          <w:sz w:val="22"/>
          <w:szCs w:val="22"/>
          <w:lang w:val="vi-VN"/>
        </w:rPr>
        <w:t xml:space="preserve">ở </w:t>
      </w:r>
      <w:r w:rsidRPr="007B7915">
        <w:rPr>
          <w:sz w:val="22"/>
          <w:szCs w:val="22"/>
          <w:lang w:val="vi-VN"/>
        </w:rPr>
        <w:t xml:space="preserve">điều kiện khắc nghiệt nhất. Nếu sản phẩm được xử lý bằng nhiều phương pháp thì thiết kế thí nghiệm cần phải được tiến hành trên các chu kỳ </w:t>
      </w:r>
      <w:r w:rsidR="00232989" w:rsidRPr="007B7915">
        <w:rPr>
          <w:sz w:val="22"/>
          <w:szCs w:val="22"/>
          <w:lang w:val="vi-VN"/>
        </w:rPr>
        <w:t>ở điều kiện khắc nghiệt nhất</w:t>
      </w:r>
      <w:r w:rsidRPr="007B7915">
        <w:rPr>
          <w:sz w:val="22"/>
          <w:szCs w:val="22"/>
          <w:lang w:val="vi-VN"/>
        </w:rPr>
        <w:t xml:space="preserve"> của tất cả các phương pháp xử lý. </w:t>
      </w:r>
    </w:p>
    <w:p w14:paraId="4291E404" w14:textId="77777777" w:rsidR="00C755AC" w:rsidRPr="007B7915" w:rsidRDefault="00C755AC" w:rsidP="00C755AC">
      <w:pPr>
        <w:autoSpaceDE w:val="0"/>
        <w:autoSpaceDN w:val="0"/>
        <w:adjustRightInd w:val="0"/>
        <w:ind w:left="1134"/>
        <w:jc w:val="both"/>
        <w:rPr>
          <w:sz w:val="22"/>
          <w:szCs w:val="22"/>
          <w:lang w:val="vi-VN"/>
        </w:rPr>
      </w:pPr>
    </w:p>
    <w:p w14:paraId="71E53562" w14:textId="77777777" w:rsidR="00C755AC" w:rsidRPr="007B7915" w:rsidRDefault="00327A90" w:rsidP="00C755AC">
      <w:pPr>
        <w:numPr>
          <w:ilvl w:val="0"/>
          <w:numId w:val="33"/>
        </w:numPr>
        <w:autoSpaceDE w:val="0"/>
        <w:autoSpaceDN w:val="0"/>
        <w:adjustRightInd w:val="0"/>
        <w:ind w:left="1134" w:hanging="425"/>
        <w:jc w:val="both"/>
        <w:rPr>
          <w:sz w:val="22"/>
          <w:szCs w:val="22"/>
          <w:lang w:val="vi-VN"/>
        </w:rPr>
      </w:pPr>
      <w:r w:rsidRPr="007B7915">
        <w:rPr>
          <w:sz w:val="22"/>
          <w:szCs w:val="22"/>
          <w:lang w:val="vi-VN"/>
        </w:rPr>
        <w:t>Độ nhạy của phương pháp</w:t>
      </w:r>
      <w:r w:rsidRPr="007B7915">
        <w:rPr>
          <w:sz w:val="22"/>
          <w:szCs w:val="22"/>
          <w:vertAlign w:val="superscript"/>
          <w:lang w:val="vi-VN"/>
        </w:rPr>
        <w:t>tuỳ chọn</w:t>
      </w:r>
    </w:p>
    <w:p w14:paraId="013DD8D5" w14:textId="77777777" w:rsidR="00C755AC" w:rsidRPr="007B7915" w:rsidRDefault="00C755AC" w:rsidP="00C755AC">
      <w:pPr>
        <w:autoSpaceDE w:val="0"/>
        <w:autoSpaceDN w:val="0"/>
        <w:adjustRightInd w:val="0"/>
        <w:ind w:left="1134"/>
        <w:jc w:val="both"/>
        <w:rPr>
          <w:sz w:val="22"/>
          <w:szCs w:val="22"/>
          <w:lang w:val="vi-VN"/>
        </w:rPr>
      </w:pPr>
    </w:p>
    <w:p w14:paraId="3CB409F8" w14:textId="77777777" w:rsidR="00C755AC" w:rsidRPr="007B7915" w:rsidRDefault="00327A90" w:rsidP="003C68E2">
      <w:pPr>
        <w:autoSpaceDE w:val="0"/>
        <w:autoSpaceDN w:val="0"/>
        <w:adjustRightInd w:val="0"/>
        <w:ind w:left="1134"/>
        <w:jc w:val="both"/>
        <w:rPr>
          <w:sz w:val="22"/>
          <w:szCs w:val="22"/>
          <w:lang w:val="vi-VN"/>
        </w:rPr>
      </w:pPr>
      <w:r w:rsidRPr="007B7915">
        <w:rPr>
          <w:sz w:val="22"/>
          <w:szCs w:val="22"/>
          <w:lang w:val="vi-VN"/>
        </w:rPr>
        <w:t xml:space="preserve">Độ nhạy của phương pháp thử tính toàn vẹn của </w:t>
      </w:r>
      <w:r w:rsidR="00A0667B" w:rsidRPr="007B7915">
        <w:rPr>
          <w:sz w:val="22"/>
          <w:szCs w:val="22"/>
          <w:lang w:val="vi-VN"/>
        </w:rPr>
        <w:t xml:space="preserve">hệ thống bao bì – nắp </w:t>
      </w:r>
      <w:r w:rsidRPr="007B7915">
        <w:rPr>
          <w:sz w:val="22"/>
          <w:szCs w:val="22"/>
          <w:lang w:val="vi-VN"/>
        </w:rPr>
        <w:t>cần được xác định rõ và</w:t>
      </w:r>
      <w:r w:rsidR="00070648" w:rsidRPr="007B7915">
        <w:rPr>
          <w:sz w:val="22"/>
          <w:szCs w:val="22"/>
          <w:lang w:val="vi-VN"/>
        </w:rPr>
        <w:t xml:space="preserve"> được</w:t>
      </w:r>
      <w:r w:rsidRPr="007B7915">
        <w:rPr>
          <w:sz w:val="22"/>
          <w:szCs w:val="22"/>
          <w:lang w:val="vi-VN"/>
        </w:rPr>
        <w:t xml:space="preserve"> cung cấp.</w:t>
      </w:r>
    </w:p>
    <w:p w14:paraId="61EF3779" w14:textId="77777777" w:rsidR="00263DDB" w:rsidRPr="007B7915" w:rsidRDefault="00263DDB" w:rsidP="003C68E2">
      <w:pPr>
        <w:autoSpaceDE w:val="0"/>
        <w:autoSpaceDN w:val="0"/>
        <w:adjustRightInd w:val="0"/>
        <w:ind w:left="1134"/>
        <w:jc w:val="both"/>
        <w:rPr>
          <w:lang w:val="vi-VN"/>
        </w:rPr>
      </w:pPr>
    </w:p>
    <w:p w14:paraId="31301418" w14:textId="77777777" w:rsidR="00C755AC" w:rsidRPr="007B7915" w:rsidRDefault="00327A90" w:rsidP="00C755AC">
      <w:pPr>
        <w:pStyle w:val="Heading1"/>
        <w:numPr>
          <w:ilvl w:val="0"/>
          <w:numId w:val="39"/>
        </w:numPr>
        <w:spacing w:line="276" w:lineRule="auto"/>
        <w:ind w:left="709" w:hanging="709"/>
        <w:jc w:val="both"/>
        <w:rPr>
          <w:rFonts w:ascii="Times New Roman" w:hAnsi="Times New Roman" w:cs="Times New Roman"/>
          <w:sz w:val="22"/>
          <w:szCs w:val="22"/>
          <w:lang w:val="vi-VN"/>
        </w:rPr>
      </w:pPr>
      <w:bookmarkStart w:id="796" w:name="_Toc482865412"/>
      <w:bookmarkStart w:id="797" w:name="_Toc482947475"/>
      <w:bookmarkStart w:id="798" w:name="_Toc483413447"/>
      <w:bookmarkStart w:id="799" w:name="_Toc483413498"/>
      <w:bookmarkStart w:id="800" w:name="_Toc483414916"/>
      <w:bookmarkStart w:id="801" w:name="_Toc483415148"/>
      <w:bookmarkStart w:id="802" w:name="_Toc483416992"/>
      <w:bookmarkStart w:id="803" w:name="_Toc483488639"/>
      <w:bookmarkStart w:id="804" w:name="_Toc483575157"/>
      <w:bookmarkStart w:id="805" w:name="_Toc483575216"/>
      <w:bookmarkStart w:id="806" w:name="_Toc483575312"/>
      <w:bookmarkStart w:id="807" w:name="_Toc483575494"/>
      <w:bookmarkStart w:id="808" w:name="_Toc483575627"/>
      <w:bookmarkStart w:id="809" w:name="_Toc483576052"/>
      <w:bookmarkStart w:id="810" w:name="_Toc483643791"/>
      <w:r w:rsidRPr="007B7915">
        <w:rPr>
          <w:rFonts w:ascii="Times New Roman" w:hAnsi="Times New Roman" w:cs="Times New Roman"/>
          <w:sz w:val="22"/>
          <w:szCs w:val="22"/>
          <w:lang w:val="vi-VN"/>
        </w:rPr>
        <w:t>THUẬT NGỮ</w:t>
      </w:r>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p>
    <w:p w14:paraId="1C7FAF38" w14:textId="77777777" w:rsidR="00C755AC" w:rsidRPr="007B7915" w:rsidRDefault="00C755AC" w:rsidP="00C755AC">
      <w:pPr>
        <w:rPr>
          <w:lang w:val="vi-VN"/>
        </w:rPr>
      </w:pPr>
    </w:p>
    <w:p w14:paraId="6971AA4B" w14:textId="77777777" w:rsidR="00C755AC" w:rsidRPr="007B7915" w:rsidRDefault="00C755AC" w:rsidP="00C755AC">
      <w:pPr>
        <w:jc w:val="both"/>
        <w:rPr>
          <w:b/>
          <w:bCs/>
          <w:sz w:val="22"/>
          <w:szCs w:val="22"/>
          <w:lang w:val="vi-VN"/>
        </w:rPr>
      </w:pPr>
      <w:r w:rsidRPr="007B7915">
        <w:rPr>
          <w:b/>
          <w:bCs/>
          <w:sz w:val="22"/>
          <w:szCs w:val="22"/>
          <w:lang w:val="vi-VN"/>
        </w:rPr>
        <w:t xml:space="preserve"> </w:t>
      </w:r>
      <w:r w:rsidR="00327A90" w:rsidRPr="007B7915">
        <w:rPr>
          <w:b/>
          <w:bCs/>
          <w:sz w:val="22"/>
          <w:szCs w:val="22"/>
          <w:lang w:val="vi-VN"/>
        </w:rPr>
        <w:t xml:space="preserve">Chỉ thị vi sinh </w:t>
      </w:r>
      <w:r w:rsidR="00A0667B" w:rsidRPr="007B7915">
        <w:rPr>
          <w:b/>
          <w:bCs/>
          <w:sz w:val="22"/>
          <w:szCs w:val="22"/>
          <w:lang w:val="vi-VN"/>
        </w:rPr>
        <w:t xml:space="preserve">vật </w:t>
      </w:r>
      <w:r w:rsidR="00A56190" w:rsidRPr="007B7915">
        <w:rPr>
          <w:b/>
          <w:bCs/>
          <w:sz w:val="22"/>
          <w:szCs w:val="22"/>
          <w:lang w:val="vi-VN"/>
        </w:rPr>
        <w:t xml:space="preserve">- </w:t>
      </w:r>
      <w:r w:rsidR="00327A90" w:rsidRPr="007B7915">
        <w:rPr>
          <w:b/>
          <w:bCs/>
          <w:sz w:val="22"/>
          <w:szCs w:val="22"/>
          <w:lang w:val="vi-VN"/>
        </w:rPr>
        <w:t>Bio</w:t>
      </w:r>
      <w:r w:rsidR="00A56190" w:rsidRPr="007B7915">
        <w:rPr>
          <w:b/>
          <w:bCs/>
          <w:sz w:val="22"/>
          <w:szCs w:val="22"/>
          <w:lang w:val="vi-VN"/>
        </w:rPr>
        <w:t>logical Indicator</w:t>
      </w:r>
      <w:r w:rsidRPr="007B7915">
        <w:rPr>
          <w:b/>
          <w:bCs/>
          <w:sz w:val="22"/>
          <w:szCs w:val="22"/>
          <w:lang w:val="vi-VN"/>
        </w:rPr>
        <w:t xml:space="preserve">: </w:t>
      </w:r>
    </w:p>
    <w:p w14:paraId="489EECDE" w14:textId="77777777" w:rsidR="00327A90" w:rsidRPr="007B7915" w:rsidRDefault="00327A90" w:rsidP="00C755AC">
      <w:pPr>
        <w:jc w:val="both"/>
        <w:rPr>
          <w:sz w:val="10"/>
          <w:szCs w:val="22"/>
          <w:lang w:val="vi-VN"/>
        </w:rPr>
      </w:pPr>
    </w:p>
    <w:p w14:paraId="13F1D086" w14:textId="77777777" w:rsidR="00C755AC" w:rsidRPr="007B7915" w:rsidRDefault="00327A90" w:rsidP="00C755AC">
      <w:pPr>
        <w:jc w:val="both"/>
        <w:rPr>
          <w:sz w:val="22"/>
          <w:szCs w:val="22"/>
          <w:lang w:val="vi-VN"/>
        </w:rPr>
      </w:pPr>
      <w:r w:rsidRPr="007B7915">
        <w:rPr>
          <w:sz w:val="22"/>
          <w:szCs w:val="22"/>
          <w:lang w:val="vi-VN"/>
        </w:rPr>
        <w:t>Một quần thể vi sinh vật được ủ trong một môi trường phù hợp và được đặt trong một vị trí nhất định ở khoang / nơi tiệ</w:t>
      </w:r>
      <w:r w:rsidR="00232989" w:rsidRPr="007B7915">
        <w:rPr>
          <w:sz w:val="22"/>
          <w:szCs w:val="22"/>
          <w:lang w:val="vi-VN"/>
        </w:rPr>
        <w:t>t</w:t>
      </w:r>
      <w:r w:rsidRPr="007B7915">
        <w:rPr>
          <w:sz w:val="22"/>
          <w:szCs w:val="22"/>
          <w:lang w:val="vi-VN"/>
        </w:rPr>
        <w:t xml:space="preserve"> khuẩn của thiết bị tiệt khuẩn để xác định hiệu quả của chu trình tiệt khuẩn bằng phương pháp vật lý hoặc hoá học.</w:t>
      </w:r>
    </w:p>
    <w:p w14:paraId="3ED97048" w14:textId="77777777" w:rsidR="00C755AC" w:rsidRPr="007B7915" w:rsidRDefault="00C755AC" w:rsidP="00C755AC">
      <w:pPr>
        <w:jc w:val="both"/>
        <w:rPr>
          <w:sz w:val="22"/>
          <w:szCs w:val="22"/>
          <w:lang w:val="vi-VN"/>
        </w:rPr>
      </w:pPr>
    </w:p>
    <w:p w14:paraId="36B55E90" w14:textId="77777777" w:rsidR="00486B09" w:rsidRPr="007B7915" w:rsidRDefault="00327A90" w:rsidP="00AF3BC3">
      <w:pPr>
        <w:jc w:val="both"/>
        <w:rPr>
          <w:b/>
          <w:bCs/>
          <w:sz w:val="22"/>
          <w:szCs w:val="22"/>
          <w:lang w:val="vi-VN"/>
        </w:rPr>
      </w:pPr>
      <w:r w:rsidRPr="007B7915">
        <w:rPr>
          <w:b/>
          <w:bCs/>
          <w:sz w:val="22"/>
          <w:szCs w:val="22"/>
          <w:lang w:val="vi-VN"/>
        </w:rPr>
        <w:t xml:space="preserve">Thành </w:t>
      </w:r>
      <w:r w:rsidR="005F0F42" w:rsidRPr="007B7915">
        <w:rPr>
          <w:b/>
          <w:bCs/>
          <w:sz w:val="22"/>
          <w:szCs w:val="22"/>
          <w:lang w:val="vi-VN"/>
        </w:rPr>
        <w:t>phần</w:t>
      </w:r>
      <w:r w:rsidR="00A0667B" w:rsidRPr="007B7915">
        <w:rPr>
          <w:b/>
          <w:bCs/>
          <w:sz w:val="22"/>
          <w:szCs w:val="22"/>
          <w:lang w:val="vi-VN"/>
        </w:rPr>
        <w:t xml:space="preserve"> thuốc</w:t>
      </w:r>
      <w:r w:rsidR="00A56190" w:rsidRPr="007B7915">
        <w:rPr>
          <w:b/>
          <w:bCs/>
          <w:sz w:val="22"/>
          <w:szCs w:val="22"/>
          <w:lang w:val="vi-VN"/>
        </w:rPr>
        <w:t xml:space="preserve"> - Component:</w:t>
      </w:r>
    </w:p>
    <w:p w14:paraId="66F97D12" w14:textId="77777777" w:rsidR="006D4AEF" w:rsidRPr="007B7915" w:rsidRDefault="006D4AEF" w:rsidP="00AF3BC3">
      <w:pPr>
        <w:jc w:val="both"/>
        <w:rPr>
          <w:bCs/>
          <w:sz w:val="10"/>
          <w:szCs w:val="22"/>
          <w:lang w:val="vi-VN"/>
        </w:rPr>
      </w:pPr>
    </w:p>
    <w:p w14:paraId="0C4015AD" w14:textId="77777777" w:rsidR="00C755AC" w:rsidRPr="007B7915" w:rsidRDefault="005F0F42" w:rsidP="00AF3BC3">
      <w:pPr>
        <w:jc w:val="both"/>
        <w:rPr>
          <w:bCs/>
          <w:sz w:val="22"/>
          <w:szCs w:val="22"/>
          <w:lang w:val="vi-VN"/>
        </w:rPr>
      </w:pPr>
      <w:r w:rsidRPr="007B7915">
        <w:rPr>
          <w:bCs/>
          <w:sz w:val="22"/>
          <w:szCs w:val="22"/>
          <w:lang w:val="vi-VN"/>
        </w:rPr>
        <w:t xml:space="preserve">Bất kể một thành phần nào được sử dụng với </w:t>
      </w:r>
      <w:r w:rsidR="00A0667B" w:rsidRPr="007B7915">
        <w:rPr>
          <w:bCs/>
          <w:sz w:val="22"/>
          <w:szCs w:val="22"/>
          <w:lang w:val="vi-VN"/>
        </w:rPr>
        <w:t xml:space="preserve">mục </w:t>
      </w:r>
      <w:r w:rsidRPr="007B7915">
        <w:rPr>
          <w:bCs/>
          <w:sz w:val="22"/>
          <w:szCs w:val="22"/>
          <w:lang w:val="vi-VN"/>
        </w:rPr>
        <w:t>đích sản xuất thuốc, kể cả các thành phần không xuất hiện trong thành phẩm cuối cùng.</w:t>
      </w:r>
    </w:p>
    <w:p w14:paraId="118C442D" w14:textId="77777777" w:rsidR="00C755AC" w:rsidRPr="007B7915" w:rsidRDefault="00C755AC" w:rsidP="00C755AC">
      <w:pPr>
        <w:jc w:val="both"/>
        <w:rPr>
          <w:sz w:val="22"/>
          <w:szCs w:val="22"/>
          <w:lang w:val="vi-VN"/>
        </w:rPr>
      </w:pPr>
    </w:p>
    <w:p w14:paraId="4D2019E9" w14:textId="77777777" w:rsidR="00C755AC" w:rsidRPr="007B7915" w:rsidRDefault="005F0F42" w:rsidP="00C755AC">
      <w:pPr>
        <w:jc w:val="both"/>
        <w:rPr>
          <w:b/>
          <w:bCs/>
          <w:sz w:val="22"/>
          <w:szCs w:val="22"/>
          <w:lang w:val="vi-VN"/>
        </w:rPr>
      </w:pPr>
      <w:r w:rsidRPr="007B7915">
        <w:rPr>
          <w:b/>
          <w:bCs/>
          <w:sz w:val="22"/>
          <w:szCs w:val="22"/>
          <w:lang w:val="vi-VN"/>
        </w:rPr>
        <w:t xml:space="preserve">Giá trị </w:t>
      </w:r>
      <w:r w:rsidR="00C755AC" w:rsidRPr="007B7915">
        <w:rPr>
          <w:b/>
          <w:bCs/>
          <w:sz w:val="22"/>
          <w:szCs w:val="22"/>
          <w:lang w:val="vi-VN"/>
        </w:rPr>
        <w:t>F</w:t>
      </w:r>
      <w:r w:rsidR="00C755AC" w:rsidRPr="007B7915">
        <w:rPr>
          <w:b/>
          <w:bCs/>
          <w:sz w:val="22"/>
          <w:szCs w:val="22"/>
          <w:vertAlign w:val="subscript"/>
          <w:lang w:val="vi-VN"/>
        </w:rPr>
        <w:t>0</w:t>
      </w:r>
      <w:r w:rsidR="00C755AC" w:rsidRPr="007B7915">
        <w:rPr>
          <w:b/>
          <w:bCs/>
          <w:sz w:val="22"/>
          <w:szCs w:val="22"/>
          <w:lang w:val="vi-VN"/>
        </w:rPr>
        <w:t xml:space="preserve">: </w:t>
      </w:r>
    </w:p>
    <w:p w14:paraId="638ED5E3" w14:textId="77777777" w:rsidR="006D4AEF" w:rsidRPr="007B7915" w:rsidRDefault="006D4AEF" w:rsidP="00C755AC">
      <w:pPr>
        <w:jc w:val="both"/>
        <w:rPr>
          <w:sz w:val="10"/>
          <w:szCs w:val="22"/>
          <w:lang w:val="vi-VN"/>
        </w:rPr>
      </w:pPr>
    </w:p>
    <w:p w14:paraId="79B041EC" w14:textId="77777777" w:rsidR="005F0F42" w:rsidRPr="007B7915" w:rsidRDefault="005F0F42" w:rsidP="00C755AC">
      <w:pPr>
        <w:jc w:val="both"/>
        <w:rPr>
          <w:sz w:val="22"/>
          <w:szCs w:val="22"/>
          <w:lang w:val="vi-VN"/>
        </w:rPr>
      </w:pPr>
      <w:r w:rsidRPr="007B7915">
        <w:rPr>
          <w:sz w:val="22"/>
          <w:szCs w:val="22"/>
          <w:lang w:val="vi-VN"/>
        </w:rPr>
        <w:t>Thể hiện hiệu quả tiệt khuẩn</w:t>
      </w:r>
      <w:r w:rsidR="00BE35B3" w:rsidRPr="007B7915">
        <w:rPr>
          <w:sz w:val="22"/>
          <w:szCs w:val="22"/>
          <w:lang w:val="vi-VN"/>
        </w:rPr>
        <w:t xml:space="preserve"> của một chu trình cụ thể</w:t>
      </w:r>
      <w:r w:rsidRPr="007B7915">
        <w:rPr>
          <w:sz w:val="22"/>
          <w:szCs w:val="22"/>
          <w:lang w:val="vi-VN"/>
        </w:rPr>
        <w:t xml:space="preserve"> (giá trị </w:t>
      </w:r>
      <w:r w:rsidRPr="007B7915">
        <w:rPr>
          <w:bCs/>
          <w:sz w:val="22"/>
          <w:szCs w:val="22"/>
          <w:lang w:val="vi-VN"/>
        </w:rPr>
        <w:t>F</w:t>
      </w:r>
      <w:r w:rsidRPr="007B7915">
        <w:rPr>
          <w:bCs/>
          <w:sz w:val="22"/>
          <w:szCs w:val="22"/>
          <w:vertAlign w:val="subscript"/>
          <w:lang w:val="vi-VN"/>
        </w:rPr>
        <w:t xml:space="preserve">0 </w:t>
      </w:r>
      <w:r w:rsidRPr="007B7915">
        <w:rPr>
          <w:bCs/>
          <w:sz w:val="22"/>
          <w:szCs w:val="22"/>
          <w:lang w:val="vi-VN"/>
        </w:rPr>
        <w:t xml:space="preserve">chính </w:t>
      </w:r>
      <w:r w:rsidR="00BE35B3" w:rsidRPr="007B7915">
        <w:rPr>
          <w:bCs/>
          <w:sz w:val="22"/>
          <w:szCs w:val="22"/>
          <w:lang w:val="vi-VN"/>
        </w:rPr>
        <w:t>là</w:t>
      </w:r>
      <w:r w:rsidR="00BE35B3" w:rsidRPr="007B7915">
        <w:rPr>
          <w:b/>
          <w:bCs/>
          <w:sz w:val="22"/>
          <w:szCs w:val="22"/>
          <w:lang w:val="vi-VN"/>
        </w:rPr>
        <w:t xml:space="preserve"> </w:t>
      </w:r>
      <w:r w:rsidRPr="007B7915">
        <w:rPr>
          <w:sz w:val="22"/>
          <w:szCs w:val="22"/>
          <w:lang w:val="vi-VN"/>
        </w:rPr>
        <w:t xml:space="preserve">số </w:t>
      </w:r>
      <w:r w:rsidR="00BE35B3" w:rsidRPr="007B7915">
        <w:rPr>
          <w:sz w:val="22"/>
          <w:szCs w:val="22"/>
          <w:lang w:val="vi-VN"/>
        </w:rPr>
        <w:t>phút cần thiết khi</w:t>
      </w:r>
      <w:r w:rsidRPr="007B7915">
        <w:rPr>
          <w:sz w:val="22"/>
          <w:szCs w:val="22"/>
          <w:lang w:val="vi-VN"/>
        </w:rPr>
        <w:t xml:space="preserve"> tiệt khuẩn ở 121°C</w:t>
      </w:r>
      <w:r w:rsidR="00BE35B3" w:rsidRPr="007B7915">
        <w:rPr>
          <w:sz w:val="22"/>
          <w:szCs w:val="22"/>
          <w:lang w:val="vi-VN"/>
        </w:rPr>
        <w:t xml:space="preserve"> để đạt được hiệu quả tiệt khuẩn tương đương với chu trình đó).</w:t>
      </w:r>
    </w:p>
    <w:p w14:paraId="79DE007A" w14:textId="77777777" w:rsidR="00BE35B3" w:rsidRPr="007B7915" w:rsidRDefault="00BE35B3" w:rsidP="00C755AC">
      <w:pPr>
        <w:jc w:val="both"/>
        <w:rPr>
          <w:sz w:val="22"/>
          <w:szCs w:val="22"/>
          <w:lang w:val="vi-VN"/>
        </w:rPr>
      </w:pPr>
    </w:p>
    <w:p w14:paraId="54C5515D" w14:textId="77777777" w:rsidR="00C755AC" w:rsidRPr="007B7915" w:rsidRDefault="00BE35B3" w:rsidP="00C755AC">
      <w:pPr>
        <w:jc w:val="both"/>
        <w:rPr>
          <w:sz w:val="22"/>
          <w:szCs w:val="22"/>
          <w:lang w:val="vi-VN"/>
        </w:rPr>
      </w:pPr>
      <w:r w:rsidRPr="007B7915">
        <w:rPr>
          <w:sz w:val="22"/>
          <w:szCs w:val="22"/>
          <w:lang w:val="vi-VN"/>
        </w:rPr>
        <w:t xml:space="preserve">Ví dụ: chu trình tiệt khuẩn ở điều kiện ở 111°C trong 15 phút có hiệu quả tiệt khuẩn tương đương với chu trình tiệt khuẩn ở 121 °C trong 1,5 phút. </w:t>
      </w:r>
    </w:p>
    <w:p w14:paraId="30CF3F2B" w14:textId="77777777" w:rsidR="00C755AC" w:rsidRPr="007B7915" w:rsidRDefault="00C755AC" w:rsidP="00C755AC">
      <w:pPr>
        <w:jc w:val="both"/>
        <w:rPr>
          <w:b/>
          <w:bCs/>
          <w:sz w:val="22"/>
          <w:szCs w:val="22"/>
          <w:u w:val="single"/>
          <w:lang w:val="vi-VN"/>
        </w:rPr>
      </w:pPr>
    </w:p>
    <w:p w14:paraId="19B71B0E" w14:textId="77777777" w:rsidR="00C755AC" w:rsidRPr="007B7915" w:rsidRDefault="00BE35B3" w:rsidP="00C755AC">
      <w:pPr>
        <w:jc w:val="both"/>
        <w:rPr>
          <w:b/>
          <w:bCs/>
          <w:sz w:val="22"/>
          <w:szCs w:val="22"/>
          <w:lang w:val="vi-VN"/>
        </w:rPr>
      </w:pPr>
      <w:r w:rsidRPr="007B7915">
        <w:rPr>
          <w:b/>
          <w:bCs/>
          <w:sz w:val="22"/>
          <w:szCs w:val="22"/>
          <w:lang w:val="vi-VN"/>
        </w:rPr>
        <w:t>Tiệt khuẩn cuối</w:t>
      </w:r>
      <w:r w:rsidR="006D4AEF" w:rsidRPr="007B7915">
        <w:rPr>
          <w:b/>
          <w:bCs/>
          <w:sz w:val="22"/>
          <w:szCs w:val="22"/>
          <w:lang w:val="vi-VN"/>
        </w:rPr>
        <w:t xml:space="preserve"> - Terminal Sterilization</w:t>
      </w:r>
      <w:r w:rsidR="00C755AC" w:rsidRPr="007B7915">
        <w:rPr>
          <w:b/>
          <w:bCs/>
          <w:sz w:val="22"/>
          <w:szCs w:val="22"/>
          <w:lang w:val="vi-VN"/>
        </w:rPr>
        <w:t>:</w:t>
      </w:r>
    </w:p>
    <w:p w14:paraId="2095B809" w14:textId="77777777" w:rsidR="006D4AEF" w:rsidRPr="007B7915" w:rsidRDefault="006D4AEF" w:rsidP="00C755AC">
      <w:pPr>
        <w:jc w:val="both"/>
        <w:rPr>
          <w:sz w:val="10"/>
          <w:szCs w:val="22"/>
          <w:lang w:val="vi-VN"/>
        </w:rPr>
      </w:pPr>
    </w:p>
    <w:p w14:paraId="2AC203D8" w14:textId="77777777" w:rsidR="00C755AC" w:rsidRPr="007B7915" w:rsidRDefault="00BE35B3" w:rsidP="00C755AC">
      <w:pPr>
        <w:jc w:val="both"/>
        <w:rPr>
          <w:sz w:val="22"/>
          <w:szCs w:val="22"/>
          <w:lang w:val="vi-VN"/>
        </w:rPr>
      </w:pPr>
      <w:r w:rsidRPr="007B7915">
        <w:rPr>
          <w:sz w:val="22"/>
          <w:szCs w:val="22"/>
          <w:lang w:val="vi-VN"/>
        </w:rPr>
        <w:t xml:space="preserve">Tiệt khuẩn một sản phẩm ở công đoạn cuối cùng bằng hơi nước </w:t>
      </w:r>
      <w:r w:rsidR="00486B09" w:rsidRPr="007B7915">
        <w:rPr>
          <w:sz w:val="22"/>
          <w:szCs w:val="22"/>
          <w:lang w:val="vi-VN"/>
        </w:rPr>
        <w:t>và/</w:t>
      </w:r>
      <w:r w:rsidRPr="007B7915">
        <w:rPr>
          <w:sz w:val="22"/>
          <w:szCs w:val="22"/>
          <w:lang w:val="vi-VN"/>
        </w:rPr>
        <w:t>hoặc nhiệt khô hoặc chiếu xạ</w:t>
      </w:r>
      <w:r w:rsidR="00486B09" w:rsidRPr="007B7915">
        <w:rPr>
          <w:sz w:val="22"/>
          <w:szCs w:val="22"/>
          <w:lang w:val="vi-VN"/>
        </w:rPr>
        <w:t>.</w:t>
      </w:r>
      <w:r w:rsidRPr="007B7915">
        <w:rPr>
          <w:sz w:val="22"/>
          <w:szCs w:val="22"/>
          <w:lang w:val="vi-VN"/>
        </w:rPr>
        <w:t xml:space="preserve"> </w:t>
      </w:r>
    </w:p>
    <w:p w14:paraId="701A2F63" w14:textId="77777777" w:rsidR="00C755AC" w:rsidRPr="007B7915" w:rsidRDefault="00C755AC" w:rsidP="00C755AC">
      <w:pPr>
        <w:ind w:leftChars="227" w:left="545"/>
        <w:jc w:val="both"/>
        <w:rPr>
          <w:sz w:val="22"/>
          <w:szCs w:val="22"/>
          <w:lang w:val="vi-VN"/>
        </w:rPr>
      </w:pPr>
    </w:p>
    <w:p w14:paraId="3798D277" w14:textId="77777777" w:rsidR="00C755AC" w:rsidRPr="007B7915" w:rsidRDefault="00C755AC" w:rsidP="00C755AC">
      <w:pPr>
        <w:ind w:leftChars="227" w:left="545"/>
        <w:jc w:val="both"/>
        <w:rPr>
          <w:lang w:val="vi-VN"/>
        </w:rPr>
      </w:pPr>
    </w:p>
    <w:p w14:paraId="7CCEEF7A" w14:textId="77777777" w:rsidR="00C755AC" w:rsidRPr="007B7915" w:rsidRDefault="00C755AC" w:rsidP="00C755AC">
      <w:pPr>
        <w:ind w:leftChars="227" w:left="545"/>
        <w:jc w:val="both"/>
        <w:rPr>
          <w:lang w:val="vi-VN"/>
        </w:rPr>
      </w:pPr>
    </w:p>
    <w:p w14:paraId="29C609C4" w14:textId="77777777" w:rsidR="00C755AC" w:rsidRPr="007B7915" w:rsidRDefault="00C755AC" w:rsidP="00C755AC">
      <w:pPr>
        <w:widowControl w:val="0"/>
        <w:autoSpaceDE w:val="0"/>
        <w:autoSpaceDN w:val="0"/>
        <w:adjustRightInd w:val="0"/>
        <w:jc w:val="both"/>
        <w:rPr>
          <w:lang w:val="vi-VN" w:eastAsia="zh-CN"/>
        </w:rPr>
      </w:pPr>
    </w:p>
    <w:p w14:paraId="2D717427" w14:textId="77777777" w:rsidR="00C755AC" w:rsidRPr="007B7915" w:rsidRDefault="00C755AC" w:rsidP="00C755AC">
      <w:pPr>
        <w:pStyle w:val="BodyText2"/>
        <w:rPr>
          <w:rFonts w:ascii="Times New Roman" w:hAnsi="Times New Roman" w:cs="Times New Roman"/>
          <w:lang w:val="vi-VN"/>
        </w:rPr>
      </w:pPr>
    </w:p>
    <w:p w14:paraId="7481CEBC" w14:textId="77777777" w:rsidR="00C755AC" w:rsidRPr="007B7915" w:rsidRDefault="00C755AC" w:rsidP="00C755AC">
      <w:pPr>
        <w:pStyle w:val="BodyText2"/>
        <w:rPr>
          <w:rFonts w:ascii="Times New Roman" w:hAnsi="Times New Roman" w:cs="Times New Roman"/>
          <w:lang w:val="vi-VN"/>
        </w:rPr>
      </w:pPr>
    </w:p>
    <w:p w14:paraId="32E508F2" w14:textId="77777777" w:rsidR="00C755AC" w:rsidRPr="007B7915" w:rsidRDefault="00C755AC" w:rsidP="00C755AC">
      <w:pPr>
        <w:pStyle w:val="BodyText2"/>
        <w:rPr>
          <w:rFonts w:ascii="Times New Roman" w:hAnsi="Times New Roman" w:cs="Times New Roman"/>
          <w:lang w:val="vi-VN"/>
        </w:rPr>
      </w:pPr>
    </w:p>
    <w:p w14:paraId="1794EF21" w14:textId="77777777" w:rsidR="00C755AC" w:rsidRPr="007B7915" w:rsidRDefault="00C755AC" w:rsidP="00C755AC">
      <w:pPr>
        <w:pStyle w:val="BodyText2"/>
        <w:rPr>
          <w:rFonts w:ascii="Times New Roman" w:hAnsi="Times New Roman" w:cs="Times New Roman"/>
          <w:lang w:val="vi-VN"/>
        </w:rPr>
      </w:pPr>
    </w:p>
    <w:p w14:paraId="47A675D7" w14:textId="77777777" w:rsidR="00C755AC" w:rsidRPr="007B7915" w:rsidRDefault="00C755AC" w:rsidP="00C755AC">
      <w:pPr>
        <w:pStyle w:val="BodyText2"/>
        <w:rPr>
          <w:rFonts w:ascii="Times New Roman" w:hAnsi="Times New Roman" w:cs="Times New Roman"/>
          <w:lang w:val="vi-VN"/>
        </w:rPr>
      </w:pPr>
    </w:p>
    <w:p w14:paraId="5803A36D" w14:textId="77777777" w:rsidR="00C755AC" w:rsidRPr="007B7915" w:rsidRDefault="00C755AC" w:rsidP="00C755AC">
      <w:pPr>
        <w:pStyle w:val="BodyText2"/>
        <w:rPr>
          <w:rFonts w:ascii="Times New Roman" w:hAnsi="Times New Roman" w:cs="Times New Roman"/>
          <w:lang w:val="vi-VN"/>
        </w:rPr>
      </w:pPr>
    </w:p>
    <w:p w14:paraId="1EA18323" w14:textId="77777777" w:rsidR="00232989" w:rsidRPr="007B7915" w:rsidRDefault="00232989" w:rsidP="00C755AC">
      <w:pPr>
        <w:pStyle w:val="BodyText2"/>
        <w:rPr>
          <w:rFonts w:ascii="Times New Roman" w:hAnsi="Times New Roman" w:cs="Times New Roman"/>
          <w:lang w:val="vi-VN"/>
        </w:rPr>
      </w:pPr>
    </w:p>
    <w:p w14:paraId="353096D4" w14:textId="77777777" w:rsidR="00232989" w:rsidRPr="007B7915" w:rsidRDefault="00232989" w:rsidP="00C755AC">
      <w:pPr>
        <w:pStyle w:val="BodyText2"/>
        <w:rPr>
          <w:rFonts w:ascii="Times New Roman" w:hAnsi="Times New Roman" w:cs="Times New Roman"/>
          <w:lang w:val="vi-VN"/>
        </w:rPr>
      </w:pPr>
    </w:p>
    <w:p w14:paraId="241716F0" w14:textId="77777777" w:rsidR="00232989" w:rsidRPr="007B7915" w:rsidRDefault="00232989" w:rsidP="00C755AC">
      <w:pPr>
        <w:pStyle w:val="BodyText2"/>
        <w:rPr>
          <w:rFonts w:ascii="Times New Roman" w:hAnsi="Times New Roman" w:cs="Times New Roman"/>
          <w:lang w:val="vi-VN"/>
        </w:rPr>
      </w:pPr>
    </w:p>
    <w:p w14:paraId="24D7B973" w14:textId="77777777" w:rsidR="00232989" w:rsidRPr="007B7915" w:rsidRDefault="00232989" w:rsidP="00C755AC">
      <w:pPr>
        <w:pStyle w:val="BodyText2"/>
        <w:rPr>
          <w:rFonts w:ascii="Times New Roman" w:hAnsi="Times New Roman" w:cs="Times New Roman"/>
          <w:lang w:val="vi-VN"/>
        </w:rPr>
      </w:pPr>
    </w:p>
    <w:p w14:paraId="02F23677" w14:textId="77777777" w:rsidR="00232989" w:rsidRPr="007B7915" w:rsidRDefault="00232989" w:rsidP="00C755AC">
      <w:pPr>
        <w:pStyle w:val="BodyText2"/>
        <w:rPr>
          <w:rFonts w:ascii="Times New Roman" w:hAnsi="Times New Roman" w:cs="Times New Roman"/>
          <w:lang w:val="vi-VN"/>
        </w:rPr>
      </w:pPr>
    </w:p>
    <w:p w14:paraId="212023DC" w14:textId="77777777" w:rsidR="00232989" w:rsidRPr="007B7915" w:rsidRDefault="00232989" w:rsidP="00C755AC">
      <w:pPr>
        <w:pStyle w:val="BodyText2"/>
        <w:rPr>
          <w:rFonts w:ascii="Times New Roman" w:hAnsi="Times New Roman" w:cs="Times New Roman"/>
          <w:lang w:val="vi-VN"/>
        </w:rPr>
      </w:pPr>
    </w:p>
    <w:p w14:paraId="690C8457" w14:textId="77777777" w:rsidR="00232989" w:rsidRPr="007B7915" w:rsidRDefault="00232989" w:rsidP="00C755AC">
      <w:pPr>
        <w:pStyle w:val="BodyText2"/>
        <w:rPr>
          <w:rFonts w:ascii="Times New Roman" w:hAnsi="Times New Roman" w:cs="Times New Roman"/>
          <w:lang w:val="vi-VN"/>
        </w:rPr>
      </w:pPr>
    </w:p>
    <w:p w14:paraId="203DF126" w14:textId="77777777" w:rsidR="00C755AC" w:rsidRPr="007B7915" w:rsidRDefault="00C755AC" w:rsidP="00C755AC">
      <w:pPr>
        <w:pStyle w:val="BodyText2"/>
        <w:rPr>
          <w:rFonts w:ascii="Times New Roman" w:hAnsi="Times New Roman" w:cs="Times New Roman"/>
          <w:lang w:val="vi-VN"/>
        </w:rPr>
      </w:pPr>
    </w:p>
    <w:p w14:paraId="0358F5BB" w14:textId="77777777" w:rsidR="00C755AC" w:rsidRPr="007B7915" w:rsidRDefault="00C755AC" w:rsidP="00C755AC">
      <w:pPr>
        <w:pStyle w:val="BodyText2"/>
        <w:rPr>
          <w:rFonts w:ascii="Times New Roman" w:hAnsi="Times New Roman" w:cs="Times New Roman"/>
          <w:lang w:val="vi-VN"/>
        </w:rPr>
      </w:pPr>
    </w:p>
    <w:p w14:paraId="06D7BFE2" w14:textId="77777777" w:rsidR="00C755AC" w:rsidRPr="007B7915" w:rsidRDefault="00C755AC" w:rsidP="00C755AC">
      <w:pPr>
        <w:pStyle w:val="BodyText2"/>
        <w:rPr>
          <w:rFonts w:ascii="Times New Roman" w:hAnsi="Times New Roman" w:cs="Times New Roman"/>
          <w:lang w:val="vi-VN"/>
        </w:rPr>
      </w:pPr>
    </w:p>
    <w:p w14:paraId="1DE8F661" w14:textId="77777777" w:rsidR="009B5EF4" w:rsidRPr="007B7915" w:rsidRDefault="009B5EF4" w:rsidP="00C755AC">
      <w:pPr>
        <w:pStyle w:val="BodyText2"/>
        <w:rPr>
          <w:rFonts w:ascii="Times New Roman" w:hAnsi="Times New Roman" w:cs="Times New Roman"/>
          <w:lang w:val="vi-VN"/>
        </w:rPr>
      </w:pPr>
    </w:p>
    <w:p w14:paraId="0D40A056" w14:textId="77777777" w:rsidR="009B5EF4" w:rsidRPr="007B7915" w:rsidRDefault="009B5EF4" w:rsidP="00C755AC">
      <w:pPr>
        <w:pStyle w:val="BodyText2"/>
        <w:rPr>
          <w:rFonts w:ascii="Times New Roman" w:hAnsi="Times New Roman" w:cs="Times New Roman"/>
          <w:lang w:val="vi-VN"/>
        </w:rPr>
      </w:pPr>
    </w:p>
    <w:p w14:paraId="0353C675" w14:textId="77777777" w:rsidR="009B5EF4" w:rsidRPr="007B7915" w:rsidRDefault="009B5EF4" w:rsidP="00C755AC">
      <w:pPr>
        <w:pStyle w:val="BodyText2"/>
        <w:rPr>
          <w:rFonts w:ascii="Times New Roman" w:hAnsi="Times New Roman" w:cs="Times New Roman"/>
          <w:lang w:val="vi-VN"/>
        </w:rPr>
      </w:pPr>
    </w:p>
    <w:p w14:paraId="3FF1275C" w14:textId="77777777" w:rsidR="009B5EF4" w:rsidRPr="007B7915" w:rsidRDefault="009B5EF4" w:rsidP="00C755AC">
      <w:pPr>
        <w:pStyle w:val="BodyText2"/>
        <w:rPr>
          <w:rFonts w:ascii="Times New Roman" w:hAnsi="Times New Roman" w:cs="Times New Roman"/>
          <w:lang w:val="vi-VN"/>
        </w:rPr>
      </w:pPr>
    </w:p>
    <w:p w14:paraId="217FB863" w14:textId="77777777" w:rsidR="009B5EF4" w:rsidRPr="007B7915" w:rsidRDefault="009B5EF4" w:rsidP="00C755AC">
      <w:pPr>
        <w:pStyle w:val="BodyText2"/>
        <w:rPr>
          <w:rFonts w:ascii="Times New Roman" w:hAnsi="Times New Roman" w:cs="Times New Roman"/>
          <w:lang w:val="vi-VN"/>
        </w:rPr>
      </w:pPr>
    </w:p>
    <w:p w14:paraId="3BD16EC7" w14:textId="77777777" w:rsidR="006D4AEF" w:rsidRPr="007B7915" w:rsidRDefault="006D4AEF" w:rsidP="00C755AC">
      <w:pPr>
        <w:pStyle w:val="BodyText2"/>
        <w:rPr>
          <w:rFonts w:ascii="Times New Roman" w:hAnsi="Times New Roman" w:cs="Times New Roman"/>
          <w:lang w:val="vi-VN"/>
        </w:rPr>
      </w:pPr>
    </w:p>
    <w:p w14:paraId="6C93A6B3" w14:textId="77777777" w:rsidR="007152F2" w:rsidRPr="007B7915" w:rsidRDefault="007152F2" w:rsidP="00C755AC">
      <w:pPr>
        <w:pStyle w:val="BodyText2"/>
        <w:rPr>
          <w:rFonts w:ascii="Times New Roman" w:hAnsi="Times New Roman" w:cs="Times New Roman"/>
          <w:lang w:val="vi-VN"/>
        </w:rPr>
      </w:pPr>
    </w:p>
    <w:p w14:paraId="776F1C22" w14:textId="77777777" w:rsidR="007152F2" w:rsidRPr="007B7915" w:rsidRDefault="007152F2" w:rsidP="00C755AC">
      <w:pPr>
        <w:pStyle w:val="BodyText2"/>
        <w:rPr>
          <w:rFonts w:ascii="Times New Roman" w:hAnsi="Times New Roman" w:cs="Times New Roman"/>
          <w:lang w:val="vi-VN"/>
        </w:rPr>
      </w:pPr>
    </w:p>
    <w:p w14:paraId="7C972EF9" w14:textId="77777777" w:rsidR="009B5EF4" w:rsidRPr="007B7915" w:rsidRDefault="009B5EF4" w:rsidP="00C755AC">
      <w:pPr>
        <w:pStyle w:val="BodyText2"/>
        <w:rPr>
          <w:rFonts w:ascii="Times New Roman" w:hAnsi="Times New Roman" w:cs="Times New Roman"/>
          <w:lang w:val="vi-VN"/>
        </w:rPr>
      </w:pPr>
    </w:p>
    <w:p w14:paraId="4EF1F294" w14:textId="77777777" w:rsidR="00C755AC" w:rsidRPr="007B7915" w:rsidRDefault="00C755AC" w:rsidP="00C755AC">
      <w:pPr>
        <w:pStyle w:val="BodyText2"/>
        <w:rPr>
          <w:rFonts w:ascii="Times New Roman" w:hAnsi="Times New Roman" w:cs="Times New Roman"/>
          <w:lang w:val="vi-VN"/>
        </w:rPr>
      </w:pPr>
    </w:p>
    <w:tbl>
      <w:tblPr>
        <w:tblW w:w="0" w:type="auto"/>
        <w:tblLook w:val="04A0" w:firstRow="1" w:lastRow="0" w:firstColumn="1" w:lastColumn="0" w:noHBand="0" w:noVBand="1"/>
      </w:tblPr>
      <w:tblGrid>
        <w:gridCol w:w="1526"/>
        <w:gridCol w:w="8662"/>
      </w:tblGrid>
      <w:tr w:rsidR="00C755AC" w:rsidRPr="005562EB" w14:paraId="59C8D873" w14:textId="77777777" w:rsidTr="00C755AC">
        <w:tc>
          <w:tcPr>
            <w:tcW w:w="1526" w:type="dxa"/>
          </w:tcPr>
          <w:p w14:paraId="32F3F5CD" w14:textId="77777777" w:rsidR="00C755AC" w:rsidRPr="007B7915" w:rsidRDefault="00BE35B3" w:rsidP="00BE35B3">
            <w:pPr>
              <w:autoSpaceDE w:val="0"/>
              <w:autoSpaceDN w:val="0"/>
              <w:adjustRightInd w:val="0"/>
              <w:ind w:right="-250"/>
              <w:rPr>
                <w:b/>
                <w:bCs/>
                <w:sz w:val="22"/>
                <w:szCs w:val="22"/>
                <w:u w:val="single"/>
                <w:lang w:val="vi-VN"/>
              </w:rPr>
            </w:pPr>
            <w:bookmarkStart w:id="811" w:name="_Toc319684751"/>
            <w:bookmarkStart w:id="812" w:name="_Toc319684974"/>
            <w:bookmarkStart w:id="813" w:name="_Toc319685363"/>
            <w:bookmarkStart w:id="814" w:name="_Toc319685486"/>
            <w:bookmarkStart w:id="815" w:name="_Toc319687180"/>
            <w:r w:rsidRPr="007B7915">
              <w:rPr>
                <w:b/>
                <w:bCs/>
                <w:sz w:val="22"/>
                <w:szCs w:val="22"/>
                <w:u w:val="single"/>
                <w:lang w:val="vi-VN"/>
              </w:rPr>
              <w:t>PHỤ LỤC</w:t>
            </w:r>
            <w:r w:rsidR="00C755AC" w:rsidRPr="007B7915">
              <w:rPr>
                <w:b/>
                <w:bCs/>
                <w:sz w:val="22"/>
                <w:szCs w:val="22"/>
                <w:u w:val="single"/>
                <w:lang w:val="vi-VN"/>
              </w:rPr>
              <w:t xml:space="preserve"> B</w:t>
            </w:r>
          </w:p>
        </w:tc>
        <w:tc>
          <w:tcPr>
            <w:tcW w:w="8662" w:type="dxa"/>
          </w:tcPr>
          <w:p w14:paraId="542991BD" w14:textId="77777777" w:rsidR="00C755AC" w:rsidRPr="007B7915" w:rsidRDefault="00BE35B3" w:rsidP="00BE35B3">
            <w:pPr>
              <w:autoSpaceDE w:val="0"/>
              <w:autoSpaceDN w:val="0"/>
              <w:adjustRightInd w:val="0"/>
              <w:ind w:right="-250"/>
              <w:rPr>
                <w:bCs/>
                <w:sz w:val="22"/>
                <w:szCs w:val="22"/>
                <w:lang w:val="vi-VN"/>
              </w:rPr>
            </w:pPr>
            <w:r w:rsidRPr="007B7915">
              <w:rPr>
                <w:b/>
                <w:lang w:val="vi-VN"/>
              </w:rPr>
              <w:t>MỤC LỤC CỦA HỒ SƠ THẨM ĐỊNH QUY TRÌNH SẢN XUẤT</w:t>
            </w:r>
          </w:p>
        </w:tc>
      </w:tr>
      <w:bookmarkEnd w:id="811"/>
      <w:bookmarkEnd w:id="812"/>
      <w:bookmarkEnd w:id="813"/>
      <w:bookmarkEnd w:id="814"/>
      <w:bookmarkEnd w:id="815"/>
    </w:tbl>
    <w:p w14:paraId="092496FC" w14:textId="77777777" w:rsidR="00C755AC" w:rsidRPr="007B7915" w:rsidRDefault="00C755AC" w:rsidP="00C755AC">
      <w:pPr>
        <w:pStyle w:val="Heading2"/>
        <w:jc w:val="center"/>
        <w:rPr>
          <w:rFonts w:ascii="Times New Roman" w:hAnsi="Times New Roman"/>
          <w:b/>
          <w:lang w:val="vi-VN"/>
        </w:rPr>
      </w:pPr>
    </w:p>
    <w:p w14:paraId="5BC107E7" w14:textId="77777777" w:rsidR="00C755AC" w:rsidRPr="007B7915" w:rsidRDefault="00C755AC" w:rsidP="00C755AC">
      <w:pPr>
        <w:pStyle w:val="BodyText2"/>
        <w:rPr>
          <w:rFonts w:ascii="Times New Roman" w:hAnsi="Times New Roman" w:cs="Times New Roman"/>
          <w:b/>
          <w:bCs/>
          <w:lang w:val="vi-VN"/>
        </w:rPr>
      </w:pPr>
    </w:p>
    <w:p w14:paraId="17591844" w14:textId="77777777" w:rsidR="00C755AC" w:rsidRPr="007B7915" w:rsidRDefault="00C755AC" w:rsidP="00C755AC">
      <w:pPr>
        <w:pStyle w:val="BodyText2"/>
        <w:rPr>
          <w:rFonts w:ascii="Times New Roman" w:hAnsi="Times New Roman" w:cs="Times New Roman"/>
          <w:b/>
          <w:bCs/>
          <w:lang w:val="vi-VN"/>
        </w:rPr>
      </w:pPr>
      <w:r w:rsidRPr="007B7915">
        <w:rPr>
          <w:rFonts w:ascii="Times New Roman" w:hAnsi="Times New Roman" w:cs="Times New Roman"/>
          <w:b/>
          <w:bCs/>
          <w:lang w:val="vi-VN"/>
        </w:rPr>
        <w:t xml:space="preserve">I. </w:t>
      </w:r>
      <w:r w:rsidR="00BE35B3" w:rsidRPr="007B7915">
        <w:rPr>
          <w:rFonts w:ascii="Times New Roman" w:hAnsi="Times New Roman" w:cs="Times New Roman"/>
          <w:b/>
          <w:bCs/>
          <w:lang w:val="vi-VN"/>
        </w:rPr>
        <w:t>TÀI LIỆU ĐƯỢC NỘP</w:t>
      </w:r>
      <w:r w:rsidRPr="007B7915">
        <w:rPr>
          <w:rFonts w:ascii="Times New Roman" w:hAnsi="Times New Roman" w:cs="Times New Roman"/>
          <w:lang w:val="vi-VN"/>
        </w:rPr>
        <w:t xml:space="preserve"> </w:t>
      </w:r>
      <w:r w:rsidRPr="007B7915">
        <w:rPr>
          <w:rFonts w:ascii="Times New Roman" w:hAnsi="Times New Roman" w:cs="Times New Roman"/>
          <w:sz w:val="18"/>
          <w:lang w:val="vi-VN"/>
        </w:rPr>
        <w:t>(</w:t>
      </w:r>
      <w:r w:rsidR="0058618D" w:rsidRPr="007B7915">
        <w:rPr>
          <w:rFonts w:ascii="Times New Roman" w:hAnsi="Times New Roman" w:cs="Times New Roman"/>
          <w:sz w:val="18"/>
          <w:lang w:val="vi-VN"/>
        </w:rPr>
        <w:t>Đánh dấu</w:t>
      </w:r>
      <w:r w:rsidR="00E64553" w:rsidRPr="007B7915">
        <w:rPr>
          <w:rFonts w:ascii="Times New Roman" w:hAnsi="Times New Roman" w:cs="Times New Roman"/>
          <w:sz w:val="18"/>
          <w:lang w:val="vi-VN"/>
        </w:rPr>
        <w:t xml:space="preserve"> nếu nộp</w:t>
      </w:r>
      <w:r w:rsidRPr="007B7915">
        <w:rPr>
          <w:rFonts w:ascii="Times New Roman" w:hAnsi="Times New Roman" w:cs="Times New Roman"/>
          <w:sz w:val="18"/>
          <w:lang w:val="vi-VN"/>
        </w:rPr>
        <w:t>)</w:t>
      </w:r>
      <w:r w:rsidRPr="007B7915">
        <w:rPr>
          <w:rFonts w:ascii="Times New Roman" w:hAnsi="Times New Roman" w:cs="Times New Roman"/>
          <w:b/>
          <w:bCs/>
          <w:lang w:val="vi-VN"/>
        </w:rPr>
        <w:t>:</w:t>
      </w:r>
    </w:p>
    <w:tbl>
      <w:tblPr>
        <w:tblW w:w="0" w:type="auto"/>
        <w:tblInd w:w="360" w:type="dxa"/>
        <w:tblLook w:val="0000" w:firstRow="0" w:lastRow="0" w:firstColumn="0" w:lastColumn="0" w:noHBand="0" w:noVBand="0"/>
      </w:tblPr>
      <w:tblGrid>
        <w:gridCol w:w="604"/>
        <w:gridCol w:w="3097"/>
        <w:gridCol w:w="1475"/>
        <w:gridCol w:w="1551"/>
        <w:gridCol w:w="1661"/>
      </w:tblGrid>
      <w:tr w:rsidR="00C755AC" w:rsidRPr="007B7915" w14:paraId="48CF5985" w14:textId="77777777" w:rsidTr="00C755AC">
        <w:trPr>
          <w:trHeight w:hRule="exact" w:val="432"/>
        </w:trPr>
        <w:tc>
          <w:tcPr>
            <w:tcW w:w="604" w:type="dxa"/>
            <w:vAlign w:val="center"/>
          </w:tcPr>
          <w:p w14:paraId="50049908" w14:textId="77777777" w:rsidR="00C755AC" w:rsidRPr="007B7915" w:rsidRDefault="00C755AC" w:rsidP="00C755AC">
            <w:pPr>
              <w:spacing w:before="120" w:after="240"/>
              <w:jc w:val="center"/>
              <w:rPr>
                <w:lang w:val="vi-VN"/>
              </w:rPr>
            </w:pPr>
          </w:p>
        </w:tc>
        <w:tc>
          <w:tcPr>
            <w:tcW w:w="3097" w:type="dxa"/>
            <w:vAlign w:val="center"/>
          </w:tcPr>
          <w:p w14:paraId="5B6FA7D0" w14:textId="77777777" w:rsidR="00C755AC" w:rsidRPr="007B7915" w:rsidRDefault="00CC49C8" w:rsidP="00C755AC">
            <w:pPr>
              <w:pStyle w:val="BodyTextIndent2"/>
              <w:rPr>
                <w:rFonts w:ascii="Times New Roman" w:hAnsi="Times New Roman" w:cs="Times New Roman"/>
                <w:lang w:val="vi-VN"/>
              </w:rPr>
            </w:pPr>
            <w:r w:rsidRPr="007B7915">
              <w:rPr>
                <w:rFonts w:ascii="Times New Roman" w:hAnsi="Times New Roman" w:cs="Times New Roman"/>
                <w:lang w:val="vi-VN"/>
              </w:rPr>
              <w:t>Loại tài liệu</w:t>
            </w:r>
          </w:p>
        </w:tc>
        <w:tc>
          <w:tcPr>
            <w:tcW w:w="1475" w:type="dxa"/>
            <w:vAlign w:val="center"/>
          </w:tcPr>
          <w:p w14:paraId="6585C395" w14:textId="77777777" w:rsidR="00C755AC" w:rsidRPr="007B7915" w:rsidRDefault="0058618D" w:rsidP="00C755AC">
            <w:pPr>
              <w:pStyle w:val="Heading4"/>
              <w:rPr>
                <w:rFonts w:ascii="Times New Roman" w:hAnsi="Times New Roman" w:cs="Times New Roman"/>
                <w:lang w:val="vi-VN"/>
              </w:rPr>
            </w:pPr>
            <w:r w:rsidRPr="007B7915">
              <w:rPr>
                <w:rFonts w:ascii="Times New Roman" w:hAnsi="Times New Roman" w:cs="Times New Roman"/>
                <w:lang w:val="vi-VN"/>
              </w:rPr>
              <w:t>Đánh dấu</w:t>
            </w:r>
          </w:p>
        </w:tc>
        <w:tc>
          <w:tcPr>
            <w:tcW w:w="1551" w:type="dxa"/>
            <w:vAlign w:val="center"/>
          </w:tcPr>
          <w:p w14:paraId="57AD0FFB" w14:textId="77777777" w:rsidR="00C755AC" w:rsidRPr="007B7915" w:rsidRDefault="00BE35B3" w:rsidP="00C755AC">
            <w:pPr>
              <w:pStyle w:val="BodyTextIndent2"/>
              <w:rPr>
                <w:rFonts w:ascii="Times New Roman" w:hAnsi="Times New Roman" w:cs="Times New Roman"/>
                <w:lang w:val="vi-VN"/>
              </w:rPr>
            </w:pPr>
            <w:r w:rsidRPr="007B7915">
              <w:rPr>
                <w:rFonts w:ascii="Times New Roman" w:hAnsi="Times New Roman" w:cs="Times New Roman"/>
                <w:lang w:val="vi-VN"/>
              </w:rPr>
              <w:t>Đính kèm</w:t>
            </w:r>
          </w:p>
        </w:tc>
        <w:tc>
          <w:tcPr>
            <w:tcW w:w="1661" w:type="dxa"/>
            <w:vAlign w:val="center"/>
          </w:tcPr>
          <w:p w14:paraId="254AFCC2" w14:textId="77777777" w:rsidR="00C755AC" w:rsidRPr="007B7915" w:rsidRDefault="00BE35B3" w:rsidP="00C755AC">
            <w:pPr>
              <w:pStyle w:val="BodyTextIndent2"/>
              <w:tabs>
                <w:tab w:val="clear" w:pos="180"/>
                <w:tab w:val="left" w:pos="0"/>
              </w:tabs>
              <w:ind w:left="0"/>
              <w:jc w:val="center"/>
              <w:rPr>
                <w:rFonts w:ascii="Times New Roman" w:hAnsi="Times New Roman" w:cs="Times New Roman"/>
                <w:lang w:val="vi-VN"/>
              </w:rPr>
            </w:pPr>
            <w:r w:rsidRPr="007B7915">
              <w:rPr>
                <w:rFonts w:ascii="Times New Roman" w:hAnsi="Times New Roman" w:cs="Times New Roman"/>
                <w:lang w:val="vi-VN"/>
              </w:rPr>
              <w:t>Trang</w:t>
            </w:r>
          </w:p>
        </w:tc>
      </w:tr>
      <w:tr w:rsidR="00C755AC" w:rsidRPr="007B7915" w14:paraId="3BE28291" w14:textId="77777777" w:rsidTr="00C755AC">
        <w:trPr>
          <w:trHeight w:hRule="exact" w:val="801"/>
        </w:trPr>
        <w:tc>
          <w:tcPr>
            <w:tcW w:w="604" w:type="dxa"/>
            <w:vAlign w:val="center"/>
          </w:tcPr>
          <w:p w14:paraId="55AA2240" w14:textId="77777777" w:rsidR="00C755AC" w:rsidRPr="007B7915" w:rsidRDefault="00C755AC" w:rsidP="00C755AC">
            <w:pPr>
              <w:pStyle w:val="BodyText2"/>
              <w:rPr>
                <w:rFonts w:ascii="Times New Roman" w:hAnsi="Times New Roman" w:cs="Times New Roman"/>
                <w:lang w:val="vi-VN"/>
              </w:rPr>
            </w:pPr>
            <w:r w:rsidRPr="007B7915">
              <w:rPr>
                <w:rFonts w:ascii="Times New Roman" w:hAnsi="Times New Roman" w:cs="Times New Roman"/>
                <w:lang w:val="vi-VN"/>
              </w:rPr>
              <w:t>a)</w:t>
            </w:r>
          </w:p>
        </w:tc>
        <w:tc>
          <w:tcPr>
            <w:tcW w:w="3097" w:type="dxa"/>
            <w:vAlign w:val="center"/>
          </w:tcPr>
          <w:p w14:paraId="7AF0D068" w14:textId="77777777" w:rsidR="00C755AC" w:rsidRPr="007B7915" w:rsidRDefault="00BE35B3" w:rsidP="00C755AC">
            <w:pPr>
              <w:pStyle w:val="BodyText2"/>
              <w:rPr>
                <w:rFonts w:ascii="Times New Roman" w:hAnsi="Times New Roman" w:cs="Times New Roman"/>
                <w:lang w:val="vi-VN"/>
              </w:rPr>
            </w:pPr>
            <w:r w:rsidRPr="007B7915">
              <w:rPr>
                <w:rFonts w:ascii="Times New Roman" w:hAnsi="Times New Roman" w:cs="Times New Roman"/>
                <w:lang w:val="vi-VN"/>
              </w:rPr>
              <w:t>Phát triển dược học</w:t>
            </w:r>
          </w:p>
        </w:tc>
        <w:tc>
          <w:tcPr>
            <w:tcW w:w="1475" w:type="dxa"/>
            <w:vAlign w:val="center"/>
          </w:tcPr>
          <w:p w14:paraId="037819D9" w14:textId="77777777" w:rsidR="00C755AC" w:rsidRPr="007B7915" w:rsidRDefault="00FD68E3" w:rsidP="00C755AC">
            <w:pPr>
              <w:spacing w:before="120" w:after="240"/>
              <w:jc w:val="center"/>
              <w:rPr>
                <w:sz w:val="22"/>
                <w:lang w:val="vi-VN"/>
              </w:rPr>
            </w:pPr>
            <w:r w:rsidRPr="007B7915">
              <w:rPr>
                <w:sz w:val="22"/>
                <w:lang w:val="vi-VN"/>
              </w:rPr>
              <w:fldChar w:fldCharType="begin">
                <w:ffData>
                  <w:name w:val="Check1"/>
                  <w:enabled/>
                  <w:calcOnExit w:val="0"/>
                  <w:checkBox>
                    <w:sizeAuto/>
                    <w:default w:val="0"/>
                  </w:checkBox>
                </w:ffData>
              </w:fldChar>
            </w:r>
            <w:bookmarkStart w:id="816" w:name="Check1"/>
            <w:r w:rsidR="00C755AC" w:rsidRPr="007B7915">
              <w:rPr>
                <w:sz w:val="22"/>
                <w:lang w:val="vi-VN"/>
              </w:rPr>
              <w:instrText xml:space="preserve"> FORMCHECKBOX </w:instrText>
            </w:r>
            <w:r w:rsidR="00951434">
              <w:rPr>
                <w:sz w:val="22"/>
                <w:lang w:val="vi-VN"/>
              </w:rPr>
            </w:r>
            <w:r w:rsidR="00951434">
              <w:rPr>
                <w:sz w:val="22"/>
                <w:lang w:val="vi-VN"/>
              </w:rPr>
              <w:fldChar w:fldCharType="separate"/>
            </w:r>
            <w:r w:rsidRPr="007B7915">
              <w:rPr>
                <w:sz w:val="22"/>
                <w:lang w:val="vi-VN"/>
              </w:rPr>
              <w:fldChar w:fldCharType="end"/>
            </w:r>
            <w:bookmarkEnd w:id="816"/>
          </w:p>
        </w:tc>
        <w:tc>
          <w:tcPr>
            <w:tcW w:w="1551" w:type="dxa"/>
            <w:vAlign w:val="center"/>
          </w:tcPr>
          <w:p w14:paraId="31845B3F" w14:textId="77777777" w:rsidR="00C755AC" w:rsidRPr="007B7915" w:rsidRDefault="00C755AC" w:rsidP="00C755AC">
            <w:pPr>
              <w:spacing w:before="120" w:after="240"/>
              <w:jc w:val="center"/>
              <w:rPr>
                <w:color w:val="C0C0C0"/>
                <w:sz w:val="22"/>
                <w:lang w:val="vi-VN"/>
              </w:rPr>
            </w:pPr>
            <w:r w:rsidRPr="007B7915">
              <w:rPr>
                <w:color w:val="C0C0C0"/>
                <w:sz w:val="22"/>
                <w:lang w:val="vi-VN"/>
              </w:rPr>
              <w:t>_________</w:t>
            </w:r>
          </w:p>
        </w:tc>
        <w:tc>
          <w:tcPr>
            <w:tcW w:w="1661" w:type="dxa"/>
            <w:vAlign w:val="center"/>
          </w:tcPr>
          <w:p w14:paraId="3DAD4951" w14:textId="77777777" w:rsidR="00C755AC" w:rsidRPr="007B7915" w:rsidRDefault="00C755AC" w:rsidP="00C755AC">
            <w:pPr>
              <w:spacing w:before="120" w:after="240"/>
              <w:jc w:val="center"/>
              <w:rPr>
                <w:color w:val="C0C0C0"/>
                <w:sz w:val="22"/>
                <w:lang w:val="vi-VN"/>
              </w:rPr>
            </w:pPr>
            <w:r w:rsidRPr="007B7915">
              <w:rPr>
                <w:color w:val="C0C0C0"/>
                <w:sz w:val="22"/>
                <w:lang w:val="vi-VN"/>
              </w:rPr>
              <w:t>________</w:t>
            </w:r>
          </w:p>
        </w:tc>
      </w:tr>
      <w:tr w:rsidR="00C755AC" w:rsidRPr="007B7915" w14:paraId="5BBC51B5" w14:textId="77777777" w:rsidTr="00C755AC">
        <w:trPr>
          <w:trHeight w:hRule="exact" w:val="432"/>
        </w:trPr>
        <w:tc>
          <w:tcPr>
            <w:tcW w:w="604" w:type="dxa"/>
            <w:vAlign w:val="center"/>
          </w:tcPr>
          <w:p w14:paraId="7BB7BBDB" w14:textId="77777777" w:rsidR="00C755AC" w:rsidRPr="007B7915" w:rsidRDefault="00C755AC" w:rsidP="00C755AC">
            <w:pPr>
              <w:pStyle w:val="BodyText2"/>
              <w:rPr>
                <w:rFonts w:ascii="Times New Roman" w:hAnsi="Times New Roman" w:cs="Times New Roman"/>
                <w:lang w:val="vi-VN"/>
              </w:rPr>
            </w:pPr>
            <w:r w:rsidRPr="007B7915">
              <w:rPr>
                <w:rFonts w:ascii="Times New Roman" w:hAnsi="Times New Roman" w:cs="Times New Roman"/>
                <w:lang w:val="vi-VN"/>
              </w:rPr>
              <w:t>b)</w:t>
            </w:r>
          </w:p>
        </w:tc>
        <w:tc>
          <w:tcPr>
            <w:tcW w:w="3097" w:type="dxa"/>
            <w:vAlign w:val="center"/>
          </w:tcPr>
          <w:p w14:paraId="52AEAFD4" w14:textId="77777777" w:rsidR="00C755AC" w:rsidRPr="007B7915" w:rsidRDefault="00C458FD" w:rsidP="00BE35B3">
            <w:pPr>
              <w:pStyle w:val="BodyText2"/>
              <w:rPr>
                <w:rFonts w:ascii="Times New Roman" w:hAnsi="Times New Roman" w:cs="Times New Roman"/>
                <w:lang w:val="vi-VN"/>
              </w:rPr>
            </w:pPr>
            <w:r w:rsidRPr="007B7915">
              <w:rPr>
                <w:rFonts w:ascii="Times New Roman" w:hAnsi="Times New Roman" w:cs="Times New Roman"/>
                <w:lang w:val="vi-VN"/>
              </w:rPr>
              <w:t>Đề cương thẩm định</w:t>
            </w:r>
          </w:p>
        </w:tc>
        <w:tc>
          <w:tcPr>
            <w:tcW w:w="1475" w:type="dxa"/>
            <w:vAlign w:val="center"/>
          </w:tcPr>
          <w:p w14:paraId="129C27D1" w14:textId="77777777" w:rsidR="00C755AC" w:rsidRPr="007B7915" w:rsidRDefault="00FD68E3" w:rsidP="00C755AC">
            <w:pPr>
              <w:spacing w:before="120" w:after="120"/>
              <w:jc w:val="center"/>
              <w:rPr>
                <w:sz w:val="22"/>
                <w:lang w:val="vi-VN"/>
              </w:rPr>
            </w:pPr>
            <w:r w:rsidRPr="007B7915">
              <w:rPr>
                <w:sz w:val="22"/>
                <w:lang w:val="vi-VN"/>
              </w:rPr>
              <w:fldChar w:fldCharType="begin">
                <w:ffData>
                  <w:name w:val="Check2"/>
                  <w:enabled/>
                  <w:calcOnExit w:val="0"/>
                  <w:checkBox>
                    <w:sizeAuto/>
                    <w:default w:val="0"/>
                  </w:checkBox>
                </w:ffData>
              </w:fldChar>
            </w:r>
            <w:bookmarkStart w:id="817" w:name="Check2"/>
            <w:r w:rsidR="00C755AC" w:rsidRPr="007B7915">
              <w:rPr>
                <w:sz w:val="22"/>
                <w:lang w:val="vi-VN"/>
              </w:rPr>
              <w:instrText xml:space="preserve"> FORMCHECKBOX </w:instrText>
            </w:r>
            <w:r w:rsidR="00951434">
              <w:rPr>
                <w:sz w:val="22"/>
                <w:lang w:val="vi-VN"/>
              </w:rPr>
            </w:r>
            <w:r w:rsidR="00951434">
              <w:rPr>
                <w:sz w:val="22"/>
                <w:lang w:val="vi-VN"/>
              </w:rPr>
              <w:fldChar w:fldCharType="separate"/>
            </w:r>
            <w:r w:rsidRPr="007B7915">
              <w:rPr>
                <w:sz w:val="22"/>
                <w:lang w:val="vi-VN"/>
              </w:rPr>
              <w:fldChar w:fldCharType="end"/>
            </w:r>
            <w:bookmarkEnd w:id="817"/>
          </w:p>
        </w:tc>
        <w:tc>
          <w:tcPr>
            <w:tcW w:w="1551" w:type="dxa"/>
            <w:vAlign w:val="center"/>
          </w:tcPr>
          <w:p w14:paraId="0BB04190" w14:textId="77777777" w:rsidR="00C755AC" w:rsidRPr="007B7915" w:rsidRDefault="00C755AC" w:rsidP="00C755AC">
            <w:pPr>
              <w:spacing w:before="120" w:after="240"/>
              <w:jc w:val="center"/>
              <w:rPr>
                <w:color w:val="C0C0C0"/>
                <w:sz w:val="22"/>
                <w:lang w:val="vi-VN"/>
              </w:rPr>
            </w:pPr>
            <w:r w:rsidRPr="007B7915">
              <w:rPr>
                <w:color w:val="C0C0C0"/>
                <w:sz w:val="22"/>
                <w:lang w:val="vi-VN"/>
              </w:rPr>
              <w:t>_________</w:t>
            </w:r>
          </w:p>
        </w:tc>
        <w:tc>
          <w:tcPr>
            <w:tcW w:w="1661" w:type="dxa"/>
          </w:tcPr>
          <w:p w14:paraId="03CFF37A" w14:textId="77777777" w:rsidR="00C755AC" w:rsidRPr="007B7915" w:rsidRDefault="00C755AC" w:rsidP="00C755AC">
            <w:pPr>
              <w:spacing w:before="120" w:after="240"/>
              <w:jc w:val="center"/>
              <w:rPr>
                <w:color w:val="C0C0C0"/>
                <w:sz w:val="22"/>
                <w:lang w:val="vi-VN"/>
              </w:rPr>
            </w:pPr>
            <w:r w:rsidRPr="007B7915">
              <w:rPr>
                <w:color w:val="C0C0C0"/>
                <w:sz w:val="22"/>
                <w:lang w:val="vi-VN"/>
              </w:rPr>
              <w:t>________</w:t>
            </w:r>
          </w:p>
        </w:tc>
      </w:tr>
      <w:tr w:rsidR="00C755AC" w:rsidRPr="007B7915" w14:paraId="475711B6" w14:textId="77777777" w:rsidTr="00C755AC">
        <w:trPr>
          <w:trHeight w:val="432"/>
        </w:trPr>
        <w:tc>
          <w:tcPr>
            <w:tcW w:w="604" w:type="dxa"/>
          </w:tcPr>
          <w:p w14:paraId="6297640B" w14:textId="77777777" w:rsidR="00C755AC" w:rsidRPr="007B7915" w:rsidRDefault="00C755AC" w:rsidP="00C755AC">
            <w:pPr>
              <w:pStyle w:val="BodyText2"/>
              <w:spacing w:before="120"/>
              <w:rPr>
                <w:rFonts w:ascii="Times New Roman" w:hAnsi="Times New Roman" w:cs="Times New Roman"/>
                <w:lang w:val="vi-VN"/>
              </w:rPr>
            </w:pPr>
            <w:r w:rsidRPr="007B7915">
              <w:rPr>
                <w:rFonts w:ascii="Times New Roman" w:hAnsi="Times New Roman" w:cs="Times New Roman"/>
                <w:lang w:val="vi-VN"/>
              </w:rPr>
              <w:t>c)</w:t>
            </w:r>
          </w:p>
        </w:tc>
        <w:tc>
          <w:tcPr>
            <w:tcW w:w="3097" w:type="dxa"/>
          </w:tcPr>
          <w:p w14:paraId="64E5EB49" w14:textId="77777777" w:rsidR="00C755AC" w:rsidRPr="007B7915" w:rsidRDefault="00BE35B3" w:rsidP="00C755AC">
            <w:pPr>
              <w:pStyle w:val="BodyText2"/>
              <w:spacing w:before="120" w:after="120"/>
              <w:jc w:val="left"/>
              <w:rPr>
                <w:rFonts w:ascii="Times New Roman" w:hAnsi="Times New Roman" w:cs="Times New Roman"/>
                <w:lang w:val="vi-VN"/>
              </w:rPr>
            </w:pPr>
            <w:r w:rsidRPr="007B7915">
              <w:rPr>
                <w:rFonts w:ascii="Times New Roman" w:hAnsi="Times New Roman" w:cs="Times New Roman"/>
                <w:lang w:val="vi-VN"/>
              </w:rPr>
              <w:t>Báo cáo thẩm định</w:t>
            </w:r>
          </w:p>
          <w:p w14:paraId="638041EF" w14:textId="77777777" w:rsidR="00C755AC" w:rsidRPr="007B7915" w:rsidRDefault="0058618D" w:rsidP="00C755AC">
            <w:pPr>
              <w:pStyle w:val="BodyText2"/>
              <w:numPr>
                <w:ilvl w:val="0"/>
                <w:numId w:val="6"/>
              </w:numPr>
              <w:spacing w:before="120" w:after="120"/>
              <w:jc w:val="left"/>
              <w:rPr>
                <w:rFonts w:ascii="Times New Roman" w:hAnsi="Times New Roman" w:cs="Times New Roman"/>
                <w:lang w:val="vi-VN"/>
              </w:rPr>
            </w:pPr>
            <w:r w:rsidRPr="007B7915">
              <w:rPr>
                <w:rFonts w:ascii="Times New Roman" w:hAnsi="Times New Roman" w:cs="Times New Roman"/>
                <w:lang w:val="vi-VN"/>
              </w:rPr>
              <w:t>Lô pilot</w:t>
            </w:r>
          </w:p>
          <w:p w14:paraId="4A6E55AD" w14:textId="77777777" w:rsidR="00C755AC" w:rsidRPr="007B7915" w:rsidRDefault="0058618D" w:rsidP="0058618D">
            <w:pPr>
              <w:pStyle w:val="BodyText2"/>
              <w:numPr>
                <w:ilvl w:val="0"/>
                <w:numId w:val="6"/>
              </w:numPr>
              <w:spacing w:before="120" w:after="240"/>
              <w:jc w:val="left"/>
              <w:rPr>
                <w:rFonts w:ascii="Times New Roman" w:hAnsi="Times New Roman" w:cs="Times New Roman"/>
                <w:lang w:val="vi-VN"/>
              </w:rPr>
            </w:pPr>
            <w:r w:rsidRPr="007B7915">
              <w:rPr>
                <w:rFonts w:ascii="Times New Roman" w:hAnsi="Times New Roman" w:cs="Times New Roman"/>
                <w:lang w:val="vi-VN"/>
              </w:rPr>
              <w:t>3 lô sản xuất thực tế</w:t>
            </w:r>
          </w:p>
        </w:tc>
        <w:tc>
          <w:tcPr>
            <w:tcW w:w="1475" w:type="dxa"/>
          </w:tcPr>
          <w:p w14:paraId="05D99E40" w14:textId="77777777" w:rsidR="00C755AC" w:rsidRPr="007B7915" w:rsidRDefault="00C755AC" w:rsidP="00C755AC">
            <w:pPr>
              <w:spacing w:before="120" w:after="120"/>
              <w:jc w:val="center"/>
              <w:rPr>
                <w:lang w:val="vi-VN"/>
              </w:rPr>
            </w:pPr>
          </w:p>
          <w:p w14:paraId="0898ACE8" w14:textId="77777777" w:rsidR="00C755AC" w:rsidRPr="007B7915" w:rsidRDefault="00FD68E3" w:rsidP="00C755AC">
            <w:pPr>
              <w:spacing w:before="120" w:after="120"/>
              <w:jc w:val="center"/>
              <w:rPr>
                <w:sz w:val="22"/>
                <w:lang w:val="vi-VN"/>
              </w:rPr>
            </w:pPr>
            <w:r w:rsidRPr="007B7915">
              <w:rPr>
                <w:sz w:val="22"/>
                <w:lang w:val="vi-VN"/>
              </w:rPr>
              <w:fldChar w:fldCharType="begin">
                <w:ffData>
                  <w:name w:val="Check3"/>
                  <w:enabled/>
                  <w:calcOnExit w:val="0"/>
                  <w:checkBox>
                    <w:sizeAuto/>
                    <w:default w:val="0"/>
                  </w:checkBox>
                </w:ffData>
              </w:fldChar>
            </w:r>
            <w:bookmarkStart w:id="818" w:name="Check3"/>
            <w:r w:rsidR="00C755AC" w:rsidRPr="007B7915">
              <w:rPr>
                <w:sz w:val="22"/>
                <w:lang w:val="vi-VN"/>
              </w:rPr>
              <w:instrText xml:space="preserve"> FORMCHECKBOX </w:instrText>
            </w:r>
            <w:r w:rsidR="00951434">
              <w:rPr>
                <w:sz w:val="22"/>
                <w:lang w:val="vi-VN"/>
              </w:rPr>
            </w:r>
            <w:r w:rsidR="00951434">
              <w:rPr>
                <w:sz w:val="22"/>
                <w:lang w:val="vi-VN"/>
              </w:rPr>
              <w:fldChar w:fldCharType="separate"/>
            </w:r>
            <w:r w:rsidRPr="007B7915">
              <w:rPr>
                <w:sz w:val="22"/>
                <w:lang w:val="vi-VN"/>
              </w:rPr>
              <w:fldChar w:fldCharType="end"/>
            </w:r>
            <w:bookmarkEnd w:id="818"/>
          </w:p>
          <w:p w14:paraId="642E07D6" w14:textId="77777777" w:rsidR="00C755AC" w:rsidRPr="007B7915" w:rsidRDefault="00FD68E3" w:rsidP="00C755AC">
            <w:pPr>
              <w:spacing w:before="120" w:after="120"/>
              <w:jc w:val="center"/>
              <w:rPr>
                <w:sz w:val="22"/>
                <w:lang w:val="vi-VN"/>
              </w:rPr>
            </w:pPr>
            <w:r w:rsidRPr="007B7915">
              <w:rPr>
                <w:sz w:val="22"/>
                <w:lang w:val="vi-VN"/>
              </w:rPr>
              <w:fldChar w:fldCharType="begin">
                <w:ffData>
                  <w:name w:val="Check4"/>
                  <w:enabled/>
                  <w:calcOnExit w:val="0"/>
                  <w:checkBox>
                    <w:sizeAuto/>
                    <w:default w:val="0"/>
                  </w:checkBox>
                </w:ffData>
              </w:fldChar>
            </w:r>
            <w:bookmarkStart w:id="819" w:name="Check4"/>
            <w:r w:rsidR="00C755AC" w:rsidRPr="007B7915">
              <w:rPr>
                <w:sz w:val="22"/>
                <w:lang w:val="vi-VN"/>
              </w:rPr>
              <w:instrText xml:space="preserve"> FORMCHECKBOX </w:instrText>
            </w:r>
            <w:r w:rsidR="00951434">
              <w:rPr>
                <w:sz w:val="22"/>
                <w:lang w:val="vi-VN"/>
              </w:rPr>
            </w:r>
            <w:r w:rsidR="00951434">
              <w:rPr>
                <w:sz w:val="22"/>
                <w:lang w:val="vi-VN"/>
              </w:rPr>
              <w:fldChar w:fldCharType="separate"/>
            </w:r>
            <w:r w:rsidRPr="007B7915">
              <w:rPr>
                <w:sz w:val="22"/>
                <w:lang w:val="vi-VN"/>
              </w:rPr>
              <w:fldChar w:fldCharType="end"/>
            </w:r>
            <w:bookmarkEnd w:id="819"/>
          </w:p>
        </w:tc>
        <w:tc>
          <w:tcPr>
            <w:tcW w:w="1551" w:type="dxa"/>
          </w:tcPr>
          <w:p w14:paraId="54EF887D" w14:textId="77777777" w:rsidR="00C755AC" w:rsidRPr="007B7915" w:rsidRDefault="00C755AC" w:rsidP="00C755AC">
            <w:pPr>
              <w:spacing w:before="120" w:after="120"/>
              <w:jc w:val="center"/>
              <w:rPr>
                <w:color w:val="C0C0C0"/>
                <w:sz w:val="22"/>
                <w:lang w:val="vi-VN"/>
              </w:rPr>
            </w:pPr>
          </w:p>
          <w:p w14:paraId="045404E5" w14:textId="77777777" w:rsidR="00C755AC" w:rsidRPr="007B7915" w:rsidRDefault="00C755AC" w:rsidP="00C755AC">
            <w:pPr>
              <w:spacing w:before="120" w:after="120"/>
              <w:jc w:val="center"/>
              <w:rPr>
                <w:color w:val="C0C0C0"/>
                <w:sz w:val="22"/>
                <w:lang w:val="vi-VN"/>
              </w:rPr>
            </w:pPr>
            <w:r w:rsidRPr="007B7915">
              <w:rPr>
                <w:color w:val="C0C0C0"/>
                <w:sz w:val="22"/>
                <w:lang w:val="vi-VN"/>
              </w:rPr>
              <w:t>_________</w:t>
            </w:r>
          </w:p>
          <w:p w14:paraId="264C84BC" w14:textId="77777777" w:rsidR="00C755AC" w:rsidRPr="007B7915" w:rsidRDefault="00C755AC" w:rsidP="00C755AC">
            <w:pPr>
              <w:spacing w:before="120" w:after="120"/>
              <w:jc w:val="center"/>
              <w:rPr>
                <w:color w:val="C0C0C0"/>
                <w:sz w:val="22"/>
                <w:lang w:val="vi-VN"/>
              </w:rPr>
            </w:pPr>
            <w:r w:rsidRPr="007B7915">
              <w:rPr>
                <w:color w:val="C0C0C0"/>
                <w:sz w:val="22"/>
                <w:lang w:val="vi-VN"/>
              </w:rPr>
              <w:t>_________</w:t>
            </w:r>
          </w:p>
        </w:tc>
        <w:tc>
          <w:tcPr>
            <w:tcW w:w="1661" w:type="dxa"/>
          </w:tcPr>
          <w:p w14:paraId="608CD4F8" w14:textId="77777777" w:rsidR="00C755AC" w:rsidRPr="007B7915" w:rsidRDefault="00C755AC" w:rsidP="00C755AC">
            <w:pPr>
              <w:spacing w:before="120" w:after="120"/>
              <w:jc w:val="center"/>
              <w:rPr>
                <w:color w:val="C0C0C0"/>
                <w:sz w:val="22"/>
                <w:lang w:val="vi-VN"/>
              </w:rPr>
            </w:pPr>
          </w:p>
          <w:p w14:paraId="15D32289" w14:textId="77777777" w:rsidR="00C755AC" w:rsidRPr="007B7915" w:rsidRDefault="00C755AC" w:rsidP="00C755AC">
            <w:pPr>
              <w:spacing w:before="120" w:after="120"/>
              <w:jc w:val="center"/>
              <w:rPr>
                <w:color w:val="C0C0C0"/>
                <w:sz w:val="22"/>
                <w:lang w:val="vi-VN"/>
              </w:rPr>
            </w:pPr>
            <w:r w:rsidRPr="007B7915">
              <w:rPr>
                <w:color w:val="C0C0C0"/>
                <w:sz w:val="22"/>
                <w:lang w:val="vi-VN"/>
              </w:rPr>
              <w:t>________</w:t>
            </w:r>
          </w:p>
          <w:p w14:paraId="5FE09F95" w14:textId="77777777" w:rsidR="00C755AC" w:rsidRPr="007B7915" w:rsidRDefault="00C755AC" w:rsidP="00C755AC">
            <w:pPr>
              <w:spacing w:before="120" w:after="120"/>
              <w:jc w:val="center"/>
              <w:rPr>
                <w:color w:val="C0C0C0"/>
                <w:sz w:val="22"/>
                <w:lang w:val="vi-VN"/>
              </w:rPr>
            </w:pPr>
            <w:r w:rsidRPr="007B7915">
              <w:rPr>
                <w:color w:val="C0C0C0"/>
                <w:sz w:val="22"/>
                <w:lang w:val="vi-VN"/>
              </w:rPr>
              <w:t>________</w:t>
            </w:r>
          </w:p>
        </w:tc>
      </w:tr>
    </w:tbl>
    <w:p w14:paraId="724F533F" w14:textId="77777777" w:rsidR="00C755AC" w:rsidRPr="007B7915" w:rsidRDefault="0058618D" w:rsidP="00C755AC">
      <w:pPr>
        <w:pStyle w:val="BodyText"/>
        <w:spacing w:before="120" w:after="120"/>
        <w:rPr>
          <w:rFonts w:ascii="Times New Roman" w:hAnsi="Times New Roman" w:cs="Times New Roman"/>
          <w:lang w:val="vi-VN"/>
        </w:rPr>
      </w:pPr>
      <w:r w:rsidRPr="007B7915">
        <w:rPr>
          <w:rFonts w:ascii="Times New Roman" w:hAnsi="Times New Roman" w:cs="Times New Roman"/>
          <w:lang w:val="vi-VN"/>
        </w:rPr>
        <w:t>II. Thông tin thẩm định chi tiết</w:t>
      </w:r>
      <w:r w:rsidR="00C755AC" w:rsidRPr="007B7915">
        <w:rPr>
          <w:rFonts w:ascii="Times New Roman" w:hAnsi="Times New Roman" w:cs="Times New Roman"/>
          <w:lang w:val="vi-VN"/>
        </w:rPr>
        <w:t xml:space="preserve">: </w:t>
      </w:r>
    </w:p>
    <w:p w14:paraId="683999CF" w14:textId="77777777" w:rsidR="00C755AC" w:rsidRPr="007B7915" w:rsidRDefault="00E64553" w:rsidP="00C755AC">
      <w:pPr>
        <w:pStyle w:val="BodyText2"/>
        <w:numPr>
          <w:ilvl w:val="0"/>
          <w:numId w:val="7"/>
        </w:numPr>
        <w:spacing w:after="120"/>
        <w:rPr>
          <w:rFonts w:ascii="Times New Roman" w:hAnsi="Times New Roman" w:cs="Times New Roman"/>
          <w:lang w:val="vi-VN"/>
        </w:rPr>
      </w:pPr>
      <w:r w:rsidRPr="007B7915">
        <w:rPr>
          <w:rFonts w:ascii="Times New Roman" w:hAnsi="Times New Roman" w:cs="Times New Roman"/>
          <w:lang w:val="vi-VN"/>
        </w:rPr>
        <w:t>Cơ sở sản xuất nơi</w:t>
      </w:r>
      <w:r w:rsidR="0058618D" w:rsidRPr="007B7915">
        <w:rPr>
          <w:rFonts w:ascii="Times New Roman" w:hAnsi="Times New Roman" w:cs="Times New Roman"/>
          <w:lang w:val="vi-VN"/>
        </w:rPr>
        <w:t xml:space="preserve"> tiến hành thẩm định</w:t>
      </w:r>
      <w:r w:rsidR="00C755AC" w:rsidRPr="007B7915">
        <w:rPr>
          <w:rFonts w:ascii="Times New Roman" w:hAnsi="Times New Roman" w:cs="Times New Roman"/>
          <w:lang w:val="vi-VN"/>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8"/>
        <w:gridCol w:w="5375"/>
        <w:gridCol w:w="2922"/>
      </w:tblGrid>
      <w:tr w:rsidR="00C755AC" w:rsidRPr="007B7915" w14:paraId="38F6B45E" w14:textId="77777777" w:rsidTr="00C755AC">
        <w:trPr>
          <w:trHeight w:val="288"/>
        </w:trPr>
        <w:tc>
          <w:tcPr>
            <w:tcW w:w="559" w:type="dxa"/>
            <w:vAlign w:val="center"/>
          </w:tcPr>
          <w:p w14:paraId="04CE9935" w14:textId="77777777" w:rsidR="00C755AC" w:rsidRPr="007B7915" w:rsidRDefault="00E64553" w:rsidP="00C755AC">
            <w:pPr>
              <w:pStyle w:val="BodyText2"/>
              <w:rPr>
                <w:rFonts w:ascii="Times New Roman" w:hAnsi="Times New Roman" w:cs="Times New Roman"/>
                <w:lang w:val="vi-VN"/>
              </w:rPr>
            </w:pPr>
            <w:r w:rsidRPr="007B7915">
              <w:rPr>
                <w:rFonts w:ascii="Times New Roman" w:hAnsi="Times New Roman" w:cs="Times New Roman"/>
                <w:lang w:val="vi-VN"/>
              </w:rPr>
              <w:t>STT</w:t>
            </w:r>
          </w:p>
        </w:tc>
        <w:tc>
          <w:tcPr>
            <w:tcW w:w="5375" w:type="dxa"/>
            <w:vAlign w:val="center"/>
          </w:tcPr>
          <w:p w14:paraId="04D8352A" w14:textId="77777777" w:rsidR="00C755AC" w:rsidRPr="007B7915" w:rsidRDefault="0058618D" w:rsidP="00C755AC">
            <w:pPr>
              <w:pStyle w:val="BodyText2"/>
              <w:rPr>
                <w:rFonts w:ascii="Times New Roman" w:hAnsi="Times New Roman" w:cs="Times New Roman"/>
                <w:lang w:val="vi-VN"/>
              </w:rPr>
            </w:pPr>
            <w:r w:rsidRPr="007B7915">
              <w:rPr>
                <w:rFonts w:ascii="Times New Roman" w:hAnsi="Times New Roman" w:cs="Times New Roman"/>
                <w:lang w:val="vi-VN"/>
              </w:rPr>
              <w:t>Tên nhà sản xuất</w:t>
            </w:r>
          </w:p>
        </w:tc>
        <w:tc>
          <w:tcPr>
            <w:tcW w:w="2922" w:type="dxa"/>
            <w:vAlign w:val="center"/>
          </w:tcPr>
          <w:p w14:paraId="757C347E" w14:textId="77777777" w:rsidR="00C755AC" w:rsidRPr="007B7915" w:rsidRDefault="0058618D" w:rsidP="00C755AC">
            <w:pPr>
              <w:pStyle w:val="BodyText2"/>
              <w:rPr>
                <w:rFonts w:ascii="Times New Roman" w:hAnsi="Times New Roman" w:cs="Times New Roman"/>
                <w:lang w:val="vi-VN"/>
              </w:rPr>
            </w:pPr>
            <w:r w:rsidRPr="007B7915">
              <w:rPr>
                <w:rFonts w:ascii="Times New Roman" w:hAnsi="Times New Roman" w:cs="Times New Roman"/>
                <w:lang w:val="vi-VN"/>
              </w:rPr>
              <w:t>Quốc gia</w:t>
            </w:r>
          </w:p>
        </w:tc>
      </w:tr>
      <w:tr w:rsidR="00C755AC" w:rsidRPr="007B7915" w14:paraId="021391D5" w14:textId="77777777" w:rsidTr="00C755AC">
        <w:trPr>
          <w:trHeight w:val="288"/>
        </w:trPr>
        <w:tc>
          <w:tcPr>
            <w:tcW w:w="559" w:type="dxa"/>
          </w:tcPr>
          <w:p w14:paraId="6B7257E2" w14:textId="77777777" w:rsidR="00C755AC" w:rsidRPr="007B7915" w:rsidRDefault="00C755AC" w:rsidP="00C755AC">
            <w:pPr>
              <w:pStyle w:val="BodyText2"/>
              <w:rPr>
                <w:rFonts w:ascii="Times New Roman" w:hAnsi="Times New Roman" w:cs="Times New Roman"/>
                <w:lang w:val="vi-VN"/>
              </w:rPr>
            </w:pPr>
          </w:p>
        </w:tc>
        <w:tc>
          <w:tcPr>
            <w:tcW w:w="5375" w:type="dxa"/>
          </w:tcPr>
          <w:p w14:paraId="1CA25BDC" w14:textId="77777777" w:rsidR="00C755AC" w:rsidRPr="007B7915" w:rsidRDefault="00C755AC" w:rsidP="00C755AC">
            <w:pPr>
              <w:pStyle w:val="BodyText2"/>
              <w:rPr>
                <w:rFonts w:ascii="Times New Roman" w:hAnsi="Times New Roman" w:cs="Times New Roman"/>
                <w:lang w:val="vi-VN"/>
              </w:rPr>
            </w:pPr>
          </w:p>
        </w:tc>
        <w:tc>
          <w:tcPr>
            <w:tcW w:w="2922" w:type="dxa"/>
          </w:tcPr>
          <w:p w14:paraId="1BAAC9FC" w14:textId="77777777" w:rsidR="00C755AC" w:rsidRPr="007B7915" w:rsidRDefault="00C755AC" w:rsidP="00C755AC">
            <w:pPr>
              <w:pStyle w:val="BodyText2"/>
              <w:rPr>
                <w:rFonts w:ascii="Times New Roman" w:hAnsi="Times New Roman" w:cs="Times New Roman"/>
                <w:lang w:val="vi-VN"/>
              </w:rPr>
            </w:pPr>
          </w:p>
        </w:tc>
      </w:tr>
      <w:tr w:rsidR="00C755AC" w:rsidRPr="007B7915" w14:paraId="492A4245" w14:textId="77777777" w:rsidTr="00C755AC">
        <w:trPr>
          <w:trHeight w:val="288"/>
        </w:trPr>
        <w:tc>
          <w:tcPr>
            <w:tcW w:w="559" w:type="dxa"/>
          </w:tcPr>
          <w:p w14:paraId="43CE3E38" w14:textId="77777777" w:rsidR="00C755AC" w:rsidRPr="007B7915" w:rsidRDefault="00C755AC" w:rsidP="00C755AC">
            <w:pPr>
              <w:pStyle w:val="BodyText2"/>
              <w:rPr>
                <w:rFonts w:ascii="Times New Roman" w:hAnsi="Times New Roman" w:cs="Times New Roman"/>
                <w:lang w:val="vi-VN"/>
              </w:rPr>
            </w:pPr>
          </w:p>
        </w:tc>
        <w:tc>
          <w:tcPr>
            <w:tcW w:w="5375" w:type="dxa"/>
          </w:tcPr>
          <w:p w14:paraId="5A35B9C5" w14:textId="77777777" w:rsidR="00C755AC" w:rsidRPr="007B7915" w:rsidRDefault="00C755AC" w:rsidP="00C755AC">
            <w:pPr>
              <w:pStyle w:val="BodyText2"/>
              <w:rPr>
                <w:rFonts w:ascii="Times New Roman" w:hAnsi="Times New Roman" w:cs="Times New Roman"/>
                <w:lang w:val="vi-VN"/>
              </w:rPr>
            </w:pPr>
          </w:p>
        </w:tc>
        <w:tc>
          <w:tcPr>
            <w:tcW w:w="2922" w:type="dxa"/>
          </w:tcPr>
          <w:p w14:paraId="5A2499B9" w14:textId="77777777" w:rsidR="00C755AC" w:rsidRPr="007B7915" w:rsidRDefault="00C755AC" w:rsidP="00C755AC">
            <w:pPr>
              <w:pStyle w:val="BodyText2"/>
              <w:rPr>
                <w:rFonts w:ascii="Times New Roman" w:hAnsi="Times New Roman" w:cs="Times New Roman"/>
                <w:lang w:val="vi-VN"/>
              </w:rPr>
            </w:pPr>
          </w:p>
        </w:tc>
      </w:tr>
      <w:tr w:rsidR="00C755AC" w:rsidRPr="007B7915" w14:paraId="09452784" w14:textId="77777777" w:rsidTr="00C755AC">
        <w:trPr>
          <w:trHeight w:val="288"/>
        </w:trPr>
        <w:tc>
          <w:tcPr>
            <w:tcW w:w="559" w:type="dxa"/>
          </w:tcPr>
          <w:p w14:paraId="753D38C4" w14:textId="77777777" w:rsidR="00C755AC" w:rsidRPr="007B7915" w:rsidRDefault="00C755AC" w:rsidP="00C755AC">
            <w:pPr>
              <w:pStyle w:val="BodyText2"/>
              <w:rPr>
                <w:rFonts w:ascii="Times New Roman" w:hAnsi="Times New Roman" w:cs="Times New Roman"/>
                <w:lang w:val="vi-VN"/>
              </w:rPr>
            </w:pPr>
          </w:p>
        </w:tc>
        <w:tc>
          <w:tcPr>
            <w:tcW w:w="5375" w:type="dxa"/>
          </w:tcPr>
          <w:p w14:paraId="48B7A007" w14:textId="77777777" w:rsidR="00C755AC" w:rsidRPr="007B7915" w:rsidRDefault="00C755AC" w:rsidP="00C755AC">
            <w:pPr>
              <w:pStyle w:val="BodyText2"/>
              <w:rPr>
                <w:rFonts w:ascii="Times New Roman" w:hAnsi="Times New Roman" w:cs="Times New Roman"/>
                <w:lang w:val="vi-VN"/>
              </w:rPr>
            </w:pPr>
          </w:p>
        </w:tc>
        <w:tc>
          <w:tcPr>
            <w:tcW w:w="2922" w:type="dxa"/>
          </w:tcPr>
          <w:p w14:paraId="47830AE1" w14:textId="77777777" w:rsidR="00C755AC" w:rsidRPr="007B7915" w:rsidRDefault="00C755AC" w:rsidP="00C755AC">
            <w:pPr>
              <w:pStyle w:val="BodyText2"/>
              <w:rPr>
                <w:rFonts w:ascii="Times New Roman" w:hAnsi="Times New Roman" w:cs="Times New Roman"/>
                <w:lang w:val="vi-VN"/>
              </w:rPr>
            </w:pPr>
          </w:p>
        </w:tc>
      </w:tr>
    </w:tbl>
    <w:p w14:paraId="3D09BB42" w14:textId="77777777" w:rsidR="00C755AC" w:rsidRPr="007B7915" w:rsidRDefault="0058618D" w:rsidP="00C755AC">
      <w:pPr>
        <w:pStyle w:val="BodyText2"/>
        <w:numPr>
          <w:ilvl w:val="0"/>
          <w:numId w:val="7"/>
        </w:numPr>
        <w:spacing w:before="120" w:after="120"/>
        <w:rPr>
          <w:rFonts w:ascii="Times New Roman" w:hAnsi="Times New Roman" w:cs="Times New Roman"/>
          <w:lang w:val="vi-VN"/>
        </w:rPr>
      </w:pPr>
      <w:r w:rsidRPr="007B7915">
        <w:rPr>
          <w:rFonts w:ascii="Times New Roman" w:hAnsi="Times New Roman" w:cs="Times New Roman"/>
          <w:lang w:val="vi-VN"/>
        </w:rPr>
        <w:t>Loại thẩm định</w:t>
      </w:r>
      <w:r w:rsidR="00C755AC" w:rsidRPr="007B7915">
        <w:rPr>
          <w:rFonts w:ascii="Times New Roman" w:hAnsi="Times New Roman" w:cs="Times New Roman"/>
          <w:lang w:val="vi-VN"/>
        </w:rPr>
        <w:t xml:space="preserve">:  </w:t>
      </w:r>
    </w:p>
    <w:p w14:paraId="3961B7AE" w14:textId="77777777" w:rsidR="00C755AC" w:rsidRPr="007B7915" w:rsidRDefault="00FD68E3" w:rsidP="00C755AC">
      <w:pPr>
        <w:spacing w:before="120" w:after="120"/>
        <w:ind w:left="720"/>
        <w:rPr>
          <w:sz w:val="22"/>
          <w:lang w:val="vi-VN"/>
        </w:rPr>
      </w:pPr>
      <w:r w:rsidRPr="007B7915">
        <w:rPr>
          <w:sz w:val="22"/>
          <w:lang w:val="vi-VN"/>
        </w:rPr>
        <w:fldChar w:fldCharType="begin">
          <w:ffData>
            <w:name w:val="Check5"/>
            <w:enabled/>
            <w:calcOnExit w:val="0"/>
            <w:checkBox>
              <w:sizeAuto/>
              <w:default w:val="0"/>
            </w:checkBox>
          </w:ffData>
        </w:fldChar>
      </w:r>
      <w:bookmarkStart w:id="820" w:name="Check5"/>
      <w:r w:rsidR="00C755AC" w:rsidRPr="007B7915">
        <w:rPr>
          <w:sz w:val="22"/>
          <w:lang w:val="vi-VN"/>
        </w:rPr>
        <w:instrText xml:space="preserve"> FORMCHECKBOX </w:instrText>
      </w:r>
      <w:r w:rsidR="00951434">
        <w:rPr>
          <w:sz w:val="22"/>
          <w:lang w:val="vi-VN"/>
        </w:rPr>
      </w:r>
      <w:r w:rsidR="00951434">
        <w:rPr>
          <w:sz w:val="22"/>
          <w:lang w:val="vi-VN"/>
        </w:rPr>
        <w:fldChar w:fldCharType="separate"/>
      </w:r>
      <w:r w:rsidRPr="007B7915">
        <w:rPr>
          <w:sz w:val="22"/>
          <w:lang w:val="vi-VN"/>
        </w:rPr>
        <w:fldChar w:fldCharType="end"/>
      </w:r>
      <w:bookmarkEnd w:id="820"/>
      <w:r w:rsidR="00E64553" w:rsidRPr="007B7915">
        <w:rPr>
          <w:sz w:val="22"/>
          <w:lang w:val="vi-VN"/>
        </w:rPr>
        <w:tab/>
        <w:t>Thẩm định h</w:t>
      </w:r>
      <w:r w:rsidR="0058618D" w:rsidRPr="007B7915">
        <w:rPr>
          <w:sz w:val="22"/>
          <w:lang w:val="vi-VN"/>
        </w:rPr>
        <w:t>ồi cứu</w:t>
      </w:r>
    </w:p>
    <w:p w14:paraId="74D06CD8" w14:textId="77777777" w:rsidR="00C755AC" w:rsidRPr="007B7915" w:rsidRDefault="00FD68E3" w:rsidP="00C755AC">
      <w:pPr>
        <w:spacing w:before="120" w:after="120"/>
        <w:ind w:left="720"/>
        <w:rPr>
          <w:sz w:val="22"/>
          <w:lang w:val="vi-VN"/>
        </w:rPr>
      </w:pPr>
      <w:r w:rsidRPr="007B7915">
        <w:rPr>
          <w:sz w:val="22"/>
          <w:lang w:val="vi-VN"/>
        </w:rPr>
        <w:fldChar w:fldCharType="begin">
          <w:ffData>
            <w:name w:val="Check6"/>
            <w:enabled/>
            <w:calcOnExit w:val="0"/>
            <w:checkBox>
              <w:sizeAuto/>
              <w:default w:val="0"/>
            </w:checkBox>
          </w:ffData>
        </w:fldChar>
      </w:r>
      <w:bookmarkStart w:id="821" w:name="Check6"/>
      <w:r w:rsidR="00C755AC" w:rsidRPr="007B7915">
        <w:rPr>
          <w:sz w:val="22"/>
          <w:lang w:val="vi-VN"/>
        </w:rPr>
        <w:instrText xml:space="preserve"> FORMCHECKBOX </w:instrText>
      </w:r>
      <w:r w:rsidR="00951434">
        <w:rPr>
          <w:sz w:val="22"/>
          <w:lang w:val="vi-VN"/>
        </w:rPr>
      </w:r>
      <w:r w:rsidR="00951434">
        <w:rPr>
          <w:sz w:val="22"/>
          <w:lang w:val="vi-VN"/>
        </w:rPr>
        <w:fldChar w:fldCharType="separate"/>
      </w:r>
      <w:r w:rsidRPr="007B7915">
        <w:rPr>
          <w:sz w:val="22"/>
          <w:lang w:val="vi-VN"/>
        </w:rPr>
        <w:fldChar w:fldCharType="end"/>
      </w:r>
      <w:bookmarkEnd w:id="821"/>
      <w:r w:rsidR="00E64553" w:rsidRPr="007B7915">
        <w:rPr>
          <w:sz w:val="22"/>
          <w:lang w:val="vi-VN"/>
        </w:rPr>
        <w:tab/>
        <w:t>Thẩm định trước</w:t>
      </w:r>
    </w:p>
    <w:p w14:paraId="7AEC841D" w14:textId="77777777" w:rsidR="00C755AC" w:rsidRPr="007B7915" w:rsidRDefault="00FD68E3" w:rsidP="00C755AC">
      <w:pPr>
        <w:spacing w:before="120" w:after="120"/>
        <w:ind w:left="720"/>
        <w:rPr>
          <w:sz w:val="22"/>
          <w:lang w:val="vi-VN"/>
        </w:rPr>
      </w:pPr>
      <w:r w:rsidRPr="007B7915">
        <w:rPr>
          <w:sz w:val="22"/>
          <w:lang w:val="vi-VN"/>
        </w:rPr>
        <w:fldChar w:fldCharType="begin">
          <w:ffData>
            <w:name w:val="Check7"/>
            <w:enabled/>
            <w:calcOnExit w:val="0"/>
            <w:checkBox>
              <w:sizeAuto/>
              <w:default w:val="0"/>
            </w:checkBox>
          </w:ffData>
        </w:fldChar>
      </w:r>
      <w:bookmarkStart w:id="822" w:name="Check7"/>
      <w:r w:rsidR="00C755AC" w:rsidRPr="007B7915">
        <w:rPr>
          <w:sz w:val="22"/>
          <w:lang w:val="vi-VN"/>
        </w:rPr>
        <w:instrText xml:space="preserve"> FORMCHECKBOX </w:instrText>
      </w:r>
      <w:r w:rsidR="00951434">
        <w:rPr>
          <w:sz w:val="22"/>
          <w:lang w:val="vi-VN"/>
        </w:rPr>
      </w:r>
      <w:r w:rsidR="00951434">
        <w:rPr>
          <w:sz w:val="22"/>
          <w:lang w:val="vi-VN"/>
        </w:rPr>
        <w:fldChar w:fldCharType="separate"/>
      </w:r>
      <w:r w:rsidRPr="007B7915">
        <w:rPr>
          <w:sz w:val="22"/>
          <w:lang w:val="vi-VN"/>
        </w:rPr>
        <w:fldChar w:fldCharType="end"/>
      </w:r>
      <w:bookmarkEnd w:id="822"/>
      <w:r w:rsidR="0058618D" w:rsidRPr="007B7915">
        <w:rPr>
          <w:sz w:val="22"/>
          <w:lang w:val="vi-VN"/>
        </w:rPr>
        <w:tab/>
        <w:t xml:space="preserve">Thẩm định </w:t>
      </w:r>
      <w:r w:rsidR="002A4B0E" w:rsidRPr="007B7915">
        <w:rPr>
          <w:sz w:val="22"/>
          <w:lang w:val="vi-VN"/>
        </w:rPr>
        <w:t>đồng thời</w:t>
      </w:r>
    </w:p>
    <w:p w14:paraId="5E95513B" w14:textId="77777777" w:rsidR="00C755AC" w:rsidRPr="007B7915" w:rsidRDefault="00FD68E3" w:rsidP="00C755AC">
      <w:pPr>
        <w:spacing w:before="120" w:after="240"/>
        <w:ind w:left="720"/>
        <w:rPr>
          <w:color w:val="C0C0C0"/>
          <w:sz w:val="22"/>
          <w:lang w:val="vi-VN"/>
        </w:rPr>
      </w:pPr>
      <w:r w:rsidRPr="007B7915">
        <w:rPr>
          <w:sz w:val="22"/>
          <w:lang w:val="vi-VN"/>
        </w:rPr>
        <w:fldChar w:fldCharType="begin">
          <w:ffData>
            <w:name w:val="Check8"/>
            <w:enabled/>
            <w:calcOnExit w:val="0"/>
            <w:checkBox>
              <w:sizeAuto/>
              <w:default w:val="0"/>
            </w:checkBox>
          </w:ffData>
        </w:fldChar>
      </w:r>
      <w:bookmarkStart w:id="823" w:name="Check8"/>
      <w:r w:rsidR="00C755AC" w:rsidRPr="007B7915">
        <w:rPr>
          <w:sz w:val="22"/>
          <w:lang w:val="vi-VN"/>
        </w:rPr>
        <w:instrText xml:space="preserve"> FORMCHECKBOX </w:instrText>
      </w:r>
      <w:r w:rsidR="00951434">
        <w:rPr>
          <w:sz w:val="22"/>
          <w:lang w:val="vi-VN"/>
        </w:rPr>
      </w:r>
      <w:r w:rsidR="00951434">
        <w:rPr>
          <w:sz w:val="22"/>
          <w:lang w:val="vi-VN"/>
        </w:rPr>
        <w:fldChar w:fldCharType="separate"/>
      </w:r>
      <w:r w:rsidRPr="007B7915">
        <w:rPr>
          <w:sz w:val="22"/>
          <w:lang w:val="vi-VN"/>
        </w:rPr>
        <w:fldChar w:fldCharType="end"/>
      </w:r>
      <w:bookmarkEnd w:id="823"/>
      <w:r w:rsidR="00C755AC" w:rsidRPr="007B7915">
        <w:rPr>
          <w:sz w:val="22"/>
          <w:lang w:val="vi-VN"/>
        </w:rPr>
        <w:tab/>
      </w:r>
      <w:r w:rsidR="0058618D" w:rsidRPr="007B7915">
        <w:rPr>
          <w:sz w:val="22"/>
          <w:lang w:val="vi-VN"/>
        </w:rPr>
        <w:t>Khác</w:t>
      </w:r>
      <w:r w:rsidR="00C755AC" w:rsidRPr="007B7915">
        <w:rPr>
          <w:sz w:val="22"/>
          <w:lang w:val="vi-VN"/>
        </w:rPr>
        <w:t xml:space="preserve">; </w:t>
      </w:r>
      <w:r w:rsidR="0058618D" w:rsidRPr="007B7915">
        <w:rPr>
          <w:sz w:val="22"/>
          <w:lang w:val="vi-VN"/>
        </w:rPr>
        <w:t>đề nghị nêu rõ</w:t>
      </w:r>
      <w:r w:rsidR="00C755AC" w:rsidRPr="007B7915">
        <w:rPr>
          <w:sz w:val="22"/>
          <w:lang w:val="vi-VN"/>
        </w:rPr>
        <w:t xml:space="preserve">: </w:t>
      </w:r>
      <w:r w:rsidR="00C755AC" w:rsidRPr="007B7915">
        <w:rPr>
          <w:color w:val="C0C0C0"/>
          <w:sz w:val="22"/>
          <w:lang w:val="vi-VN"/>
        </w:rPr>
        <w:t>___________________________________</w:t>
      </w:r>
    </w:p>
    <w:p w14:paraId="215A38A6" w14:textId="77777777" w:rsidR="00C755AC" w:rsidRPr="007B7915" w:rsidRDefault="0058618D" w:rsidP="00C755AC">
      <w:pPr>
        <w:pStyle w:val="BodyText2"/>
        <w:numPr>
          <w:ilvl w:val="0"/>
          <w:numId w:val="7"/>
        </w:numPr>
        <w:spacing w:before="120" w:after="240"/>
        <w:rPr>
          <w:rFonts w:ascii="Times New Roman" w:hAnsi="Times New Roman" w:cs="Times New Roman"/>
          <w:lang w:val="vi-VN"/>
        </w:rPr>
      </w:pPr>
      <w:r w:rsidRPr="007B7915">
        <w:rPr>
          <w:rFonts w:ascii="Times New Roman" w:hAnsi="Times New Roman" w:cs="Times New Roman"/>
          <w:lang w:val="vi-VN"/>
        </w:rPr>
        <w:t>Số lượng lô được thẩm định</w:t>
      </w:r>
      <w:r w:rsidR="00C755AC" w:rsidRPr="007B7915">
        <w:rPr>
          <w:rFonts w:ascii="Times New Roman" w:hAnsi="Times New Roman" w:cs="Times New Roman"/>
          <w:lang w:val="vi-VN"/>
        </w:rPr>
        <w:t xml:space="preserve">: </w:t>
      </w:r>
      <w:r w:rsidR="00C755AC" w:rsidRPr="007B7915">
        <w:rPr>
          <w:rFonts w:ascii="Times New Roman" w:hAnsi="Times New Roman" w:cs="Times New Roman"/>
          <w:color w:val="C0C0C0"/>
          <w:lang w:val="vi-VN"/>
        </w:rPr>
        <w:t>________</w:t>
      </w:r>
    </w:p>
    <w:p w14:paraId="1D3C0795" w14:textId="77777777" w:rsidR="00C755AC" w:rsidRPr="007B7915" w:rsidRDefault="0058618D" w:rsidP="00C755AC">
      <w:pPr>
        <w:pStyle w:val="BodyText2"/>
        <w:numPr>
          <w:ilvl w:val="0"/>
          <w:numId w:val="7"/>
        </w:numPr>
        <w:spacing w:before="120" w:after="240"/>
        <w:rPr>
          <w:rFonts w:ascii="Times New Roman" w:hAnsi="Times New Roman" w:cs="Times New Roman"/>
          <w:lang w:val="vi-VN"/>
        </w:rPr>
      </w:pPr>
      <w:r w:rsidRPr="007B7915">
        <w:rPr>
          <w:rFonts w:ascii="Times New Roman" w:hAnsi="Times New Roman" w:cs="Times New Roman"/>
          <w:lang w:val="vi-VN"/>
        </w:rPr>
        <w:t>Thông tin chi tiết của từng lô</w:t>
      </w:r>
      <w:r w:rsidR="00C755AC" w:rsidRPr="007B7915">
        <w:rPr>
          <w:rFonts w:ascii="Times New Roman" w:hAnsi="Times New Roman" w:cs="Times New Roman"/>
          <w:lang w:val="vi-VN"/>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71"/>
        <w:gridCol w:w="2248"/>
        <w:gridCol w:w="2431"/>
        <w:gridCol w:w="3538"/>
      </w:tblGrid>
      <w:tr w:rsidR="00C755AC" w:rsidRPr="005562EB" w14:paraId="651F1373" w14:textId="77777777" w:rsidTr="00C755AC">
        <w:trPr>
          <w:trHeight w:val="374"/>
        </w:trPr>
        <w:tc>
          <w:tcPr>
            <w:tcW w:w="1971" w:type="dxa"/>
            <w:vAlign w:val="center"/>
          </w:tcPr>
          <w:p w14:paraId="22FB995A" w14:textId="77777777" w:rsidR="00C755AC" w:rsidRPr="007B7915" w:rsidRDefault="0058618D" w:rsidP="00F856CA">
            <w:pPr>
              <w:pStyle w:val="BodyText2"/>
              <w:jc w:val="center"/>
              <w:rPr>
                <w:rFonts w:ascii="Times New Roman" w:hAnsi="Times New Roman" w:cs="Times New Roman"/>
                <w:lang w:val="vi-VN"/>
              </w:rPr>
            </w:pPr>
            <w:r w:rsidRPr="007B7915">
              <w:rPr>
                <w:rFonts w:ascii="Times New Roman" w:hAnsi="Times New Roman" w:cs="Times New Roman"/>
                <w:lang w:val="vi-VN"/>
              </w:rPr>
              <w:t>Số lô</w:t>
            </w:r>
          </w:p>
        </w:tc>
        <w:tc>
          <w:tcPr>
            <w:tcW w:w="2248" w:type="dxa"/>
            <w:vAlign w:val="center"/>
          </w:tcPr>
          <w:p w14:paraId="2936CA58" w14:textId="77777777" w:rsidR="00C755AC" w:rsidRPr="007B7915" w:rsidRDefault="0058618D" w:rsidP="00C755AC">
            <w:pPr>
              <w:pStyle w:val="BodyText2"/>
              <w:jc w:val="center"/>
              <w:rPr>
                <w:rFonts w:ascii="Times New Roman" w:hAnsi="Times New Roman" w:cs="Times New Roman"/>
                <w:lang w:val="vi-VN"/>
              </w:rPr>
            </w:pPr>
            <w:r w:rsidRPr="007B7915">
              <w:rPr>
                <w:rFonts w:ascii="Times New Roman" w:hAnsi="Times New Roman" w:cs="Times New Roman"/>
                <w:lang w:val="vi-VN"/>
              </w:rPr>
              <w:t>Ngày sản xuất</w:t>
            </w:r>
          </w:p>
        </w:tc>
        <w:tc>
          <w:tcPr>
            <w:tcW w:w="2431" w:type="dxa"/>
            <w:vAlign w:val="center"/>
          </w:tcPr>
          <w:p w14:paraId="35FD51BC" w14:textId="77777777" w:rsidR="00C755AC" w:rsidRPr="007B7915" w:rsidRDefault="0058618D" w:rsidP="00C755AC">
            <w:pPr>
              <w:pStyle w:val="BodyText2"/>
              <w:jc w:val="center"/>
              <w:rPr>
                <w:rFonts w:ascii="Times New Roman" w:hAnsi="Times New Roman" w:cs="Times New Roman"/>
                <w:lang w:val="vi-VN"/>
              </w:rPr>
            </w:pPr>
            <w:r w:rsidRPr="007B7915">
              <w:rPr>
                <w:rFonts w:ascii="Times New Roman" w:hAnsi="Times New Roman" w:cs="Times New Roman"/>
                <w:lang w:val="vi-VN"/>
              </w:rPr>
              <w:t>Cỡ lô</w:t>
            </w:r>
          </w:p>
        </w:tc>
        <w:tc>
          <w:tcPr>
            <w:tcW w:w="3538" w:type="dxa"/>
            <w:vAlign w:val="center"/>
          </w:tcPr>
          <w:p w14:paraId="523562E0" w14:textId="77777777" w:rsidR="00C755AC" w:rsidRPr="007B7915" w:rsidRDefault="0058618D" w:rsidP="0058618D">
            <w:pPr>
              <w:pStyle w:val="BodyText2"/>
              <w:jc w:val="center"/>
              <w:rPr>
                <w:rFonts w:ascii="Times New Roman" w:hAnsi="Times New Roman" w:cs="Times New Roman"/>
                <w:lang w:val="vi-VN"/>
              </w:rPr>
            </w:pPr>
            <w:r w:rsidRPr="007B7915">
              <w:rPr>
                <w:rFonts w:ascii="Times New Roman" w:hAnsi="Times New Roman" w:cs="Times New Roman"/>
                <w:lang w:val="vi-VN"/>
              </w:rPr>
              <w:t>Loại lô (pilot / lô thực tế)</w:t>
            </w:r>
          </w:p>
        </w:tc>
      </w:tr>
      <w:tr w:rsidR="00C755AC" w:rsidRPr="005562EB" w14:paraId="6F791EE8" w14:textId="77777777" w:rsidTr="00C755AC">
        <w:trPr>
          <w:trHeight w:val="374"/>
        </w:trPr>
        <w:tc>
          <w:tcPr>
            <w:tcW w:w="1971" w:type="dxa"/>
            <w:vAlign w:val="center"/>
          </w:tcPr>
          <w:p w14:paraId="743A0814" w14:textId="77777777" w:rsidR="00C755AC" w:rsidRPr="007B7915" w:rsidRDefault="00C755AC" w:rsidP="00C755AC">
            <w:pPr>
              <w:pStyle w:val="BodyText2"/>
              <w:rPr>
                <w:rFonts w:ascii="Times New Roman" w:hAnsi="Times New Roman" w:cs="Times New Roman"/>
                <w:lang w:val="vi-VN"/>
              </w:rPr>
            </w:pPr>
          </w:p>
        </w:tc>
        <w:tc>
          <w:tcPr>
            <w:tcW w:w="2248" w:type="dxa"/>
          </w:tcPr>
          <w:p w14:paraId="7154D748" w14:textId="77777777" w:rsidR="00C755AC" w:rsidRPr="007B7915" w:rsidRDefault="00C755AC" w:rsidP="00C755AC">
            <w:pPr>
              <w:pStyle w:val="BodyText2"/>
              <w:rPr>
                <w:rFonts w:ascii="Times New Roman" w:hAnsi="Times New Roman" w:cs="Times New Roman"/>
                <w:lang w:val="vi-VN"/>
              </w:rPr>
            </w:pPr>
          </w:p>
        </w:tc>
        <w:tc>
          <w:tcPr>
            <w:tcW w:w="2431" w:type="dxa"/>
            <w:vAlign w:val="center"/>
          </w:tcPr>
          <w:p w14:paraId="5ED3D446" w14:textId="77777777" w:rsidR="00C755AC" w:rsidRPr="007B7915" w:rsidRDefault="00C755AC" w:rsidP="00C755AC">
            <w:pPr>
              <w:pStyle w:val="BodyText2"/>
              <w:rPr>
                <w:rFonts w:ascii="Times New Roman" w:hAnsi="Times New Roman" w:cs="Times New Roman"/>
                <w:lang w:val="vi-VN"/>
              </w:rPr>
            </w:pPr>
          </w:p>
        </w:tc>
        <w:tc>
          <w:tcPr>
            <w:tcW w:w="3538" w:type="dxa"/>
            <w:vAlign w:val="center"/>
          </w:tcPr>
          <w:p w14:paraId="7F8369A7" w14:textId="77777777" w:rsidR="00C755AC" w:rsidRPr="007B7915" w:rsidRDefault="00C755AC" w:rsidP="00C755AC">
            <w:pPr>
              <w:pStyle w:val="BodyText2"/>
              <w:rPr>
                <w:rFonts w:ascii="Times New Roman" w:hAnsi="Times New Roman" w:cs="Times New Roman"/>
                <w:lang w:val="vi-VN"/>
              </w:rPr>
            </w:pPr>
          </w:p>
        </w:tc>
      </w:tr>
      <w:tr w:rsidR="00C755AC" w:rsidRPr="005562EB" w14:paraId="20C61EA8" w14:textId="77777777" w:rsidTr="00C755AC">
        <w:trPr>
          <w:trHeight w:val="374"/>
        </w:trPr>
        <w:tc>
          <w:tcPr>
            <w:tcW w:w="1971" w:type="dxa"/>
            <w:vAlign w:val="center"/>
          </w:tcPr>
          <w:p w14:paraId="14A39236" w14:textId="77777777" w:rsidR="00C755AC" w:rsidRPr="007B7915" w:rsidRDefault="00C755AC" w:rsidP="00C755AC">
            <w:pPr>
              <w:pStyle w:val="BodyText2"/>
              <w:rPr>
                <w:rFonts w:ascii="Times New Roman" w:hAnsi="Times New Roman" w:cs="Times New Roman"/>
                <w:lang w:val="vi-VN"/>
              </w:rPr>
            </w:pPr>
          </w:p>
        </w:tc>
        <w:tc>
          <w:tcPr>
            <w:tcW w:w="2248" w:type="dxa"/>
          </w:tcPr>
          <w:p w14:paraId="622CD2B2" w14:textId="77777777" w:rsidR="00C755AC" w:rsidRPr="007B7915" w:rsidRDefault="00C755AC" w:rsidP="00C755AC">
            <w:pPr>
              <w:pStyle w:val="BodyText2"/>
              <w:rPr>
                <w:rFonts w:ascii="Times New Roman" w:hAnsi="Times New Roman" w:cs="Times New Roman"/>
                <w:lang w:val="vi-VN"/>
              </w:rPr>
            </w:pPr>
          </w:p>
        </w:tc>
        <w:tc>
          <w:tcPr>
            <w:tcW w:w="2431" w:type="dxa"/>
            <w:vAlign w:val="center"/>
          </w:tcPr>
          <w:p w14:paraId="6C9BCF87" w14:textId="77777777" w:rsidR="00C755AC" w:rsidRPr="007B7915" w:rsidRDefault="00C755AC" w:rsidP="00C755AC">
            <w:pPr>
              <w:pStyle w:val="BodyText2"/>
              <w:rPr>
                <w:rFonts w:ascii="Times New Roman" w:hAnsi="Times New Roman" w:cs="Times New Roman"/>
                <w:lang w:val="vi-VN"/>
              </w:rPr>
            </w:pPr>
          </w:p>
        </w:tc>
        <w:tc>
          <w:tcPr>
            <w:tcW w:w="3538" w:type="dxa"/>
            <w:vAlign w:val="center"/>
          </w:tcPr>
          <w:p w14:paraId="30755838" w14:textId="77777777" w:rsidR="00C755AC" w:rsidRPr="007B7915" w:rsidRDefault="00C755AC" w:rsidP="00C755AC">
            <w:pPr>
              <w:pStyle w:val="BodyText2"/>
              <w:rPr>
                <w:rFonts w:ascii="Times New Roman" w:hAnsi="Times New Roman" w:cs="Times New Roman"/>
                <w:lang w:val="vi-VN"/>
              </w:rPr>
            </w:pPr>
          </w:p>
        </w:tc>
      </w:tr>
      <w:tr w:rsidR="00C755AC" w:rsidRPr="005562EB" w14:paraId="2873DBA8" w14:textId="77777777" w:rsidTr="00C755AC">
        <w:trPr>
          <w:trHeight w:val="374"/>
        </w:trPr>
        <w:tc>
          <w:tcPr>
            <w:tcW w:w="1971" w:type="dxa"/>
            <w:vAlign w:val="center"/>
          </w:tcPr>
          <w:p w14:paraId="6B92E35A" w14:textId="77777777" w:rsidR="00C755AC" w:rsidRPr="007B7915" w:rsidRDefault="00C755AC" w:rsidP="00C755AC">
            <w:pPr>
              <w:pStyle w:val="BodyText2"/>
              <w:rPr>
                <w:rFonts w:ascii="Times New Roman" w:hAnsi="Times New Roman" w:cs="Times New Roman"/>
                <w:lang w:val="vi-VN"/>
              </w:rPr>
            </w:pPr>
          </w:p>
        </w:tc>
        <w:tc>
          <w:tcPr>
            <w:tcW w:w="2248" w:type="dxa"/>
          </w:tcPr>
          <w:p w14:paraId="7D28E91B" w14:textId="77777777" w:rsidR="00C755AC" w:rsidRPr="007B7915" w:rsidRDefault="00C755AC" w:rsidP="00C755AC">
            <w:pPr>
              <w:pStyle w:val="BodyText2"/>
              <w:rPr>
                <w:rFonts w:ascii="Times New Roman" w:hAnsi="Times New Roman" w:cs="Times New Roman"/>
                <w:lang w:val="vi-VN"/>
              </w:rPr>
            </w:pPr>
          </w:p>
        </w:tc>
        <w:tc>
          <w:tcPr>
            <w:tcW w:w="2431" w:type="dxa"/>
            <w:vAlign w:val="center"/>
          </w:tcPr>
          <w:p w14:paraId="2583A2ED" w14:textId="77777777" w:rsidR="00C755AC" w:rsidRPr="007B7915" w:rsidRDefault="00C755AC" w:rsidP="00C755AC">
            <w:pPr>
              <w:pStyle w:val="BodyText2"/>
              <w:rPr>
                <w:rFonts w:ascii="Times New Roman" w:hAnsi="Times New Roman" w:cs="Times New Roman"/>
                <w:lang w:val="vi-VN"/>
              </w:rPr>
            </w:pPr>
          </w:p>
        </w:tc>
        <w:tc>
          <w:tcPr>
            <w:tcW w:w="3538" w:type="dxa"/>
            <w:vAlign w:val="center"/>
          </w:tcPr>
          <w:p w14:paraId="460E2A26" w14:textId="77777777" w:rsidR="00C755AC" w:rsidRPr="007B7915" w:rsidRDefault="00C755AC" w:rsidP="00C755AC">
            <w:pPr>
              <w:pStyle w:val="BodyText2"/>
              <w:rPr>
                <w:rFonts w:ascii="Times New Roman" w:hAnsi="Times New Roman" w:cs="Times New Roman"/>
                <w:lang w:val="vi-VN"/>
              </w:rPr>
            </w:pPr>
          </w:p>
        </w:tc>
      </w:tr>
      <w:tr w:rsidR="00C755AC" w:rsidRPr="005562EB" w14:paraId="696F6243" w14:textId="77777777" w:rsidTr="00C755AC">
        <w:trPr>
          <w:trHeight w:val="374"/>
        </w:trPr>
        <w:tc>
          <w:tcPr>
            <w:tcW w:w="1971" w:type="dxa"/>
            <w:vAlign w:val="center"/>
          </w:tcPr>
          <w:p w14:paraId="7FBE8C6D" w14:textId="77777777" w:rsidR="00C755AC" w:rsidRPr="007B7915" w:rsidRDefault="00C755AC" w:rsidP="00C755AC">
            <w:pPr>
              <w:pStyle w:val="BodyText2"/>
              <w:rPr>
                <w:rFonts w:ascii="Times New Roman" w:hAnsi="Times New Roman" w:cs="Times New Roman"/>
                <w:lang w:val="vi-VN"/>
              </w:rPr>
            </w:pPr>
          </w:p>
        </w:tc>
        <w:tc>
          <w:tcPr>
            <w:tcW w:w="2248" w:type="dxa"/>
          </w:tcPr>
          <w:p w14:paraId="4C1E2DFA" w14:textId="77777777" w:rsidR="00C755AC" w:rsidRPr="007B7915" w:rsidRDefault="00C755AC" w:rsidP="00C755AC">
            <w:pPr>
              <w:pStyle w:val="BodyText2"/>
              <w:rPr>
                <w:rFonts w:ascii="Times New Roman" w:hAnsi="Times New Roman" w:cs="Times New Roman"/>
                <w:lang w:val="vi-VN"/>
              </w:rPr>
            </w:pPr>
          </w:p>
        </w:tc>
        <w:tc>
          <w:tcPr>
            <w:tcW w:w="2431" w:type="dxa"/>
            <w:vAlign w:val="center"/>
          </w:tcPr>
          <w:p w14:paraId="3CD6BDBE" w14:textId="77777777" w:rsidR="00C755AC" w:rsidRPr="007B7915" w:rsidRDefault="00C755AC" w:rsidP="00C755AC">
            <w:pPr>
              <w:pStyle w:val="BodyText2"/>
              <w:rPr>
                <w:rFonts w:ascii="Times New Roman" w:hAnsi="Times New Roman" w:cs="Times New Roman"/>
                <w:lang w:val="vi-VN"/>
              </w:rPr>
            </w:pPr>
          </w:p>
        </w:tc>
        <w:tc>
          <w:tcPr>
            <w:tcW w:w="3538" w:type="dxa"/>
            <w:vAlign w:val="center"/>
          </w:tcPr>
          <w:p w14:paraId="1539E769" w14:textId="77777777" w:rsidR="00C755AC" w:rsidRPr="007B7915" w:rsidRDefault="00C755AC" w:rsidP="00C755AC">
            <w:pPr>
              <w:pStyle w:val="BodyText2"/>
              <w:rPr>
                <w:rFonts w:ascii="Times New Roman" w:hAnsi="Times New Roman" w:cs="Times New Roman"/>
                <w:lang w:val="vi-VN"/>
              </w:rPr>
            </w:pPr>
          </w:p>
        </w:tc>
      </w:tr>
    </w:tbl>
    <w:p w14:paraId="71198A3D" w14:textId="77777777" w:rsidR="00C755AC" w:rsidRPr="007B7915" w:rsidRDefault="00C755AC" w:rsidP="00C755AC">
      <w:pPr>
        <w:jc w:val="both"/>
        <w:rPr>
          <w:lang w:val="vi-VN"/>
        </w:rPr>
      </w:pPr>
    </w:p>
    <w:p w14:paraId="7BD9478F" w14:textId="77777777" w:rsidR="00C755AC" w:rsidRPr="007B7915" w:rsidRDefault="00C755AC" w:rsidP="00C755AC">
      <w:pPr>
        <w:jc w:val="both"/>
        <w:rPr>
          <w:lang w:val="vi-VN"/>
        </w:rPr>
      </w:pPr>
    </w:p>
    <w:p w14:paraId="599B2D76" w14:textId="77777777" w:rsidR="00C755AC" w:rsidRPr="007B7915" w:rsidRDefault="00C755AC" w:rsidP="00C755AC">
      <w:pPr>
        <w:jc w:val="both"/>
        <w:rPr>
          <w:lang w:val="vi-VN"/>
        </w:rPr>
      </w:pPr>
    </w:p>
    <w:p w14:paraId="312BF317" w14:textId="77777777" w:rsidR="00C755AC" w:rsidRPr="007B7915" w:rsidRDefault="00C755AC" w:rsidP="00C755AC">
      <w:pPr>
        <w:jc w:val="both"/>
        <w:rPr>
          <w:lang w:val="vi-VN"/>
        </w:rPr>
      </w:pPr>
    </w:p>
    <w:p w14:paraId="7E19906B" w14:textId="77777777" w:rsidR="00C755AC" w:rsidRPr="007B7915" w:rsidRDefault="00C755AC" w:rsidP="00C755AC">
      <w:pPr>
        <w:jc w:val="both"/>
        <w:rPr>
          <w:lang w:val="vi-VN"/>
        </w:rPr>
      </w:pPr>
    </w:p>
    <w:p w14:paraId="35C65B9F" w14:textId="77777777" w:rsidR="00C755AC" w:rsidRPr="007B7915" w:rsidRDefault="00C755AC" w:rsidP="00C755AC">
      <w:pPr>
        <w:jc w:val="both"/>
        <w:rPr>
          <w:lang w:val="vi-VN"/>
        </w:rPr>
      </w:pPr>
    </w:p>
    <w:p w14:paraId="15B5BB41" w14:textId="77777777" w:rsidR="00C755AC" w:rsidRPr="007B7915" w:rsidRDefault="00C755AC" w:rsidP="00C755AC">
      <w:pPr>
        <w:jc w:val="both"/>
        <w:rPr>
          <w:lang w:val="vi-VN"/>
        </w:rPr>
      </w:pPr>
    </w:p>
    <w:p w14:paraId="77DD73F1" w14:textId="77777777" w:rsidR="00C755AC" w:rsidRPr="007B7915" w:rsidRDefault="00C755AC" w:rsidP="00C755AC">
      <w:pPr>
        <w:jc w:val="both"/>
        <w:rPr>
          <w:color w:val="FF0000"/>
          <w:lang w:val="vi-VN"/>
        </w:rPr>
      </w:pPr>
    </w:p>
    <w:tbl>
      <w:tblPr>
        <w:tblW w:w="0" w:type="auto"/>
        <w:tblLook w:val="04A0" w:firstRow="1" w:lastRow="0" w:firstColumn="1" w:lastColumn="0" w:noHBand="0" w:noVBand="1"/>
      </w:tblPr>
      <w:tblGrid>
        <w:gridCol w:w="1526"/>
        <w:gridCol w:w="8662"/>
      </w:tblGrid>
      <w:tr w:rsidR="00C755AC" w:rsidRPr="005562EB" w14:paraId="5188F9A7" w14:textId="77777777" w:rsidTr="00C755AC">
        <w:tc>
          <w:tcPr>
            <w:tcW w:w="1526" w:type="dxa"/>
          </w:tcPr>
          <w:p w14:paraId="05B5E1C3" w14:textId="77777777" w:rsidR="00C755AC" w:rsidRPr="007B7915" w:rsidRDefault="0058618D" w:rsidP="0058618D">
            <w:pPr>
              <w:autoSpaceDE w:val="0"/>
              <w:autoSpaceDN w:val="0"/>
              <w:adjustRightInd w:val="0"/>
              <w:ind w:right="-250"/>
              <w:rPr>
                <w:b/>
                <w:bCs/>
                <w:sz w:val="22"/>
                <w:szCs w:val="22"/>
                <w:u w:val="single"/>
                <w:lang w:val="vi-VN"/>
              </w:rPr>
            </w:pPr>
            <w:r w:rsidRPr="007B7915">
              <w:rPr>
                <w:b/>
                <w:bCs/>
                <w:sz w:val="22"/>
                <w:szCs w:val="22"/>
                <w:u w:val="single"/>
                <w:lang w:val="vi-VN"/>
              </w:rPr>
              <w:t>PHỤ LỤC</w:t>
            </w:r>
            <w:r w:rsidR="00C755AC" w:rsidRPr="007B7915">
              <w:rPr>
                <w:b/>
                <w:bCs/>
                <w:sz w:val="22"/>
                <w:szCs w:val="22"/>
                <w:u w:val="single"/>
                <w:lang w:val="vi-VN"/>
              </w:rPr>
              <w:t xml:space="preserve"> C</w:t>
            </w:r>
          </w:p>
        </w:tc>
        <w:tc>
          <w:tcPr>
            <w:tcW w:w="8662" w:type="dxa"/>
          </w:tcPr>
          <w:p w14:paraId="2DA29709" w14:textId="77777777" w:rsidR="00C755AC" w:rsidRPr="007B7915" w:rsidRDefault="0058618D" w:rsidP="0058618D">
            <w:pPr>
              <w:pStyle w:val="Heading2"/>
              <w:ind w:left="-108" w:right="-93"/>
              <w:jc w:val="left"/>
              <w:rPr>
                <w:rFonts w:ascii="Times New Roman" w:hAnsi="Times New Roman"/>
                <w:bCs/>
                <w:szCs w:val="22"/>
                <w:u w:val="none"/>
                <w:lang w:val="vi-VN"/>
              </w:rPr>
            </w:pPr>
            <w:bookmarkStart w:id="824" w:name="_Toc482865413"/>
            <w:bookmarkStart w:id="825" w:name="_Toc483413448"/>
            <w:bookmarkStart w:id="826" w:name="_Toc483413499"/>
            <w:bookmarkStart w:id="827" w:name="_Toc483414917"/>
            <w:bookmarkStart w:id="828" w:name="_Toc483415149"/>
            <w:bookmarkStart w:id="829" w:name="_Toc483416993"/>
            <w:bookmarkStart w:id="830" w:name="_Toc483488640"/>
            <w:bookmarkStart w:id="831" w:name="_Toc483575158"/>
            <w:bookmarkStart w:id="832" w:name="_Toc483575217"/>
            <w:bookmarkStart w:id="833" w:name="_Toc483575313"/>
            <w:bookmarkStart w:id="834" w:name="_Toc483575495"/>
            <w:bookmarkStart w:id="835" w:name="_Toc483575628"/>
            <w:bookmarkStart w:id="836" w:name="_Toc483576053"/>
            <w:bookmarkStart w:id="837" w:name="_Toc483643792"/>
            <w:r w:rsidRPr="007B7915">
              <w:rPr>
                <w:rFonts w:ascii="Times New Roman" w:hAnsi="Times New Roman"/>
                <w:b/>
                <w:bCs/>
                <w:szCs w:val="22"/>
                <w:u w:val="none"/>
                <w:lang w:val="vi-VN"/>
              </w:rPr>
              <w:t>HƯỚNG DẪN THẨM ĐỊNH QUY TRÌNH</w:t>
            </w:r>
            <w:r w:rsidR="004E58B2" w:rsidRPr="007B7915">
              <w:rPr>
                <w:rFonts w:ascii="Times New Roman" w:hAnsi="Times New Roman"/>
                <w:b/>
                <w:bCs/>
                <w:szCs w:val="22"/>
                <w:u w:val="none"/>
                <w:lang w:val="vi-VN"/>
              </w:rPr>
              <w:t xml:space="preserve"> SẢN XUẤT</w:t>
            </w:r>
            <w:r w:rsidRPr="007B7915">
              <w:rPr>
                <w:rFonts w:ascii="Times New Roman" w:hAnsi="Times New Roman"/>
                <w:b/>
                <w:bCs/>
                <w:szCs w:val="22"/>
                <w:u w:val="none"/>
                <w:lang w:val="vi-VN"/>
              </w:rPr>
              <w:t xml:space="preserve"> DỰA TRÊN </w:t>
            </w:r>
            <w:r w:rsidR="004B102E" w:rsidRPr="007B7915">
              <w:rPr>
                <w:rFonts w:ascii="Times New Roman" w:hAnsi="Times New Roman"/>
                <w:b/>
                <w:bCs/>
                <w:szCs w:val="22"/>
                <w:u w:val="none"/>
                <w:lang w:val="vi-VN"/>
              </w:rPr>
              <w:t xml:space="preserve">CÁC TIẾP CẬN </w:t>
            </w:r>
            <w:r w:rsidR="003A5936" w:rsidRPr="007B7915">
              <w:rPr>
                <w:rFonts w:ascii="Times New Roman" w:hAnsi="Times New Roman"/>
                <w:b/>
                <w:bCs/>
                <w:szCs w:val="22"/>
                <w:u w:val="none"/>
                <w:lang w:val="vi-VN"/>
              </w:rPr>
              <w:t>CHẤT LƯỢNG THEO THIẾT KẾ</w:t>
            </w:r>
            <w:r w:rsidRPr="007B7915">
              <w:rPr>
                <w:rFonts w:ascii="Times New Roman" w:hAnsi="Times New Roman"/>
                <w:b/>
                <w:bCs/>
                <w:szCs w:val="22"/>
                <w:u w:val="none"/>
                <w:lang w:val="vi-VN"/>
              </w:rPr>
              <w:t xml:space="preserve"> </w:t>
            </w:r>
            <w:r w:rsidR="004B102E" w:rsidRPr="007B7915">
              <w:rPr>
                <w:rFonts w:ascii="Times New Roman" w:hAnsi="Times New Roman"/>
                <w:b/>
                <w:bCs/>
                <w:szCs w:val="22"/>
                <w:u w:val="none"/>
                <w:lang w:val="vi-VN"/>
              </w:rPr>
              <w:t>(</w:t>
            </w:r>
            <w:r w:rsidRPr="007B7915">
              <w:rPr>
                <w:rFonts w:ascii="Times New Roman" w:hAnsi="Times New Roman"/>
                <w:b/>
                <w:bCs/>
                <w:szCs w:val="22"/>
                <w:u w:val="none"/>
                <w:lang w:val="vi-VN"/>
              </w:rPr>
              <w:t>QUALITY BY DESIGN</w:t>
            </w:r>
            <w:bookmarkEnd w:id="824"/>
            <w:r w:rsidR="004B102E" w:rsidRPr="007B7915">
              <w:rPr>
                <w:rFonts w:ascii="Times New Roman" w:hAnsi="Times New Roman"/>
                <w:b/>
                <w:bCs/>
                <w:szCs w:val="22"/>
                <w:u w:val="none"/>
                <w:lang w:val="vi-VN"/>
              </w:rPr>
              <w:t>)</w:t>
            </w:r>
            <w:bookmarkEnd w:id="825"/>
            <w:bookmarkEnd w:id="826"/>
            <w:bookmarkEnd w:id="827"/>
            <w:bookmarkEnd w:id="828"/>
            <w:bookmarkEnd w:id="829"/>
            <w:bookmarkEnd w:id="830"/>
            <w:bookmarkEnd w:id="831"/>
            <w:bookmarkEnd w:id="832"/>
            <w:bookmarkEnd w:id="833"/>
            <w:bookmarkEnd w:id="834"/>
            <w:bookmarkEnd w:id="835"/>
            <w:bookmarkEnd w:id="836"/>
            <w:bookmarkEnd w:id="837"/>
          </w:p>
        </w:tc>
      </w:tr>
    </w:tbl>
    <w:p w14:paraId="0EDE5D27" w14:textId="77777777" w:rsidR="00C755AC" w:rsidRPr="007B7915" w:rsidRDefault="00C755AC" w:rsidP="00C755AC">
      <w:pPr>
        <w:jc w:val="both"/>
        <w:rPr>
          <w:lang w:val="vi-VN"/>
        </w:rPr>
      </w:pPr>
    </w:p>
    <w:p w14:paraId="03A860B6" w14:textId="77777777" w:rsidR="00C755AC" w:rsidRPr="007B7915" w:rsidRDefault="00C755AC" w:rsidP="00C755AC">
      <w:pPr>
        <w:autoSpaceDE w:val="0"/>
        <w:autoSpaceDN w:val="0"/>
        <w:adjustRightInd w:val="0"/>
        <w:rPr>
          <w:bCs/>
          <w:sz w:val="22"/>
          <w:szCs w:val="22"/>
          <w:lang w:val="vi-VN"/>
        </w:rPr>
      </w:pPr>
    </w:p>
    <w:p w14:paraId="6D92DACA" w14:textId="77777777" w:rsidR="00D8760C" w:rsidRPr="007B7915" w:rsidRDefault="009B5EF4" w:rsidP="00D8760C">
      <w:pPr>
        <w:tabs>
          <w:tab w:val="left" w:pos="3686"/>
        </w:tabs>
        <w:autoSpaceDE w:val="0"/>
        <w:autoSpaceDN w:val="0"/>
        <w:adjustRightInd w:val="0"/>
        <w:jc w:val="center"/>
        <w:rPr>
          <w:b/>
          <w:bCs/>
          <w:sz w:val="22"/>
          <w:szCs w:val="22"/>
          <w:lang w:val="vi-VN"/>
        </w:rPr>
      </w:pPr>
      <w:r w:rsidRPr="007B7915">
        <w:rPr>
          <w:b/>
          <w:bCs/>
          <w:sz w:val="22"/>
          <w:szCs w:val="22"/>
          <w:lang w:val="vi-VN"/>
        </w:rPr>
        <w:t>MỤC LỤC</w:t>
      </w:r>
    </w:p>
    <w:p w14:paraId="35E06BD3" w14:textId="77777777" w:rsidR="0038366D" w:rsidRPr="007B7915" w:rsidRDefault="00FD68E3" w:rsidP="0038366D">
      <w:pPr>
        <w:pStyle w:val="TOC1"/>
        <w:tabs>
          <w:tab w:val="left" w:pos="480"/>
          <w:tab w:val="right" w:leader="dot" w:pos="9962"/>
        </w:tabs>
        <w:rPr>
          <w:rFonts w:eastAsiaTheme="minorEastAsia" w:cstheme="minorBidi"/>
          <w:smallCaps/>
          <w:noProof/>
          <w:sz w:val="24"/>
          <w:szCs w:val="24"/>
          <w:lang w:val="vi-VN"/>
        </w:rPr>
      </w:pPr>
      <w:r w:rsidRPr="007B7915">
        <w:rPr>
          <w:lang w:val="vi-VN"/>
        </w:rPr>
        <w:fldChar w:fldCharType="begin"/>
      </w:r>
      <w:r w:rsidR="003801B4" w:rsidRPr="007B7915">
        <w:rPr>
          <w:lang w:val="vi-VN"/>
        </w:rPr>
        <w:instrText xml:space="preserve"> TOC \o "1-2" </w:instrText>
      </w:r>
      <w:r w:rsidRPr="007B7915">
        <w:rPr>
          <w:lang w:val="vi-VN"/>
        </w:rPr>
        <w:fldChar w:fldCharType="separate"/>
      </w:r>
    </w:p>
    <w:p w14:paraId="7D953B9D" w14:textId="77777777" w:rsidR="0038366D" w:rsidRPr="007B7915" w:rsidRDefault="0038366D" w:rsidP="0038366D">
      <w:pPr>
        <w:pStyle w:val="TOC1"/>
        <w:tabs>
          <w:tab w:val="left" w:pos="480"/>
          <w:tab w:val="right" w:leader="dot" w:pos="9962"/>
        </w:tabs>
        <w:spacing w:line="360" w:lineRule="auto"/>
        <w:rPr>
          <w:rFonts w:ascii="Times New Roman" w:eastAsiaTheme="minorEastAsia" w:hAnsi="Times New Roman"/>
          <w:b w:val="0"/>
          <w:bCs w:val="0"/>
          <w:caps w:val="0"/>
          <w:noProof/>
          <w:sz w:val="24"/>
          <w:szCs w:val="24"/>
          <w:lang w:val="vi-VN"/>
        </w:rPr>
      </w:pPr>
      <w:r w:rsidRPr="007B7915">
        <w:rPr>
          <w:rFonts w:ascii="Times New Roman" w:hAnsi="Times New Roman"/>
          <w:noProof/>
          <w:lang w:val="vi-VN"/>
        </w:rPr>
        <w:t>1.</w:t>
      </w:r>
      <w:r w:rsidRPr="007B7915">
        <w:rPr>
          <w:rFonts w:ascii="Times New Roman" w:eastAsiaTheme="minorEastAsia" w:hAnsi="Times New Roman"/>
          <w:b w:val="0"/>
          <w:bCs w:val="0"/>
          <w:caps w:val="0"/>
          <w:noProof/>
          <w:sz w:val="24"/>
          <w:szCs w:val="24"/>
          <w:lang w:val="vi-VN"/>
        </w:rPr>
        <w:tab/>
      </w:r>
      <w:r w:rsidRPr="007B7915">
        <w:rPr>
          <w:rFonts w:ascii="Times New Roman" w:hAnsi="Times New Roman"/>
          <w:noProof/>
          <w:lang w:val="vi-VN"/>
        </w:rPr>
        <w:t>MỤC ĐÍCH</w:t>
      </w:r>
      <w:r w:rsidRPr="007B7915">
        <w:rPr>
          <w:rFonts w:ascii="Times New Roman" w:hAnsi="Times New Roman"/>
          <w:noProof/>
          <w:lang w:val="vi-VN"/>
        </w:rPr>
        <w:tab/>
      </w:r>
      <w:r w:rsidR="00FD68E3" w:rsidRPr="007B7915">
        <w:rPr>
          <w:rFonts w:ascii="Times New Roman" w:hAnsi="Times New Roman"/>
          <w:noProof/>
          <w:lang w:val="vi-VN"/>
        </w:rPr>
        <w:fldChar w:fldCharType="begin"/>
      </w:r>
      <w:r w:rsidRPr="007B7915">
        <w:rPr>
          <w:rFonts w:ascii="Times New Roman" w:hAnsi="Times New Roman"/>
          <w:noProof/>
          <w:lang w:val="vi-VN"/>
        </w:rPr>
        <w:instrText xml:space="preserve"> PAGEREF _Toc483643793 \h </w:instrText>
      </w:r>
      <w:r w:rsidR="00FD68E3" w:rsidRPr="007B7915">
        <w:rPr>
          <w:rFonts w:ascii="Times New Roman" w:hAnsi="Times New Roman"/>
          <w:noProof/>
          <w:lang w:val="vi-VN"/>
        </w:rPr>
      </w:r>
      <w:r w:rsidR="00FD68E3" w:rsidRPr="007B7915">
        <w:rPr>
          <w:rFonts w:ascii="Times New Roman" w:hAnsi="Times New Roman"/>
          <w:noProof/>
          <w:lang w:val="vi-VN"/>
        </w:rPr>
        <w:fldChar w:fldCharType="separate"/>
      </w:r>
      <w:r w:rsidR="00EC09A5">
        <w:rPr>
          <w:rFonts w:ascii="Times New Roman" w:hAnsi="Times New Roman"/>
          <w:noProof/>
          <w:lang w:val="vi-VN"/>
        </w:rPr>
        <w:t>288</w:t>
      </w:r>
      <w:r w:rsidR="00FD68E3" w:rsidRPr="007B7915">
        <w:rPr>
          <w:rFonts w:ascii="Times New Roman" w:hAnsi="Times New Roman"/>
          <w:noProof/>
          <w:lang w:val="vi-VN"/>
        </w:rPr>
        <w:fldChar w:fldCharType="end"/>
      </w:r>
    </w:p>
    <w:p w14:paraId="611CFE8E" w14:textId="77777777" w:rsidR="0038366D" w:rsidRPr="007B7915" w:rsidRDefault="0038366D" w:rsidP="0038366D">
      <w:pPr>
        <w:pStyle w:val="TOC1"/>
        <w:tabs>
          <w:tab w:val="left" w:pos="480"/>
          <w:tab w:val="right" w:leader="dot" w:pos="9962"/>
        </w:tabs>
        <w:spacing w:line="360" w:lineRule="auto"/>
        <w:rPr>
          <w:rFonts w:ascii="Times New Roman" w:eastAsiaTheme="minorEastAsia" w:hAnsi="Times New Roman"/>
          <w:b w:val="0"/>
          <w:bCs w:val="0"/>
          <w:caps w:val="0"/>
          <w:noProof/>
          <w:sz w:val="24"/>
          <w:szCs w:val="24"/>
          <w:lang w:val="vi-VN"/>
        </w:rPr>
      </w:pPr>
      <w:r w:rsidRPr="007B7915">
        <w:rPr>
          <w:rFonts w:ascii="Times New Roman" w:hAnsi="Times New Roman"/>
          <w:noProof/>
          <w:lang w:val="vi-VN"/>
        </w:rPr>
        <w:t>2.</w:t>
      </w:r>
      <w:r w:rsidRPr="007B7915">
        <w:rPr>
          <w:rFonts w:ascii="Times New Roman" w:eastAsiaTheme="minorEastAsia" w:hAnsi="Times New Roman"/>
          <w:b w:val="0"/>
          <w:bCs w:val="0"/>
          <w:caps w:val="0"/>
          <w:noProof/>
          <w:sz w:val="24"/>
          <w:szCs w:val="24"/>
          <w:lang w:val="vi-VN"/>
        </w:rPr>
        <w:tab/>
      </w:r>
      <w:r w:rsidRPr="007B7915">
        <w:rPr>
          <w:rFonts w:ascii="Times New Roman" w:hAnsi="Times New Roman"/>
          <w:noProof/>
          <w:lang w:val="vi-VN"/>
        </w:rPr>
        <w:t>PHẠM VI</w:t>
      </w:r>
      <w:r w:rsidRPr="007B7915">
        <w:rPr>
          <w:rFonts w:ascii="Times New Roman" w:hAnsi="Times New Roman"/>
          <w:noProof/>
          <w:lang w:val="vi-VN"/>
        </w:rPr>
        <w:tab/>
      </w:r>
      <w:r w:rsidR="00FD68E3" w:rsidRPr="007B7915">
        <w:rPr>
          <w:rFonts w:ascii="Times New Roman" w:hAnsi="Times New Roman"/>
          <w:noProof/>
          <w:lang w:val="vi-VN"/>
        </w:rPr>
        <w:fldChar w:fldCharType="begin"/>
      </w:r>
      <w:r w:rsidRPr="007B7915">
        <w:rPr>
          <w:rFonts w:ascii="Times New Roman" w:hAnsi="Times New Roman"/>
          <w:noProof/>
          <w:lang w:val="vi-VN"/>
        </w:rPr>
        <w:instrText xml:space="preserve"> PAGEREF _Toc483643794 \h </w:instrText>
      </w:r>
      <w:r w:rsidR="00FD68E3" w:rsidRPr="007B7915">
        <w:rPr>
          <w:rFonts w:ascii="Times New Roman" w:hAnsi="Times New Roman"/>
          <w:noProof/>
          <w:lang w:val="vi-VN"/>
        </w:rPr>
      </w:r>
      <w:r w:rsidR="00FD68E3" w:rsidRPr="007B7915">
        <w:rPr>
          <w:rFonts w:ascii="Times New Roman" w:hAnsi="Times New Roman"/>
          <w:noProof/>
          <w:lang w:val="vi-VN"/>
        </w:rPr>
        <w:fldChar w:fldCharType="separate"/>
      </w:r>
      <w:r w:rsidR="00EC09A5">
        <w:rPr>
          <w:rFonts w:ascii="Times New Roman" w:hAnsi="Times New Roman"/>
          <w:noProof/>
          <w:lang w:val="vi-VN"/>
        </w:rPr>
        <w:t>288</w:t>
      </w:r>
      <w:r w:rsidR="00FD68E3" w:rsidRPr="007B7915">
        <w:rPr>
          <w:rFonts w:ascii="Times New Roman" w:hAnsi="Times New Roman"/>
          <w:noProof/>
          <w:lang w:val="vi-VN"/>
        </w:rPr>
        <w:fldChar w:fldCharType="end"/>
      </w:r>
    </w:p>
    <w:p w14:paraId="305E65A1" w14:textId="77777777" w:rsidR="0038366D" w:rsidRPr="007B7915" w:rsidRDefault="0038366D" w:rsidP="0038366D">
      <w:pPr>
        <w:pStyle w:val="TOC1"/>
        <w:tabs>
          <w:tab w:val="left" w:pos="480"/>
          <w:tab w:val="right" w:leader="dot" w:pos="9962"/>
        </w:tabs>
        <w:spacing w:line="360" w:lineRule="auto"/>
        <w:rPr>
          <w:rFonts w:ascii="Times New Roman" w:eastAsiaTheme="minorEastAsia" w:hAnsi="Times New Roman"/>
          <w:b w:val="0"/>
          <w:bCs w:val="0"/>
          <w:caps w:val="0"/>
          <w:noProof/>
          <w:sz w:val="24"/>
          <w:szCs w:val="24"/>
          <w:lang w:val="vi-VN"/>
        </w:rPr>
      </w:pPr>
      <w:r w:rsidRPr="007B7915">
        <w:rPr>
          <w:rFonts w:ascii="Times New Roman" w:hAnsi="Times New Roman"/>
          <w:noProof/>
          <w:lang w:val="vi-VN"/>
        </w:rPr>
        <w:t>3.</w:t>
      </w:r>
      <w:r w:rsidRPr="007B7915">
        <w:rPr>
          <w:rFonts w:ascii="Times New Roman" w:eastAsiaTheme="minorEastAsia" w:hAnsi="Times New Roman"/>
          <w:b w:val="0"/>
          <w:bCs w:val="0"/>
          <w:caps w:val="0"/>
          <w:noProof/>
          <w:sz w:val="24"/>
          <w:szCs w:val="24"/>
          <w:lang w:val="vi-VN"/>
        </w:rPr>
        <w:tab/>
      </w:r>
      <w:r w:rsidRPr="007B7915">
        <w:rPr>
          <w:rFonts w:ascii="Times New Roman" w:hAnsi="Times New Roman"/>
          <w:noProof/>
          <w:lang w:val="vi-VN"/>
        </w:rPr>
        <w:t>THÔNG TIN CHUNG</w:t>
      </w:r>
      <w:r w:rsidRPr="007B7915">
        <w:rPr>
          <w:rFonts w:ascii="Times New Roman" w:hAnsi="Times New Roman"/>
          <w:noProof/>
          <w:lang w:val="vi-VN"/>
        </w:rPr>
        <w:tab/>
      </w:r>
      <w:r w:rsidR="00FD68E3" w:rsidRPr="007B7915">
        <w:rPr>
          <w:rFonts w:ascii="Times New Roman" w:hAnsi="Times New Roman"/>
          <w:noProof/>
          <w:lang w:val="vi-VN"/>
        </w:rPr>
        <w:fldChar w:fldCharType="begin"/>
      </w:r>
      <w:r w:rsidRPr="007B7915">
        <w:rPr>
          <w:rFonts w:ascii="Times New Roman" w:hAnsi="Times New Roman"/>
          <w:noProof/>
          <w:lang w:val="vi-VN"/>
        </w:rPr>
        <w:instrText xml:space="preserve"> PAGEREF _Toc483643795 \h </w:instrText>
      </w:r>
      <w:r w:rsidR="00FD68E3" w:rsidRPr="007B7915">
        <w:rPr>
          <w:rFonts w:ascii="Times New Roman" w:hAnsi="Times New Roman"/>
          <w:noProof/>
          <w:lang w:val="vi-VN"/>
        </w:rPr>
      </w:r>
      <w:r w:rsidR="00FD68E3" w:rsidRPr="007B7915">
        <w:rPr>
          <w:rFonts w:ascii="Times New Roman" w:hAnsi="Times New Roman"/>
          <w:noProof/>
          <w:lang w:val="vi-VN"/>
        </w:rPr>
        <w:fldChar w:fldCharType="separate"/>
      </w:r>
      <w:r w:rsidR="00EC09A5">
        <w:rPr>
          <w:rFonts w:ascii="Times New Roman" w:hAnsi="Times New Roman"/>
          <w:noProof/>
          <w:lang w:val="vi-VN"/>
        </w:rPr>
        <w:t>288</w:t>
      </w:r>
      <w:r w:rsidR="00FD68E3" w:rsidRPr="007B7915">
        <w:rPr>
          <w:rFonts w:ascii="Times New Roman" w:hAnsi="Times New Roman"/>
          <w:noProof/>
          <w:lang w:val="vi-VN"/>
        </w:rPr>
        <w:fldChar w:fldCharType="end"/>
      </w:r>
    </w:p>
    <w:p w14:paraId="306D9560" w14:textId="77777777" w:rsidR="0038366D" w:rsidRPr="007B7915" w:rsidRDefault="0038366D" w:rsidP="0038366D">
      <w:pPr>
        <w:pStyle w:val="TOC1"/>
        <w:tabs>
          <w:tab w:val="left" w:pos="480"/>
          <w:tab w:val="right" w:leader="dot" w:pos="9962"/>
        </w:tabs>
        <w:spacing w:line="360" w:lineRule="auto"/>
        <w:rPr>
          <w:rFonts w:ascii="Times New Roman" w:eastAsiaTheme="minorEastAsia" w:hAnsi="Times New Roman"/>
          <w:b w:val="0"/>
          <w:bCs w:val="0"/>
          <w:caps w:val="0"/>
          <w:noProof/>
          <w:sz w:val="24"/>
          <w:szCs w:val="24"/>
          <w:lang w:val="vi-VN"/>
        </w:rPr>
      </w:pPr>
      <w:r w:rsidRPr="007B7915">
        <w:rPr>
          <w:rFonts w:ascii="Times New Roman" w:hAnsi="Times New Roman"/>
          <w:noProof/>
          <w:lang w:val="vi-VN"/>
        </w:rPr>
        <w:t>4.</w:t>
      </w:r>
      <w:r w:rsidRPr="007B7915">
        <w:rPr>
          <w:rFonts w:ascii="Times New Roman" w:eastAsiaTheme="minorEastAsia" w:hAnsi="Times New Roman"/>
          <w:b w:val="0"/>
          <w:bCs w:val="0"/>
          <w:caps w:val="0"/>
          <w:noProof/>
          <w:sz w:val="24"/>
          <w:szCs w:val="24"/>
          <w:lang w:val="vi-VN"/>
        </w:rPr>
        <w:tab/>
      </w:r>
      <w:r w:rsidRPr="007B7915">
        <w:rPr>
          <w:rFonts w:ascii="Times New Roman" w:hAnsi="Times New Roman"/>
          <w:noProof/>
          <w:lang w:val="vi-VN"/>
        </w:rPr>
        <w:t>KHUYẾN CÁO</w:t>
      </w:r>
      <w:r w:rsidRPr="007B7915">
        <w:rPr>
          <w:rFonts w:ascii="Times New Roman" w:hAnsi="Times New Roman"/>
          <w:noProof/>
          <w:lang w:val="vi-VN"/>
        </w:rPr>
        <w:tab/>
      </w:r>
      <w:r w:rsidR="00FD68E3" w:rsidRPr="007B7915">
        <w:rPr>
          <w:rFonts w:ascii="Times New Roman" w:hAnsi="Times New Roman"/>
          <w:noProof/>
          <w:lang w:val="vi-VN"/>
        </w:rPr>
        <w:fldChar w:fldCharType="begin"/>
      </w:r>
      <w:r w:rsidRPr="007B7915">
        <w:rPr>
          <w:rFonts w:ascii="Times New Roman" w:hAnsi="Times New Roman"/>
          <w:noProof/>
          <w:lang w:val="vi-VN"/>
        </w:rPr>
        <w:instrText xml:space="preserve"> PAGEREF _Toc483643796 \h </w:instrText>
      </w:r>
      <w:r w:rsidR="00FD68E3" w:rsidRPr="007B7915">
        <w:rPr>
          <w:rFonts w:ascii="Times New Roman" w:hAnsi="Times New Roman"/>
          <w:noProof/>
          <w:lang w:val="vi-VN"/>
        </w:rPr>
      </w:r>
      <w:r w:rsidR="00FD68E3" w:rsidRPr="007B7915">
        <w:rPr>
          <w:rFonts w:ascii="Times New Roman" w:hAnsi="Times New Roman"/>
          <w:noProof/>
          <w:lang w:val="vi-VN"/>
        </w:rPr>
        <w:fldChar w:fldCharType="separate"/>
      </w:r>
      <w:r w:rsidR="00EC09A5">
        <w:rPr>
          <w:rFonts w:ascii="Times New Roman" w:hAnsi="Times New Roman"/>
          <w:noProof/>
          <w:lang w:val="vi-VN"/>
        </w:rPr>
        <w:t>289</w:t>
      </w:r>
      <w:r w:rsidR="00FD68E3" w:rsidRPr="007B7915">
        <w:rPr>
          <w:rFonts w:ascii="Times New Roman" w:hAnsi="Times New Roman"/>
          <w:noProof/>
          <w:lang w:val="vi-VN"/>
        </w:rPr>
        <w:fldChar w:fldCharType="end"/>
      </w:r>
    </w:p>
    <w:p w14:paraId="77084D14" w14:textId="77777777" w:rsidR="0038366D" w:rsidRPr="007B7915" w:rsidRDefault="0038366D" w:rsidP="0038366D">
      <w:pPr>
        <w:pStyle w:val="TOC2"/>
        <w:tabs>
          <w:tab w:val="right" w:leader="dot" w:pos="9962"/>
        </w:tabs>
        <w:spacing w:line="360" w:lineRule="auto"/>
        <w:rPr>
          <w:rFonts w:ascii="Times New Roman" w:eastAsiaTheme="minorEastAsia" w:hAnsi="Times New Roman"/>
          <w:smallCaps w:val="0"/>
          <w:noProof/>
          <w:sz w:val="24"/>
          <w:szCs w:val="24"/>
          <w:lang w:val="vi-VN"/>
        </w:rPr>
      </w:pPr>
      <w:r w:rsidRPr="007B7915">
        <w:rPr>
          <w:rFonts w:ascii="Times New Roman" w:hAnsi="Times New Roman"/>
          <w:noProof/>
          <w:lang w:val="vi-VN"/>
        </w:rPr>
        <w:t>4.1       Bước 1 - Thiết kế quy trình (Process Design)</w:t>
      </w:r>
      <w:r w:rsidRPr="007B7915">
        <w:rPr>
          <w:rFonts w:ascii="Times New Roman" w:hAnsi="Times New Roman"/>
          <w:noProof/>
          <w:lang w:val="vi-VN"/>
        </w:rPr>
        <w:tab/>
      </w:r>
      <w:r w:rsidR="00FD68E3" w:rsidRPr="007B7915">
        <w:rPr>
          <w:rFonts w:ascii="Times New Roman" w:hAnsi="Times New Roman"/>
          <w:noProof/>
          <w:lang w:val="vi-VN"/>
        </w:rPr>
        <w:fldChar w:fldCharType="begin"/>
      </w:r>
      <w:r w:rsidRPr="007B7915">
        <w:rPr>
          <w:rFonts w:ascii="Times New Roman" w:hAnsi="Times New Roman"/>
          <w:noProof/>
          <w:lang w:val="vi-VN"/>
        </w:rPr>
        <w:instrText xml:space="preserve"> PAGEREF _Toc483643797 \h </w:instrText>
      </w:r>
      <w:r w:rsidR="00FD68E3" w:rsidRPr="007B7915">
        <w:rPr>
          <w:rFonts w:ascii="Times New Roman" w:hAnsi="Times New Roman"/>
          <w:noProof/>
          <w:lang w:val="vi-VN"/>
        </w:rPr>
      </w:r>
      <w:r w:rsidR="00FD68E3" w:rsidRPr="007B7915">
        <w:rPr>
          <w:rFonts w:ascii="Times New Roman" w:hAnsi="Times New Roman"/>
          <w:noProof/>
          <w:lang w:val="vi-VN"/>
        </w:rPr>
        <w:fldChar w:fldCharType="separate"/>
      </w:r>
      <w:r w:rsidR="00EC09A5">
        <w:rPr>
          <w:rFonts w:ascii="Times New Roman" w:hAnsi="Times New Roman"/>
          <w:noProof/>
          <w:lang w:val="vi-VN"/>
        </w:rPr>
        <w:t>289</w:t>
      </w:r>
      <w:r w:rsidR="00FD68E3" w:rsidRPr="007B7915">
        <w:rPr>
          <w:rFonts w:ascii="Times New Roman" w:hAnsi="Times New Roman"/>
          <w:noProof/>
          <w:lang w:val="vi-VN"/>
        </w:rPr>
        <w:fldChar w:fldCharType="end"/>
      </w:r>
    </w:p>
    <w:p w14:paraId="1481E3DE" w14:textId="77777777" w:rsidR="0038366D" w:rsidRPr="007B7915" w:rsidRDefault="0038366D" w:rsidP="0038366D">
      <w:pPr>
        <w:pStyle w:val="TOC2"/>
        <w:tabs>
          <w:tab w:val="right" w:leader="dot" w:pos="9962"/>
        </w:tabs>
        <w:spacing w:line="360" w:lineRule="auto"/>
        <w:rPr>
          <w:rFonts w:ascii="Times New Roman" w:eastAsiaTheme="minorEastAsia" w:hAnsi="Times New Roman"/>
          <w:smallCaps w:val="0"/>
          <w:noProof/>
          <w:sz w:val="24"/>
          <w:szCs w:val="24"/>
          <w:lang w:val="vi-VN"/>
        </w:rPr>
      </w:pPr>
      <w:r w:rsidRPr="007B7915">
        <w:rPr>
          <w:rFonts w:ascii="Times New Roman" w:hAnsi="Times New Roman"/>
          <w:noProof/>
          <w:lang w:val="vi-VN"/>
        </w:rPr>
        <w:t>4.2      Bước 2 -  Thẩm định quy trình (Process Qualification)</w:t>
      </w:r>
      <w:r w:rsidRPr="007B7915">
        <w:rPr>
          <w:rFonts w:ascii="Times New Roman" w:hAnsi="Times New Roman"/>
          <w:noProof/>
          <w:lang w:val="vi-VN"/>
        </w:rPr>
        <w:tab/>
      </w:r>
      <w:r w:rsidR="00FD68E3" w:rsidRPr="007B7915">
        <w:rPr>
          <w:rFonts w:ascii="Times New Roman" w:hAnsi="Times New Roman"/>
          <w:noProof/>
          <w:lang w:val="vi-VN"/>
        </w:rPr>
        <w:fldChar w:fldCharType="begin"/>
      </w:r>
      <w:r w:rsidRPr="007B7915">
        <w:rPr>
          <w:rFonts w:ascii="Times New Roman" w:hAnsi="Times New Roman"/>
          <w:noProof/>
          <w:lang w:val="vi-VN"/>
        </w:rPr>
        <w:instrText xml:space="preserve"> PAGEREF _Toc483643798 \h </w:instrText>
      </w:r>
      <w:r w:rsidR="00FD68E3" w:rsidRPr="007B7915">
        <w:rPr>
          <w:rFonts w:ascii="Times New Roman" w:hAnsi="Times New Roman"/>
          <w:noProof/>
          <w:lang w:val="vi-VN"/>
        </w:rPr>
      </w:r>
      <w:r w:rsidR="00FD68E3" w:rsidRPr="007B7915">
        <w:rPr>
          <w:rFonts w:ascii="Times New Roman" w:hAnsi="Times New Roman"/>
          <w:noProof/>
          <w:lang w:val="vi-VN"/>
        </w:rPr>
        <w:fldChar w:fldCharType="separate"/>
      </w:r>
      <w:r w:rsidR="00EC09A5">
        <w:rPr>
          <w:rFonts w:ascii="Times New Roman" w:hAnsi="Times New Roman"/>
          <w:noProof/>
          <w:lang w:val="vi-VN"/>
        </w:rPr>
        <w:t>294</w:t>
      </w:r>
      <w:r w:rsidR="00FD68E3" w:rsidRPr="007B7915">
        <w:rPr>
          <w:rFonts w:ascii="Times New Roman" w:hAnsi="Times New Roman"/>
          <w:noProof/>
          <w:lang w:val="vi-VN"/>
        </w:rPr>
        <w:fldChar w:fldCharType="end"/>
      </w:r>
    </w:p>
    <w:p w14:paraId="560F68D4" w14:textId="77777777" w:rsidR="0038366D" w:rsidRPr="007B7915" w:rsidRDefault="0038366D" w:rsidP="0038366D">
      <w:pPr>
        <w:pStyle w:val="TOC2"/>
        <w:tabs>
          <w:tab w:val="right" w:leader="dot" w:pos="9962"/>
        </w:tabs>
        <w:spacing w:line="360" w:lineRule="auto"/>
        <w:rPr>
          <w:rFonts w:ascii="Times New Roman" w:eastAsiaTheme="minorEastAsia" w:hAnsi="Times New Roman"/>
          <w:smallCaps w:val="0"/>
          <w:noProof/>
          <w:sz w:val="24"/>
          <w:szCs w:val="24"/>
          <w:lang w:val="vi-VN"/>
        </w:rPr>
      </w:pPr>
      <w:r w:rsidRPr="007B7915">
        <w:rPr>
          <w:rFonts w:ascii="Times New Roman" w:hAnsi="Times New Roman"/>
          <w:noProof/>
          <w:lang w:val="vi-VN"/>
        </w:rPr>
        <w:t>4.3      Bước 3 – Thẩm tra liên tục quy trình (Continued Process Verification)</w:t>
      </w:r>
      <w:r w:rsidRPr="007B7915">
        <w:rPr>
          <w:rFonts w:ascii="Times New Roman" w:hAnsi="Times New Roman"/>
          <w:noProof/>
          <w:lang w:val="vi-VN"/>
        </w:rPr>
        <w:tab/>
      </w:r>
      <w:r w:rsidR="00FD68E3" w:rsidRPr="007B7915">
        <w:rPr>
          <w:rFonts w:ascii="Times New Roman" w:hAnsi="Times New Roman"/>
          <w:noProof/>
          <w:lang w:val="vi-VN"/>
        </w:rPr>
        <w:fldChar w:fldCharType="begin"/>
      </w:r>
      <w:r w:rsidRPr="007B7915">
        <w:rPr>
          <w:rFonts w:ascii="Times New Roman" w:hAnsi="Times New Roman"/>
          <w:noProof/>
          <w:lang w:val="vi-VN"/>
        </w:rPr>
        <w:instrText xml:space="preserve"> PAGEREF _Toc483643799 \h </w:instrText>
      </w:r>
      <w:r w:rsidR="00FD68E3" w:rsidRPr="007B7915">
        <w:rPr>
          <w:rFonts w:ascii="Times New Roman" w:hAnsi="Times New Roman"/>
          <w:noProof/>
          <w:lang w:val="vi-VN"/>
        </w:rPr>
      </w:r>
      <w:r w:rsidR="00FD68E3" w:rsidRPr="007B7915">
        <w:rPr>
          <w:rFonts w:ascii="Times New Roman" w:hAnsi="Times New Roman"/>
          <w:noProof/>
          <w:lang w:val="vi-VN"/>
        </w:rPr>
        <w:fldChar w:fldCharType="separate"/>
      </w:r>
      <w:r w:rsidR="00EC09A5">
        <w:rPr>
          <w:rFonts w:ascii="Times New Roman" w:hAnsi="Times New Roman"/>
          <w:noProof/>
          <w:lang w:val="vi-VN"/>
        </w:rPr>
        <w:t>295</w:t>
      </w:r>
      <w:r w:rsidR="00FD68E3" w:rsidRPr="007B7915">
        <w:rPr>
          <w:rFonts w:ascii="Times New Roman" w:hAnsi="Times New Roman"/>
          <w:noProof/>
          <w:lang w:val="vi-VN"/>
        </w:rPr>
        <w:fldChar w:fldCharType="end"/>
      </w:r>
    </w:p>
    <w:p w14:paraId="28357B29" w14:textId="77777777" w:rsidR="0038366D" w:rsidRPr="007B7915" w:rsidRDefault="0038366D" w:rsidP="0038366D">
      <w:pPr>
        <w:pStyle w:val="TOC1"/>
        <w:tabs>
          <w:tab w:val="left" w:pos="480"/>
          <w:tab w:val="right" w:leader="dot" w:pos="9962"/>
        </w:tabs>
        <w:spacing w:line="360" w:lineRule="auto"/>
        <w:rPr>
          <w:rFonts w:ascii="Times New Roman" w:eastAsiaTheme="minorEastAsia" w:hAnsi="Times New Roman"/>
          <w:b w:val="0"/>
          <w:bCs w:val="0"/>
          <w:caps w:val="0"/>
          <w:noProof/>
          <w:sz w:val="24"/>
          <w:szCs w:val="24"/>
          <w:lang w:val="vi-VN"/>
        </w:rPr>
      </w:pPr>
      <w:r w:rsidRPr="007B7915">
        <w:rPr>
          <w:rFonts w:ascii="Times New Roman" w:hAnsi="Times New Roman"/>
          <w:noProof/>
          <w:lang w:val="vi-VN"/>
        </w:rPr>
        <w:t>5.</w:t>
      </w:r>
      <w:r w:rsidRPr="007B7915">
        <w:rPr>
          <w:rFonts w:ascii="Times New Roman" w:eastAsiaTheme="minorEastAsia" w:hAnsi="Times New Roman"/>
          <w:b w:val="0"/>
          <w:bCs w:val="0"/>
          <w:caps w:val="0"/>
          <w:noProof/>
          <w:sz w:val="24"/>
          <w:szCs w:val="24"/>
          <w:lang w:val="vi-VN"/>
        </w:rPr>
        <w:tab/>
      </w:r>
      <w:r w:rsidRPr="007B7915">
        <w:rPr>
          <w:rFonts w:ascii="Times New Roman" w:hAnsi="Times New Roman"/>
          <w:noProof/>
          <w:lang w:val="vi-VN"/>
        </w:rPr>
        <w:t>QUY ĐỊNH NỘP TÀI LIỆU THEO YÊU CẦU CỦA HỒ SƠ KỸ THUẬT CHUNG CỦA ASEAN (ACTD)</w:t>
      </w:r>
      <w:r w:rsidRPr="007B7915">
        <w:rPr>
          <w:rFonts w:ascii="Times New Roman" w:hAnsi="Times New Roman"/>
          <w:noProof/>
          <w:lang w:val="vi-VN"/>
        </w:rPr>
        <w:tab/>
      </w:r>
      <w:r w:rsidR="00FD68E3" w:rsidRPr="007B7915">
        <w:rPr>
          <w:rFonts w:ascii="Times New Roman" w:hAnsi="Times New Roman"/>
          <w:noProof/>
          <w:lang w:val="vi-VN"/>
        </w:rPr>
        <w:fldChar w:fldCharType="begin"/>
      </w:r>
      <w:r w:rsidRPr="007B7915">
        <w:rPr>
          <w:rFonts w:ascii="Times New Roman" w:hAnsi="Times New Roman"/>
          <w:noProof/>
          <w:lang w:val="vi-VN"/>
        </w:rPr>
        <w:instrText xml:space="preserve"> PAGEREF _Toc483643800 \h </w:instrText>
      </w:r>
      <w:r w:rsidR="00FD68E3" w:rsidRPr="007B7915">
        <w:rPr>
          <w:rFonts w:ascii="Times New Roman" w:hAnsi="Times New Roman"/>
          <w:noProof/>
          <w:lang w:val="vi-VN"/>
        </w:rPr>
      </w:r>
      <w:r w:rsidR="00FD68E3" w:rsidRPr="007B7915">
        <w:rPr>
          <w:rFonts w:ascii="Times New Roman" w:hAnsi="Times New Roman"/>
          <w:noProof/>
          <w:lang w:val="vi-VN"/>
        </w:rPr>
        <w:fldChar w:fldCharType="separate"/>
      </w:r>
      <w:r w:rsidR="00EC09A5">
        <w:rPr>
          <w:rFonts w:ascii="Times New Roman" w:hAnsi="Times New Roman"/>
          <w:noProof/>
          <w:lang w:val="vi-VN"/>
        </w:rPr>
        <w:t>295</w:t>
      </w:r>
      <w:r w:rsidR="00FD68E3" w:rsidRPr="007B7915">
        <w:rPr>
          <w:rFonts w:ascii="Times New Roman" w:hAnsi="Times New Roman"/>
          <w:noProof/>
          <w:lang w:val="vi-VN"/>
        </w:rPr>
        <w:fldChar w:fldCharType="end"/>
      </w:r>
    </w:p>
    <w:p w14:paraId="26C2AE2F" w14:textId="77777777" w:rsidR="0038366D" w:rsidRPr="007B7915" w:rsidRDefault="0038366D" w:rsidP="0038366D">
      <w:pPr>
        <w:pStyle w:val="TOC1"/>
        <w:tabs>
          <w:tab w:val="left" w:pos="480"/>
          <w:tab w:val="right" w:leader="dot" w:pos="9962"/>
        </w:tabs>
        <w:spacing w:line="360" w:lineRule="auto"/>
        <w:rPr>
          <w:rFonts w:ascii="Times New Roman" w:eastAsiaTheme="minorEastAsia" w:hAnsi="Times New Roman"/>
          <w:b w:val="0"/>
          <w:bCs w:val="0"/>
          <w:caps w:val="0"/>
          <w:noProof/>
          <w:sz w:val="24"/>
          <w:szCs w:val="24"/>
          <w:lang w:val="vi-VN"/>
        </w:rPr>
      </w:pPr>
      <w:r w:rsidRPr="007B7915">
        <w:rPr>
          <w:rFonts w:ascii="Times New Roman" w:hAnsi="Times New Roman"/>
          <w:noProof/>
          <w:lang w:val="vi-VN"/>
        </w:rPr>
        <w:t>6.</w:t>
      </w:r>
      <w:r w:rsidRPr="007B7915">
        <w:rPr>
          <w:rFonts w:ascii="Times New Roman" w:eastAsiaTheme="minorEastAsia" w:hAnsi="Times New Roman"/>
          <w:b w:val="0"/>
          <w:bCs w:val="0"/>
          <w:caps w:val="0"/>
          <w:noProof/>
          <w:sz w:val="24"/>
          <w:szCs w:val="24"/>
          <w:lang w:val="vi-VN"/>
        </w:rPr>
        <w:tab/>
      </w:r>
      <w:r w:rsidRPr="007B7915">
        <w:rPr>
          <w:rFonts w:ascii="Times New Roman" w:hAnsi="Times New Roman"/>
          <w:noProof/>
          <w:lang w:val="vi-VN" w:eastAsia="en-SG"/>
        </w:rPr>
        <w:t>THUẬT NGỮ</w:t>
      </w:r>
      <w:r w:rsidRPr="007B7915">
        <w:rPr>
          <w:rFonts w:ascii="Times New Roman" w:hAnsi="Times New Roman"/>
          <w:noProof/>
          <w:lang w:val="vi-VN"/>
        </w:rPr>
        <w:tab/>
      </w:r>
      <w:r w:rsidR="00FD68E3" w:rsidRPr="007B7915">
        <w:rPr>
          <w:rFonts w:ascii="Times New Roman" w:hAnsi="Times New Roman"/>
          <w:noProof/>
          <w:lang w:val="vi-VN"/>
        </w:rPr>
        <w:fldChar w:fldCharType="begin"/>
      </w:r>
      <w:r w:rsidRPr="007B7915">
        <w:rPr>
          <w:rFonts w:ascii="Times New Roman" w:hAnsi="Times New Roman"/>
          <w:noProof/>
          <w:lang w:val="vi-VN"/>
        </w:rPr>
        <w:instrText xml:space="preserve"> PAGEREF _Toc483643801 \h </w:instrText>
      </w:r>
      <w:r w:rsidR="00FD68E3" w:rsidRPr="007B7915">
        <w:rPr>
          <w:rFonts w:ascii="Times New Roman" w:hAnsi="Times New Roman"/>
          <w:noProof/>
          <w:lang w:val="vi-VN"/>
        </w:rPr>
      </w:r>
      <w:r w:rsidR="00FD68E3" w:rsidRPr="007B7915">
        <w:rPr>
          <w:rFonts w:ascii="Times New Roman" w:hAnsi="Times New Roman"/>
          <w:noProof/>
          <w:lang w:val="vi-VN"/>
        </w:rPr>
        <w:fldChar w:fldCharType="separate"/>
      </w:r>
      <w:r w:rsidR="00EC09A5">
        <w:rPr>
          <w:rFonts w:ascii="Times New Roman" w:hAnsi="Times New Roman"/>
          <w:noProof/>
          <w:lang w:val="vi-VN"/>
        </w:rPr>
        <w:t>296</w:t>
      </w:r>
      <w:r w:rsidR="00FD68E3" w:rsidRPr="007B7915">
        <w:rPr>
          <w:rFonts w:ascii="Times New Roman" w:hAnsi="Times New Roman"/>
          <w:noProof/>
          <w:lang w:val="vi-VN"/>
        </w:rPr>
        <w:fldChar w:fldCharType="end"/>
      </w:r>
    </w:p>
    <w:p w14:paraId="15A11632" w14:textId="77777777" w:rsidR="0038366D" w:rsidRPr="007B7915" w:rsidRDefault="0038366D">
      <w:pPr>
        <w:pStyle w:val="TOC2"/>
        <w:tabs>
          <w:tab w:val="right" w:leader="dot" w:pos="9962"/>
        </w:tabs>
        <w:rPr>
          <w:rFonts w:eastAsiaTheme="minorEastAsia" w:cstheme="minorBidi"/>
          <w:smallCaps w:val="0"/>
          <w:noProof/>
          <w:sz w:val="24"/>
          <w:szCs w:val="24"/>
          <w:lang w:val="vi-VN"/>
        </w:rPr>
      </w:pPr>
    </w:p>
    <w:p w14:paraId="5FDD3CD3" w14:textId="77777777" w:rsidR="004875DA" w:rsidRPr="007B7915" w:rsidRDefault="00FD68E3" w:rsidP="00C755AC">
      <w:pPr>
        <w:rPr>
          <w:lang w:val="vi-VN"/>
        </w:rPr>
      </w:pPr>
      <w:r w:rsidRPr="007B7915">
        <w:rPr>
          <w:lang w:val="vi-VN"/>
        </w:rPr>
        <w:fldChar w:fldCharType="end"/>
      </w:r>
    </w:p>
    <w:p w14:paraId="4573617D" w14:textId="77777777" w:rsidR="004875DA" w:rsidRPr="007B7915" w:rsidRDefault="004875DA" w:rsidP="00C755AC">
      <w:pPr>
        <w:rPr>
          <w:lang w:val="vi-VN"/>
        </w:rPr>
      </w:pPr>
    </w:p>
    <w:p w14:paraId="766FD565" w14:textId="77777777" w:rsidR="007152F2" w:rsidRPr="007B7915" w:rsidRDefault="007152F2" w:rsidP="00C755AC">
      <w:pPr>
        <w:rPr>
          <w:lang w:val="vi-VN"/>
        </w:rPr>
      </w:pPr>
    </w:p>
    <w:p w14:paraId="3B5A6D7E" w14:textId="77777777" w:rsidR="007152F2" w:rsidRPr="007B7915" w:rsidRDefault="007152F2" w:rsidP="00C755AC">
      <w:pPr>
        <w:rPr>
          <w:lang w:val="vi-VN"/>
        </w:rPr>
      </w:pPr>
    </w:p>
    <w:p w14:paraId="17274089" w14:textId="77777777" w:rsidR="004875DA" w:rsidRPr="007B7915" w:rsidRDefault="004875DA" w:rsidP="00C755AC">
      <w:pPr>
        <w:rPr>
          <w:lang w:val="vi-VN"/>
        </w:rPr>
      </w:pPr>
    </w:p>
    <w:p w14:paraId="57E37F5D" w14:textId="77777777" w:rsidR="004875DA" w:rsidRPr="007B7915" w:rsidRDefault="004875DA" w:rsidP="00C755AC">
      <w:pPr>
        <w:rPr>
          <w:lang w:val="vi-VN"/>
        </w:rPr>
      </w:pPr>
    </w:p>
    <w:p w14:paraId="4D9A0A72" w14:textId="77777777" w:rsidR="004875DA" w:rsidRPr="007B7915" w:rsidRDefault="004875DA" w:rsidP="00C755AC">
      <w:pPr>
        <w:rPr>
          <w:lang w:val="vi-VN"/>
        </w:rPr>
      </w:pPr>
    </w:p>
    <w:p w14:paraId="298F9454" w14:textId="77777777" w:rsidR="004875DA" w:rsidRPr="007B7915" w:rsidRDefault="004875DA" w:rsidP="00C755AC">
      <w:pPr>
        <w:rPr>
          <w:lang w:val="vi-VN"/>
        </w:rPr>
      </w:pPr>
    </w:p>
    <w:p w14:paraId="043A16FD" w14:textId="77777777" w:rsidR="004875DA" w:rsidRPr="007B7915" w:rsidRDefault="004875DA" w:rsidP="00C755AC">
      <w:pPr>
        <w:rPr>
          <w:lang w:val="vi-VN"/>
        </w:rPr>
      </w:pPr>
    </w:p>
    <w:p w14:paraId="43908B6D" w14:textId="77777777" w:rsidR="004875DA" w:rsidRPr="007B7915" w:rsidRDefault="004875DA" w:rsidP="00C755AC">
      <w:pPr>
        <w:rPr>
          <w:lang w:val="vi-VN"/>
        </w:rPr>
      </w:pPr>
    </w:p>
    <w:p w14:paraId="1B41B230" w14:textId="77777777" w:rsidR="004875DA" w:rsidRPr="007B7915" w:rsidRDefault="004875DA" w:rsidP="00C755AC">
      <w:pPr>
        <w:rPr>
          <w:lang w:val="vi-VN"/>
        </w:rPr>
      </w:pPr>
    </w:p>
    <w:p w14:paraId="425D89E5" w14:textId="77777777" w:rsidR="004875DA" w:rsidRPr="007B7915" w:rsidRDefault="004875DA" w:rsidP="00C755AC">
      <w:pPr>
        <w:rPr>
          <w:lang w:val="vi-VN"/>
        </w:rPr>
      </w:pPr>
    </w:p>
    <w:p w14:paraId="197FE159" w14:textId="77777777" w:rsidR="004875DA" w:rsidRPr="007B7915" w:rsidRDefault="004875DA" w:rsidP="00C755AC">
      <w:pPr>
        <w:rPr>
          <w:lang w:val="vi-VN"/>
        </w:rPr>
      </w:pPr>
    </w:p>
    <w:p w14:paraId="59F4CDED" w14:textId="77777777" w:rsidR="004875DA" w:rsidRPr="007B7915" w:rsidRDefault="004875DA" w:rsidP="00C755AC">
      <w:pPr>
        <w:rPr>
          <w:lang w:val="vi-VN"/>
        </w:rPr>
      </w:pPr>
    </w:p>
    <w:p w14:paraId="1F8CD896" w14:textId="77777777" w:rsidR="004875DA" w:rsidRPr="007B7915" w:rsidRDefault="004875DA" w:rsidP="00C755AC">
      <w:pPr>
        <w:rPr>
          <w:lang w:val="vi-VN"/>
        </w:rPr>
      </w:pPr>
    </w:p>
    <w:p w14:paraId="795DC403" w14:textId="77777777" w:rsidR="00D8760C" w:rsidRPr="007B7915" w:rsidRDefault="00D8760C" w:rsidP="00C755AC">
      <w:pPr>
        <w:rPr>
          <w:lang w:val="vi-VN"/>
        </w:rPr>
      </w:pPr>
    </w:p>
    <w:p w14:paraId="1D3598E9" w14:textId="77777777" w:rsidR="004875DA" w:rsidRPr="007B7915" w:rsidRDefault="004875DA" w:rsidP="00C755AC">
      <w:pPr>
        <w:rPr>
          <w:lang w:val="vi-VN"/>
        </w:rPr>
      </w:pPr>
    </w:p>
    <w:p w14:paraId="2C37D2D3" w14:textId="77777777" w:rsidR="004875DA" w:rsidRPr="007B7915" w:rsidRDefault="004875DA" w:rsidP="00C755AC">
      <w:pPr>
        <w:rPr>
          <w:lang w:val="vi-VN"/>
        </w:rPr>
      </w:pPr>
    </w:p>
    <w:p w14:paraId="749FBA9F" w14:textId="77777777" w:rsidR="004875DA" w:rsidRPr="007B7915" w:rsidRDefault="004875DA" w:rsidP="00C755AC">
      <w:pPr>
        <w:rPr>
          <w:lang w:val="vi-VN"/>
        </w:rPr>
      </w:pPr>
    </w:p>
    <w:p w14:paraId="2EC75B07" w14:textId="77777777" w:rsidR="004875DA" w:rsidRPr="007B7915" w:rsidRDefault="004875DA" w:rsidP="00C755AC">
      <w:pPr>
        <w:rPr>
          <w:lang w:val="vi-VN"/>
        </w:rPr>
      </w:pPr>
    </w:p>
    <w:p w14:paraId="30FBD95C" w14:textId="77777777" w:rsidR="004875DA" w:rsidRPr="007B7915" w:rsidRDefault="004875DA" w:rsidP="00C755AC">
      <w:pPr>
        <w:rPr>
          <w:lang w:val="vi-VN"/>
        </w:rPr>
      </w:pPr>
    </w:p>
    <w:p w14:paraId="48CE72A4" w14:textId="77777777" w:rsidR="004875DA" w:rsidRPr="007B7915" w:rsidRDefault="004875DA" w:rsidP="00C755AC">
      <w:pPr>
        <w:rPr>
          <w:lang w:val="vi-VN"/>
        </w:rPr>
      </w:pPr>
    </w:p>
    <w:p w14:paraId="3310DDB6" w14:textId="77777777" w:rsidR="004875DA" w:rsidRPr="007B7915" w:rsidRDefault="004875DA" w:rsidP="00C755AC">
      <w:pPr>
        <w:rPr>
          <w:lang w:val="vi-VN"/>
        </w:rPr>
      </w:pPr>
    </w:p>
    <w:p w14:paraId="29166AAE" w14:textId="77777777" w:rsidR="00C755AC" w:rsidRPr="007B7915" w:rsidRDefault="0058618D" w:rsidP="00C755AC">
      <w:pPr>
        <w:pStyle w:val="Heading1"/>
        <w:numPr>
          <w:ilvl w:val="0"/>
          <w:numId w:val="47"/>
        </w:numPr>
        <w:spacing w:line="276" w:lineRule="auto"/>
        <w:ind w:left="709" w:hanging="709"/>
        <w:rPr>
          <w:rFonts w:ascii="Times New Roman" w:hAnsi="Times New Roman" w:cs="Times New Roman"/>
          <w:sz w:val="22"/>
          <w:szCs w:val="22"/>
          <w:lang w:val="vi-VN"/>
        </w:rPr>
      </w:pPr>
      <w:bookmarkStart w:id="838" w:name="_Toc482865414"/>
      <w:bookmarkStart w:id="839" w:name="_Toc482947476"/>
      <w:bookmarkStart w:id="840" w:name="_Toc483413449"/>
      <w:bookmarkStart w:id="841" w:name="_Toc483413500"/>
      <w:bookmarkStart w:id="842" w:name="_Toc483414918"/>
      <w:bookmarkStart w:id="843" w:name="_Toc483415150"/>
      <w:bookmarkStart w:id="844" w:name="_Toc483416994"/>
      <w:bookmarkStart w:id="845" w:name="_Toc483488641"/>
      <w:bookmarkStart w:id="846" w:name="_Toc483575159"/>
      <w:bookmarkStart w:id="847" w:name="_Toc483575218"/>
      <w:bookmarkStart w:id="848" w:name="_Toc483575314"/>
      <w:bookmarkStart w:id="849" w:name="_Toc483575496"/>
      <w:bookmarkStart w:id="850" w:name="_Toc483643793"/>
      <w:r w:rsidRPr="007B7915">
        <w:rPr>
          <w:rFonts w:ascii="Times New Roman" w:hAnsi="Times New Roman" w:cs="Times New Roman"/>
          <w:sz w:val="22"/>
          <w:szCs w:val="22"/>
          <w:lang w:val="vi-VN"/>
        </w:rPr>
        <w:t>MỤC ĐÍCH</w:t>
      </w:r>
      <w:bookmarkEnd w:id="838"/>
      <w:bookmarkEnd w:id="839"/>
      <w:bookmarkEnd w:id="840"/>
      <w:bookmarkEnd w:id="841"/>
      <w:bookmarkEnd w:id="842"/>
      <w:bookmarkEnd w:id="843"/>
      <w:bookmarkEnd w:id="844"/>
      <w:bookmarkEnd w:id="845"/>
      <w:bookmarkEnd w:id="846"/>
      <w:bookmarkEnd w:id="847"/>
      <w:bookmarkEnd w:id="848"/>
      <w:bookmarkEnd w:id="849"/>
      <w:bookmarkEnd w:id="850"/>
    </w:p>
    <w:p w14:paraId="5C076DB3" w14:textId="77777777" w:rsidR="00C755AC" w:rsidRPr="007B7915" w:rsidRDefault="00C755AC" w:rsidP="00C755AC">
      <w:pPr>
        <w:jc w:val="both"/>
        <w:rPr>
          <w:sz w:val="22"/>
          <w:szCs w:val="22"/>
          <w:lang w:val="vi-VN"/>
        </w:rPr>
      </w:pPr>
    </w:p>
    <w:p w14:paraId="240859B9" w14:textId="77777777" w:rsidR="00C755AC" w:rsidRPr="007B7915" w:rsidRDefault="0058618D" w:rsidP="00C755AC">
      <w:pPr>
        <w:jc w:val="both"/>
        <w:rPr>
          <w:sz w:val="22"/>
          <w:szCs w:val="22"/>
          <w:lang w:val="vi-VN"/>
        </w:rPr>
      </w:pPr>
      <w:r w:rsidRPr="007B7915">
        <w:rPr>
          <w:sz w:val="22"/>
          <w:szCs w:val="22"/>
          <w:lang w:val="vi-VN"/>
        </w:rPr>
        <w:t xml:space="preserve">Nhằm hướng dẫn nộp các thông tin và dữ liệu thẩm định quy trình dựa trên </w:t>
      </w:r>
      <w:r w:rsidR="00EA75EF" w:rsidRPr="007B7915">
        <w:rPr>
          <w:sz w:val="22"/>
          <w:szCs w:val="22"/>
          <w:lang w:val="vi-VN"/>
        </w:rPr>
        <w:t>cách tiếp cận</w:t>
      </w:r>
      <w:r w:rsidRPr="007B7915">
        <w:rPr>
          <w:sz w:val="22"/>
          <w:szCs w:val="22"/>
          <w:lang w:val="vi-VN"/>
        </w:rPr>
        <w:t xml:space="preserve"> </w:t>
      </w:r>
      <w:r w:rsidR="006D4AEF" w:rsidRPr="007B7915">
        <w:rPr>
          <w:sz w:val="22"/>
          <w:szCs w:val="22"/>
          <w:lang w:val="vi-VN"/>
        </w:rPr>
        <w:t>Chất lượng theo T</w:t>
      </w:r>
      <w:r w:rsidR="003A5936" w:rsidRPr="007B7915">
        <w:rPr>
          <w:sz w:val="22"/>
          <w:szCs w:val="22"/>
          <w:lang w:val="vi-VN"/>
        </w:rPr>
        <w:t>hiết kế</w:t>
      </w:r>
      <w:r w:rsidR="002346FC" w:rsidRPr="007B7915">
        <w:rPr>
          <w:sz w:val="22"/>
          <w:szCs w:val="22"/>
          <w:lang w:val="vi-VN"/>
        </w:rPr>
        <w:t xml:space="preserve"> (Quality by D</w:t>
      </w:r>
      <w:r w:rsidRPr="007B7915">
        <w:rPr>
          <w:sz w:val="22"/>
          <w:szCs w:val="22"/>
          <w:lang w:val="vi-VN"/>
        </w:rPr>
        <w:t>esign hay QbD).</w:t>
      </w:r>
    </w:p>
    <w:p w14:paraId="6F66E50C" w14:textId="77777777" w:rsidR="00C755AC" w:rsidRPr="007B7915" w:rsidRDefault="00C755AC" w:rsidP="00C755AC">
      <w:pPr>
        <w:jc w:val="both"/>
        <w:rPr>
          <w:sz w:val="22"/>
          <w:szCs w:val="22"/>
          <w:lang w:val="vi-VN"/>
        </w:rPr>
      </w:pPr>
    </w:p>
    <w:p w14:paraId="596DEB34" w14:textId="77777777" w:rsidR="00C755AC" w:rsidRPr="007B7915" w:rsidRDefault="0058618D" w:rsidP="00C755AC">
      <w:pPr>
        <w:rPr>
          <w:sz w:val="22"/>
          <w:szCs w:val="22"/>
          <w:lang w:val="vi-VN"/>
        </w:rPr>
      </w:pPr>
      <w:r w:rsidRPr="007B7915">
        <w:rPr>
          <w:sz w:val="22"/>
          <w:szCs w:val="22"/>
          <w:lang w:val="vi-VN"/>
        </w:rPr>
        <w:t>Hướng dẫn này nên được đọc cùng với các tài liệu sau</w:t>
      </w:r>
      <w:r w:rsidR="00C755AC" w:rsidRPr="007B7915">
        <w:rPr>
          <w:sz w:val="22"/>
          <w:szCs w:val="22"/>
          <w:lang w:val="vi-VN"/>
        </w:rPr>
        <w:t xml:space="preserve">: </w:t>
      </w:r>
    </w:p>
    <w:p w14:paraId="68E50ED1" w14:textId="77777777" w:rsidR="009021AF" w:rsidRPr="007B7915" w:rsidRDefault="009021AF" w:rsidP="00C755AC">
      <w:pPr>
        <w:rPr>
          <w:sz w:val="22"/>
          <w:szCs w:val="22"/>
          <w:lang w:val="vi-VN"/>
        </w:rPr>
      </w:pPr>
    </w:p>
    <w:p w14:paraId="36765B77" w14:textId="77777777" w:rsidR="00E64553" w:rsidRPr="007B7915" w:rsidRDefault="00E64553" w:rsidP="00AF3BC3">
      <w:pPr>
        <w:numPr>
          <w:ilvl w:val="0"/>
          <w:numId w:val="38"/>
        </w:numPr>
        <w:ind w:left="709" w:hanging="425"/>
        <w:jc w:val="both"/>
        <w:rPr>
          <w:sz w:val="22"/>
          <w:szCs w:val="22"/>
          <w:lang w:val="vi-VN"/>
        </w:rPr>
      </w:pPr>
      <w:bookmarkStart w:id="851" w:name="_Toc314498822"/>
      <w:bookmarkStart w:id="852" w:name="_Toc314584630"/>
      <w:r w:rsidRPr="007B7915">
        <w:rPr>
          <w:sz w:val="22"/>
          <w:szCs w:val="22"/>
          <w:lang w:val="vi-VN"/>
        </w:rPr>
        <w:t>Process Validation: General Principles and Practices (</w:t>
      </w:r>
      <w:r w:rsidR="000F6C17" w:rsidRPr="007B7915">
        <w:rPr>
          <w:sz w:val="22"/>
          <w:szCs w:val="22"/>
          <w:lang w:val="vi-VN"/>
        </w:rPr>
        <w:t>US-</w:t>
      </w:r>
      <w:r w:rsidRPr="007B7915">
        <w:rPr>
          <w:sz w:val="22"/>
          <w:szCs w:val="22"/>
          <w:lang w:val="vi-VN"/>
        </w:rPr>
        <w:t>FDA, Jan 2011)</w:t>
      </w:r>
    </w:p>
    <w:p w14:paraId="759FC183" w14:textId="77777777" w:rsidR="00E64553" w:rsidRPr="007B7915" w:rsidRDefault="00E64553" w:rsidP="00AF3BC3">
      <w:pPr>
        <w:numPr>
          <w:ilvl w:val="0"/>
          <w:numId w:val="38"/>
        </w:numPr>
        <w:ind w:left="709" w:hanging="425"/>
        <w:jc w:val="both"/>
        <w:rPr>
          <w:sz w:val="22"/>
          <w:szCs w:val="22"/>
          <w:lang w:val="vi-VN"/>
        </w:rPr>
      </w:pPr>
      <w:r w:rsidRPr="007B7915">
        <w:rPr>
          <w:sz w:val="22"/>
          <w:szCs w:val="22"/>
          <w:lang w:val="vi-VN"/>
        </w:rPr>
        <w:t>Pharmaceutical Development Q8(R2) (ICH, August 2009)</w:t>
      </w:r>
    </w:p>
    <w:p w14:paraId="0CCFC444" w14:textId="77777777" w:rsidR="00E64553" w:rsidRPr="007B7915" w:rsidRDefault="00E64553" w:rsidP="00AF3BC3">
      <w:pPr>
        <w:numPr>
          <w:ilvl w:val="0"/>
          <w:numId w:val="38"/>
        </w:numPr>
        <w:ind w:left="709" w:hanging="425"/>
        <w:jc w:val="both"/>
        <w:rPr>
          <w:sz w:val="22"/>
          <w:szCs w:val="22"/>
          <w:lang w:val="vi-VN"/>
        </w:rPr>
      </w:pPr>
      <w:r w:rsidRPr="007B7915">
        <w:rPr>
          <w:sz w:val="22"/>
          <w:szCs w:val="22"/>
          <w:lang w:val="vi-VN"/>
        </w:rPr>
        <w:t>ICH Quality Risk Management Q9 (ICH, Nov 2005)</w:t>
      </w:r>
    </w:p>
    <w:p w14:paraId="19A919FB" w14:textId="77777777" w:rsidR="00E64553" w:rsidRPr="007B7915" w:rsidRDefault="00E64553" w:rsidP="00AF3BC3">
      <w:pPr>
        <w:numPr>
          <w:ilvl w:val="0"/>
          <w:numId w:val="38"/>
        </w:numPr>
        <w:ind w:left="709" w:hanging="425"/>
        <w:jc w:val="both"/>
        <w:rPr>
          <w:sz w:val="22"/>
          <w:szCs w:val="22"/>
          <w:lang w:val="vi-VN"/>
        </w:rPr>
      </w:pPr>
      <w:r w:rsidRPr="007B7915">
        <w:rPr>
          <w:sz w:val="22"/>
          <w:szCs w:val="22"/>
          <w:lang w:val="vi-VN"/>
        </w:rPr>
        <w:t>ICH Pharmaceutical Quality System Q10 (ICH, June 2008)</w:t>
      </w:r>
    </w:p>
    <w:p w14:paraId="07566B48" w14:textId="77777777" w:rsidR="00E64553" w:rsidRPr="007B7915" w:rsidRDefault="00E64553" w:rsidP="000F6C17">
      <w:pPr>
        <w:numPr>
          <w:ilvl w:val="0"/>
          <w:numId w:val="38"/>
        </w:numPr>
        <w:ind w:left="709" w:hanging="425"/>
        <w:jc w:val="both"/>
        <w:rPr>
          <w:sz w:val="22"/>
          <w:szCs w:val="22"/>
          <w:lang w:val="vi-VN"/>
        </w:rPr>
      </w:pPr>
      <w:r w:rsidRPr="007B7915">
        <w:rPr>
          <w:sz w:val="22"/>
          <w:szCs w:val="22"/>
          <w:lang w:val="vi-VN"/>
        </w:rPr>
        <w:t>ICH Development and Manufacture of Drug Substances (Chemical Entities and Biotechnological /Biological Entities) Q11 (ICH, May 2012)</w:t>
      </w:r>
    </w:p>
    <w:p w14:paraId="195E6C5F" w14:textId="77777777" w:rsidR="00E64553" w:rsidRPr="007B7915" w:rsidRDefault="00E64553" w:rsidP="00AF3BC3">
      <w:pPr>
        <w:numPr>
          <w:ilvl w:val="0"/>
          <w:numId w:val="38"/>
        </w:numPr>
        <w:ind w:left="709" w:hanging="425"/>
        <w:jc w:val="both"/>
        <w:rPr>
          <w:sz w:val="22"/>
          <w:szCs w:val="22"/>
          <w:lang w:val="vi-VN"/>
        </w:rPr>
      </w:pPr>
      <w:r w:rsidRPr="007B7915">
        <w:rPr>
          <w:sz w:val="22"/>
          <w:szCs w:val="22"/>
          <w:lang w:val="vi-VN"/>
        </w:rPr>
        <w:t>ICH Quality Implementation Working Group on Q8, Q9 and Q10 Questions &amp; Answers (R4) (ICH, Nov 2010)</w:t>
      </w:r>
    </w:p>
    <w:p w14:paraId="5670295D" w14:textId="77777777" w:rsidR="00C755AC" w:rsidRPr="007B7915" w:rsidRDefault="00E64553" w:rsidP="00AF3BC3">
      <w:pPr>
        <w:numPr>
          <w:ilvl w:val="0"/>
          <w:numId w:val="38"/>
        </w:numPr>
        <w:ind w:left="709" w:hanging="425"/>
        <w:jc w:val="both"/>
        <w:rPr>
          <w:sz w:val="22"/>
          <w:szCs w:val="22"/>
          <w:lang w:val="vi-VN"/>
        </w:rPr>
      </w:pPr>
      <w:r w:rsidRPr="007B7915">
        <w:rPr>
          <w:sz w:val="22"/>
          <w:szCs w:val="22"/>
          <w:lang w:val="vi-VN"/>
        </w:rPr>
        <w:t>ICH Quality Implementation Working Group Points To Consider (R2) (ICH, Dec 2011)</w:t>
      </w:r>
    </w:p>
    <w:p w14:paraId="27EFBF1C" w14:textId="77777777" w:rsidR="00C755AC" w:rsidRPr="007B7915" w:rsidRDefault="0058618D" w:rsidP="006A5A59">
      <w:pPr>
        <w:pStyle w:val="Heading1"/>
        <w:numPr>
          <w:ilvl w:val="0"/>
          <w:numId w:val="47"/>
        </w:numPr>
        <w:spacing w:line="276" w:lineRule="auto"/>
        <w:ind w:left="709" w:hanging="709"/>
        <w:rPr>
          <w:rFonts w:ascii="Times New Roman" w:hAnsi="Times New Roman" w:cs="Times New Roman"/>
          <w:sz w:val="22"/>
          <w:szCs w:val="22"/>
          <w:lang w:val="vi-VN"/>
        </w:rPr>
      </w:pPr>
      <w:bookmarkStart w:id="853" w:name="_Toc482865415"/>
      <w:bookmarkStart w:id="854" w:name="_Toc482947477"/>
      <w:bookmarkStart w:id="855" w:name="_Toc483413450"/>
      <w:bookmarkStart w:id="856" w:name="_Toc483413501"/>
      <w:bookmarkStart w:id="857" w:name="_Toc483414919"/>
      <w:bookmarkStart w:id="858" w:name="_Toc483415151"/>
      <w:bookmarkStart w:id="859" w:name="_Toc483416995"/>
      <w:bookmarkStart w:id="860" w:name="_Toc483488642"/>
      <w:bookmarkStart w:id="861" w:name="_Toc483575160"/>
      <w:bookmarkStart w:id="862" w:name="_Toc483575219"/>
      <w:bookmarkStart w:id="863" w:name="_Toc483575315"/>
      <w:bookmarkStart w:id="864" w:name="_Toc483575497"/>
      <w:bookmarkStart w:id="865" w:name="_Toc483643794"/>
      <w:bookmarkEnd w:id="851"/>
      <w:bookmarkEnd w:id="852"/>
      <w:r w:rsidRPr="007B7915">
        <w:rPr>
          <w:rFonts w:ascii="Times New Roman" w:hAnsi="Times New Roman" w:cs="Times New Roman"/>
          <w:sz w:val="22"/>
          <w:szCs w:val="22"/>
          <w:lang w:val="vi-VN"/>
        </w:rPr>
        <w:t>PHẠM VI</w:t>
      </w:r>
      <w:bookmarkEnd w:id="853"/>
      <w:bookmarkEnd w:id="854"/>
      <w:bookmarkEnd w:id="855"/>
      <w:bookmarkEnd w:id="856"/>
      <w:bookmarkEnd w:id="857"/>
      <w:bookmarkEnd w:id="858"/>
      <w:bookmarkEnd w:id="859"/>
      <w:bookmarkEnd w:id="860"/>
      <w:bookmarkEnd w:id="861"/>
      <w:bookmarkEnd w:id="862"/>
      <w:bookmarkEnd w:id="863"/>
      <w:bookmarkEnd w:id="864"/>
      <w:bookmarkEnd w:id="865"/>
    </w:p>
    <w:p w14:paraId="33836559" w14:textId="77777777" w:rsidR="006A5A59" w:rsidRPr="007B7915" w:rsidRDefault="006A5A59" w:rsidP="006A5A59">
      <w:pPr>
        <w:rPr>
          <w:sz w:val="13"/>
          <w:lang w:val="vi-VN"/>
        </w:rPr>
      </w:pPr>
    </w:p>
    <w:p w14:paraId="52D3C872" w14:textId="77777777" w:rsidR="00C755AC" w:rsidRPr="007B7915" w:rsidRDefault="0058618D" w:rsidP="00F856CA">
      <w:pPr>
        <w:jc w:val="both"/>
        <w:rPr>
          <w:sz w:val="22"/>
          <w:szCs w:val="22"/>
          <w:lang w:val="vi-VN"/>
        </w:rPr>
      </w:pPr>
      <w:r w:rsidRPr="007B7915">
        <w:rPr>
          <w:sz w:val="22"/>
          <w:szCs w:val="22"/>
          <w:lang w:val="vi-VN"/>
        </w:rPr>
        <w:t>Hướng dẫn này được áp dụng ch</w:t>
      </w:r>
      <w:r w:rsidR="00043DD7" w:rsidRPr="007B7915">
        <w:rPr>
          <w:sz w:val="22"/>
          <w:szCs w:val="22"/>
          <w:lang w:val="vi-VN"/>
        </w:rPr>
        <w:t>o cả thuốc có nguồn gốc hoá học</w:t>
      </w:r>
      <w:r w:rsidRPr="007B7915">
        <w:rPr>
          <w:sz w:val="22"/>
          <w:szCs w:val="22"/>
          <w:lang w:val="vi-VN"/>
        </w:rPr>
        <w:t xml:space="preserve"> hoặc sinh học cũng như nguyên liệu làm thuốc. </w:t>
      </w:r>
    </w:p>
    <w:p w14:paraId="21BD9156" w14:textId="77777777" w:rsidR="00C755AC" w:rsidRPr="007B7915" w:rsidRDefault="0058618D" w:rsidP="00C755AC">
      <w:pPr>
        <w:pStyle w:val="Heading1"/>
        <w:numPr>
          <w:ilvl w:val="0"/>
          <w:numId w:val="47"/>
        </w:numPr>
        <w:spacing w:line="276" w:lineRule="auto"/>
        <w:ind w:left="709" w:hanging="709"/>
        <w:rPr>
          <w:rFonts w:ascii="Times New Roman" w:hAnsi="Times New Roman" w:cs="Times New Roman"/>
          <w:sz w:val="22"/>
          <w:szCs w:val="22"/>
          <w:lang w:val="vi-VN"/>
        </w:rPr>
      </w:pPr>
      <w:bookmarkStart w:id="866" w:name="_Toc482865416"/>
      <w:bookmarkStart w:id="867" w:name="_Toc482947478"/>
      <w:bookmarkStart w:id="868" w:name="_Toc483413451"/>
      <w:bookmarkStart w:id="869" w:name="_Toc483413502"/>
      <w:bookmarkStart w:id="870" w:name="_Toc483414920"/>
      <w:bookmarkStart w:id="871" w:name="_Toc483415152"/>
      <w:bookmarkStart w:id="872" w:name="_Toc483416996"/>
      <w:bookmarkStart w:id="873" w:name="_Toc483488643"/>
      <w:bookmarkStart w:id="874" w:name="_Toc483575161"/>
      <w:bookmarkStart w:id="875" w:name="_Toc483575220"/>
      <w:bookmarkStart w:id="876" w:name="_Toc483575316"/>
      <w:bookmarkStart w:id="877" w:name="_Toc483575498"/>
      <w:bookmarkStart w:id="878" w:name="_Toc483643795"/>
      <w:r w:rsidRPr="007B7915">
        <w:rPr>
          <w:rFonts w:ascii="Times New Roman" w:hAnsi="Times New Roman" w:cs="Times New Roman"/>
          <w:sz w:val="22"/>
          <w:szCs w:val="22"/>
          <w:lang w:val="vi-VN"/>
        </w:rPr>
        <w:t>THÔNG TIN CHUNG</w:t>
      </w:r>
      <w:bookmarkEnd w:id="866"/>
      <w:bookmarkEnd w:id="867"/>
      <w:bookmarkEnd w:id="868"/>
      <w:bookmarkEnd w:id="869"/>
      <w:bookmarkEnd w:id="870"/>
      <w:bookmarkEnd w:id="871"/>
      <w:bookmarkEnd w:id="872"/>
      <w:bookmarkEnd w:id="873"/>
      <w:bookmarkEnd w:id="874"/>
      <w:bookmarkEnd w:id="875"/>
      <w:bookmarkEnd w:id="876"/>
      <w:bookmarkEnd w:id="877"/>
      <w:bookmarkEnd w:id="878"/>
    </w:p>
    <w:p w14:paraId="007D5482" w14:textId="77777777" w:rsidR="00C755AC" w:rsidRPr="007B7915" w:rsidRDefault="00C755AC" w:rsidP="00C755AC">
      <w:pPr>
        <w:jc w:val="both"/>
        <w:rPr>
          <w:sz w:val="22"/>
          <w:szCs w:val="22"/>
          <w:lang w:val="vi-VN"/>
        </w:rPr>
      </w:pPr>
    </w:p>
    <w:p w14:paraId="631F9E8B" w14:textId="77777777" w:rsidR="0058618D" w:rsidRPr="007B7915" w:rsidRDefault="00C755AC" w:rsidP="00C755AC">
      <w:pPr>
        <w:jc w:val="both"/>
        <w:rPr>
          <w:sz w:val="22"/>
          <w:szCs w:val="22"/>
          <w:lang w:val="vi-VN"/>
        </w:rPr>
      </w:pPr>
      <w:r w:rsidRPr="007B7915">
        <w:rPr>
          <w:sz w:val="22"/>
          <w:szCs w:val="22"/>
          <w:lang w:val="vi-VN"/>
        </w:rPr>
        <w:t xml:space="preserve">FDA </w:t>
      </w:r>
      <w:r w:rsidR="0058618D" w:rsidRPr="007B7915">
        <w:rPr>
          <w:sz w:val="22"/>
          <w:szCs w:val="22"/>
          <w:lang w:val="vi-VN"/>
        </w:rPr>
        <w:t xml:space="preserve">đã </w:t>
      </w:r>
      <w:r w:rsidR="00AE38F8" w:rsidRPr="007B7915">
        <w:rPr>
          <w:sz w:val="22"/>
          <w:szCs w:val="22"/>
          <w:lang w:val="vi-VN"/>
        </w:rPr>
        <w:t>ban hành</w:t>
      </w:r>
      <w:r w:rsidR="0058618D" w:rsidRPr="007B7915">
        <w:rPr>
          <w:sz w:val="22"/>
          <w:szCs w:val="22"/>
          <w:lang w:val="vi-VN"/>
        </w:rPr>
        <w:t xml:space="preserve"> tài liệu “Guideline on General Principles of Process Validation - Hướng dẫn về các nguyên tắc chung trong thẩm địn</w:t>
      </w:r>
      <w:r w:rsidR="00043DD7" w:rsidRPr="007B7915">
        <w:rPr>
          <w:sz w:val="22"/>
          <w:szCs w:val="22"/>
          <w:lang w:val="vi-VN"/>
        </w:rPr>
        <w:t xml:space="preserve">h quy trình vào năm 1987”, trong đó </w:t>
      </w:r>
      <w:r w:rsidR="0058618D" w:rsidRPr="007B7915">
        <w:rPr>
          <w:sz w:val="22"/>
          <w:szCs w:val="22"/>
          <w:lang w:val="vi-VN"/>
        </w:rPr>
        <w:t xml:space="preserve">nhấn mạnh rằng </w:t>
      </w:r>
      <w:r w:rsidR="00043DD7" w:rsidRPr="007B7915">
        <w:rPr>
          <w:sz w:val="22"/>
          <w:szCs w:val="22"/>
          <w:lang w:val="vi-VN"/>
        </w:rPr>
        <w:t xml:space="preserve">việc </w:t>
      </w:r>
      <w:r w:rsidR="0058618D" w:rsidRPr="007B7915">
        <w:rPr>
          <w:sz w:val="22"/>
          <w:szCs w:val="22"/>
          <w:lang w:val="vi-VN"/>
        </w:rPr>
        <w:t>thẩm đị</w:t>
      </w:r>
      <w:r w:rsidR="00043DD7" w:rsidRPr="007B7915">
        <w:rPr>
          <w:sz w:val="22"/>
          <w:szCs w:val="22"/>
          <w:lang w:val="vi-VN"/>
        </w:rPr>
        <w:t xml:space="preserve">nh quy trình được hoàn thành với </w:t>
      </w:r>
      <w:r w:rsidR="00BA16CA" w:rsidRPr="007B7915">
        <w:rPr>
          <w:sz w:val="22"/>
          <w:szCs w:val="22"/>
          <w:lang w:val="vi-VN"/>
        </w:rPr>
        <w:t>3 lô sản xuất thực tế. Mộ</w:t>
      </w:r>
      <w:r w:rsidR="00043DD7" w:rsidRPr="007B7915">
        <w:rPr>
          <w:sz w:val="22"/>
          <w:szCs w:val="22"/>
          <w:lang w:val="vi-VN"/>
        </w:rPr>
        <w:t>t</w:t>
      </w:r>
      <w:r w:rsidR="00BA16CA" w:rsidRPr="007B7915">
        <w:rPr>
          <w:sz w:val="22"/>
          <w:szCs w:val="22"/>
          <w:lang w:val="vi-VN"/>
        </w:rPr>
        <w:t xml:space="preserve"> phương pháp </w:t>
      </w:r>
      <w:r w:rsidR="00043DD7" w:rsidRPr="007B7915">
        <w:rPr>
          <w:sz w:val="22"/>
          <w:szCs w:val="22"/>
          <w:lang w:val="vi-VN"/>
        </w:rPr>
        <w:t xml:space="preserve">khác </w:t>
      </w:r>
      <w:r w:rsidR="00BA16CA" w:rsidRPr="007B7915">
        <w:rPr>
          <w:sz w:val="22"/>
          <w:szCs w:val="22"/>
          <w:lang w:val="vi-VN"/>
        </w:rPr>
        <w:t xml:space="preserve">có thể được áp dụng đó là </w:t>
      </w:r>
      <w:r w:rsidR="00AE38F8" w:rsidRPr="007B7915">
        <w:rPr>
          <w:sz w:val="22"/>
          <w:szCs w:val="22"/>
          <w:lang w:val="vi-VN"/>
        </w:rPr>
        <w:t xml:space="preserve">thẩm tra quy trình </w:t>
      </w:r>
      <w:r w:rsidR="00BA16CA" w:rsidRPr="007B7915">
        <w:rPr>
          <w:sz w:val="22"/>
          <w:szCs w:val="22"/>
          <w:lang w:val="vi-VN"/>
        </w:rPr>
        <w:t>liên tục, hay còn gọi là phương pháp</w:t>
      </w:r>
      <w:r w:rsidR="00043DD7" w:rsidRPr="007B7915">
        <w:rPr>
          <w:sz w:val="22"/>
          <w:szCs w:val="22"/>
          <w:lang w:val="vi-VN"/>
        </w:rPr>
        <w:t xml:space="preserve"> dựa trên</w:t>
      </w:r>
      <w:r w:rsidR="00BA16CA" w:rsidRPr="007B7915">
        <w:rPr>
          <w:sz w:val="22"/>
          <w:szCs w:val="22"/>
          <w:lang w:val="vi-VN"/>
        </w:rPr>
        <w:t xml:space="preserve"> vòng đời sản phẩm vốn là </w:t>
      </w:r>
      <w:r w:rsidR="003854F8" w:rsidRPr="007B7915">
        <w:rPr>
          <w:sz w:val="22"/>
          <w:szCs w:val="22"/>
          <w:lang w:val="vi-VN"/>
        </w:rPr>
        <w:t xml:space="preserve">một nội dung trọng tâm </w:t>
      </w:r>
      <w:r w:rsidR="00BA16CA" w:rsidRPr="007B7915">
        <w:rPr>
          <w:sz w:val="22"/>
          <w:szCs w:val="22"/>
          <w:lang w:val="vi-VN"/>
        </w:rPr>
        <w:t>của khái niệm</w:t>
      </w:r>
      <w:r w:rsidR="00705C38" w:rsidRPr="007B7915">
        <w:rPr>
          <w:sz w:val="22"/>
          <w:szCs w:val="22"/>
          <w:lang w:val="vi-VN"/>
        </w:rPr>
        <w:t xml:space="preserve"> Chất lượng theo Thiết kế</w:t>
      </w:r>
      <w:r w:rsidR="00BA16CA" w:rsidRPr="007B7915">
        <w:rPr>
          <w:sz w:val="22"/>
          <w:szCs w:val="22"/>
          <w:lang w:val="vi-VN"/>
        </w:rPr>
        <w:t xml:space="preserve"> </w:t>
      </w:r>
      <w:r w:rsidR="003854F8" w:rsidRPr="007B7915">
        <w:rPr>
          <w:sz w:val="22"/>
          <w:szCs w:val="22"/>
          <w:lang w:val="vi-VN"/>
        </w:rPr>
        <w:t>(</w:t>
      </w:r>
      <w:r w:rsidR="00BA16CA" w:rsidRPr="007B7915">
        <w:rPr>
          <w:sz w:val="22"/>
          <w:szCs w:val="22"/>
          <w:lang w:val="vi-VN"/>
        </w:rPr>
        <w:t>Q</w:t>
      </w:r>
      <w:r w:rsidR="003854F8" w:rsidRPr="007B7915">
        <w:rPr>
          <w:sz w:val="22"/>
          <w:szCs w:val="22"/>
          <w:lang w:val="vi-VN"/>
        </w:rPr>
        <w:t xml:space="preserve">uality </w:t>
      </w:r>
      <w:r w:rsidR="00BA16CA" w:rsidRPr="007B7915">
        <w:rPr>
          <w:sz w:val="22"/>
          <w:szCs w:val="22"/>
          <w:lang w:val="vi-VN"/>
        </w:rPr>
        <w:t>b</w:t>
      </w:r>
      <w:r w:rsidR="003854F8" w:rsidRPr="007B7915">
        <w:rPr>
          <w:sz w:val="22"/>
          <w:szCs w:val="22"/>
          <w:lang w:val="vi-VN"/>
        </w:rPr>
        <w:t xml:space="preserve">y </w:t>
      </w:r>
      <w:r w:rsidR="00BA16CA" w:rsidRPr="007B7915">
        <w:rPr>
          <w:sz w:val="22"/>
          <w:szCs w:val="22"/>
          <w:lang w:val="vi-VN"/>
        </w:rPr>
        <w:t>D</w:t>
      </w:r>
      <w:r w:rsidR="003854F8" w:rsidRPr="007B7915">
        <w:rPr>
          <w:sz w:val="22"/>
          <w:szCs w:val="22"/>
          <w:lang w:val="vi-VN"/>
        </w:rPr>
        <w:t>esig</w:t>
      </w:r>
      <w:r w:rsidR="00AE38F8" w:rsidRPr="007B7915">
        <w:rPr>
          <w:sz w:val="22"/>
          <w:szCs w:val="22"/>
          <w:lang w:val="vi-VN"/>
        </w:rPr>
        <w:t>n</w:t>
      </w:r>
      <w:r w:rsidR="000F66D3" w:rsidRPr="007B7915">
        <w:rPr>
          <w:sz w:val="22"/>
          <w:szCs w:val="22"/>
          <w:lang w:val="vi-VN"/>
        </w:rPr>
        <w:t xml:space="preserve"> - QbD</w:t>
      </w:r>
      <w:r w:rsidR="003854F8" w:rsidRPr="007B7915">
        <w:rPr>
          <w:sz w:val="22"/>
          <w:szCs w:val="22"/>
          <w:lang w:val="vi-VN"/>
        </w:rPr>
        <w:t>)</w:t>
      </w:r>
      <w:r w:rsidR="00BA16CA" w:rsidRPr="007B7915">
        <w:rPr>
          <w:sz w:val="22"/>
          <w:szCs w:val="22"/>
          <w:lang w:val="vi-VN"/>
        </w:rPr>
        <w:t xml:space="preserve">.  </w:t>
      </w:r>
    </w:p>
    <w:p w14:paraId="4F1237DA" w14:textId="77777777" w:rsidR="00C755AC" w:rsidRPr="007B7915" w:rsidRDefault="00C755AC" w:rsidP="00C755AC">
      <w:pPr>
        <w:jc w:val="both"/>
        <w:rPr>
          <w:sz w:val="22"/>
          <w:szCs w:val="22"/>
          <w:lang w:val="vi-VN"/>
        </w:rPr>
      </w:pPr>
    </w:p>
    <w:p w14:paraId="08F58715" w14:textId="77777777" w:rsidR="00BA16CA" w:rsidRPr="007B7915" w:rsidRDefault="00BA16CA" w:rsidP="00C755AC">
      <w:pPr>
        <w:jc w:val="both"/>
        <w:rPr>
          <w:sz w:val="22"/>
          <w:szCs w:val="22"/>
          <w:lang w:val="vi-VN"/>
        </w:rPr>
      </w:pPr>
      <w:r w:rsidRPr="007B7915">
        <w:rPr>
          <w:sz w:val="22"/>
          <w:szCs w:val="22"/>
          <w:lang w:val="vi-VN"/>
        </w:rPr>
        <w:t>Tháng 8 năm 2009, ICH đã đưa ra hướng dẫn Q8R (2) (Bước 4) để hướng dẫn ngành</w:t>
      </w:r>
      <w:r w:rsidR="00043DD7" w:rsidRPr="007B7915">
        <w:rPr>
          <w:sz w:val="22"/>
          <w:szCs w:val="22"/>
          <w:lang w:val="vi-VN"/>
        </w:rPr>
        <w:t xml:space="preserve"> công nghiệp dược phẩm</w:t>
      </w:r>
      <w:r w:rsidR="00705C38" w:rsidRPr="007B7915">
        <w:rPr>
          <w:sz w:val="22"/>
          <w:szCs w:val="22"/>
          <w:lang w:val="vi-VN"/>
        </w:rPr>
        <w:t xml:space="preserve"> thực hiện Chất lượng theo T</w:t>
      </w:r>
      <w:r w:rsidRPr="007B7915">
        <w:rPr>
          <w:sz w:val="22"/>
          <w:szCs w:val="22"/>
          <w:lang w:val="vi-VN"/>
        </w:rPr>
        <w:t>hiết kế (QbD) trong mục 3.2.P.2 (Phát triển Dược học) cho các sản phẩm thuốc như đã nêu trong phạm vi của Module 3 trong</w:t>
      </w:r>
      <w:r w:rsidR="000F6C17" w:rsidRPr="007B7915">
        <w:rPr>
          <w:sz w:val="22"/>
          <w:szCs w:val="22"/>
          <w:lang w:val="vi-VN"/>
        </w:rPr>
        <w:t xml:space="preserve"> </w:t>
      </w:r>
      <w:r w:rsidRPr="007B7915">
        <w:rPr>
          <w:sz w:val="22"/>
          <w:szCs w:val="22"/>
          <w:lang w:val="vi-VN"/>
        </w:rPr>
        <w:t xml:space="preserve">Tài liệu Kỹ thuật Chung (Hướng dẫn ICH M4). </w:t>
      </w:r>
      <w:r w:rsidR="00457863" w:rsidRPr="007B7915">
        <w:rPr>
          <w:sz w:val="22"/>
          <w:szCs w:val="22"/>
          <w:lang w:val="vi-VN"/>
        </w:rPr>
        <w:t xml:space="preserve">Chất lượng </w:t>
      </w:r>
      <w:r w:rsidR="000F66D3" w:rsidRPr="007B7915">
        <w:rPr>
          <w:sz w:val="22"/>
          <w:szCs w:val="22"/>
          <w:lang w:val="vi-VN"/>
        </w:rPr>
        <w:t>theo</w:t>
      </w:r>
      <w:r w:rsidR="00457863" w:rsidRPr="007B7915">
        <w:rPr>
          <w:sz w:val="22"/>
          <w:szCs w:val="22"/>
          <w:lang w:val="vi-VN"/>
        </w:rPr>
        <w:t xml:space="preserve"> thiết </w:t>
      </w:r>
      <w:r w:rsidR="000F66D3" w:rsidRPr="007B7915">
        <w:rPr>
          <w:sz w:val="22"/>
          <w:szCs w:val="22"/>
          <w:lang w:val="vi-VN"/>
        </w:rPr>
        <w:t>kế,</w:t>
      </w:r>
      <w:r w:rsidR="00457863" w:rsidRPr="007B7915">
        <w:rPr>
          <w:sz w:val="22"/>
          <w:szCs w:val="22"/>
          <w:lang w:val="vi-VN"/>
        </w:rPr>
        <w:t xml:space="preserve"> hay </w:t>
      </w:r>
      <w:r w:rsidRPr="007B7915">
        <w:rPr>
          <w:sz w:val="22"/>
          <w:szCs w:val="22"/>
          <w:lang w:val="vi-VN"/>
        </w:rPr>
        <w:t xml:space="preserve">QbD (theo ICH Q8 (R2)) được định nghĩa là "một cách tiếp cận có hệ thống </w:t>
      </w:r>
      <w:r w:rsidR="00AE38F8" w:rsidRPr="007B7915">
        <w:rPr>
          <w:sz w:val="22"/>
          <w:szCs w:val="22"/>
          <w:lang w:val="vi-VN"/>
        </w:rPr>
        <w:t>trong phát triển dược phẩm được</w:t>
      </w:r>
      <w:r w:rsidRPr="007B7915">
        <w:rPr>
          <w:sz w:val="22"/>
          <w:szCs w:val="22"/>
          <w:lang w:val="vi-VN"/>
        </w:rPr>
        <w:t xml:space="preserve"> bắt đầu với các mục tiêu xác định trước và </w:t>
      </w:r>
      <w:r w:rsidR="00E64553" w:rsidRPr="007B7915">
        <w:rPr>
          <w:sz w:val="22"/>
          <w:szCs w:val="22"/>
          <w:lang w:val="vi-VN"/>
        </w:rPr>
        <w:t xml:space="preserve">nhấn mạnh vào </w:t>
      </w:r>
      <w:r w:rsidRPr="007B7915">
        <w:rPr>
          <w:sz w:val="22"/>
          <w:szCs w:val="22"/>
          <w:lang w:val="vi-VN"/>
        </w:rPr>
        <w:t>những hiểu biết về sản phẩm</w:t>
      </w:r>
      <w:r w:rsidR="00AE38F8" w:rsidRPr="007B7915">
        <w:rPr>
          <w:sz w:val="22"/>
          <w:szCs w:val="22"/>
          <w:lang w:val="vi-VN"/>
        </w:rPr>
        <w:t>,</w:t>
      </w:r>
      <w:r w:rsidRPr="007B7915">
        <w:rPr>
          <w:sz w:val="22"/>
          <w:szCs w:val="22"/>
          <w:lang w:val="vi-VN"/>
        </w:rPr>
        <w:t xml:space="preserve"> quy trình và kiểm soát quy trình, dựa trên </w:t>
      </w:r>
      <w:r w:rsidR="00AE38F8" w:rsidRPr="007B7915">
        <w:rPr>
          <w:sz w:val="22"/>
          <w:szCs w:val="22"/>
          <w:lang w:val="vi-VN"/>
        </w:rPr>
        <w:t xml:space="preserve">cơ sở </w:t>
      </w:r>
      <w:r w:rsidRPr="007B7915">
        <w:rPr>
          <w:sz w:val="22"/>
          <w:szCs w:val="22"/>
          <w:lang w:val="vi-VN"/>
        </w:rPr>
        <w:t>khoa học và quản lý rủi ro về chất lượng</w:t>
      </w:r>
      <w:r w:rsidR="00AE38F8" w:rsidRPr="007B7915">
        <w:rPr>
          <w:sz w:val="22"/>
          <w:szCs w:val="22"/>
          <w:lang w:val="vi-VN"/>
        </w:rPr>
        <w:t>”</w:t>
      </w:r>
      <w:r w:rsidRPr="007B7915">
        <w:rPr>
          <w:sz w:val="22"/>
          <w:szCs w:val="22"/>
          <w:lang w:val="vi-VN"/>
        </w:rPr>
        <w:t xml:space="preserve">. Đây là một cách tiếp cận có hệ thống đối với quá trình phát triển </w:t>
      </w:r>
      <w:r w:rsidR="004C43D9" w:rsidRPr="007B7915">
        <w:rPr>
          <w:sz w:val="22"/>
          <w:szCs w:val="22"/>
          <w:lang w:val="vi-VN"/>
        </w:rPr>
        <w:t xml:space="preserve">dược </w:t>
      </w:r>
      <w:r w:rsidRPr="007B7915">
        <w:rPr>
          <w:sz w:val="22"/>
          <w:szCs w:val="22"/>
          <w:lang w:val="vi-VN"/>
        </w:rPr>
        <w:t>phẩm và bao gồm việc sử dụng các kiến thức đã thu được, các kế</w:t>
      </w:r>
      <w:r w:rsidR="001B4943" w:rsidRPr="007B7915">
        <w:rPr>
          <w:sz w:val="22"/>
          <w:szCs w:val="22"/>
          <w:lang w:val="vi-VN"/>
        </w:rPr>
        <w:t>t</w:t>
      </w:r>
      <w:r w:rsidRPr="007B7915">
        <w:rPr>
          <w:sz w:val="22"/>
          <w:szCs w:val="22"/>
          <w:lang w:val="vi-VN"/>
        </w:rPr>
        <w:t xml:space="preserve"> quả của các nghiên cứu sử dụng</w:t>
      </w:r>
      <w:r w:rsidR="001B4943" w:rsidRPr="007B7915">
        <w:rPr>
          <w:sz w:val="22"/>
          <w:szCs w:val="22"/>
          <w:lang w:val="vi-VN"/>
        </w:rPr>
        <w:t xml:space="preserve"> phương pháp</w:t>
      </w:r>
      <w:r w:rsidRPr="007B7915">
        <w:rPr>
          <w:sz w:val="22"/>
          <w:szCs w:val="22"/>
          <w:lang w:val="vi-VN"/>
        </w:rPr>
        <w:t xml:space="preserve"> </w:t>
      </w:r>
      <w:r w:rsidR="001B4943" w:rsidRPr="007B7915">
        <w:rPr>
          <w:sz w:val="22"/>
          <w:szCs w:val="22"/>
          <w:lang w:val="vi-VN"/>
        </w:rPr>
        <w:t>Thiết kế thí nghiệm,</w:t>
      </w:r>
      <w:r w:rsidR="004C43D9" w:rsidRPr="007B7915">
        <w:rPr>
          <w:sz w:val="22"/>
          <w:szCs w:val="22"/>
          <w:lang w:val="vi-VN"/>
        </w:rPr>
        <w:t xml:space="preserve"> quản lý rủi ro</w:t>
      </w:r>
      <w:r w:rsidR="00B4684F" w:rsidRPr="007B7915">
        <w:rPr>
          <w:sz w:val="22"/>
          <w:szCs w:val="22"/>
          <w:lang w:val="vi-VN"/>
        </w:rPr>
        <w:t xml:space="preserve"> </w:t>
      </w:r>
      <w:r w:rsidR="004C43D9" w:rsidRPr="007B7915">
        <w:rPr>
          <w:sz w:val="22"/>
          <w:szCs w:val="22"/>
          <w:lang w:val="vi-VN"/>
        </w:rPr>
        <w:t xml:space="preserve">(ICH Q9), </w:t>
      </w:r>
      <w:r w:rsidR="001B4943" w:rsidRPr="007B7915">
        <w:rPr>
          <w:sz w:val="22"/>
          <w:szCs w:val="22"/>
          <w:lang w:val="vi-VN"/>
        </w:rPr>
        <w:t>quản lý</w:t>
      </w:r>
      <w:r w:rsidRPr="007B7915">
        <w:rPr>
          <w:sz w:val="22"/>
          <w:szCs w:val="22"/>
          <w:lang w:val="vi-VN"/>
        </w:rPr>
        <w:t xml:space="preserve"> kiến thức</w:t>
      </w:r>
      <w:r w:rsidR="001B4943" w:rsidRPr="007B7915">
        <w:rPr>
          <w:sz w:val="22"/>
          <w:szCs w:val="22"/>
          <w:lang w:val="vi-VN"/>
        </w:rPr>
        <w:t xml:space="preserve"> (ICH Q10)</w:t>
      </w:r>
      <w:r w:rsidR="006D4AEF" w:rsidRPr="007B7915">
        <w:rPr>
          <w:sz w:val="22"/>
          <w:szCs w:val="22"/>
          <w:lang w:val="vi-VN"/>
        </w:rPr>
        <w:t xml:space="preserve"> </w:t>
      </w:r>
      <w:r w:rsidR="004C43D9" w:rsidRPr="007B7915">
        <w:rPr>
          <w:sz w:val="22"/>
          <w:szCs w:val="22"/>
          <w:lang w:val="vi-VN"/>
        </w:rPr>
        <w:t>t</w:t>
      </w:r>
      <w:r w:rsidR="00E64553" w:rsidRPr="007B7915">
        <w:rPr>
          <w:sz w:val="22"/>
          <w:szCs w:val="22"/>
          <w:lang w:val="vi-VN"/>
        </w:rPr>
        <w:t>rong suốt vòng đời của sản phẩm</w:t>
      </w:r>
      <w:r w:rsidRPr="007B7915">
        <w:rPr>
          <w:sz w:val="22"/>
          <w:szCs w:val="22"/>
          <w:lang w:val="vi-VN"/>
        </w:rPr>
        <w:t>.</w:t>
      </w:r>
    </w:p>
    <w:p w14:paraId="4E4BDEC9" w14:textId="77777777" w:rsidR="00BA16CA" w:rsidRPr="007B7915" w:rsidRDefault="00BA16CA" w:rsidP="00C755AC">
      <w:pPr>
        <w:jc w:val="both"/>
        <w:rPr>
          <w:sz w:val="22"/>
          <w:szCs w:val="22"/>
          <w:lang w:val="vi-VN"/>
        </w:rPr>
      </w:pPr>
    </w:p>
    <w:p w14:paraId="4FAE9AA9" w14:textId="77777777" w:rsidR="00C755AC" w:rsidRPr="007B7915" w:rsidRDefault="006B3A89" w:rsidP="00C755AC">
      <w:pPr>
        <w:jc w:val="both"/>
        <w:rPr>
          <w:sz w:val="22"/>
          <w:szCs w:val="22"/>
          <w:lang w:val="vi-VN"/>
        </w:rPr>
      </w:pPr>
      <w:r w:rsidRPr="007B7915">
        <w:rPr>
          <w:sz w:val="22"/>
          <w:szCs w:val="22"/>
          <w:lang w:val="vi-VN"/>
        </w:rPr>
        <w:t xml:space="preserve">Sau đó, </w:t>
      </w:r>
      <w:r w:rsidR="005102C3" w:rsidRPr="007B7915">
        <w:rPr>
          <w:sz w:val="22"/>
          <w:szCs w:val="22"/>
          <w:lang w:val="vi-VN"/>
        </w:rPr>
        <w:t>tài liệu "</w:t>
      </w:r>
      <w:r w:rsidR="003854F8" w:rsidRPr="007B7915">
        <w:rPr>
          <w:sz w:val="22"/>
          <w:szCs w:val="22"/>
          <w:lang w:val="vi-VN"/>
        </w:rPr>
        <w:t>Questions and Answers</w:t>
      </w:r>
      <w:r w:rsidR="005102C3" w:rsidRPr="007B7915">
        <w:rPr>
          <w:sz w:val="22"/>
          <w:szCs w:val="22"/>
          <w:lang w:val="vi-VN"/>
        </w:rPr>
        <w:t xml:space="preserve">" </w:t>
      </w:r>
      <w:r w:rsidR="003854F8" w:rsidRPr="007B7915">
        <w:rPr>
          <w:sz w:val="22"/>
          <w:szCs w:val="22"/>
          <w:lang w:val="vi-VN"/>
        </w:rPr>
        <w:t xml:space="preserve">(Hỏi và đáp) lần </w:t>
      </w:r>
      <w:r w:rsidR="005102C3" w:rsidRPr="007B7915">
        <w:rPr>
          <w:sz w:val="22"/>
          <w:szCs w:val="22"/>
          <w:lang w:val="vi-VN"/>
        </w:rPr>
        <w:t xml:space="preserve">thứ tư nhằm tạo thuận lợi cho việc thực hiện Hướng dẫn Q8 (R2), </w:t>
      </w:r>
      <w:r w:rsidR="00376D51" w:rsidRPr="007B7915">
        <w:rPr>
          <w:sz w:val="22"/>
          <w:szCs w:val="22"/>
          <w:lang w:val="vi-VN"/>
        </w:rPr>
        <w:t xml:space="preserve">Hướng dẫn </w:t>
      </w:r>
      <w:r w:rsidR="005102C3" w:rsidRPr="007B7915">
        <w:rPr>
          <w:sz w:val="22"/>
          <w:szCs w:val="22"/>
          <w:lang w:val="vi-VN"/>
        </w:rPr>
        <w:t xml:space="preserve">Q9 và Q10 đã được </w:t>
      </w:r>
      <w:r w:rsidR="00B4684F" w:rsidRPr="007B7915">
        <w:rPr>
          <w:sz w:val="22"/>
          <w:szCs w:val="22"/>
          <w:lang w:val="vi-VN"/>
        </w:rPr>
        <w:t>ban hành</w:t>
      </w:r>
      <w:r w:rsidR="005102C3" w:rsidRPr="007B7915">
        <w:rPr>
          <w:sz w:val="22"/>
          <w:szCs w:val="22"/>
          <w:lang w:val="vi-VN"/>
        </w:rPr>
        <w:t xml:space="preserve"> vào tháng 11 năm 2010 (</w:t>
      </w:r>
      <w:r w:rsidR="00B4684F" w:rsidRPr="007B7915">
        <w:rPr>
          <w:sz w:val="22"/>
          <w:szCs w:val="22"/>
          <w:lang w:val="vi-VN"/>
        </w:rPr>
        <w:t xml:space="preserve">Q8 </w:t>
      </w:r>
      <w:r w:rsidR="005102C3" w:rsidRPr="007B7915">
        <w:rPr>
          <w:sz w:val="22"/>
          <w:szCs w:val="22"/>
          <w:lang w:val="vi-VN"/>
        </w:rPr>
        <w:t xml:space="preserve">/ Q9 / Q10 </w:t>
      </w:r>
      <w:r w:rsidR="00B4684F" w:rsidRPr="007B7915">
        <w:rPr>
          <w:sz w:val="22"/>
          <w:szCs w:val="22"/>
          <w:lang w:val="vi-VN"/>
        </w:rPr>
        <w:t>Q&amp;As (R4</w:t>
      </w:r>
      <w:r w:rsidR="005102C3" w:rsidRPr="007B7915">
        <w:rPr>
          <w:sz w:val="22"/>
          <w:szCs w:val="22"/>
          <w:lang w:val="vi-VN"/>
        </w:rPr>
        <w:t xml:space="preserve">)). Nhóm </w:t>
      </w:r>
      <w:r w:rsidR="00B4684F" w:rsidRPr="007B7915">
        <w:rPr>
          <w:sz w:val="22"/>
          <w:szCs w:val="22"/>
          <w:lang w:val="vi-VN"/>
        </w:rPr>
        <w:t>thực thi về chất lượng ICH (</w:t>
      </w:r>
      <w:r w:rsidR="005102C3" w:rsidRPr="007B7915">
        <w:rPr>
          <w:sz w:val="22"/>
          <w:szCs w:val="22"/>
          <w:lang w:val="vi-VN"/>
        </w:rPr>
        <w:t>ICH Quality IWG</w:t>
      </w:r>
      <w:r w:rsidR="00B4684F" w:rsidRPr="007B7915">
        <w:rPr>
          <w:sz w:val="22"/>
          <w:szCs w:val="22"/>
          <w:lang w:val="vi-VN"/>
        </w:rPr>
        <w:t>)</w:t>
      </w:r>
      <w:r w:rsidR="00E64553" w:rsidRPr="007B7915">
        <w:rPr>
          <w:sz w:val="22"/>
          <w:szCs w:val="22"/>
          <w:lang w:val="vi-VN"/>
        </w:rPr>
        <w:t xml:space="preserve"> </w:t>
      </w:r>
      <w:r w:rsidR="005102C3" w:rsidRPr="007B7915">
        <w:rPr>
          <w:sz w:val="22"/>
          <w:szCs w:val="22"/>
          <w:lang w:val="vi-VN"/>
        </w:rPr>
        <w:t>cũng đã đưa ra tài liệu "</w:t>
      </w:r>
      <w:r w:rsidR="003854F8" w:rsidRPr="007B7915">
        <w:rPr>
          <w:sz w:val="22"/>
          <w:szCs w:val="22"/>
          <w:lang w:val="vi-VN"/>
        </w:rPr>
        <w:t>Points to Consider</w:t>
      </w:r>
      <w:r w:rsidR="005102C3" w:rsidRPr="007B7915">
        <w:rPr>
          <w:sz w:val="22"/>
          <w:szCs w:val="22"/>
          <w:lang w:val="vi-VN"/>
        </w:rPr>
        <w:t xml:space="preserve">" </w:t>
      </w:r>
      <w:r w:rsidR="003854F8" w:rsidRPr="007B7915">
        <w:rPr>
          <w:sz w:val="22"/>
          <w:szCs w:val="22"/>
          <w:lang w:val="vi-VN"/>
        </w:rPr>
        <w:t xml:space="preserve">(Những điểm cần xem xét) </w:t>
      </w:r>
      <w:r w:rsidR="005102C3" w:rsidRPr="007B7915">
        <w:rPr>
          <w:sz w:val="22"/>
          <w:szCs w:val="22"/>
          <w:lang w:val="vi-VN"/>
        </w:rPr>
        <w:t>bao gồm các chủ đề liên quan đến việc thực hiện Q8 (R2), Q9 và Q10 để bổ sung cho tài liệu "</w:t>
      </w:r>
      <w:r w:rsidR="003854F8" w:rsidRPr="007B7915">
        <w:rPr>
          <w:sz w:val="22"/>
          <w:szCs w:val="22"/>
          <w:lang w:val="vi-VN"/>
        </w:rPr>
        <w:t>Questions and Answers</w:t>
      </w:r>
      <w:r w:rsidR="005102C3" w:rsidRPr="007B7915">
        <w:rPr>
          <w:sz w:val="22"/>
          <w:szCs w:val="22"/>
          <w:lang w:val="vi-VN"/>
        </w:rPr>
        <w:t>" đã lưu hành tại thời điểm đó vào tháng 12 năm 2011. Cùng với sự phát triển của QbD, việc thẩm định quy trình và các lĩnh vực có liên quan cũng phát triển</w:t>
      </w:r>
      <w:r w:rsidR="00E64553" w:rsidRPr="007B7915">
        <w:rPr>
          <w:sz w:val="22"/>
          <w:szCs w:val="22"/>
          <w:lang w:val="vi-VN"/>
        </w:rPr>
        <w:t xml:space="preserve"> theo.</w:t>
      </w:r>
      <w:r w:rsidR="005102C3" w:rsidRPr="007B7915">
        <w:rPr>
          <w:sz w:val="22"/>
          <w:szCs w:val="22"/>
          <w:lang w:val="vi-VN"/>
        </w:rPr>
        <w:t xml:space="preserve"> Cuối cùng, FDA đã công bố tài liệu "</w:t>
      </w:r>
      <w:r w:rsidR="003854F8" w:rsidRPr="007B7915">
        <w:rPr>
          <w:sz w:val="22"/>
          <w:szCs w:val="22"/>
          <w:lang w:val="vi-VN"/>
        </w:rPr>
        <w:t>Process Validation: General Principles and Practices" (</w:t>
      </w:r>
      <w:r w:rsidR="005102C3" w:rsidRPr="007B7915">
        <w:rPr>
          <w:sz w:val="22"/>
          <w:szCs w:val="22"/>
          <w:lang w:val="vi-VN"/>
        </w:rPr>
        <w:t>Thẩm định</w:t>
      </w:r>
      <w:r w:rsidR="003854F8" w:rsidRPr="007B7915">
        <w:rPr>
          <w:sz w:val="22"/>
          <w:szCs w:val="22"/>
          <w:lang w:val="vi-VN"/>
        </w:rPr>
        <w:t xml:space="preserve"> quy trình: Nguyên tắc chung và</w:t>
      </w:r>
      <w:r w:rsidR="005102C3" w:rsidRPr="007B7915">
        <w:rPr>
          <w:sz w:val="22"/>
          <w:szCs w:val="22"/>
          <w:lang w:val="vi-VN"/>
        </w:rPr>
        <w:t xml:space="preserve"> </w:t>
      </w:r>
      <w:r w:rsidR="003854F8" w:rsidRPr="007B7915">
        <w:rPr>
          <w:sz w:val="22"/>
          <w:szCs w:val="22"/>
          <w:lang w:val="vi-VN"/>
        </w:rPr>
        <w:t>thực hành)</w:t>
      </w:r>
      <w:r w:rsidR="005102C3" w:rsidRPr="007B7915">
        <w:rPr>
          <w:sz w:val="22"/>
          <w:szCs w:val="22"/>
          <w:lang w:val="vi-VN"/>
        </w:rPr>
        <w:t xml:space="preserve"> vào tháng 1 năm 2011. Tài liệu này đã đề cập đến QbD, Công nghệ phân tích Quy trình (PAT), quản lý rủi ro và khái niệm</w:t>
      </w:r>
      <w:r w:rsidR="004159C6" w:rsidRPr="007B7915">
        <w:rPr>
          <w:sz w:val="22"/>
          <w:szCs w:val="22"/>
          <w:lang w:val="vi-VN"/>
        </w:rPr>
        <w:t xml:space="preserve"> thẩm định quy trình với</w:t>
      </w:r>
      <w:r w:rsidR="005102C3" w:rsidRPr="007B7915">
        <w:rPr>
          <w:sz w:val="22"/>
          <w:szCs w:val="22"/>
          <w:lang w:val="vi-VN"/>
        </w:rPr>
        <w:t xml:space="preserve"> cách tiếp cận theo vòng đời sản phẩm. </w:t>
      </w:r>
      <w:r w:rsidR="009021AF" w:rsidRPr="007B7915">
        <w:rPr>
          <w:sz w:val="22"/>
          <w:szCs w:val="22"/>
          <w:lang w:val="vi-VN"/>
        </w:rPr>
        <w:t xml:space="preserve">Khái niệm này </w:t>
      </w:r>
      <w:r w:rsidR="009021AF" w:rsidRPr="007B7915">
        <w:rPr>
          <w:color w:val="FF0000"/>
          <w:sz w:val="22"/>
          <w:szCs w:val="22"/>
          <w:lang w:val="vi-VN"/>
        </w:rPr>
        <w:t xml:space="preserve">nhấn mạnh về </w:t>
      </w:r>
      <w:r w:rsidR="004159C6" w:rsidRPr="007B7915">
        <w:rPr>
          <w:sz w:val="22"/>
          <w:szCs w:val="22"/>
          <w:lang w:val="vi-VN"/>
        </w:rPr>
        <w:t xml:space="preserve">một cách tiếp cận toàn diện hơn đối với thẩm định quy trình. </w:t>
      </w:r>
    </w:p>
    <w:p w14:paraId="787036D5" w14:textId="77777777" w:rsidR="00C755AC" w:rsidRPr="007B7915" w:rsidRDefault="00C755AC" w:rsidP="00C755AC">
      <w:pPr>
        <w:ind w:left="284"/>
        <w:jc w:val="both"/>
        <w:rPr>
          <w:sz w:val="22"/>
          <w:szCs w:val="22"/>
          <w:lang w:val="vi-VN"/>
        </w:rPr>
      </w:pPr>
    </w:p>
    <w:p w14:paraId="03F489BC" w14:textId="77777777" w:rsidR="007D5422" w:rsidRPr="007B7915" w:rsidRDefault="00D60C50" w:rsidP="00C755AC">
      <w:pPr>
        <w:jc w:val="both"/>
        <w:rPr>
          <w:sz w:val="22"/>
          <w:szCs w:val="22"/>
          <w:lang w:val="vi-VN"/>
        </w:rPr>
      </w:pPr>
      <w:r w:rsidRPr="007B7915">
        <w:rPr>
          <w:sz w:val="22"/>
          <w:szCs w:val="22"/>
          <w:lang w:val="vi-VN"/>
        </w:rPr>
        <w:t>Trong hướng dẫn mới của FDA, thẩm định quy trình được định nghĩa là "sự thu thập</w:t>
      </w:r>
      <w:r w:rsidR="003854F8" w:rsidRPr="007B7915">
        <w:rPr>
          <w:sz w:val="22"/>
          <w:szCs w:val="22"/>
          <w:lang w:val="vi-VN"/>
        </w:rPr>
        <w:t xml:space="preserve"> và đánh giá dữ liệu từ giai đoạ</w:t>
      </w:r>
      <w:r w:rsidRPr="007B7915">
        <w:rPr>
          <w:sz w:val="22"/>
          <w:szCs w:val="22"/>
          <w:lang w:val="vi-VN"/>
        </w:rPr>
        <w:t>n ngh</w:t>
      </w:r>
      <w:r w:rsidR="003854F8" w:rsidRPr="007B7915">
        <w:rPr>
          <w:sz w:val="22"/>
          <w:szCs w:val="22"/>
          <w:lang w:val="vi-VN"/>
        </w:rPr>
        <w:t>iên cứu tới khi sản xuất sản phẩ</w:t>
      </w:r>
      <w:r w:rsidRPr="007B7915">
        <w:rPr>
          <w:sz w:val="22"/>
          <w:szCs w:val="22"/>
          <w:lang w:val="vi-VN"/>
        </w:rPr>
        <w:t xml:space="preserve">m thương mại, từ </w:t>
      </w:r>
      <w:r w:rsidR="007D5422" w:rsidRPr="007B7915">
        <w:rPr>
          <w:sz w:val="22"/>
          <w:szCs w:val="22"/>
          <w:lang w:val="vi-VN"/>
        </w:rPr>
        <w:t>đ</w:t>
      </w:r>
      <w:r w:rsidRPr="007B7915">
        <w:rPr>
          <w:sz w:val="22"/>
          <w:szCs w:val="22"/>
          <w:lang w:val="vi-VN"/>
        </w:rPr>
        <w:t>ó thiết lập bằng chứng khoa học rằng quy trình đủ khả năng để liên tục đảm bảo chất lượng của sản phẩm sản xuất ra</w:t>
      </w:r>
      <w:r w:rsidR="003854F8" w:rsidRPr="007B7915">
        <w:rPr>
          <w:sz w:val="22"/>
          <w:szCs w:val="22"/>
          <w:lang w:val="vi-VN"/>
        </w:rPr>
        <w:t>"</w:t>
      </w:r>
      <w:r w:rsidRPr="007B7915">
        <w:rPr>
          <w:sz w:val="22"/>
          <w:szCs w:val="22"/>
          <w:lang w:val="vi-VN"/>
        </w:rPr>
        <w:t>.</w:t>
      </w:r>
      <w:r w:rsidR="007D5422" w:rsidRPr="007B7915">
        <w:rPr>
          <w:sz w:val="22"/>
          <w:szCs w:val="22"/>
          <w:lang w:val="vi-VN"/>
        </w:rPr>
        <w:t xml:space="preserve"> Thẩm định quy trình bao gồm một loạt các hoạt động xảy ra liên tục trong quy trình cũng như xuyên suốt vòng đời của sản phẩm.</w:t>
      </w:r>
      <w:r w:rsidRPr="007B7915">
        <w:rPr>
          <w:sz w:val="22"/>
          <w:szCs w:val="22"/>
          <w:lang w:val="vi-VN"/>
        </w:rPr>
        <w:t xml:space="preserve"> </w:t>
      </w:r>
      <w:r w:rsidR="007D5422" w:rsidRPr="007B7915">
        <w:rPr>
          <w:sz w:val="22"/>
          <w:szCs w:val="22"/>
          <w:lang w:val="vi-VN"/>
        </w:rPr>
        <w:t>Hướng dẫn này mô tả hoạt động thẩm định quy trình qua 3 bước:</w:t>
      </w:r>
    </w:p>
    <w:p w14:paraId="5754AA9E" w14:textId="77777777" w:rsidR="00D60C50" w:rsidRPr="007B7915" w:rsidRDefault="007D5422" w:rsidP="007D5422">
      <w:pPr>
        <w:pStyle w:val="ListParagraph"/>
        <w:numPr>
          <w:ilvl w:val="0"/>
          <w:numId w:val="58"/>
        </w:numPr>
        <w:jc w:val="both"/>
        <w:rPr>
          <w:sz w:val="22"/>
          <w:szCs w:val="22"/>
          <w:lang w:val="vi-VN"/>
        </w:rPr>
      </w:pPr>
      <w:r w:rsidRPr="007B7915">
        <w:rPr>
          <w:sz w:val="22"/>
          <w:szCs w:val="22"/>
          <w:lang w:val="vi-VN"/>
        </w:rPr>
        <w:t xml:space="preserve">Bước 1 - Thiết kế quy trình </w:t>
      </w:r>
      <w:r w:rsidRPr="007B7915">
        <w:rPr>
          <w:i/>
          <w:sz w:val="22"/>
          <w:szCs w:val="22"/>
          <w:lang w:val="vi-VN"/>
        </w:rPr>
        <w:t>-</w:t>
      </w:r>
      <w:r w:rsidRPr="007B7915">
        <w:rPr>
          <w:sz w:val="22"/>
          <w:szCs w:val="22"/>
          <w:lang w:val="vi-VN"/>
        </w:rPr>
        <w:t xml:space="preserve"> </w:t>
      </w:r>
      <w:r w:rsidRPr="007B7915">
        <w:rPr>
          <w:i/>
          <w:iCs/>
          <w:sz w:val="22"/>
          <w:szCs w:val="22"/>
          <w:lang w:val="vi-VN"/>
        </w:rPr>
        <w:t xml:space="preserve">Process Design (PD): </w:t>
      </w:r>
      <w:r w:rsidRPr="007B7915">
        <w:rPr>
          <w:iCs/>
          <w:sz w:val="22"/>
          <w:szCs w:val="22"/>
          <w:lang w:val="vi-VN"/>
        </w:rPr>
        <w:t>Quy trình ở quy mô sản xuất thực tế sẽ được sẽ được thiết lập ở bước này dựa trên các kiến thức thu được từ quá trình phát triển sản phẩm và nâng cấp quy mô.</w:t>
      </w:r>
      <w:r w:rsidR="00F856CA" w:rsidRPr="007B7915">
        <w:rPr>
          <w:iCs/>
          <w:sz w:val="22"/>
          <w:szCs w:val="22"/>
          <w:lang w:val="vi-VN"/>
        </w:rPr>
        <w:t xml:space="preserve"> </w:t>
      </w:r>
    </w:p>
    <w:p w14:paraId="66224783" w14:textId="77777777" w:rsidR="007D5422" w:rsidRPr="007B7915" w:rsidRDefault="007D5422" w:rsidP="007D5422">
      <w:pPr>
        <w:pStyle w:val="ListParagraph"/>
        <w:numPr>
          <w:ilvl w:val="0"/>
          <w:numId w:val="58"/>
        </w:numPr>
        <w:jc w:val="both"/>
        <w:rPr>
          <w:sz w:val="22"/>
          <w:szCs w:val="22"/>
          <w:lang w:val="vi-VN"/>
        </w:rPr>
      </w:pPr>
      <w:r w:rsidRPr="007B7915">
        <w:rPr>
          <w:iCs/>
          <w:sz w:val="22"/>
          <w:szCs w:val="22"/>
          <w:lang w:val="vi-VN"/>
        </w:rPr>
        <w:t xml:space="preserve">Bước 2: </w:t>
      </w:r>
      <w:r w:rsidR="00936B58" w:rsidRPr="007B7915">
        <w:rPr>
          <w:iCs/>
          <w:sz w:val="22"/>
          <w:szCs w:val="22"/>
          <w:lang w:val="vi-VN"/>
        </w:rPr>
        <w:t>Thẩm định</w:t>
      </w:r>
      <w:r w:rsidRPr="007B7915">
        <w:rPr>
          <w:iCs/>
          <w:sz w:val="22"/>
          <w:szCs w:val="22"/>
          <w:lang w:val="vi-VN"/>
        </w:rPr>
        <w:t xml:space="preserve"> quy trình - </w:t>
      </w:r>
      <w:r w:rsidR="00E5456E" w:rsidRPr="007B7915">
        <w:rPr>
          <w:i/>
          <w:iCs/>
          <w:sz w:val="22"/>
          <w:szCs w:val="22"/>
          <w:lang w:val="vi-VN"/>
        </w:rPr>
        <w:t xml:space="preserve">Process Qualification (PQ): </w:t>
      </w:r>
      <w:r w:rsidRPr="007B7915">
        <w:rPr>
          <w:iCs/>
          <w:sz w:val="22"/>
          <w:szCs w:val="22"/>
          <w:lang w:val="vi-VN"/>
        </w:rPr>
        <w:t xml:space="preserve">Ở giai đoạn này, </w:t>
      </w:r>
      <w:r w:rsidR="00E5456E" w:rsidRPr="007B7915">
        <w:rPr>
          <w:iCs/>
          <w:sz w:val="22"/>
          <w:szCs w:val="22"/>
          <w:lang w:val="vi-VN"/>
        </w:rPr>
        <w:t>quy trình theo thiết kế sẽ được kiểm tra về khả năng sản xuất được chế phẩm thương mại với độ lặp lại cao.</w:t>
      </w:r>
    </w:p>
    <w:p w14:paraId="4C1E5DCE" w14:textId="77777777" w:rsidR="007D5422" w:rsidRPr="007B7915" w:rsidRDefault="00E5456E" w:rsidP="00C755AC">
      <w:pPr>
        <w:pStyle w:val="ListParagraph"/>
        <w:numPr>
          <w:ilvl w:val="0"/>
          <w:numId w:val="58"/>
        </w:numPr>
        <w:jc w:val="both"/>
        <w:rPr>
          <w:sz w:val="22"/>
          <w:szCs w:val="22"/>
          <w:lang w:val="vi-VN"/>
        </w:rPr>
      </w:pPr>
      <w:r w:rsidRPr="007B7915">
        <w:rPr>
          <w:iCs/>
          <w:sz w:val="22"/>
          <w:szCs w:val="22"/>
          <w:lang w:val="vi-VN"/>
        </w:rPr>
        <w:t xml:space="preserve">Bước 3: </w:t>
      </w:r>
      <w:r w:rsidR="00132CFF" w:rsidRPr="007B7915">
        <w:rPr>
          <w:iCs/>
          <w:sz w:val="22"/>
          <w:szCs w:val="22"/>
          <w:lang w:val="vi-VN"/>
        </w:rPr>
        <w:t xml:space="preserve">Thẩm </w:t>
      </w:r>
      <w:r w:rsidRPr="007B7915">
        <w:rPr>
          <w:iCs/>
          <w:sz w:val="22"/>
          <w:szCs w:val="22"/>
          <w:lang w:val="vi-VN"/>
        </w:rPr>
        <w:t>tra liên tục</w:t>
      </w:r>
      <w:r w:rsidR="00E013F7" w:rsidRPr="007B7915">
        <w:rPr>
          <w:iCs/>
          <w:sz w:val="22"/>
          <w:szCs w:val="22"/>
          <w:lang w:val="vi-VN"/>
        </w:rPr>
        <w:t xml:space="preserve"> quy trình</w:t>
      </w:r>
      <w:r w:rsidRPr="007B7915">
        <w:rPr>
          <w:iCs/>
          <w:sz w:val="22"/>
          <w:szCs w:val="22"/>
          <w:lang w:val="vi-VN"/>
        </w:rPr>
        <w:t xml:space="preserve"> - </w:t>
      </w:r>
      <w:r w:rsidRPr="007B7915">
        <w:rPr>
          <w:i/>
          <w:iCs/>
          <w:sz w:val="22"/>
          <w:szCs w:val="22"/>
          <w:lang w:val="vi-VN"/>
        </w:rPr>
        <w:t xml:space="preserve">Continued Process Verification (CPV): </w:t>
      </w:r>
      <w:r w:rsidR="00132CFF" w:rsidRPr="007B7915">
        <w:rPr>
          <w:i/>
          <w:iCs/>
          <w:sz w:val="22"/>
          <w:szCs w:val="22"/>
          <w:lang w:val="vi-VN"/>
        </w:rPr>
        <w:t xml:space="preserve">Thẩm </w:t>
      </w:r>
      <w:r w:rsidRPr="007B7915">
        <w:rPr>
          <w:i/>
          <w:iCs/>
          <w:sz w:val="22"/>
          <w:szCs w:val="22"/>
          <w:lang w:val="vi-VN"/>
        </w:rPr>
        <w:t>tra liên tục</w:t>
      </w:r>
      <w:r w:rsidR="006A5A59" w:rsidRPr="007B7915">
        <w:rPr>
          <w:i/>
          <w:iCs/>
          <w:sz w:val="22"/>
          <w:szCs w:val="22"/>
          <w:lang w:val="vi-VN"/>
        </w:rPr>
        <w:t xml:space="preserve"> quy trình</w:t>
      </w:r>
      <w:r w:rsidRPr="007B7915">
        <w:rPr>
          <w:i/>
          <w:iCs/>
          <w:sz w:val="22"/>
          <w:szCs w:val="22"/>
          <w:lang w:val="vi-VN"/>
        </w:rPr>
        <w:t xml:space="preserve"> </w:t>
      </w:r>
      <w:r w:rsidRPr="007B7915">
        <w:rPr>
          <w:iCs/>
          <w:sz w:val="22"/>
          <w:szCs w:val="22"/>
          <w:lang w:val="vi-VN"/>
        </w:rPr>
        <w:t>để bảo đảm rằng quy trình sản xuất nằm trong tầm kiểm soát</w:t>
      </w:r>
      <w:r w:rsidRPr="007B7915">
        <w:rPr>
          <w:i/>
          <w:iCs/>
          <w:sz w:val="22"/>
          <w:szCs w:val="22"/>
          <w:lang w:val="vi-VN"/>
        </w:rPr>
        <w:t>.</w:t>
      </w:r>
    </w:p>
    <w:p w14:paraId="44019348" w14:textId="77777777" w:rsidR="006D4AEF" w:rsidRPr="007B7915" w:rsidRDefault="00E5456E" w:rsidP="000F66D3">
      <w:pPr>
        <w:pStyle w:val="Heading1"/>
        <w:numPr>
          <w:ilvl w:val="0"/>
          <w:numId w:val="47"/>
        </w:numPr>
        <w:spacing w:line="276" w:lineRule="auto"/>
        <w:ind w:left="709" w:hanging="709"/>
        <w:rPr>
          <w:rFonts w:ascii="Times New Roman" w:hAnsi="Times New Roman" w:cs="Times New Roman"/>
          <w:sz w:val="22"/>
          <w:szCs w:val="22"/>
          <w:lang w:val="vi-VN"/>
        </w:rPr>
      </w:pPr>
      <w:bookmarkStart w:id="879" w:name="_Toc482865417"/>
      <w:bookmarkStart w:id="880" w:name="_Toc482947479"/>
      <w:bookmarkStart w:id="881" w:name="_Toc483413452"/>
      <w:bookmarkStart w:id="882" w:name="_Toc483413503"/>
      <w:bookmarkStart w:id="883" w:name="_Toc483414921"/>
      <w:bookmarkStart w:id="884" w:name="_Toc483415153"/>
      <w:bookmarkStart w:id="885" w:name="_Toc483416997"/>
      <w:bookmarkStart w:id="886" w:name="_Toc483488644"/>
      <w:bookmarkStart w:id="887" w:name="_Toc483575162"/>
      <w:bookmarkStart w:id="888" w:name="_Toc483575221"/>
      <w:bookmarkStart w:id="889" w:name="_Toc483575317"/>
      <w:bookmarkStart w:id="890" w:name="_Toc483575499"/>
      <w:bookmarkStart w:id="891" w:name="_Toc483643796"/>
      <w:r w:rsidRPr="007B7915">
        <w:rPr>
          <w:rFonts w:ascii="Times New Roman" w:hAnsi="Times New Roman" w:cs="Times New Roman"/>
          <w:sz w:val="22"/>
          <w:szCs w:val="22"/>
          <w:lang w:val="vi-VN"/>
        </w:rPr>
        <w:t>KHUYẾN CÁO</w:t>
      </w:r>
      <w:bookmarkEnd w:id="879"/>
      <w:bookmarkEnd w:id="880"/>
      <w:bookmarkEnd w:id="881"/>
      <w:bookmarkEnd w:id="882"/>
      <w:bookmarkEnd w:id="883"/>
      <w:bookmarkEnd w:id="884"/>
      <w:bookmarkEnd w:id="885"/>
      <w:bookmarkEnd w:id="886"/>
      <w:bookmarkEnd w:id="887"/>
      <w:bookmarkEnd w:id="888"/>
      <w:bookmarkEnd w:id="889"/>
      <w:bookmarkEnd w:id="890"/>
      <w:bookmarkEnd w:id="891"/>
      <w:r w:rsidR="00C755AC" w:rsidRPr="007B7915">
        <w:rPr>
          <w:rFonts w:ascii="Times New Roman" w:hAnsi="Times New Roman" w:cs="Times New Roman"/>
          <w:sz w:val="22"/>
          <w:szCs w:val="22"/>
          <w:lang w:val="vi-VN"/>
        </w:rPr>
        <w:t xml:space="preserve"> </w:t>
      </w:r>
    </w:p>
    <w:p w14:paraId="0B7C1D22" w14:textId="77777777" w:rsidR="00C755AC" w:rsidRPr="007B7915" w:rsidRDefault="00E5456E" w:rsidP="00C755AC">
      <w:pPr>
        <w:jc w:val="both"/>
        <w:rPr>
          <w:sz w:val="22"/>
          <w:szCs w:val="22"/>
          <w:lang w:val="vi-VN"/>
        </w:rPr>
      </w:pPr>
      <w:r w:rsidRPr="007B7915">
        <w:rPr>
          <w:sz w:val="22"/>
          <w:szCs w:val="22"/>
          <w:lang w:val="vi-VN"/>
        </w:rPr>
        <w:t xml:space="preserve">Các mục dưới đây sẽ mô tả các hoạt động cụ thể của mỗi </w:t>
      </w:r>
      <w:r w:rsidR="009B5EF4" w:rsidRPr="007B7915">
        <w:rPr>
          <w:sz w:val="22"/>
          <w:szCs w:val="22"/>
          <w:lang w:val="vi-VN"/>
        </w:rPr>
        <w:t xml:space="preserve">bước </w:t>
      </w:r>
      <w:r w:rsidR="00132CFF" w:rsidRPr="007B7915">
        <w:rPr>
          <w:sz w:val="22"/>
          <w:szCs w:val="22"/>
          <w:lang w:val="vi-VN"/>
        </w:rPr>
        <w:t>trong vòng đời sản phẩm:</w:t>
      </w:r>
    </w:p>
    <w:p w14:paraId="33764B03" w14:textId="77777777" w:rsidR="009B5EF4" w:rsidRPr="007B7915" w:rsidRDefault="009B5EF4" w:rsidP="00C755AC">
      <w:pPr>
        <w:jc w:val="both"/>
        <w:rPr>
          <w:sz w:val="22"/>
          <w:szCs w:val="22"/>
          <w:lang w:val="vi-VN"/>
        </w:rPr>
      </w:pPr>
    </w:p>
    <w:p w14:paraId="5C288BA1" w14:textId="77777777" w:rsidR="00C755AC" w:rsidRPr="007B7915" w:rsidRDefault="00C755AC" w:rsidP="000F66D3">
      <w:pPr>
        <w:pStyle w:val="Heading2"/>
        <w:tabs>
          <w:tab w:val="left" w:pos="709"/>
        </w:tabs>
        <w:ind w:left="709" w:hanging="709"/>
        <w:rPr>
          <w:rFonts w:ascii="Times New Roman" w:hAnsi="Times New Roman"/>
          <w:b/>
          <w:szCs w:val="22"/>
          <w:u w:val="none"/>
          <w:lang w:val="vi-VN"/>
        </w:rPr>
      </w:pPr>
      <w:bookmarkStart w:id="892" w:name="_Toc314498825"/>
      <w:bookmarkStart w:id="893" w:name="_Toc314584633"/>
      <w:bookmarkStart w:id="894" w:name="_Toc328752034"/>
      <w:bookmarkStart w:id="895" w:name="_Toc481422655"/>
      <w:bookmarkStart w:id="896" w:name="_Toc482865418"/>
      <w:bookmarkStart w:id="897" w:name="_Toc483413453"/>
      <w:bookmarkStart w:id="898" w:name="_Toc483413504"/>
      <w:bookmarkStart w:id="899" w:name="_Toc483414922"/>
      <w:bookmarkStart w:id="900" w:name="_Toc483415154"/>
      <w:bookmarkStart w:id="901" w:name="_Toc483416998"/>
      <w:bookmarkStart w:id="902" w:name="_Toc483488645"/>
      <w:bookmarkStart w:id="903" w:name="_Toc483575163"/>
      <w:bookmarkStart w:id="904" w:name="_Toc483575222"/>
      <w:bookmarkStart w:id="905" w:name="_Toc483575318"/>
      <w:bookmarkStart w:id="906" w:name="_Toc483575500"/>
      <w:bookmarkStart w:id="907" w:name="_Toc483643797"/>
      <w:r w:rsidRPr="007B7915">
        <w:rPr>
          <w:rFonts w:ascii="Times New Roman" w:hAnsi="Times New Roman"/>
          <w:b/>
          <w:szCs w:val="22"/>
          <w:u w:val="none"/>
          <w:lang w:val="vi-VN"/>
        </w:rPr>
        <w:t xml:space="preserve">4.1       </w:t>
      </w:r>
      <w:bookmarkEnd w:id="892"/>
      <w:bookmarkEnd w:id="893"/>
      <w:bookmarkEnd w:id="894"/>
      <w:bookmarkEnd w:id="895"/>
      <w:r w:rsidR="00E5456E" w:rsidRPr="007B7915">
        <w:rPr>
          <w:rFonts w:ascii="Times New Roman" w:hAnsi="Times New Roman"/>
          <w:b/>
          <w:szCs w:val="22"/>
          <w:u w:val="none"/>
          <w:lang w:val="vi-VN"/>
        </w:rPr>
        <w:t>Bước 1 - Thiết kế quy trình</w:t>
      </w:r>
      <w:bookmarkEnd w:id="896"/>
      <w:bookmarkEnd w:id="897"/>
      <w:bookmarkEnd w:id="898"/>
      <w:bookmarkEnd w:id="899"/>
      <w:bookmarkEnd w:id="900"/>
      <w:bookmarkEnd w:id="901"/>
      <w:bookmarkEnd w:id="902"/>
      <w:bookmarkEnd w:id="903"/>
      <w:bookmarkEnd w:id="904"/>
      <w:bookmarkEnd w:id="905"/>
      <w:bookmarkEnd w:id="906"/>
      <w:r w:rsidR="00BC6FE7" w:rsidRPr="007B7915">
        <w:rPr>
          <w:rFonts w:ascii="Times New Roman" w:hAnsi="Times New Roman"/>
          <w:b/>
          <w:szCs w:val="22"/>
          <w:u w:val="none"/>
          <w:lang w:val="vi-VN"/>
        </w:rPr>
        <w:t xml:space="preserve"> (Process Design)</w:t>
      </w:r>
      <w:bookmarkEnd w:id="907"/>
    </w:p>
    <w:p w14:paraId="1A817BA7" w14:textId="77777777" w:rsidR="000F66D3" w:rsidRPr="007B7915" w:rsidRDefault="000F66D3" w:rsidP="000F66D3">
      <w:pPr>
        <w:rPr>
          <w:lang w:val="vi-VN"/>
        </w:rPr>
      </w:pPr>
    </w:p>
    <w:p w14:paraId="7471792D" w14:textId="77777777" w:rsidR="00C755AC" w:rsidRPr="007B7915" w:rsidRDefault="00E5456E" w:rsidP="002A1A1D">
      <w:pPr>
        <w:ind w:left="709"/>
        <w:jc w:val="both"/>
        <w:rPr>
          <w:sz w:val="22"/>
          <w:szCs w:val="22"/>
          <w:lang w:val="vi-VN"/>
        </w:rPr>
      </w:pPr>
      <w:r w:rsidRPr="007B7915">
        <w:rPr>
          <w:sz w:val="22"/>
          <w:szCs w:val="22"/>
          <w:lang w:val="vi-VN"/>
        </w:rPr>
        <w:t xml:space="preserve">Mục đích của bước này là </w:t>
      </w:r>
      <w:r w:rsidR="00CD2F24" w:rsidRPr="007B7915">
        <w:rPr>
          <w:sz w:val="22"/>
          <w:szCs w:val="22"/>
          <w:lang w:val="vi-VN"/>
        </w:rPr>
        <w:t>cung cấp các hiểu biết cơ bản về</w:t>
      </w:r>
      <w:r w:rsidRPr="007B7915">
        <w:rPr>
          <w:sz w:val="22"/>
          <w:szCs w:val="22"/>
          <w:lang w:val="vi-VN"/>
        </w:rPr>
        <w:t xml:space="preserve"> sản phẩm và quy trình</w:t>
      </w:r>
      <w:r w:rsidR="003854F8" w:rsidRPr="007B7915">
        <w:rPr>
          <w:sz w:val="22"/>
          <w:szCs w:val="22"/>
          <w:lang w:val="vi-VN"/>
        </w:rPr>
        <w:t xml:space="preserve"> sản xuất</w:t>
      </w:r>
      <w:r w:rsidRPr="007B7915">
        <w:rPr>
          <w:sz w:val="22"/>
          <w:szCs w:val="22"/>
          <w:lang w:val="vi-VN"/>
        </w:rPr>
        <w:t xml:space="preserve">. Các hoạt động phát triển </w:t>
      </w:r>
      <w:r w:rsidR="00CD2F24" w:rsidRPr="007B7915">
        <w:rPr>
          <w:sz w:val="22"/>
          <w:szCs w:val="22"/>
          <w:lang w:val="vi-VN"/>
        </w:rPr>
        <w:t xml:space="preserve">dược </w:t>
      </w:r>
      <w:r w:rsidRPr="007B7915">
        <w:rPr>
          <w:sz w:val="22"/>
          <w:szCs w:val="22"/>
          <w:lang w:val="vi-VN"/>
        </w:rPr>
        <w:t>phẩm</w:t>
      </w:r>
      <w:r w:rsidR="00EC18B9" w:rsidRPr="007B7915">
        <w:rPr>
          <w:sz w:val="22"/>
          <w:szCs w:val="22"/>
          <w:lang w:val="vi-VN"/>
        </w:rPr>
        <w:t xml:space="preserve"> </w:t>
      </w:r>
      <w:r w:rsidR="003854F8" w:rsidRPr="007B7915">
        <w:rPr>
          <w:sz w:val="22"/>
          <w:szCs w:val="22"/>
          <w:lang w:val="vi-VN"/>
        </w:rPr>
        <w:t xml:space="preserve">đóng vai trò </w:t>
      </w:r>
      <w:r w:rsidR="00EC18B9" w:rsidRPr="007B7915">
        <w:rPr>
          <w:sz w:val="22"/>
          <w:szCs w:val="22"/>
          <w:lang w:val="vi-VN"/>
        </w:rPr>
        <w:t xml:space="preserve">rất quan trọng </w:t>
      </w:r>
      <w:r w:rsidR="003854F8" w:rsidRPr="007B7915">
        <w:rPr>
          <w:sz w:val="22"/>
          <w:szCs w:val="22"/>
          <w:lang w:val="vi-VN"/>
        </w:rPr>
        <w:t>trong bước thiết kế quy trình. Các hoạt động này</w:t>
      </w:r>
      <w:r w:rsidR="00EC18B9" w:rsidRPr="007B7915">
        <w:rPr>
          <w:sz w:val="22"/>
          <w:szCs w:val="22"/>
          <w:lang w:val="vi-VN"/>
        </w:rPr>
        <w:t xml:space="preserve"> bao gồm việc xác định các yếu tố ảnh hưởng đến việc thiết kế quy trình, chẳng hạn</w:t>
      </w:r>
      <w:r w:rsidR="00E64553" w:rsidRPr="007B7915">
        <w:rPr>
          <w:sz w:val="22"/>
          <w:szCs w:val="22"/>
          <w:lang w:val="vi-VN"/>
        </w:rPr>
        <w:t xml:space="preserve"> như dạng bào chế dự kiến, đặc tính </w:t>
      </w:r>
      <w:r w:rsidR="00EC18B9" w:rsidRPr="007B7915">
        <w:rPr>
          <w:sz w:val="22"/>
          <w:szCs w:val="22"/>
          <w:lang w:val="vi-VN"/>
        </w:rPr>
        <w:t xml:space="preserve">chất lượng và quy trình sản xuất tổng quát. Ở bước đầu tiên này, </w:t>
      </w:r>
      <w:r w:rsidR="00A67BCB" w:rsidRPr="007B7915">
        <w:rPr>
          <w:sz w:val="22"/>
          <w:szCs w:val="22"/>
          <w:lang w:val="vi-VN"/>
        </w:rPr>
        <w:t xml:space="preserve">cần xem xét tới </w:t>
      </w:r>
      <w:r w:rsidR="00EC18B9" w:rsidRPr="007B7915">
        <w:rPr>
          <w:sz w:val="22"/>
          <w:szCs w:val="22"/>
          <w:lang w:val="vi-VN"/>
        </w:rPr>
        <w:t xml:space="preserve">chức năng </w:t>
      </w:r>
      <w:r w:rsidR="00D54068" w:rsidRPr="007B7915">
        <w:rPr>
          <w:sz w:val="22"/>
          <w:szCs w:val="22"/>
          <w:lang w:val="vi-VN"/>
        </w:rPr>
        <w:t>và</w:t>
      </w:r>
      <w:r w:rsidR="00EC18B9" w:rsidRPr="007B7915">
        <w:rPr>
          <w:sz w:val="22"/>
          <w:szCs w:val="22"/>
          <w:lang w:val="vi-VN"/>
        </w:rPr>
        <w:t xml:space="preserve"> giới hạn / hạn chế của thiết bị</w:t>
      </w:r>
      <w:r w:rsidR="00A67BCB" w:rsidRPr="007B7915">
        <w:rPr>
          <w:sz w:val="22"/>
          <w:szCs w:val="22"/>
          <w:lang w:val="vi-VN"/>
        </w:rPr>
        <w:t xml:space="preserve"> cũng như sự thay đổi</w:t>
      </w:r>
      <w:r w:rsidR="008157BE" w:rsidRPr="007B7915">
        <w:rPr>
          <w:sz w:val="22"/>
          <w:szCs w:val="22"/>
          <w:lang w:val="vi-VN"/>
        </w:rPr>
        <w:t xml:space="preserve"> / khác biệt</w:t>
      </w:r>
      <w:r w:rsidR="00A67BCB" w:rsidRPr="007B7915">
        <w:rPr>
          <w:sz w:val="22"/>
          <w:szCs w:val="22"/>
          <w:lang w:val="vi-VN"/>
        </w:rPr>
        <w:t xml:space="preserve"> ở quy mô sản xuất thực tế, chẳng hạn như việc sử dụng các lô khác nhau của các thành phần công thức, </w:t>
      </w:r>
      <w:r w:rsidR="008157BE" w:rsidRPr="007B7915">
        <w:rPr>
          <w:sz w:val="22"/>
          <w:szCs w:val="22"/>
          <w:lang w:val="vi-VN"/>
        </w:rPr>
        <w:t xml:space="preserve">sự khác biệt về </w:t>
      </w:r>
      <w:r w:rsidR="00A67BCB" w:rsidRPr="007B7915">
        <w:rPr>
          <w:sz w:val="22"/>
          <w:szCs w:val="22"/>
          <w:lang w:val="vi-VN"/>
        </w:rPr>
        <w:t>người vận hành, các thông số về môi trường</w:t>
      </w:r>
      <w:r w:rsidR="00EC18B9" w:rsidRPr="007B7915">
        <w:rPr>
          <w:sz w:val="22"/>
          <w:szCs w:val="22"/>
          <w:lang w:val="vi-VN"/>
        </w:rPr>
        <w:t xml:space="preserve"> </w:t>
      </w:r>
      <w:r w:rsidR="00A67BCB" w:rsidRPr="007B7915">
        <w:rPr>
          <w:sz w:val="22"/>
          <w:szCs w:val="22"/>
          <w:lang w:val="vi-VN"/>
        </w:rPr>
        <w:t>và hệ thống đo lường. Việc sử dụng các thiết kế thí nghiệm dựa trên các phép phân tích thống kê chẳn</w:t>
      </w:r>
      <w:r w:rsidR="0006311E" w:rsidRPr="007B7915">
        <w:rPr>
          <w:sz w:val="22"/>
          <w:szCs w:val="22"/>
          <w:lang w:val="vi-VN"/>
        </w:rPr>
        <w:t>g hạn như Thiết kế T</w:t>
      </w:r>
      <w:r w:rsidR="008157BE" w:rsidRPr="007B7915">
        <w:rPr>
          <w:sz w:val="22"/>
          <w:szCs w:val="22"/>
          <w:lang w:val="vi-VN"/>
        </w:rPr>
        <w:t>hí nghiệm (Design of E</w:t>
      </w:r>
      <w:r w:rsidR="00A67BCB" w:rsidRPr="007B7915">
        <w:rPr>
          <w:sz w:val="22"/>
          <w:szCs w:val="22"/>
          <w:lang w:val="vi-VN"/>
        </w:rPr>
        <w:t>xperiment</w:t>
      </w:r>
      <w:r w:rsidR="00CD2F24" w:rsidRPr="007B7915">
        <w:rPr>
          <w:sz w:val="22"/>
          <w:szCs w:val="22"/>
          <w:lang w:val="vi-VN"/>
        </w:rPr>
        <w:t xml:space="preserve"> - DoE</w:t>
      </w:r>
      <w:r w:rsidR="00A67BCB" w:rsidRPr="007B7915">
        <w:rPr>
          <w:sz w:val="22"/>
          <w:szCs w:val="22"/>
          <w:lang w:val="vi-VN"/>
        </w:rPr>
        <w:t>) rất hữu dụng cho việc xác định</w:t>
      </w:r>
      <w:r w:rsidR="00AD3F44" w:rsidRPr="007B7915">
        <w:rPr>
          <w:sz w:val="22"/>
          <w:szCs w:val="22"/>
          <w:lang w:val="vi-VN"/>
        </w:rPr>
        <w:t xml:space="preserve"> các</w:t>
      </w:r>
      <w:r w:rsidR="00A67BCB" w:rsidRPr="007B7915">
        <w:rPr>
          <w:sz w:val="22"/>
          <w:szCs w:val="22"/>
          <w:lang w:val="vi-VN"/>
        </w:rPr>
        <w:t xml:space="preserve"> mối tương quan</w:t>
      </w:r>
      <w:r w:rsidR="00AD3F44" w:rsidRPr="007B7915">
        <w:rPr>
          <w:sz w:val="22"/>
          <w:szCs w:val="22"/>
          <w:lang w:val="vi-VN"/>
        </w:rPr>
        <w:t>, bao gồm cả các tương tác đa</w:t>
      </w:r>
      <w:r w:rsidR="00A67BCB" w:rsidRPr="007B7915">
        <w:rPr>
          <w:sz w:val="22"/>
          <w:szCs w:val="22"/>
          <w:lang w:val="vi-VN"/>
        </w:rPr>
        <w:t xml:space="preserve"> </w:t>
      </w:r>
      <w:r w:rsidR="00AD3F44" w:rsidRPr="007B7915">
        <w:rPr>
          <w:sz w:val="22"/>
          <w:szCs w:val="22"/>
          <w:lang w:val="vi-VN"/>
        </w:rPr>
        <w:t xml:space="preserve">biến, giữa các biến đầu ra và biến đầu vào. Các công cụ phân tích </w:t>
      </w:r>
      <w:r w:rsidR="00CD2F24" w:rsidRPr="007B7915">
        <w:rPr>
          <w:sz w:val="22"/>
          <w:szCs w:val="22"/>
          <w:lang w:val="vi-VN"/>
        </w:rPr>
        <w:t>rủi ro</w:t>
      </w:r>
      <w:r w:rsidR="00AD3F44" w:rsidRPr="007B7915">
        <w:rPr>
          <w:sz w:val="22"/>
          <w:szCs w:val="22"/>
          <w:lang w:val="vi-VN"/>
        </w:rPr>
        <w:t xml:space="preserve"> có thể được sử dụng để </w:t>
      </w:r>
      <w:r w:rsidR="008157BE" w:rsidRPr="007B7915">
        <w:rPr>
          <w:sz w:val="22"/>
          <w:szCs w:val="22"/>
          <w:lang w:val="vi-VN"/>
        </w:rPr>
        <w:t xml:space="preserve">sàng lọc </w:t>
      </w:r>
      <w:r w:rsidR="00AD3F44" w:rsidRPr="007B7915">
        <w:rPr>
          <w:sz w:val="22"/>
          <w:szCs w:val="22"/>
          <w:lang w:val="vi-VN"/>
        </w:rPr>
        <w:t>sơ bộ các biến tiềm năng được sử dụng cho thiết kế thí nghiệm (DoE)</w:t>
      </w:r>
      <w:r w:rsidR="008157BE" w:rsidRPr="007B7915">
        <w:rPr>
          <w:sz w:val="22"/>
          <w:szCs w:val="22"/>
          <w:lang w:val="vi-VN"/>
        </w:rPr>
        <w:t>,</w:t>
      </w:r>
      <w:r w:rsidR="00900FF8" w:rsidRPr="007B7915">
        <w:rPr>
          <w:sz w:val="22"/>
          <w:szCs w:val="22"/>
          <w:lang w:val="vi-VN"/>
        </w:rPr>
        <w:t xml:space="preserve"> </w:t>
      </w:r>
      <w:r w:rsidR="008157BE" w:rsidRPr="007B7915">
        <w:rPr>
          <w:sz w:val="22"/>
          <w:szCs w:val="22"/>
          <w:lang w:val="vi-VN"/>
        </w:rPr>
        <w:t xml:space="preserve">nhằm </w:t>
      </w:r>
      <w:r w:rsidR="00900FF8" w:rsidRPr="007B7915">
        <w:rPr>
          <w:sz w:val="22"/>
          <w:szCs w:val="22"/>
          <w:lang w:val="vi-VN"/>
        </w:rPr>
        <w:t>làm giảm tối đa số lượng thí nghiệm trong khi thu được tối đa thông tin. Kết quả thu được có thể được sử dụng làm minh chứng cho</w:t>
      </w:r>
      <w:r w:rsidR="002A1A1D" w:rsidRPr="007B7915">
        <w:rPr>
          <w:sz w:val="22"/>
          <w:szCs w:val="22"/>
          <w:lang w:val="vi-VN"/>
        </w:rPr>
        <w:t xml:space="preserve"> việc thiết</w:t>
      </w:r>
      <w:r w:rsidR="008157BE" w:rsidRPr="007B7915">
        <w:rPr>
          <w:sz w:val="22"/>
          <w:szCs w:val="22"/>
          <w:lang w:val="vi-VN"/>
        </w:rPr>
        <w:t xml:space="preserve"> lập </w:t>
      </w:r>
      <w:r w:rsidR="00900FF8" w:rsidRPr="007B7915">
        <w:rPr>
          <w:sz w:val="22"/>
          <w:szCs w:val="22"/>
          <w:lang w:val="vi-VN"/>
        </w:rPr>
        <w:t xml:space="preserve">các khoảng cho phép của </w:t>
      </w:r>
      <w:r w:rsidR="002A1A1D" w:rsidRPr="007B7915">
        <w:rPr>
          <w:sz w:val="22"/>
          <w:szCs w:val="22"/>
          <w:lang w:val="vi-VN"/>
        </w:rPr>
        <w:t xml:space="preserve">nguyên liệu đầu vào, thông số kỹ thuật của thiết bị, các đặc tính của </w:t>
      </w:r>
      <w:r w:rsidR="00CD2F24" w:rsidRPr="007B7915">
        <w:rPr>
          <w:sz w:val="22"/>
          <w:szCs w:val="22"/>
          <w:lang w:val="vi-VN"/>
        </w:rPr>
        <w:t>bán thành phẩm</w:t>
      </w:r>
      <w:r w:rsidR="002A1A1D" w:rsidRPr="007B7915">
        <w:rPr>
          <w:sz w:val="22"/>
          <w:szCs w:val="22"/>
          <w:lang w:val="vi-VN"/>
        </w:rPr>
        <w:t xml:space="preserve"> cũng như thiết lập không gian thiết kế. </w:t>
      </w:r>
      <w:r w:rsidR="00EC18B9" w:rsidRPr="007B7915">
        <w:rPr>
          <w:sz w:val="22"/>
          <w:szCs w:val="22"/>
          <w:lang w:val="vi-VN"/>
        </w:rPr>
        <w:t xml:space="preserve"> </w:t>
      </w:r>
    </w:p>
    <w:p w14:paraId="4042A670" w14:textId="77777777" w:rsidR="00C755AC" w:rsidRPr="007B7915" w:rsidRDefault="00C755AC" w:rsidP="00C755AC">
      <w:pPr>
        <w:pStyle w:val="Heading3"/>
        <w:tabs>
          <w:tab w:val="left" w:pos="1418"/>
        </w:tabs>
        <w:ind w:left="709"/>
        <w:rPr>
          <w:rFonts w:ascii="Times New Roman" w:hAnsi="Times New Roman" w:cs="Times New Roman"/>
          <w:b w:val="0"/>
          <w:sz w:val="22"/>
          <w:szCs w:val="22"/>
          <w:lang w:val="vi-VN"/>
        </w:rPr>
      </w:pPr>
      <w:bookmarkStart w:id="908" w:name="_Toc314498826"/>
      <w:bookmarkStart w:id="909" w:name="_Toc314584634"/>
      <w:bookmarkStart w:id="910" w:name="_Toc328752035"/>
      <w:bookmarkStart w:id="911" w:name="_Toc481422656"/>
      <w:bookmarkStart w:id="912" w:name="_Toc482865419"/>
      <w:bookmarkStart w:id="913" w:name="_Toc483488646"/>
      <w:bookmarkStart w:id="914" w:name="_Toc483575164"/>
      <w:bookmarkStart w:id="915" w:name="_Toc483575223"/>
      <w:bookmarkStart w:id="916" w:name="_Toc483575319"/>
      <w:bookmarkStart w:id="917" w:name="_Toc483575501"/>
      <w:r w:rsidRPr="007B7915">
        <w:rPr>
          <w:rFonts w:ascii="Times New Roman" w:hAnsi="Times New Roman" w:cs="Times New Roman"/>
          <w:b w:val="0"/>
          <w:sz w:val="22"/>
          <w:szCs w:val="22"/>
          <w:lang w:val="vi-VN"/>
        </w:rPr>
        <w:t xml:space="preserve">4.1.1    </w:t>
      </w:r>
      <w:bookmarkEnd w:id="908"/>
      <w:bookmarkEnd w:id="909"/>
      <w:bookmarkEnd w:id="910"/>
      <w:bookmarkEnd w:id="911"/>
      <w:r w:rsidR="00F3295C" w:rsidRPr="007B7915">
        <w:rPr>
          <w:rFonts w:ascii="Times New Roman" w:hAnsi="Times New Roman" w:cs="Times New Roman"/>
          <w:b w:val="0"/>
          <w:sz w:val="22"/>
          <w:szCs w:val="22"/>
          <w:lang w:val="vi-VN"/>
        </w:rPr>
        <w:t>Thiết kế</w:t>
      </w:r>
      <w:r w:rsidR="002A1A1D" w:rsidRPr="007B7915">
        <w:rPr>
          <w:rFonts w:ascii="Times New Roman" w:hAnsi="Times New Roman" w:cs="Times New Roman"/>
          <w:b w:val="0"/>
          <w:sz w:val="22"/>
          <w:szCs w:val="22"/>
          <w:lang w:val="vi-VN"/>
        </w:rPr>
        <w:t xml:space="preserve"> và phát triển</w:t>
      </w:r>
      <w:r w:rsidRPr="007B7915">
        <w:rPr>
          <w:rFonts w:ascii="Times New Roman" w:hAnsi="Times New Roman" w:cs="Times New Roman"/>
          <w:b w:val="0"/>
          <w:sz w:val="22"/>
          <w:szCs w:val="22"/>
          <w:lang w:val="vi-VN"/>
        </w:rPr>
        <w:t xml:space="preserve"> </w:t>
      </w:r>
      <w:r w:rsidR="00B2103B" w:rsidRPr="007B7915">
        <w:rPr>
          <w:rFonts w:ascii="Times New Roman" w:hAnsi="Times New Roman" w:cs="Times New Roman"/>
          <w:b w:val="0"/>
          <w:sz w:val="22"/>
          <w:szCs w:val="22"/>
          <w:lang w:val="vi-VN"/>
        </w:rPr>
        <w:t>quy trình</w:t>
      </w:r>
      <w:bookmarkEnd w:id="912"/>
      <w:bookmarkEnd w:id="913"/>
      <w:bookmarkEnd w:id="914"/>
      <w:bookmarkEnd w:id="915"/>
      <w:bookmarkEnd w:id="916"/>
      <w:bookmarkEnd w:id="917"/>
    </w:p>
    <w:p w14:paraId="57F7F086" w14:textId="77777777" w:rsidR="00C755AC" w:rsidRPr="007B7915" w:rsidRDefault="00C755AC" w:rsidP="00C755AC">
      <w:pPr>
        <w:rPr>
          <w:lang w:val="vi-VN"/>
        </w:rPr>
      </w:pPr>
    </w:p>
    <w:p w14:paraId="5DD33CB7" w14:textId="77777777" w:rsidR="002A1A1D" w:rsidRPr="007B7915" w:rsidRDefault="002A1A1D" w:rsidP="00C755AC">
      <w:pPr>
        <w:ind w:left="1418"/>
        <w:jc w:val="both"/>
        <w:rPr>
          <w:sz w:val="22"/>
          <w:szCs w:val="22"/>
          <w:lang w:val="vi-VN"/>
        </w:rPr>
      </w:pPr>
      <w:r w:rsidRPr="007B7915">
        <w:rPr>
          <w:sz w:val="22"/>
          <w:szCs w:val="22"/>
          <w:lang w:val="vi-VN"/>
        </w:rPr>
        <w:t>Các điểm dưới đây là những điểm quan trọng cần được xem xét khi tiến hành thiết kế và phát triển một quy trình:</w:t>
      </w:r>
    </w:p>
    <w:p w14:paraId="0BCD11E0" w14:textId="77777777" w:rsidR="00C755AC" w:rsidRPr="007B7915" w:rsidRDefault="00C755AC" w:rsidP="00C755AC">
      <w:pPr>
        <w:ind w:left="284"/>
        <w:jc w:val="both"/>
        <w:rPr>
          <w:i/>
          <w:sz w:val="22"/>
          <w:szCs w:val="22"/>
          <w:lang w:val="vi-VN"/>
        </w:rPr>
      </w:pPr>
    </w:p>
    <w:p w14:paraId="5533663C" w14:textId="77777777" w:rsidR="002A1A1D" w:rsidRPr="007B7915" w:rsidRDefault="002A1A1D" w:rsidP="00C755AC">
      <w:pPr>
        <w:numPr>
          <w:ilvl w:val="0"/>
          <w:numId w:val="46"/>
        </w:numPr>
        <w:autoSpaceDE w:val="0"/>
        <w:autoSpaceDN w:val="0"/>
        <w:adjustRightInd w:val="0"/>
        <w:spacing w:line="276" w:lineRule="auto"/>
        <w:ind w:left="1701" w:hanging="283"/>
        <w:jc w:val="both"/>
        <w:rPr>
          <w:iCs/>
          <w:sz w:val="22"/>
          <w:szCs w:val="22"/>
          <w:lang w:val="vi-VN" w:eastAsia="en-SG"/>
        </w:rPr>
      </w:pPr>
      <w:r w:rsidRPr="007B7915">
        <w:rPr>
          <w:sz w:val="22"/>
          <w:szCs w:val="22"/>
          <w:lang w:val="vi-VN" w:eastAsia="en-SG"/>
        </w:rPr>
        <w:t xml:space="preserve">Mục tiêu chất lượng của sản phẩm - </w:t>
      </w:r>
      <w:r w:rsidR="00C755AC" w:rsidRPr="007B7915">
        <w:rPr>
          <w:sz w:val="22"/>
          <w:szCs w:val="22"/>
          <w:lang w:val="vi-VN" w:eastAsia="en-SG"/>
        </w:rPr>
        <w:t>Quality Target Product Profile</w:t>
      </w:r>
      <w:r w:rsidR="00C755AC" w:rsidRPr="007B7915">
        <w:rPr>
          <w:b/>
          <w:bCs/>
          <w:sz w:val="22"/>
          <w:szCs w:val="22"/>
          <w:lang w:val="vi-VN" w:eastAsia="en-SG"/>
        </w:rPr>
        <w:t xml:space="preserve"> (</w:t>
      </w:r>
      <w:r w:rsidR="00C755AC" w:rsidRPr="007B7915">
        <w:rPr>
          <w:sz w:val="22"/>
          <w:szCs w:val="22"/>
          <w:lang w:val="vi-VN"/>
        </w:rPr>
        <w:t xml:space="preserve">QTPP) - </w:t>
      </w:r>
      <w:r w:rsidRPr="007B7915">
        <w:rPr>
          <w:sz w:val="22"/>
          <w:szCs w:val="22"/>
          <w:lang w:val="vi-VN"/>
        </w:rPr>
        <w:t>Các mục tiêu này nên được xác định</w:t>
      </w:r>
      <w:r w:rsidR="00B2103B" w:rsidRPr="007B7915">
        <w:rPr>
          <w:sz w:val="22"/>
          <w:szCs w:val="22"/>
          <w:lang w:val="vi-VN"/>
        </w:rPr>
        <w:t xml:space="preserve"> sớm</w:t>
      </w:r>
      <w:r w:rsidR="0006311E" w:rsidRPr="007B7915">
        <w:rPr>
          <w:sz w:val="22"/>
          <w:szCs w:val="22"/>
          <w:lang w:val="vi-VN"/>
        </w:rPr>
        <w:t xml:space="preserve"> ở giai đoạn</w:t>
      </w:r>
      <w:r w:rsidRPr="007B7915">
        <w:rPr>
          <w:sz w:val="22"/>
          <w:szCs w:val="22"/>
          <w:lang w:val="vi-VN"/>
        </w:rPr>
        <w:t xml:space="preserve"> đầu </w:t>
      </w:r>
      <w:r w:rsidR="0006311E" w:rsidRPr="007B7915">
        <w:rPr>
          <w:sz w:val="22"/>
          <w:szCs w:val="22"/>
          <w:lang w:val="vi-VN"/>
        </w:rPr>
        <w:t xml:space="preserve">của việc </w:t>
      </w:r>
      <w:r w:rsidRPr="007B7915">
        <w:rPr>
          <w:sz w:val="22"/>
          <w:szCs w:val="22"/>
          <w:lang w:val="vi-VN"/>
        </w:rPr>
        <w:t>phát tri</w:t>
      </w:r>
      <w:r w:rsidR="0006311E" w:rsidRPr="007B7915">
        <w:rPr>
          <w:sz w:val="22"/>
          <w:szCs w:val="22"/>
          <w:lang w:val="vi-VN"/>
        </w:rPr>
        <w:t>ển sản phẩm và quy trình. Các yế</w:t>
      </w:r>
      <w:r w:rsidRPr="007B7915">
        <w:rPr>
          <w:sz w:val="22"/>
          <w:szCs w:val="22"/>
          <w:lang w:val="vi-VN"/>
        </w:rPr>
        <w:t>u tố của mục tiêu chất lượng sản phẩm bao gồm mục tiêu sử dụng thuốc trên lâm sàng, dạng bào chế, đường dùng, mức liều, hệ thống bao bì đóng gói, dược động học...</w:t>
      </w:r>
    </w:p>
    <w:p w14:paraId="2FE5FDEA" w14:textId="77777777" w:rsidR="00C755AC" w:rsidRPr="007B7915" w:rsidRDefault="00C755AC" w:rsidP="00C755AC">
      <w:pPr>
        <w:autoSpaceDE w:val="0"/>
        <w:autoSpaceDN w:val="0"/>
        <w:adjustRightInd w:val="0"/>
        <w:ind w:left="1701" w:hanging="283"/>
        <w:rPr>
          <w:iCs/>
          <w:sz w:val="22"/>
          <w:szCs w:val="22"/>
          <w:lang w:val="vi-VN" w:eastAsia="en-SG"/>
        </w:rPr>
      </w:pPr>
    </w:p>
    <w:p w14:paraId="254AC5FD" w14:textId="77777777" w:rsidR="00000E69" w:rsidRPr="007B7915" w:rsidRDefault="002A1A1D" w:rsidP="00C755AC">
      <w:pPr>
        <w:numPr>
          <w:ilvl w:val="0"/>
          <w:numId w:val="46"/>
        </w:numPr>
        <w:autoSpaceDE w:val="0"/>
        <w:autoSpaceDN w:val="0"/>
        <w:adjustRightInd w:val="0"/>
        <w:spacing w:line="276" w:lineRule="auto"/>
        <w:ind w:left="1701" w:hanging="283"/>
        <w:jc w:val="both"/>
        <w:rPr>
          <w:iCs/>
          <w:sz w:val="22"/>
          <w:szCs w:val="22"/>
          <w:lang w:val="vi-VN" w:eastAsia="en-SG"/>
        </w:rPr>
      </w:pPr>
      <w:r w:rsidRPr="007B7915">
        <w:rPr>
          <w:sz w:val="22"/>
          <w:szCs w:val="22"/>
          <w:lang w:val="vi-VN"/>
        </w:rPr>
        <w:t xml:space="preserve">Chỉ tiêu chất lượng trọng yếu - </w:t>
      </w:r>
      <w:r w:rsidR="00C755AC" w:rsidRPr="007B7915">
        <w:rPr>
          <w:sz w:val="22"/>
          <w:szCs w:val="22"/>
          <w:lang w:val="vi-VN"/>
        </w:rPr>
        <w:t xml:space="preserve">Critical Quality Attribute (CQA) </w:t>
      </w:r>
      <w:r w:rsidRPr="007B7915">
        <w:rPr>
          <w:iCs/>
          <w:sz w:val="22"/>
          <w:szCs w:val="22"/>
          <w:lang w:val="vi-VN" w:eastAsia="en-SG"/>
        </w:rPr>
        <w:t xml:space="preserve">- là các đặc tính vật lý, </w:t>
      </w:r>
      <w:r w:rsidR="00B2103B" w:rsidRPr="007B7915">
        <w:rPr>
          <w:iCs/>
          <w:sz w:val="22"/>
          <w:szCs w:val="22"/>
          <w:lang w:val="vi-VN" w:eastAsia="en-SG"/>
        </w:rPr>
        <w:t>h</w:t>
      </w:r>
      <w:r w:rsidRPr="007B7915">
        <w:rPr>
          <w:iCs/>
          <w:sz w:val="22"/>
          <w:szCs w:val="22"/>
          <w:lang w:val="vi-VN" w:eastAsia="en-SG"/>
        </w:rPr>
        <w:t xml:space="preserve">oá học, sinh học hoặc vi sinh cần phải nằm </w:t>
      </w:r>
      <w:r w:rsidR="00B2103B" w:rsidRPr="007B7915">
        <w:rPr>
          <w:iCs/>
          <w:sz w:val="22"/>
          <w:szCs w:val="22"/>
          <w:lang w:val="vi-VN" w:eastAsia="en-SG"/>
        </w:rPr>
        <w:t xml:space="preserve">dưới </w:t>
      </w:r>
      <w:r w:rsidRPr="007B7915">
        <w:rPr>
          <w:iCs/>
          <w:sz w:val="22"/>
          <w:szCs w:val="22"/>
          <w:lang w:val="vi-VN" w:eastAsia="en-SG"/>
        </w:rPr>
        <w:t>một giới hạn,</w:t>
      </w:r>
      <w:r w:rsidR="00B2103B" w:rsidRPr="007B7915">
        <w:rPr>
          <w:iCs/>
          <w:sz w:val="22"/>
          <w:szCs w:val="22"/>
          <w:lang w:val="vi-VN" w:eastAsia="en-SG"/>
        </w:rPr>
        <w:t xml:space="preserve"> trong một khoảng hoặc một phạm vi</w:t>
      </w:r>
      <w:r w:rsidRPr="007B7915">
        <w:rPr>
          <w:iCs/>
          <w:sz w:val="22"/>
          <w:szCs w:val="22"/>
          <w:lang w:val="vi-VN" w:eastAsia="en-SG"/>
        </w:rPr>
        <w:t xml:space="preserve"> phân bố nhất định</w:t>
      </w:r>
      <w:r w:rsidR="008157BE" w:rsidRPr="007B7915">
        <w:rPr>
          <w:iCs/>
          <w:sz w:val="22"/>
          <w:szCs w:val="22"/>
          <w:lang w:val="vi-VN" w:eastAsia="en-SG"/>
        </w:rPr>
        <w:t xml:space="preserve"> nhằm đạt được chất lượng sản phẩm như mong muốn</w:t>
      </w:r>
      <w:r w:rsidRPr="007B7915">
        <w:rPr>
          <w:iCs/>
          <w:sz w:val="22"/>
          <w:szCs w:val="22"/>
          <w:lang w:val="vi-VN" w:eastAsia="en-SG"/>
        </w:rPr>
        <w:t>.</w:t>
      </w:r>
      <w:r w:rsidR="00000E69" w:rsidRPr="007B7915">
        <w:rPr>
          <w:iCs/>
          <w:sz w:val="22"/>
          <w:szCs w:val="22"/>
          <w:lang w:val="vi-VN" w:eastAsia="en-SG"/>
        </w:rPr>
        <w:t xml:space="preserve"> CQA được xây dựng từ </w:t>
      </w:r>
      <w:r w:rsidR="008157BE" w:rsidRPr="007B7915">
        <w:rPr>
          <w:sz w:val="22"/>
          <w:szCs w:val="22"/>
          <w:lang w:val="vi-VN"/>
        </w:rPr>
        <w:t xml:space="preserve">QTPP và các CQA được lựa chọn </w:t>
      </w:r>
      <w:r w:rsidR="0006311E" w:rsidRPr="007B7915">
        <w:rPr>
          <w:sz w:val="22"/>
          <w:szCs w:val="22"/>
          <w:lang w:val="vi-VN"/>
        </w:rPr>
        <w:t xml:space="preserve">dựa trên </w:t>
      </w:r>
      <w:r w:rsidR="008157BE" w:rsidRPr="007B7915">
        <w:rPr>
          <w:sz w:val="22"/>
          <w:szCs w:val="22"/>
          <w:lang w:val="vi-VN"/>
        </w:rPr>
        <w:t>với những lý giải mang tính</w:t>
      </w:r>
      <w:r w:rsidR="00000E69" w:rsidRPr="007B7915">
        <w:rPr>
          <w:sz w:val="22"/>
          <w:szCs w:val="22"/>
          <w:lang w:val="vi-VN"/>
        </w:rPr>
        <w:t xml:space="preserve"> khoa học. </w:t>
      </w:r>
      <w:r w:rsidR="008157BE" w:rsidRPr="007B7915">
        <w:rPr>
          <w:iCs/>
          <w:sz w:val="22"/>
          <w:szCs w:val="22"/>
          <w:lang w:val="vi-VN" w:eastAsia="en-SG"/>
        </w:rPr>
        <w:t>Những</w:t>
      </w:r>
      <w:r w:rsidR="00000E69" w:rsidRPr="007B7915">
        <w:rPr>
          <w:iCs/>
          <w:sz w:val="22"/>
          <w:szCs w:val="22"/>
          <w:lang w:val="vi-VN" w:eastAsia="en-SG"/>
        </w:rPr>
        <w:t xml:space="preserve"> </w:t>
      </w:r>
      <w:r w:rsidR="008157BE" w:rsidRPr="007B7915">
        <w:rPr>
          <w:iCs/>
          <w:sz w:val="22"/>
          <w:szCs w:val="22"/>
          <w:lang w:val="vi-VN" w:eastAsia="en-SG"/>
        </w:rPr>
        <w:t xml:space="preserve">lý </w:t>
      </w:r>
      <w:r w:rsidR="00000E69" w:rsidRPr="007B7915">
        <w:rPr>
          <w:iCs/>
          <w:sz w:val="22"/>
          <w:szCs w:val="22"/>
          <w:lang w:val="vi-VN" w:eastAsia="en-SG"/>
        </w:rPr>
        <w:t>giải này thường liên quan đến dược ch</w:t>
      </w:r>
      <w:r w:rsidR="008157BE" w:rsidRPr="007B7915">
        <w:rPr>
          <w:iCs/>
          <w:sz w:val="22"/>
          <w:szCs w:val="22"/>
          <w:lang w:val="vi-VN" w:eastAsia="en-SG"/>
        </w:rPr>
        <w:t>ất, tá dược, các sản phẩm trung gian và thành</w:t>
      </w:r>
      <w:r w:rsidR="00000E69" w:rsidRPr="007B7915">
        <w:rPr>
          <w:iCs/>
          <w:sz w:val="22"/>
          <w:szCs w:val="22"/>
          <w:lang w:val="vi-VN" w:eastAsia="en-SG"/>
        </w:rPr>
        <w:t xml:space="preserve"> phẩm (theo ICH). CQA phụ thuộc vào </w:t>
      </w:r>
      <w:r w:rsidR="00CA362D" w:rsidRPr="007B7915">
        <w:rPr>
          <w:iCs/>
          <w:sz w:val="22"/>
          <w:szCs w:val="22"/>
          <w:lang w:val="vi-VN" w:eastAsia="en-SG"/>
        </w:rPr>
        <w:t xml:space="preserve">dạng thuốc và </w:t>
      </w:r>
      <w:r w:rsidR="008157BE" w:rsidRPr="007B7915">
        <w:rPr>
          <w:iCs/>
          <w:sz w:val="22"/>
          <w:szCs w:val="22"/>
          <w:lang w:val="vi-VN" w:eastAsia="en-SG"/>
        </w:rPr>
        <w:t xml:space="preserve">chính </w:t>
      </w:r>
      <w:r w:rsidR="00CA362D" w:rsidRPr="007B7915">
        <w:rPr>
          <w:iCs/>
          <w:sz w:val="22"/>
          <w:szCs w:val="22"/>
          <w:lang w:val="vi-VN" w:eastAsia="en-SG"/>
        </w:rPr>
        <w:t xml:space="preserve">dạng thuốc sẽ quyết định các yêu cầu về chất lượng tương ứng, chẳng hạn như đặc tính khí động học đối với thuốc xông hít hoặc khả năng bám dính đối với các miếng dán ngoài da... </w:t>
      </w:r>
      <w:r w:rsidR="0044446B" w:rsidRPr="007B7915">
        <w:rPr>
          <w:iCs/>
          <w:sz w:val="22"/>
          <w:szCs w:val="22"/>
          <w:lang w:val="vi-VN" w:eastAsia="en-SG"/>
        </w:rPr>
        <w:t>Một ví dụ khác</w:t>
      </w:r>
      <w:r w:rsidR="0006311E" w:rsidRPr="007B7915">
        <w:rPr>
          <w:iCs/>
          <w:sz w:val="22"/>
          <w:szCs w:val="22"/>
          <w:lang w:val="vi-VN" w:eastAsia="en-SG"/>
        </w:rPr>
        <w:t>:</w:t>
      </w:r>
      <w:r w:rsidR="0044446B" w:rsidRPr="007B7915">
        <w:rPr>
          <w:iCs/>
          <w:sz w:val="22"/>
          <w:szCs w:val="22"/>
          <w:lang w:val="vi-VN" w:eastAsia="en-SG"/>
        </w:rPr>
        <w:t xml:space="preserve"> CQA của viên nén giải phóng </w:t>
      </w:r>
      <w:r w:rsidR="00CA3616" w:rsidRPr="007B7915">
        <w:rPr>
          <w:iCs/>
          <w:sz w:val="22"/>
          <w:szCs w:val="22"/>
          <w:lang w:val="vi-VN" w:eastAsia="en-SG"/>
        </w:rPr>
        <w:t>ngay</w:t>
      </w:r>
      <w:r w:rsidR="0044446B" w:rsidRPr="007B7915">
        <w:rPr>
          <w:iCs/>
          <w:sz w:val="22"/>
          <w:szCs w:val="22"/>
          <w:lang w:val="vi-VN" w:eastAsia="en-SG"/>
        </w:rPr>
        <w:t xml:space="preserve"> gồm có hình thức, các đặc tính vật lý, độ hoà tan, định lượng, độ đồng đều hàm lượng, tạp chất, giới hạn vi sinh vật... </w:t>
      </w:r>
      <w:r w:rsidR="00CA362D" w:rsidRPr="007B7915">
        <w:rPr>
          <w:iCs/>
          <w:sz w:val="22"/>
          <w:szCs w:val="22"/>
          <w:lang w:val="vi-VN" w:eastAsia="en-SG"/>
        </w:rPr>
        <w:t xml:space="preserve"> </w:t>
      </w:r>
    </w:p>
    <w:p w14:paraId="409A356E" w14:textId="77777777" w:rsidR="00C755AC" w:rsidRPr="007B7915" w:rsidRDefault="00C755AC" w:rsidP="00C755AC">
      <w:pPr>
        <w:autoSpaceDE w:val="0"/>
        <w:autoSpaceDN w:val="0"/>
        <w:adjustRightInd w:val="0"/>
        <w:ind w:left="1701" w:hanging="283"/>
        <w:rPr>
          <w:iCs/>
          <w:sz w:val="22"/>
          <w:szCs w:val="22"/>
          <w:lang w:val="vi-VN" w:eastAsia="en-SG"/>
        </w:rPr>
      </w:pPr>
    </w:p>
    <w:p w14:paraId="7700917A" w14:textId="77777777" w:rsidR="00C755AC" w:rsidRPr="007B7915" w:rsidRDefault="0044446B" w:rsidP="00DB46B5">
      <w:pPr>
        <w:numPr>
          <w:ilvl w:val="0"/>
          <w:numId w:val="46"/>
        </w:numPr>
        <w:autoSpaceDE w:val="0"/>
        <w:autoSpaceDN w:val="0"/>
        <w:adjustRightInd w:val="0"/>
        <w:spacing w:line="276" w:lineRule="auto"/>
        <w:ind w:left="1701" w:hanging="283"/>
        <w:jc w:val="both"/>
        <w:rPr>
          <w:sz w:val="22"/>
          <w:szCs w:val="22"/>
          <w:lang w:val="vi-VN"/>
        </w:rPr>
      </w:pPr>
      <w:r w:rsidRPr="007B7915">
        <w:rPr>
          <w:iCs/>
          <w:sz w:val="22"/>
          <w:szCs w:val="22"/>
          <w:lang w:val="vi-VN" w:eastAsia="en-SG"/>
        </w:rPr>
        <w:t xml:space="preserve">Xây dựng công thức và phát triển quy trình </w:t>
      </w:r>
      <w:r w:rsidR="00C755AC" w:rsidRPr="007B7915">
        <w:rPr>
          <w:iCs/>
          <w:sz w:val="22"/>
          <w:szCs w:val="22"/>
          <w:lang w:val="vi-VN" w:eastAsia="en-SG"/>
        </w:rPr>
        <w:t>–</w:t>
      </w:r>
      <w:r w:rsidRPr="007B7915">
        <w:rPr>
          <w:iCs/>
          <w:sz w:val="22"/>
          <w:szCs w:val="22"/>
          <w:lang w:val="vi-VN" w:eastAsia="en-SG"/>
        </w:rPr>
        <w:t xml:space="preserve"> Phần lớn các công việc được thực hiện để hiểu về quy trình được tiến hành trong giai đoạn xây dựng công thức và phát triển sản phẩm. Các công việc này bao gồm có việc nghiên cứu ở quy mô phòng thí nghiệm, quy mô pilot và quy mô sản xuất thực tế. Các nguyên liệu phù hợp cũng như hàm lượng của chúng được xác </w:t>
      </w:r>
      <w:r w:rsidR="00CA3616" w:rsidRPr="007B7915">
        <w:rPr>
          <w:iCs/>
          <w:sz w:val="22"/>
          <w:szCs w:val="22"/>
          <w:lang w:val="vi-VN" w:eastAsia="en-SG"/>
        </w:rPr>
        <w:t>định</w:t>
      </w:r>
      <w:r w:rsidRPr="007B7915">
        <w:rPr>
          <w:iCs/>
          <w:sz w:val="22"/>
          <w:szCs w:val="22"/>
          <w:lang w:val="vi-VN" w:eastAsia="en-SG"/>
        </w:rPr>
        <w:t>. Mỗi một công đoạn của quá trình sản xuất được xác định và cần phải thống nhất với khả năng sản xuất thực tế của cơ sở tiến hành sản xuất thực tế trong tương lai</w:t>
      </w:r>
      <w:r w:rsidR="00DB46B5" w:rsidRPr="007B7915">
        <w:rPr>
          <w:iCs/>
          <w:sz w:val="22"/>
          <w:szCs w:val="22"/>
          <w:lang w:val="vi-VN" w:eastAsia="en-SG"/>
        </w:rPr>
        <w:t xml:space="preserve">. Các công cụ đánh giá nguy cơ được mô tả trong ICH Q9 có thể được dùng để xác định các tác động có thể ảnh hưởng tới đặc tính của nguyên liệu hoặc thông số quy trình lên các CQA. Có thể xếp </w:t>
      </w:r>
      <w:r w:rsidR="00CA3616" w:rsidRPr="007B7915">
        <w:rPr>
          <w:iCs/>
          <w:sz w:val="22"/>
          <w:szCs w:val="22"/>
          <w:lang w:val="vi-VN" w:eastAsia="en-SG"/>
        </w:rPr>
        <w:t xml:space="preserve">hạng </w:t>
      </w:r>
      <w:r w:rsidR="00DB46B5" w:rsidRPr="007B7915">
        <w:rPr>
          <w:iCs/>
          <w:sz w:val="22"/>
          <w:szCs w:val="22"/>
          <w:lang w:val="vi-VN" w:eastAsia="en-SG"/>
        </w:rPr>
        <w:t xml:space="preserve">các thông số này theo mức độ nguy cơ dựa trên các kiến thức </w:t>
      </w:r>
      <w:r w:rsidR="00CA3616" w:rsidRPr="007B7915">
        <w:rPr>
          <w:iCs/>
          <w:sz w:val="22"/>
          <w:szCs w:val="22"/>
          <w:lang w:val="vi-VN" w:eastAsia="en-SG"/>
        </w:rPr>
        <w:t xml:space="preserve">đã biết </w:t>
      </w:r>
      <w:r w:rsidR="00DB46B5" w:rsidRPr="007B7915">
        <w:rPr>
          <w:iCs/>
          <w:sz w:val="22"/>
          <w:szCs w:val="22"/>
          <w:lang w:val="vi-VN" w:eastAsia="en-SG"/>
        </w:rPr>
        <w:t>hoặc kết các quả thí nghiệm sơ bộ.</w:t>
      </w:r>
    </w:p>
    <w:p w14:paraId="6BD9F153" w14:textId="77777777" w:rsidR="00B2103B" w:rsidRPr="007B7915" w:rsidRDefault="00B2103B" w:rsidP="00C755AC">
      <w:pPr>
        <w:autoSpaceDE w:val="0"/>
        <w:autoSpaceDN w:val="0"/>
        <w:adjustRightInd w:val="0"/>
        <w:ind w:left="1985" w:hanging="567"/>
        <w:rPr>
          <w:sz w:val="22"/>
          <w:szCs w:val="22"/>
          <w:lang w:val="vi-VN"/>
        </w:rPr>
      </w:pPr>
    </w:p>
    <w:p w14:paraId="230BEEAC" w14:textId="77777777" w:rsidR="00C755AC" w:rsidRPr="007B7915" w:rsidRDefault="00DB46B5" w:rsidP="00C755AC">
      <w:pPr>
        <w:autoSpaceDE w:val="0"/>
        <w:autoSpaceDN w:val="0"/>
        <w:adjustRightInd w:val="0"/>
        <w:ind w:left="1985" w:hanging="567"/>
        <w:rPr>
          <w:iCs/>
          <w:sz w:val="22"/>
          <w:szCs w:val="22"/>
          <w:lang w:val="vi-VN" w:eastAsia="en-SG"/>
        </w:rPr>
      </w:pPr>
      <w:r w:rsidRPr="007B7915">
        <w:rPr>
          <w:sz w:val="22"/>
          <w:szCs w:val="22"/>
          <w:lang w:val="vi-VN"/>
        </w:rPr>
        <w:t>Dưới đây là một trong số những yếu tố chính cần lưu ý</w:t>
      </w:r>
      <w:r w:rsidR="008157BE" w:rsidRPr="007B7915">
        <w:rPr>
          <w:sz w:val="22"/>
          <w:szCs w:val="22"/>
          <w:lang w:val="vi-VN"/>
        </w:rPr>
        <w:t>:</w:t>
      </w:r>
      <w:r w:rsidR="00C755AC" w:rsidRPr="007B7915">
        <w:rPr>
          <w:sz w:val="22"/>
          <w:szCs w:val="22"/>
          <w:lang w:val="vi-VN"/>
        </w:rPr>
        <w:t xml:space="preserve"> </w:t>
      </w:r>
    </w:p>
    <w:p w14:paraId="1BCFF728" w14:textId="77777777" w:rsidR="00C755AC" w:rsidRPr="007B7915" w:rsidRDefault="00C755AC" w:rsidP="00C755AC">
      <w:pPr>
        <w:autoSpaceDE w:val="0"/>
        <w:autoSpaceDN w:val="0"/>
        <w:adjustRightInd w:val="0"/>
        <w:ind w:left="1985" w:hanging="567"/>
        <w:rPr>
          <w:iCs/>
          <w:sz w:val="22"/>
          <w:szCs w:val="22"/>
          <w:lang w:val="vi-VN" w:eastAsia="en-SG"/>
        </w:rPr>
      </w:pPr>
    </w:p>
    <w:p w14:paraId="144975A0" w14:textId="77777777" w:rsidR="00297A31" w:rsidRPr="007B7915" w:rsidRDefault="00297A31" w:rsidP="00297A31">
      <w:pPr>
        <w:pStyle w:val="ListParagraph"/>
        <w:numPr>
          <w:ilvl w:val="0"/>
          <w:numId w:val="48"/>
        </w:numPr>
        <w:spacing w:line="276" w:lineRule="auto"/>
        <w:ind w:left="1985" w:hanging="567"/>
        <w:jc w:val="both"/>
        <w:rPr>
          <w:sz w:val="22"/>
          <w:szCs w:val="22"/>
          <w:lang w:val="vi-VN"/>
        </w:rPr>
      </w:pPr>
      <w:r w:rsidRPr="007B7915">
        <w:rPr>
          <w:sz w:val="22"/>
          <w:szCs w:val="22"/>
          <w:lang w:val="vi-VN"/>
        </w:rPr>
        <w:t>Dược chất (API):</w:t>
      </w:r>
    </w:p>
    <w:p w14:paraId="61324886" w14:textId="77777777" w:rsidR="00E36450" w:rsidRPr="007B7915" w:rsidRDefault="00E36450" w:rsidP="0078447A">
      <w:pPr>
        <w:spacing w:line="276" w:lineRule="auto"/>
        <w:ind w:left="1980"/>
        <w:jc w:val="both"/>
        <w:rPr>
          <w:sz w:val="22"/>
          <w:szCs w:val="22"/>
          <w:lang w:val="vi-VN"/>
        </w:rPr>
      </w:pPr>
    </w:p>
    <w:p w14:paraId="61152EDE" w14:textId="77777777" w:rsidR="00C755AC" w:rsidRPr="007B7915" w:rsidRDefault="00297A31" w:rsidP="0078447A">
      <w:pPr>
        <w:spacing w:line="276" w:lineRule="auto"/>
        <w:ind w:left="1980"/>
        <w:jc w:val="both"/>
        <w:rPr>
          <w:sz w:val="22"/>
          <w:szCs w:val="22"/>
          <w:lang w:val="vi-VN"/>
        </w:rPr>
      </w:pPr>
      <w:r w:rsidRPr="007B7915">
        <w:rPr>
          <w:sz w:val="22"/>
          <w:szCs w:val="22"/>
          <w:lang w:val="vi-VN"/>
        </w:rPr>
        <w:t xml:space="preserve">Nhiều đặc tính của dược chất </w:t>
      </w:r>
      <w:r w:rsidR="00B2103B" w:rsidRPr="007B7915">
        <w:rPr>
          <w:sz w:val="22"/>
          <w:szCs w:val="22"/>
          <w:lang w:val="vi-VN"/>
        </w:rPr>
        <w:t xml:space="preserve">có thể </w:t>
      </w:r>
      <w:r w:rsidRPr="007B7915">
        <w:rPr>
          <w:sz w:val="22"/>
          <w:szCs w:val="22"/>
          <w:lang w:val="vi-VN"/>
        </w:rPr>
        <w:t xml:space="preserve">ảnh hưởng đến quá trình sản xuất và CQA của sản phẩm thuốc. Ví dụ, kích thước hạt, hình dạng, tính đa hình, độ tan, độ trơn chảy, khả năng chịu nén, </w:t>
      </w:r>
      <w:r w:rsidR="00B2103B" w:rsidRPr="007B7915">
        <w:rPr>
          <w:sz w:val="22"/>
          <w:szCs w:val="22"/>
          <w:lang w:val="vi-VN"/>
        </w:rPr>
        <w:t xml:space="preserve">khả năng </w:t>
      </w:r>
      <w:r w:rsidRPr="007B7915">
        <w:rPr>
          <w:sz w:val="22"/>
          <w:szCs w:val="22"/>
          <w:lang w:val="vi-VN"/>
        </w:rPr>
        <w:t xml:space="preserve">tương </w:t>
      </w:r>
      <w:r w:rsidR="00CA3616" w:rsidRPr="007B7915">
        <w:rPr>
          <w:sz w:val="22"/>
          <w:szCs w:val="22"/>
          <w:lang w:val="vi-VN"/>
        </w:rPr>
        <w:t xml:space="preserve">hợp </w:t>
      </w:r>
      <w:r w:rsidRPr="007B7915">
        <w:rPr>
          <w:sz w:val="22"/>
          <w:szCs w:val="22"/>
          <w:lang w:val="vi-VN"/>
        </w:rPr>
        <w:t xml:space="preserve">với các </w:t>
      </w:r>
      <w:r w:rsidR="00B2103B" w:rsidRPr="007B7915">
        <w:rPr>
          <w:sz w:val="22"/>
          <w:szCs w:val="22"/>
          <w:lang w:val="vi-VN"/>
        </w:rPr>
        <w:t xml:space="preserve">loại </w:t>
      </w:r>
      <w:r w:rsidRPr="007B7915">
        <w:rPr>
          <w:sz w:val="22"/>
          <w:szCs w:val="22"/>
          <w:lang w:val="vi-VN"/>
        </w:rPr>
        <w:t xml:space="preserve">tá dược... Các rủi ro tiềm ẩn xuất phát từ các đặc tính của dược chất </w:t>
      </w:r>
      <w:r w:rsidR="00CA3616" w:rsidRPr="007B7915">
        <w:rPr>
          <w:sz w:val="22"/>
          <w:szCs w:val="22"/>
          <w:lang w:val="vi-VN"/>
        </w:rPr>
        <w:t xml:space="preserve">ảnh hưởng </w:t>
      </w:r>
      <w:r w:rsidRPr="007B7915">
        <w:rPr>
          <w:sz w:val="22"/>
          <w:szCs w:val="22"/>
          <w:lang w:val="vi-VN"/>
        </w:rPr>
        <w:t xml:space="preserve">lên CQA của sản phẩm thuốc cần được đánh giá dựa trên các kiến thức </w:t>
      </w:r>
      <w:r w:rsidR="008157BE" w:rsidRPr="007B7915">
        <w:rPr>
          <w:sz w:val="22"/>
          <w:szCs w:val="22"/>
          <w:lang w:val="vi-VN"/>
        </w:rPr>
        <w:t xml:space="preserve">sẵn có </w:t>
      </w:r>
      <w:r w:rsidRPr="007B7915">
        <w:rPr>
          <w:sz w:val="22"/>
          <w:szCs w:val="22"/>
          <w:lang w:val="vi-VN"/>
        </w:rPr>
        <w:t xml:space="preserve">hoặc </w:t>
      </w:r>
      <w:r w:rsidR="00B2103B" w:rsidRPr="007B7915">
        <w:rPr>
          <w:sz w:val="22"/>
          <w:szCs w:val="22"/>
          <w:lang w:val="vi-VN"/>
        </w:rPr>
        <w:t xml:space="preserve">dựa trên các </w:t>
      </w:r>
      <w:r w:rsidRPr="007B7915">
        <w:rPr>
          <w:sz w:val="22"/>
          <w:szCs w:val="22"/>
          <w:lang w:val="vi-VN"/>
        </w:rPr>
        <w:t xml:space="preserve">cơ sở khoa học. </w:t>
      </w:r>
      <w:r w:rsidR="00B2103B" w:rsidRPr="007B7915">
        <w:rPr>
          <w:sz w:val="22"/>
          <w:szCs w:val="22"/>
          <w:lang w:val="vi-VN"/>
        </w:rPr>
        <w:t xml:space="preserve">Kết quả phân tích rủi ro của tất cả </w:t>
      </w:r>
      <w:r w:rsidR="00985D79" w:rsidRPr="007B7915">
        <w:rPr>
          <w:sz w:val="22"/>
          <w:szCs w:val="22"/>
          <w:lang w:val="vi-VN"/>
        </w:rPr>
        <w:t xml:space="preserve">các </w:t>
      </w:r>
      <w:r w:rsidR="0078447A" w:rsidRPr="007B7915">
        <w:rPr>
          <w:sz w:val="22"/>
          <w:szCs w:val="22"/>
          <w:lang w:val="vi-VN"/>
        </w:rPr>
        <w:t xml:space="preserve">đặc tính của tá dược nên được </w:t>
      </w:r>
      <w:r w:rsidR="00CA3616" w:rsidRPr="007B7915">
        <w:rPr>
          <w:sz w:val="22"/>
          <w:szCs w:val="22"/>
          <w:lang w:val="vi-VN"/>
        </w:rPr>
        <w:t xml:space="preserve">bàn </w:t>
      </w:r>
      <w:r w:rsidR="0078447A" w:rsidRPr="007B7915">
        <w:rPr>
          <w:sz w:val="22"/>
          <w:szCs w:val="22"/>
          <w:lang w:val="vi-VN"/>
        </w:rPr>
        <w:t>luận một cách cụ thể, trong đó, các yếu t</w:t>
      </w:r>
      <w:r w:rsidR="009212E8" w:rsidRPr="007B7915">
        <w:rPr>
          <w:sz w:val="22"/>
          <w:szCs w:val="22"/>
          <w:lang w:val="vi-VN"/>
        </w:rPr>
        <w:t>ố</w:t>
      </w:r>
      <w:r w:rsidR="0078447A" w:rsidRPr="007B7915">
        <w:rPr>
          <w:sz w:val="22"/>
          <w:szCs w:val="22"/>
          <w:lang w:val="vi-VN"/>
        </w:rPr>
        <w:t xml:space="preserve"> rủi ro cao</w:t>
      </w:r>
      <w:r w:rsidR="009212E8" w:rsidRPr="007B7915">
        <w:rPr>
          <w:sz w:val="22"/>
          <w:szCs w:val="22"/>
          <w:lang w:val="vi-VN"/>
        </w:rPr>
        <w:t xml:space="preserve"> nên được tiếp tục nghiên cứu sâu hơn.</w:t>
      </w:r>
      <w:r w:rsidR="0078447A" w:rsidRPr="007B7915">
        <w:rPr>
          <w:sz w:val="22"/>
          <w:szCs w:val="22"/>
          <w:lang w:val="vi-VN"/>
        </w:rPr>
        <w:t xml:space="preserve"> </w:t>
      </w:r>
      <w:r w:rsidRPr="007B7915">
        <w:rPr>
          <w:sz w:val="22"/>
          <w:szCs w:val="22"/>
          <w:lang w:val="vi-VN"/>
        </w:rPr>
        <w:t xml:space="preserve">Khi </w:t>
      </w:r>
      <w:r w:rsidR="00246AA8" w:rsidRPr="007B7915">
        <w:rPr>
          <w:sz w:val="22"/>
          <w:szCs w:val="22"/>
          <w:lang w:val="vi-VN"/>
        </w:rPr>
        <w:t xml:space="preserve">các ảnh hưởng </w:t>
      </w:r>
      <w:r w:rsidRPr="007B7915">
        <w:rPr>
          <w:sz w:val="22"/>
          <w:szCs w:val="22"/>
          <w:lang w:val="vi-VN"/>
        </w:rPr>
        <w:t xml:space="preserve">đã được xác </w:t>
      </w:r>
      <w:r w:rsidR="00985D79" w:rsidRPr="007B7915">
        <w:rPr>
          <w:sz w:val="22"/>
          <w:szCs w:val="22"/>
          <w:lang w:val="vi-VN"/>
        </w:rPr>
        <w:t>định</w:t>
      </w:r>
      <w:r w:rsidRPr="007B7915">
        <w:rPr>
          <w:sz w:val="22"/>
          <w:szCs w:val="22"/>
          <w:lang w:val="vi-VN"/>
        </w:rPr>
        <w:t xml:space="preserve">, cần phải có chiến lược </w:t>
      </w:r>
      <w:r w:rsidR="00246AA8" w:rsidRPr="007B7915">
        <w:rPr>
          <w:sz w:val="22"/>
          <w:szCs w:val="22"/>
          <w:lang w:val="vi-VN"/>
        </w:rPr>
        <w:t xml:space="preserve">phù </w:t>
      </w:r>
      <w:r w:rsidRPr="007B7915">
        <w:rPr>
          <w:sz w:val="22"/>
          <w:szCs w:val="22"/>
          <w:lang w:val="vi-VN"/>
        </w:rPr>
        <w:t xml:space="preserve">hợp để kiểm soát các đặc tính của dược chất </w:t>
      </w:r>
      <w:r w:rsidR="00985D79" w:rsidRPr="007B7915">
        <w:rPr>
          <w:sz w:val="22"/>
          <w:szCs w:val="22"/>
          <w:lang w:val="vi-VN"/>
        </w:rPr>
        <w:t xml:space="preserve">nhằm </w:t>
      </w:r>
      <w:r w:rsidR="00246AA8" w:rsidRPr="007B7915">
        <w:rPr>
          <w:sz w:val="22"/>
          <w:szCs w:val="22"/>
          <w:lang w:val="vi-VN"/>
        </w:rPr>
        <w:t>đảm bảo đạt được CQA</w:t>
      </w:r>
      <w:r w:rsidRPr="007B7915">
        <w:rPr>
          <w:sz w:val="22"/>
          <w:szCs w:val="22"/>
          <w:lang w:val="vi-VN"/>
        </w:rPr>
        <w:t xml:space="preserve">. Ví dụ về cách các </w:t>
      </w:r>
      <w:r w:rsidR="00CA3616" w:rsidRPr="007B7915">
        <w:rPr>
          <w:sz w:val="22"/>
          <w:szCs w:val="22"/>
          <w:lang w:val="vi-VN"/>
        </w:rPr>
        <w:t xml:space="preserve">đặc </w:t>
      </w:r>
      <w:r w:rsidRPr="007B7915">
        <w:rPr>
          <w:sz w:val="22"/>
          <w:szCs w:val="22"/>
          <w:lang w:val="vi-VN"/>
        </w:rPr>
        <w:t>tính của API ảnh hưởng đến CQAs cho cả thuốc hóa học và sinh học có thể được tìm thấy trong ICH Q11</w:t>
      </w:r>
      <w:r w:rsidR="00C755AC" w:rsidRPr="007B7915">
        <w:rPr>
          <w:sz w:val="22"/>
          <w:szCs w:val="22"/>
          <w:lang w:val="vi-VN"/>
        </w:rPr>
        <w:t xml:space="preserve">. </w:t>
      </w:r>
    </w:p>
    <w:p w14:paraId="04B3F3F6" w14:textId="77777777" w:rsidR="00297A31" w:rsidRPr="007B7915" w:rsidRDefault="00297A31" w:rsidP="00297A31">
      <w:pPr>
        <w:spacing w:line="276" w:lineRule="auto"/>
        <w:ind w:left="1418"/>
        <w:jc w:val="both"/>
        <w:rPr>
          <w:sz w:val="22"/>
          <w:szCs w:val="22"/>
          <w:lang w:val="vi-VN"/>
        </w:rPr>
      </w:pPr>
    </w:p>
    <w:p w14:paraId="06A2DAC5" w14:textId="77777777" w:rsidR="00C755AC" w:rsidRPr="007B7915" w:rsidRDefault="006E7052" w:rsidP="00C755AC">
      <w:pPr>
        <w:numPr>
          <w:ilvl w:val="0"/>
          <w:numId w:val="48"/>
        </w:numPr>
        <w:autoSpaceDE w:val="0"/>
        <w:autoSpaceDN w:val="0"/>
        <w:adjustRightInd w:val="0"/>
        <w:ind w:left="1985" w:hanging="567"/>
        <w:jc w:val="both"/>
        <w:rPr>
          <w:iCs/>
          <w:sz w:val="22"/>
          <w:szCs w:val="22"/>
          <w:lang w:val="vi-VN" w:eastAsia="en-SG"/>
        </w:rPr>
      </w:pPr>
      <w:r w:rsidRPr="007B7915">
        <w:rPr>
          <w:sz w:val="22"/>
          <w:szCs w:val="22"/>
          <w:lang w:val="vi-VN"/>
        </w:rPr>
        <w:t>Xây dựng công thức</w:t>
      </w:r>
      <w:r w:rsidR="00C755AC" w:rsidRPr="007B7915">
        <w:rPr>
          <w:sz w:val="22"/>
          <w:szCs w:val="22"/>
          <w:lang w:val="vi-VN"/>
        </w:rPr>
        <w:t xml:space="preserve">: </w:t>
      </w:r>
    </w:p>
    <w:p w14:paraId="30AF6619" w14:textId="77777777" w:rsidR="009212E8" w:rsidRPr="007B7915" w:rsidRDefault="009212E8" w:rsidP="00C755AC">
      <w:pPr>
        <w:autoSpaceDE w:val="0"/>
        <w:autoSpaceDN w:val="0"/>
        <w:adjustRightInd w:val="0"/>
        <w:ind w:left="1985"/>
        <w:jc w:val="both"/>
        <w:rPr>
          <w:sz w:val="22"/>
          <w:szCs w:val="22"/>
          <w:lang w:val="vi-VN"/>
        </w:rPr>
      </w:pPr>
    </w:p>
    <w:p w14:paraId="53EC9F34" w14:textId="77777777" w:rsidR="006E7052" w:rsidRPr="007B7915" w:rsidRDefault="006E7052" w:rsidP="00C755AC">
      <w:pPr>
        <w:autoSpaceDE w:val="0"/>
        <w:autoSpaceDN w:val="0"/>
        <w:adjustRightInd w:val="0"/>
        <w:ind w:left="1985"/>
        <w:jc w:val="both"/>
        <w:rPr>
          <w:sz w:val="22"/>
          <w:szCs w:val="22"/>
          <w:lang w:val="vi-VN"/>
        </w:rPr>
      </w:pPr>
      <w:r w:rsidRPr="007B7915">
        <w:rPr>
          <w:sz w:val="22"/>
          <w:szCs w:val="22"/>
          <w:lang w:val="vi-VN"/>
        </w:rPr>
        <w:t xml:space="preserve">Các tá dược được lựa chọn dựa trên </w:t>
      </w:r>
      <w:r w:rsidR="00740A2B" w:rsidRPr="007B7915">
        <w:rPr>
          <w:sz w:val="22"/>
          <w:szCs w:val="22"/>
          <w:lang w:val="vi-VN"/>
        </w:rPr>
        <w:t xml:space="preserve">mức chất lượng </w:t>
      </w:r>
      <w:r w:rsidRPr="007B7915">
        <w:rPr>
          <w:sz w:val="22"/>
          <w:szCs w:val="22"/>
          <w:lang w:val="vi-VN"/>
        </w:rPr>
        <w:t>/ mức độ ảnh hưởng đến CQA hoặc khả năng sản xuất. Các chức năng</w:t>
      </w:r>
      <w:r w:rsidR="00131B5E" w:rsidRPr="007B7915">
        <w:rPr>
          <w:sz w:val="22"/>
          <w:szCs w:val="22"/>
          <w:lang w:val="vi-VN"/>
        </w:rPr>
        <w:t xml:space="preserve"> của tá dược cũng như</w:t>
      </w:r>
      <w:r w:rsidRPr="007B7915">
        <w:rPr>
          <w:sz w:val="22"/>
          <w:szCs w:val="22"/>
          <w:lang w:val="vi-VN"/>
        </w:rPr>
        <w:t xml:space="preserve"> tính tương </w:t>
      </w:r>
      <w:r w:rsidR="00740A2B" w:rsidRPr="007B7915">
        <w:rPr>
          <w:sz w:val="22"/>
          <w:szCs w:val="22"/>
          <w:lang w:val="vi-VN"/>
        </w:rPr>
        <w:t xml:space="preserve">hợp </w:t>
      </w:r>
      <w:r w:rsidRPr="007B7915">
        <w:rPr>
          <w:sz w:val="22"/>
          <w:szCs w:val="22"/>
          <w:lang w:val="vi-VN"/>
        </w:rPr>
        <w:t xml:space="preserve">của dược chất và tá dược cần phải được </w:t>
      </w:r>
      <w:r w:rsidR="00131B5E" w:rsidRPr="007B7915">
        <w:rPr>
          <w:sz w:val="22"/>
          <w:szCs w:val="22"/>
          <w:lang w:val="vi-VN"/>
        </w:rPr>
        <w:t>xác định và chỉ rõ</w:t>
      </w:r>
      <w:r w:rsidRPr="007B7915">
        <w:rPr>
          <w:sz w:val="22"/>
          <w:szCs w:val="22"/>
          <w:lang w:val="vi-VN"/>
        </w:rPr>
        <w:t xml:space="preserve">. </w:t>
      </w:r>
      <w:r w:rsidR="009A02F4" w:rsidRPr="007B7915">
        <w:rPr>
          <w:sz w:val="22"/>
          <w:szCs w:val="22"/>
          <w:lang w:val="vi-VN"/>
        </w:rPr>
        <w:t xml:space="preserve">Khi sử dụng phương thức QbD, ảnh hưởng của các thành phần </w:t>
      </w:r>
      <w:r w:rsidR="00985D79" w:rsidRPr="007B7915">
        <w:rPr>
          <w:sz w:val="22"/>
          <w:szCs w:val="22"/>
          <w:lang w:val="vi-VN"/>
        </w:rPr>
        <w:t xml:space="preserve">trong công thức </w:t>
      </w:r>
      <w:r w:rsidR="009A02F4" w:rsidRPr="007B7915">
        <w:rPr>
          <w:sz w:val="22"/>
          <w:szCs w:val="22"/>
          <w:lang w:val="vi-VN"/>
        </w:rPr>
        <w:t>lên CQA</w:t>
      </w:r>
      <w:r w:rsidR="001B70AD" w:rsidRPr="007B7915">
        <w:rPr>
          <w:sz w:val="22"/>
          <w:szCs w:val="22"/>
          <w:lang w:val="vi-VN"/>
        </w:rPr>
        <w:t xml:space="preserve"> cần</w:t>
      </w:r>
      <w:r w:rsidR="00985D79" w:rsidRPr="007B7915">
        <w:rPr>
          <w:sz w:val="22"/>
          <w:szCs w:val="22"/>
          <w:lang w:val="vi-VN"/>
        </w:rPr>
        <w:t xml:space="preserve"> </w:t>
      </w:r>
      <w:r w:rsidR="001B70AD" w:rsidRPr="007B7915">
        <w:rPr>
          <w:sz w:val="22"/>
          <w:szCs w:val="22"/>
          <w:lang w:val="vi-VN"/>
        </w:rPr>
        <w:t xml:space="preserve">phải </w:t>
      </w:r>
      <w:r w:rsidR="00740A2B" w:rsidRPr="007B7915">
        <w:rPr>
          <w:sz w:val="22"/>
          <w:szCs w:val="22"/>
          <w:lang w:val="vi-VN"/>
        </w:rPr>
        <w:t>được bàn luận</w:t>
      </w:r>
      <w:r w:rsidR="001B70AD" w:rsidRPr="007B7915">
        <w:rPr>
          <w:sz w:val="22"/>
          <w:szCs w:val="22"/>
          <w:lang w:val="vi-VN"/>
        </w:rPr>
        <w:t xml:space="preserve"> và trình bày một cách chi tiết</w:t>
      </w:r>
      <w:r w:rsidR="009A02F4" w:rsidRPr="007B7915">
        <w:rPr>
          <w:sz w:val="22"/>
          <w:szCs w:val="22"/>
          <w:lang w:val="vi-VN"/>
        </w:rPr>
        <w:t xml:space="preserve">. Các ảnh hưởng này có thể được nghiên </w:t>
      </w:r>
      <w:r w:rsidR="008B7957" w:rsidRPr="007B7915">
        <w:rPr>
          <w:sz w:val="22"/>
          <w:szCs w:val="22"/>
          <w:lang w:val="vi-VN"/>
        </w:rPr>
        <w:t xml:space="preserve">cứu dựa trên </w:t>
      </w:r>
      <w:r w:rsidR="00740A2B" w:rsidRPr="007B7915">
        <w:rPr>
          <w:sz w:val="22"/>
          <w:szCs w:val="22"/>
          <w:lang w:val="vi-VN"/>
        </w:rPr>
        <w:t xml:space="preserve">cơ </w:t>
      </w:r>
      <w:r w:rsidR="00E06E85" w:rsidRPr="007B7915">
        <w:rPr>
          <w:sz w:val="22"/>
          <w:szCs w:val="22"/>
          <w:lang w:val="vi-VN"/>
        </w:rPr>
        <w:t xml:space="preserve">sở khoa học </w:t>
      </w:r>
      <w:r w:rsidR="008B7957" w:rsidRPr="007B7915">
        <w:rPr>
          <w:sz w:val="22"/>
          <w:szCs w:val="22"/>
          <w:lang w:val="vi-VN"/>
        </w:rPr>
        <w:t>ho</w:t>
      </w:r>
      <w:r w:rsidR="00985D79" w:rsidRPr="007B7915">
        <w:rPr>
          <w:sz w:val="22"/>
          <w:szCs w:val="22"/>
          <w:lang w:val="vi-VN"/>
        </w:rPr>
        <w:t xml:space="preserve">ặc dựa trên kinh nghiệm. Việc </w:t>
      </w:r>
      <w:r w:rsidR="00740A2B" w:rsidRPr="007B7915">
        <w:rPr>
          <w:sz w:val="22"/>
          <w:szCs w:val="22"/>
          <w:lang w:val="vi-VN"/>
        </w:rPr>
        <w:t>hiểu rõ</w:t>
      </w:r>
      <w:r w:rsidR="008B7957" w:rsidRPr="007B7915">
        <w:rPr>
          <w:sz w:val="22"/>
          <w:szCs w:val="22"/>
          <w:lang w:val="vi-VN"/>
        </w:rPr>
        <w:t xml:space="preserve"> các ảnh hưởng này có thể giúp giải thích được việc lựa chọn loại và tiêu chuẩn của các tá </w:t>
      </w:r>
      <w:r w:rsidR="00251488" w:rsidRPr="007B7915">
        <w:rPr>
          <w:sz w:val="22"/>
          <w:szCs w:val="22"/>
          <w:lang w:val="vi-VN"/>
        </w:rPr>
        <w:t>dược</w:t>
      </w:r>
      <w:r w:rsidR="001B70AD" w:rsidRPr="007B7915">
        <w:rPr>
          <w:sz w:val="22"/>
          <w:szCs w:val="22"/>
          <w:lang w:val="vi-VN"/>
        </w:rPr>
        <w:t>. Chẳng hạn,</w:t>
      </w:r>
      <w:r w:rsidR="008B7957" w:rsidRPr="007B7915">
        <w:rPr>
          <w:sz w:val="22"/>
          <w:szCs w:val="22"/>
          <w:lang w:val="vi-VN"/>
        </w:rPr>
        <w:t xml:space="preserve"> các tá dược</w:t>
      </w:r>
      <w:r w:rsidR="00251488" w:rsidRPr="007B7915">
        <w:rPr>
          <w:sz w:val="22"/>
          <w:szCs w:val="22"/>
          <w:lang w:val="vi-VN"/>
        </w:rPr>
        <w:t xml:space="preserve"> mà cấu trúc và </w:t>
      </w:r>
      <w:r w:rsidR="001B70AD" w:rsidRPr="007B7915">
        <w:rPr>
          <w:sz w:val="22"/>
          <w:szCs w:val="22"/>
          <w:lang w:val="vi-VN"/>
        </w:rPr>
        <w:t xml:space="preserve">tính chất </w:t>
      </w:r>
      <w:r w:rsidR="00251488" w:rsidRPr="007B7915">
        <w:rPr>
          <w:sz w:val="22"/>
          <w:szCs w:val="22"/>
          <w:lang w:val="vi-VN"/>
        </w:rPr>
        <w:t xml:space="preserve">hoá học có thể làm phân huỷ dược chất </w:t>
      </w:r>
      <w:r w:rsidR="00131B5E" w:rsidRPr="007B7915">
        <w:rPr>
          <w:sz w:val="22"/>
          <w:szCs w:val="22"/>
          <w:lang w:val="vi-VN"/>
        </w:rPr>
        <w:t xml:space="preserve">cần phải tránh được sử dụng. Trong trường hợp việc sử dụng tá dược đó là không thể tránh khỏi, cần phải tìm ra các biện pháp </w:t>
      </w:r>
      <w:r w:rsidR="00251488" w:rsidRPr="007B7915">
        <w:rPr>
          <w:sz w:val="22"/>
          <w:szCs w:val="22"/>
          <w:lang w:val="vi-VN"/>
        </w:rPr>
        <w:t xml:space="preserve">để làm giảm sự phân huỷ </w:t>
      </w:r>
      <w:r w:rsidR="00131B5E" w:rsidRPr="007B7915">
        <w:rPr>
          <w:sz w:val="22"/>
          <w:szCs w:val="22"/>
          <w:lang w:val="vi-VN"/>
        </w:rPr>
        <w:t xml:space="preserve">của dược chất (chẳng hạn như giảm </w:t>
      </w:r>
      <w:r w:rsidR="00251488" w:rsidRPr="007B7915">
        <w:rPr>
          <w:sz w:val="22"/>
          <w:szCs w:val="22"/>
          <w:lang w:val="vi-VN"/>
        </w:rPr>
        <w:t>lượng</w:t>
      </w:r>
      <w:r w:rsidR="00131B5E" w:rsidRPr="007B7915">
        <w:rPr>
          <w:sz w:val="22"/>
          <w:szCs w:val="22"/>
          <w:lang w:val="vi-VN"/>
        </w:rPr>
        <w:t xml:space="preserve"> tá dược</w:t>
      </w:r>
      <w:r w:rsidR="00251488" w:rsidRPr="007B7915">
        <w:rPr>
          <w:sz w:val="22"/>
          <w:szCs w:val="22"/>
          <w:lang w:val="vi-VN"/>
        </w:rPr>
        <w:t xml:space="preserve"> sử dụng hoặc giảm khả năng tiếp xúc giữa </w:t>
      </w:r>
      <w:r w:rsidR="00131B5E" w:rsidRPr="007B7915">
        <w:rPr>
          <w:sz w:val="22"/>
          <w:szCs w:val="22"/>
          <w:lang w:val="vi-VN"/>
        </w:rPr>
        <w:t>dược chất tá dược)</w:t>
      </w:r>
      <w:r w:rsidR="00251488" w:rsidRPr="007B7915">
        <w:rPr>
          <w:sz w:val="22"/>
          <w:szCs w:val="22"/>
          <w:lang w:val="vi-VN"/>
        </w:rPr>
        <w:t xml:space="preserve">.  </w:t>
      </w:r>
    </w:p>
    <w:p w14:paraId="37A46ABA" w14:textId="77777777" w:rsidR="00C755AC" w:rsidRPr="007B7915" w:rsidRDefault="00C755AC" w:rsidP="00C755AC">
      <w:pPr>
        <w:autoSpaceDE w:val="0"/>
        <w:autoSpaceDN w:val="0"/>
        <w:adjustRightInd w:val="0"/>
        <w:ind w:left="1985" w:hanging="567"/>
        <w:rPr>
          <w:iCs/>
          <w:sz w:val="22"/>
          <w:szCs w:val="22"/>
          <w:lang w:val="vi-VN" w:eastAsia="en-SG"/>
        </w:rPr>
      </w:pPr>
      <w:r w:rsidRPr="007B7915">
        <w:rPr>
          <w:iCs/>
          <w:sz w:val="22"/>
          <w:szCs w:val="22"/>
          <w:lang w:val="vi-VN" w:eastAsia="en-SG"/>
        </w:rPr>
        <w:t xml:space="preserve">                         </w:t>
      </w:r>
    </w:p>
    <w:p w14:paraId="399F3D6F" w14:textId="77777777" w:rsidR="004F7871" w:rsidRPr="007B7915" w:rsidRDefault="00AA7B0A" w:rsidP="00C755AC">
      <w:pPr>
        <w:autoSpaceDE w:val="0"/>
        <w:autoSpaceDN w:val="0"/>
        <w:adjustRightInd w:val="0"/>
        <w:ind w:left="1985"/>
        <w:jc w:val="both"/>
        <w:rPr>
          <w:iCs/>
          <w:sz w:val="22"/>
          <w:szCs w:val="22"/>
          <w:lang w:val="vi-VN" w:eastAsia="en-SG"/>
        </w:rPr>
      </w:pPr>
      <w:r w:rsidRPr="007B7915">
        <w:rPr>
          <w:iCs/>
          <w:sz w:val="22"/>
          <w:szCs w:val="22"/>
          <w:lang w:val="vi-VN" w:eastAsia="en-SG"/>
        </w:rPr>
        <w:t xml:space="preserve">Ở giai đoạn đầu của </w:t>
      </w:r>
      <w:r w:rsidR="004F7871" w:rsidRPr="007B7915">
        <w:rPr>
          <w:iCs/>
          <w:sz w:val="22"/>
          <w:szCs w:val="22"/>
          <w:lang w:val="vi-VN" w:eastAsia="en-SG"/>
        </w:rPr>
        <w:t xml:space="preserve">quá trình phát triển dược học, quy trình sản xuất chi tiết chưa được thiết lập. Nhà sản xuất có thể đề xuất một quy trình phù hợp dựa trên các kiến thức </w:t>
      </w:r>
      <w:r w:rsidR="00985D79" w:rsidRPr="007B7915">
        <w:rPr>
          <w:iCs/>
          <w:sz w:val="22"/>
          <w:szCs w:val="22"/>
          <w:lang w:val="vi-VN" w:eastAsia="en-SG"/>
        </w:rPr>
        <w:t xml:space="preserve">sẵn có </w:t>
      </w:r>
      <w:r w:rsidR="004F7871" w:rsidRPr="007B7915">
        <w:rPr>
          <w:iCs/>
          <w:sz w:val="22"/>
          <w:szCs w:val="22"/>
          <w:lang w:val="vi-VN" w:eastAsia="en-SG"/>
        </w:rPr>
        <w:t>về các sản phẩm tương tự, các công thức tương tự và/hoặc các nghiên cứu tiền công thức. Đ</w:t>
      </w:r>
      <w:r w:rsidRPr="007B7915">
        <w:rPr>
          <w:iCs/>
          <w:sz w:val="22"/>
          <w:szCs w:val="22"/>
          <w:lang w:val="vi-VN" w:eastAsia="en-SG"/>
        </w:rPr>
        <w:t>ánh giá phân loại rủi ro ban đầu được thực hiện</w:t>
      </w:r>
      <w:r w:rsidR="00985D79" w:rsidRPr="007B7915">
        <w:rPr>
          <w:iCs/>
          <w:sz w:val="22"/>
          <w:szCs w:val="22"/>
          <w:lang w:val="vi-VN" w:eastAsia="en-SG"/>
        </w:rPr>
        <w:t xml:space="preserve"> nhằm phân loại rủi ro</w:t>
      </w:r>
      <w:r w:rsidRPr="007B7915">
        <w:rPr>
          <w:iCs/>
          <w:sz w:val="22"/>
          <w:szCs w:val="22"/>
          <w:lang w:val="vi-VN" w:eastAsia="en-SG"/>
        </w:rPr>
        <w:t xml:space="preserve"> dựa trên khả năng thay đổi để thích ứng</w:t>
      </w:r>
      <w:r w:rsidR="004F7871" w:rsidRPr="007B7915">
        <w:rPr>
          <w:iCs/>
          <w:sz w:val="22"/>
          <w:szCs w:val="22"/>
          <w:lang w:val="vi-VN" w:eastAsia="en-SG"/>
        </w:rPr>
        <w:t xml:space="preserve"> của các công đoạn sản xuất </w:t>
      </w:r>
      <w:r w:rsidRPr="007B7915">
        <w:rPr>
          <w:iCs/>
          <w:sz w:val="22"/>
          <w:szCs w:val="22"/>
          <w:lang w:val="vi-VN" w:eastAsia="en-SG"/>
        </w:rPr>
        <w:t xml:space="preserve">với những </w:t>
      </w:r>
      <w:r w:rsidR="004F7871" w:rsidRPr="007B7915">
        <w:rPr>
          <w:iCs/>
          <w:sz w:val="22"/>
          <w:szCs w:val="22"/>
          <w:lang w:val="vi-VN" w:eastAsia="en-SG"/>
        </w:rPr>
        <w:t xml:space="preserve">sự thay đổi nhỏ </w:t>
      </w:r>
      <w:r w:rsidRPr="007B7915">
        <w:rPr>
          <w:iCs/>
          <w:sz w:val="22"/>
          <w:szCs w:val="22"/>
          <w:lang w:val="vi-VN" w:eastAsia="en-SG"/>
        </w:rPr>
        <w:t xml:space="preserve">(nếu có) </w:t>
      </w:r>
      <w:r w:rsidR="004F7871" w:rsidRPr="007B7915">
        <w:rPr>
          <w:iCs/>
          <w:sz w:val="22"/>
          <w:szCs w:val="22"/>
          <w:lang w:val="vi-VN" w:eastAsia="en-SG"/>
        </w:rPr>
        <w:t xml:space="preserve">của công thức bào chế. Việc đánh giá rủi ro được thực hiện dựa trên các giả </w:t>
      </w:r>
      <w:r w:rsidRPr="007B7915">
        <w:rPr>
          <w:iCs/>
          <w:sz w:val="22"/>
          <w:szCs w:val="22"/>
          <w:lang w:val="vi-VN" w:eastAsia="en-SG"/>
        </w:rPr>
        <w:t xml:space="preserve">định </w:t>
      </w:r>
      <w:r w:rsidR="004F7871" w:rsidRPr="007B7915">
        <w:rPr>
          <w:iCs/>
          <w:sz w:val="22"/>
          <w:szCs w:val="22"/>
          <w:lang w:val="vi-VN" w:eastAsia="en-SG"/>
        </w:rPr>
        <w:t>và hoàn cảnh</w:t>
      </w:r>
      <w:r w:rsidR="00131B5E" w:rsidRPr="007B7915">
        <w:rPr>
          <w:iCs/>
          <w:sz w:val="22"/>
          <w:szCs w:val="22"/>
          <w:lang w:val="vi-VN" w:eastAsia="en-SG"/>
        </w:rPr>
        <w:t xml:space="preserve"> (assumptions and context). Nhà sản xuất cần cung cấp lý giải cho kết quả đánh</w:t>
      </w:r>
      <w:r w:rsidR="00462719" w:rsidRPr="007B7915">
        <w:rPr>
          <w:iCs/>
          <w:sz w:val="22"/>
          <w:szCs w:val="22"/>
          <w:lang w:val="vi-VN" w:eastAsia="en-SG"/>
        </w:rPr>
        <w:t xml:space="preserve"> giá rủi ro ban đầu và </w:t>
      </w:r>
      <w:r w:rsidR="00985D79" w:rsidRPr="007B7915">
        <w:rPr>
          <w:iCs/>
          <w:sz w:val="22"/>
          <w:szCs w:val="22"/>
          <w:lang w:val="vi-VN" w:eastAsia="en-SG"/>
        </w:rPr>
        <w:t xml:space="preserve">chỉ rõ </w:t>
      </w:r>
      <w:r w:rsidR="00462719" w:rsidRPr="007B7915">
        <w:rPr>
          <w:iCs/>
          <w:sz w:val="22"/>
          <w:szCs w:val="22"/>
          <w:lang w:val="vi-VN" w:eastAsia="en-SG"/>
        </w:rPr>
        <w:t>những nguyên n</w:t>
      </w:r>
      <w:r w:rsidRPr="007B7915">
        <w:rPr>
          <w:iCs/>
          <w:sz w:val="22"/>
          <w:szCs w:val="22"/>
          <w:lang w:val="vi-VN" w:eastAsia="en-SG"/>
        </w:rPr>
        <w:t>hân nào sẽ được nghiên cứu thực s</w:t>
      </w:r>
      <w:r w:rsidR="00462719" w:rsidRPr="007B7915">
        <w:rPr>
          <w:iCs/>
          <w:sz w:val="22"/>
          <w:szCs w:val="22"/>
          <w:lang w:val="vi-VN" w:eastAsia="en-SG"/>
        </w:rPr>
        <w:t xml:space="preserve">ự trong </w:t>
      </w:r>
      <w:r w:rsidRPr="007B7915">
        <w:rPr>
          <w:iCs/>
          <w:sz w:val="22"/>
          <w:szCs w:val="22"/>
          <w:lang w:val="vi-VN" w:eastAsia="en-SG"/>
        </w:rPr>
        <w:t>quá trình phát triển sản phẩm. S</w:t>
      </w:r>
      <w:r w:rsidR="00462719" w:rsidRPr="007B7915">
        <w:rPr>
          <w:iCs/>
          <w:sz w:val="22"/>
          <w:szCs w:val="22"/>
          <w:lang w:val="vi-VN" w:eastAsia="en-SG"/>
        </w:rPr>
        <w:t xml:space="preserve">au khi hoàn thành các </w:t>
      </w:r>
      <w:r w:rsidR="001E1B4C" w:rsidRPr="007B7915">
        <w:rPr>
          <w:iCs/>
          <w:sz w:val="22"/>
          <w:szCs w:val="22"/>
          <w:lang w:val="vi-VN" w:eastAsia="en-SG"/>
        </w:rPr>
        <w:t>nghiên cứu thực nghiệm để xây dựn</w:t>
      </w:r>
      <w:r w:rsidR="00985D79" w:rsidRPr="007B7915">
        <w:rPr>
          <w:iCs/>
          <w:sz w:val="22"/>
          <w:szCs w:val="22"/>
          <w:lang w:val="vi-VN" w:eastAsia="en-SG"/>
        </w:rPr>
        <w:t>g công thức, thường là ở quy mô</w:t>
      </w:r>
      <w:r w:rsidR="001E1B4C" w:rsidRPr="007B7915">
        <w:rPr>
          <w:iCs/>
          <w:sz w:val="22"/>
          <w:szCs w:val="22"/>
          <w:lang w:val="vi-VN" w:eastAsia="en-SG"/>
        </w:rPr>
        <w:t xml:space="preserve"> phòng thí nghiệm, có thể từ đó xem xét lại quá trình đánh giá rủi ro ban đầu. Từ các kết quả đó, tiến hành đề xuất công thức sản phẩm và phát triển công thức đó </w:t>
      </w:r>
      <w:r w:rsidR="00985D79" w:rsidRPr="007B7915">
        <w:rPr>
          <w:iCs/>
          <w:sz w:val="22"/>
          <w:szCs w:val="22"/>
          <w:lang w:val="vi-VN" w:eastAsia="en-SG"/>
        </w:rPr>
        <w:t xml:space="preserve">cũng như </w:t>
      </w:r>
      <w:r w:rsidR="001E1B4C" w:rsidRPr="007B7915">
        <w:rPr>
          <w:iCs/>
          <w:sz w:val="22"/>
          <w:szCs w:val="22"/>
          <w:lang w:val="vi-VN" w:eastAsia="en-SG"/>
        </w:rPr>
        <w:t>phát triển quy trình</w:t>
      </w:r>
      <w:r w:rsidR="00985D79" w:rsidRPr="007B7915">
        <w:rPr>
          <w:iCs/>
          <w:sz w:val="22"/>
          <w:szCs w:val="22"/>
          <w:lang w:val="vi-VN" w:eastAsia="en-SG"/>
        </w:rPr>
        <w:t>.</w:t>
      </w:r>
    </w:p>
    <w:p w14:paraId="2D049953" w14:textId="77777777" w:rsidR="00C755AC" w:rsidRPr="007B7915" w:rsidRDefault="00C755AC" w:rsidP="00C755AC">
      <w:pPr>
        <w:autoSpaceDE w:val="0"/>
        <w:autoSpaceDN w:val="0"/>
        <w:adjustRightInd w:val="0"/>
        <w:ind w:left="426"/>
        <w:rPr>
          <w:iCs/>
          <w:sz w:val="22"/>
          <w:szCs w:val="22"/>
          <w:lang w:val="vi-VN" w:eastAsia="en-SG"/>
        </w:rPr>
      </w:pPr>
    </w:p>
    <w:p w14:paraId="247AE25D" w14:textId="77777777" w:rsidR="00C755AC" w:rsidRPr="007B7915" w:rsidRDefault="00C755AC" w:rsidP="00C755AC">
      <w:pPr>
        <w:numPr>
          <w:ilvl w:val="0"/>
          <w:numId w:val="48"/>
        </w:numPr>
        <w:autoSpaceDE w:val="0"/>
        <w:autoSpaceDN w:val="0"/>
        <w:adjustRightInd w:val="0"/>
        <w:ind w:left="1985" w:hanging="567"/>
        <w:jc w:val="both"/>
        <w:rPr>
          <w:iCs/>
          <w:sz w:val="22"/>
          <w:szCs w:val="22"/>
          <w:lang w:val="vi-VN" w:eastAsia="en-SG"/>
        </w:rPr>
      </w:pPr>
      <w:r w:rsidRPr="007B7915">
        <w:rPr>
          <w:iCs/>
          <w:sz w:val="22"/>
          <w:szCs w:val="22"/>
          <w:lang w:val="vi-VN" w:eastAsia="en-SG"/>
        </w:rPr>
        <w:t>P</w:t>
      </w:r>
      <w:r w:rsidR="001E1B4C" w:rsidRPr="007B7915">
        <w:rPr>
          <w:iCs/>
          <w:sz w:val="22"/>
          <w:szCs w:val="22"/>
          <w:lang w:val="vi-VN" w:eastAsia="en-SG"/>
        </w:rPr>
        <w:t>hát triển quy trình</w:t>
      </w:r>
      <w:r w:rsidRPr="007B7915">
        <w:rPr>
          <w:iCs/>
          <w:sz w:val="22"/>
          <w:szCs w:val="22"/>
          <w:lang w:val="vi-VN" w:eastAsia="en-SG"/>
        </w:rPr>
        <w:t>:</w:t>
      </w:r>
    </w:p>
    <w:p w14:paraId="194AE221" w14:textId="77777777" w:rsidR="00E36450" w:rsidRPr="007B7915" w:rsidRDefault="00E36450" w:rsidP="00E36450">
      <w:pPr>
        <w:autoSpaceDE w:val="0"/>
        <w:autoSpaceDN w:val="0"/>
        <w:adjustRightInd w:val="0"/>
        <w:ind w:left="1418"/>
        <w:jc w:val="both"/>
        <w:rPr>
          <w:iCs/>
          <w:sz w:val="22"/>
          <w:szCs w:val="22"/>
          <w:lang w:val="vi-VN" w:eastAsia="en-SG"/>
        </w:rPr>
      </w:pPr>
    </w:p>
    <w:p w14:paraId="68D1C562" w14:textId="77777777" w:rsidR="001E1B4C" w:rsidRPr="007B7915" w:rsidRDefault="001E1B4C" w:rsidP="00C755AC">
      <w:pPr>
        <w:autoSpaceDE w:val="0"/>
        <w:autoSpaceDN w:val="0"/>
        <w:adjustRightInd w:val="0"/>
        <w:ind w:left="1985"/>
        <w:jc w:val="both"/>
        <w:rPr>
          <w:iCs/>
          <w:sz w:val="22"/>
          <w:szCs w:val="22"/>
          <w:lang w:val="vi-VN" w:eastAsia="en-SG"/>
        </w:rPr>
      </w:pPr>
      <w:r w:rsidRPr="007B7915">
        <w:rPr>
          <w:iCs/>
          <w:sz w:val="22"/>
          <w:szCs w:val="22"/>
          <w:lang w:val="vi-VN" w:eastAsia="en-SG"/>
        </w:rPr>
        <w:t xml:space="preserve">Các thông số quy trình trọng yếu ảnh hưởng đến CQA và các thông số hoặc biến này cần phải được nghiên cứu dựa trên đánh giá rủi ro hoặc các thí nghiệm được xây dựng dựa trên các phương pháp thống kê. Các phương pháp đánh giá rủi ro được mô tả trong ICH Q9. Đánh giá rủi ro ban đầu có thể được tiến hành để nghiên cứu ảnh hưởng của các công đoạn sản xuất lên CQA. Số lượng các thông số nguy cơ có ảnh hưởng lớn có thể rất lớn, nhưng có thể được </w:t>
      </w:r>
      <w:r w:rsidR="00954A53" w:rsidRPr="007B7915">
        <w:rPr>
          <w:iCs/>
          <w:sz w:val="22"/>
          <w:szCs w:val="22"/>
          <w:lang w:val="vi-VN" w:eastAsia="en-SG"/>
        </w:rPr>
        <w:t xml:space="preserve">sàng </w:t>
      </w:r>
      <w:r w:rsidRPr="007B7915">
        <w:rPr>
          <w:iCs/>
          <w:sz w:val="22"/>
          <w:szCs w:val="22"/>
          <w:lang w:val="vi-VN" w:eastAsia="en-SG"/>
        </w:rPr>
        <w:t xml:space="preserve">lọc lại bằng thí nghiệm. Phương pháp quy ước sử dụng trong nghiên cứu ảnh hưởng của từng yếu tố riêng lẻ không nên sử dụng trong QbD. Thay vào đó, </w:t>
      </w:r>
      <w:r w:rsidR="006D4AEF" w:rsidRPr="007B7915">
        <w:rPr>
          <w:iCs/>
          <w:sz w:val="22"/>
          <w:szCs w:val="22"/>
          <w:lang w:val="vi-VN" w:eastAsia="en-SG"/>
        </w:rPr>
        <w:t>p</w:t>
      </w:r>
      <w:r w:rsidR="000F6C17" w:rsidRPr="007B7915">
        <w:rPr>
          <w:iCs/>
          <w:sz w:val="22"/>
          <w:szCs w:val="22"/>
          <w:lang w:val="vi-VN" w:eastAsia="en-SG"/>
        </w:rPr>
        <w:t>hương</w:t>
      </w:r>
      <w:r w:rsidR="006D4AEF" w:rsidRPr="007B7915">
        <w:rPr>
          <w:iCs/>
          <w:sz w:val="22"/>
          <w:szCs w:val="22"/>
          <w:lang w:val="vi-VN" w:eastAsia="en-SG"/>
        </w:rPr>
        <w:t xml:space="preserve"> pháp T</w:t>
      </w:r>
      <w:r w:rsidRPr="007B7915">
        <w:rPr>
          <w:iCs/>
          <w:sz w:val="22"/>
          <w:szCs w:val="22"/>
          <w:lang w:val="vi-VN" w:eastAsia="en-SG"/>
        </w:rPr>
        <w:t>hiế</w:t>
      </w:r>
      <w:r w:rsidR="006D4AEF" w:rsidRPr="007B7915">
        <w:rPr>
          <w:iCs/>
          <w:sz w:val="22"/>
          <w:szCs w:val="22"/>
          <w:lang w:val="vi-VN" w:eastAsia="en-SG"/>
        </w:rPr>
        <w:t>t kế t</w:t>
      </w:r>
      <w:r w:rsidR="00954A53" w:rsidRPr="007B7915">
        <w:rPr>
          <w:iCs/>
          <w:sz w:val="22"/>
          <w:szCs w:val="22"/>
          <w:lang w:val="vi-VN" w:eastAsia="en-SG"/>
        </w:rPr>
        <w:t xml:space="preserve">hí nghiệm (DoE) nên được tiến hành để sàng lọc các yếu tố trọng yếu </w:t>
      </w:r>
      <w:r w:rsidR="00B06213" w:rsidRPr="007B7915">
        <w:rPr>
          <w:iCs/>
          <w:color w:val="FF0000"/>
          <w:sz w:val="22"/>
          <w:szCs w:val="22"/>
          <w:lang w:val="vi-VN" w:eastAsia="en-SG"/>
        </w:rPr>
        <w:t xml:space="preserve">của </w:t>
      </w:r>
      <w:r w:rsidR="00954A53" w:rsidRPr="007B7915">
        <w:rPr>
          <w:iCs/>
          <w:sz w:val="22"/>
          <w:szCs w:val="22"/>
          <w:lang w:val="vi-VN" w:eastAsia="en-SG"/>
        </w:rPr>
        <w:t xml:space="preserve">quy trình trong khi có thể làm giảm được số thí nghiệm. Một khi các thông số trọng yếu đã được xác định, phương pháp thiết kế thí nghiệm ở mức độ chi tiết và cụ thể hơn có thể được tiến hành để xác định rõ hơn đặc điểm của quy trình, từ đó xây dựng chiến lược để kiểm soát quy trình. </w:t>
      </w:r>
    </w:p>
    <w:p w14:paraId="528E1FAF" w14:textId="77777777" w:rsidR="00954A53" w:rsidRPr="007B7915" w:rsidRDefault="00954A53" w:rsidP="00C755AC">
      <w:pPr>
        <w:autoSpaceDE w:val="0"/>
        <w:autoSpaceDN w:val="0"/>
        <w:adjustRightInd w:val="0"/>
        <w:ind w:left="1985"/>
        <w:jc w:val="both"/>
        <w:rPr>
          <w:iCs/>
          <w:sz w:val="22"/>
          <w:szCs w:val="22"/>
          <w:lang w:val="vi-VN" w:eastAsia="en-SG"/>
        </w:rPr>
      </w:pPr>
    </w:p>
    <w:p w14:paraId="316269AC" w14:textId="77777777" w:rsidR="00954A53" w:rsidRPr="007B7915" w:rsidRDefault="00954A53" w:rsidP="00C755AC">
      <w:pPr>
        <w:autoSpaceDE w:val="0"/>
        <w:autoSpaceDN w:val="0"/>
        <w:adjustRightInd w:val="0"/>
        <w:ind w:left="1985"/>
        <w:jc w:val="both"/>
        <w:rPr>
          <w:iCs/>
          <w:sz w:val="22"/>
          <w:szCs w:val="22"/>
          <w:lang w:val="vi-VN" w:eastAsia="en-SG"/>
        </w:rPr>
      </w:pPr>
      <w:r w:rsidRPr="007B7915">
        <w:rPr>
          <w:iCs/>
          <w:sz w:val="22"/>
          <w:szCs w:val="22"/>
          <w:lang w:val="vi-VN" w:eastAsia="en-SG"/>
        </w:rPr>
        <w:t xml:space="preserve">Các quy mô sản xuất khác nhau </w:t>
      </w:r>
      <w:r w:rsidR="00F12AC4" w:rsidRPr="007B7915">
        <w:rPr>
          <w:iCs/>
          <w:sz w:val="22"/>
          <w:szCs w:val="22"/>
          <w:lang w:val="vi-VN" w:eastAsia="en-SG"/>
        </w:rPr>
        <w:t xml:space="preserve">được nâng cấp </w:t>
      </w:r>
      <w:r w:rsidRPr="007B7915">
        <w:rPr>
          <w:iCs/>
          <w:sz w:val="22"/>
          <w:szCs w:val="22"/>
          <w:lang w:val="vi-VN" w:eastAsia="en-SG"/>
        </w:rPr>
        <w:t>và hướng dần đến quy mô sản xuất</w:t>
      </w:r>
      <w:r w:rsidR="00615CA9" w:rsidRPr="007B7915">
        <w:rPr>
          <w:iCs/>
          <w:sz w:val="22"/>
          <w:szCs w:val="22"/>
          <w:lang w:val="vi-VN" w:eastAsia="en-SG"/>
        </w:rPr>
        <w:t xml:space="preserve"> thực tế</w:t>
      </w:r>
      <w:r w:rsidRPr="007B7915">
        <w:rPr>
          <w:iCs/>
          <w:sz w:val="22"/>
          <w:szCs w:val="22"/>
          <w:lang w:val="vi-VN" w:eastAsia="en-SG"/>
        </w:rPr>
        <w:t xml:space="preserve"> có thể được đề xuất dựa trên các kiến </w:t>
      </w:r>
      <w:r w:rsidR="00F12AC4" w:rsidRPr="007B7915">
        <w:rPr>
          <w:iCs/>
          <w:sz w:val="22"/>
          <w:szCs w:val="22"/>
          <w:lang w:val="vi-VN" w:eastAsia="en-SG"/>
        </w:rPr>
        <w:t>thức đã biết</w:t>
      </w:r>
      <w:r w:rsidR="00615CA9" w:rsidRPr="007B7915">
        <w:rPr>
          <w:iCs/>
          <w:sz w:val="22"/>
          <w:szCs w:val="22"/>
          <w:lang w:val="vi-VN" w:eastAsia="en-SG"/>
        </w:rPr>
        <w:t xml:space="preserve"> </w:t>
      </w:r>
      <w:r w:rsidRPr="007B7915">
        <w:rPr>
          <w:iCs/>
          <w:sz w:val="22"/>
          <w:szCs w:val="22"/>
          <w:lang w:val="vi-VN" w:eastAsia="en-SG"/>
        </w:rPr>
        <w:t xml:space="preserve">hoặc các kết quả thí nghiệm thực tế. Sau đó, ảnh hưởng của </w:t>
      </w:r>
      <w:r w:rsidR="0022573C" w:rsidRPr="007B7915">
        <w:rPr>
          <w:iCs/>
          <w:sz w:val="22"/>
          <w:szCs w:val="22"/>
          <w:lang w:val="vi-VN" w:eastAsia="en-SG"/>
        </w:rPr>
        <w:t>việc nâng cấp quy mô của từng công đoạn sản xuất nên được nghiên cứu và bàn luận.</w:t>
      </w:r>
      <w:r w:rsidR="00615CA9" w:rsidRPr="007B7915">
        <w:rPr>
          <w:iCs/>
          <w:sz w:val="22"/>
          <w:szCs w:val="22"/>
          <w:lang w:val="vi-VN" w:eastAsia="en-SG"/>
        </w:rPr>
        <w:t xml:space="preserve"> Hệ số nâng quy mô có thể được sử dụng cho một số loại thiết bị nếu khả năng áp dụng</w:t>
      </w:r>
      <w:r w:rsidR="006D4AEF" w:rsidRPr="007B7915">
        <w:rPr>
          <w:iCs/>
          <w:sz w:val="22"/>
          <w:szCs w:val="22"/>
          <w:lang w:val="vi-VN" w:eastAsia="en-SG"/>
        </w:rPr>
        <w:t xml:space="preserve"> hệ số này</w:t>
      </w:r>
      <w:r w:rsidR="00615CA9" w:rsidRPr="007B7915">
        <w:rPr>
          <w:iCs/>
          <w:sz w:val="22"/>
          <w:szCs w:val="22"/>
          <w:lang w:val="vi-VN" w:eastAsia="en-SG"/>
        </w:rPr>
        <w:t xml:space="preserve"> được lý giải một cách hợp lý.</w:t>
      </w:r>
      <w:r w:rsidR="0022573C" w:rsidRPr="007B7915">
        <w:rPr>
          <w:iCs/>
          <w:sz w:val="22"/>
          <w:szCs w:val="22"/>
          <w:lang w:val="vi-VN" w:eastAsia="en-SG"/>
        </w:rPr>
        <w:t xml:space="preserve"> Sau khi đã thu được đủ các </w:t>
      </w:r>
      <w:r w:rsidR="00C46F42" w:rsidRPr="007B7915">
        <w:rPr>
          <w:iCs/>
          <w:sz w:val="22"/>
          <w:szCs w:val="22"/>
          <w:lang w:val="vi-VN" w:eastAsia="en-SG"/>
        </w:rPr>
        <w:t>hiểu biết</w:t>
      </w:r>
      <w:r w:rsidR="0022573C" w:rsidRPr="007B7915">
        <w:rPr>
          <w:iCs/>
          <w:sz w:val="22"/>
          <w:szCs w:val="22"/>
          <w:lang w:val="vi-VN" w:eastAsia="en-SG"/>
        </w:rPr>
        <w:t xml:space="preserve"> về sản phẩm và quy trình từ kết quả của việc nghiên cứu ở quy mô phòng thí nghiệm và quy mô pilot, cần phải áp dụng được các </w:t>
      </w:r>
      <w:r w:rsidR="00C46F42" w:rsidRPr="007B7915">
        <w:rPr>
          <w:iCs/>
          <w:sz w:val="22"/>
          <w:szCs w:val="22"/>
          <w:lang w:val="vi-VN" w:eastAsia="en-SG"/>
        </w:rPr>
        <w:t>hiểu biết</w:t>
      </w:r>
      <w:r w:rsidR="0022573C" w:rsidRPr="007B7915">
        <w:rPr>
          <w:iCs/>
          <w:sz w:val="22"/>
          <w:szCs w:val="22"/>
          <w:lang w:val="vi-VN" w:eastAsia="en-SG"/>
        </w:rPr>
        <w:t xml:space="preserve"> này vào điều kiện thực tế ở cơ sở sản xuất. Việc sản xuất ở quy mô phòng thí nghiệm có thể khác biệt đáng kể so với việc sản xuất ở quy mô sản xuất thực tế. Trên thực tế, một số yếu tố ảnh hưởng đến quy trình chỉ có thể được nghiên cứu khi đưa ra quy mô sản xuất thực tế. Khả năng nâng cấp thành công lên quy mô sản xuất là một phần rất quan trọng </w:t>
      </w:r>
      <w:r w:rsidR="006E2BF2" w:rsidRPr="007B7915">
        <w:rPr>
          <w:iCs/>
          <w:sz w:val="22"/>
          <w:szCs w:val="22"/>
          <w:lang w:val="vi-VN" w:eastAsia="en-SG"/>
        </w:rPr>
        <w:t xml:space="preserve">của việc thẩm định </w:t>
      </w:r>
      <w:r w:rsidR="00E36AE1" w:rsidRPr="007B7915">
        <w:rPr>
          <w:iCs/>
          <w:sz w:val="22"/>
          <w:szCs w:val="22"/>
          <w:lang w:val="vi-VN" w:eastAsia="en-SG"/>
        </w:rPr>
        <w:t xml:space="preserve">và theo dõi </w:t>
      </w:r>
      <w:r w:rsidR="006E2BF2" w:rsidRPr="007B7915">
        <w:rPr>
          <w:iCs/>
          <w:sz w:val="22"/>
          <w:szCs w:val="22"/>
          <w:lang w:val="vi-VN" w:eastAsia="en-SG"/>
        </w:rPr>
        <w:t>quy trình sản xuất trong tương lai</w:t>
      </w:r>
      <w:r w:rsidR="00E36AE1" w:rsidRPr="007B7915">
        <w:rPr>
          <w:iCs/>
          <w:sz w:val="22"/>
          <w:szCs w:val="22"/>
          <w:lang w:val="vi-VN" w:eastAsia="en-SG"/>
        </w:rPr>
        <w:t>. Các nhà sản xuất có thể tiến hành nâng cấp quy mô từng phần để dự đoán khả năng nâng cấp quy mô của toàn bộ quy trình. Sau đó, kết quả thẩm định của các lô đạt yêu cầu sẽ là cơ sở để khẳng định sự</w:t>
      </w:r>
      <w:r w:rsidR="00985D79" w:rsidRPr="007B7915">
        <w:rPr>
          <w:iCs/>
          <w:sz w:val="22"/>
          <w:szCs w:val="22"/>
          <w:lang w:val="vi-VN" w:eastAsia="en-SG"/>
        </w:rPr>
        <w:t xml:space="preserve"> thành công của việc sử dụng QbD</w:t>
      </w:r>
      <w:r w:rsidR="00E36AE1" w:rsidRPr="007B7915">
        <w:rPr>
          <w:iCs/>
          <w:sz w:val="22"/>
          <w:szCs w:val="22"/>
          <w:lang w:val="vi-VN" w:eastAsia="en-SG"/>
        </w:rPr>
        <w:t xml:space="preserve"> trong phát triển sản phẩm và nâng cấp quy mô.</w:t>
      </w:r>
    </w:p>
    <w:p w14:paraId="277CB0F2" w14:textId="77777777" w:rsidR="00C755AC" w:rsidRPr="007B7915" w:rsidRDefault="00C755AC" w:rsidP="00C755AC">
      <w:pPr>
        <w:autoSpaceDE w:val="0"/>
        <w:autoSpaceDN w:val="0"/>
        <w:adjustRightInd w:val="0"/>
        <w:ind w:left="426"/>
        <w:rPr>
          <w:iCs/>
          <w:sz w:val="22"/>
          <w:szCs w:val="22"/>
          <w:lang w:val="vi-VN" w:eastAsia="en-SG"/>
        </w:rPr>
      </w:pPr>
      <w:r w:rsidRPr="007B7915">
        <w:rPr>
          <w:iCs/>
          <w:sz w:val="22"/>
          <w:szCs w:val="22"/>
          <w:lang w:val="vi-VN" w:eastAsia="en-SG"/>
        </w:rPr>
        <w:t xml:space="preserve">       </w:t>
      </w:r>
    </w:p>
    <w:p w14:paraId="759CF5FF" w14:textId="77777777" w:rsidR="00C755AC" w:rsidRPr="007B7915" w:rsidRDefault="00E36AE1" w:rsidP="00C755AC">
      <w:pPr>
        <w:numPr>
          <w:ilvl w:val="0"/>
          <w:numId w:val="48"/>
        </w:numPr>
        <w:autoSpaceDE w:val="0"/>
        <w:autoSpaceDN w:val="0"/>
        <w:adjustRightInd w:val="0"/>
        <w:ind w:left="1985" w:hanging="567"/>
        <w:jc w:val="both"/>
        <w:rPr>
          <w:sz w:val="22"/>
          <w:szCs w:val="22"/>
          <w:lang w:val="vi-VN"/>
        </w:rPr>
      </w:pPr>
      <w:r w:rsidRPr="007B7915">
        <w:rPr>
          <w:iCs/>
          <w:sz w:val="22"/>
          <w:szCs w:val="22"/>
          <w:lang w:val="vi-VN" w:eastAsia="en-SG"/>
        </w:rPr>
        <w:t>Không gian thiết kế</w:t>
      </w:r>
      <w:r w:rsidR="00C755AC" w:rsidRPr="007B7915">
        <w:rPr>
          <w:iCs/>
          <w:sz w:val="22"/>
          <w:szCs w:val="22"/>
          <w:lang w:val="vi-VN" w:eastAsia="en-SG"/>
        </w:rPr>
        <w:t>:</w:t>
      </w:r>
    </w:p>
    <w:p w14:paraId="21963FC9" w14:textId="77777777" w:rsidR="00E36AE1" w:rsidRPr="007B7915" w:rsidRDefault="00E36AE1" w:rsidP="00C755AC">
      <w:pPr>
        <w:autoSpaceDE w:val="0"/>
        <w:autoSpaceDN w:val="0"/>
        <w:adjustRightInd w:val="0"/>
        <w:ind w:left="1985"/>
        <w:jc w:val="both"/>
        <w:rPr>
          <w:iCs/>
          <w:sz w:val="22"/>
          <w:szCs w:val="22"/>
          <w:lang w:val="vi-VN" w:eastAsia="en-SG"/>
        </w:rPr>
      </w:pPr>
    </w:p>
    <w:p w14:paraId="1C19B725" w14:textId="77777777" w:rsidR="00E36AE1" w:rsidRPr="007B7915" w:rsidRDefault="00E36AE1" w:rsidP="00C755AC">
      <w:pPr>
        <w:autoSpaceDE w:val="0"/>
        <w:autoSpaceDN w:val="0"/>
        <w:adjustRightInd w:val="0"/>
        <w:ind w:left="1985"/>
        <w:jc w:val="both"/>
        <w:rPr>
          <w:iCs/>
          <w:sz w:val="22"/>
          <w:szCs w:val="22"/>
          <w:lang w:val="vi-VN" w:eastAsia="en-SG"/>
        </w:rPr>
      </w:pPr>
      <w:r w:rsidRPr="007B7915">
        <w:rPr>
          <w:iCs/>
          <w:sz w:val="22"/>
          <w:szCs w:val="22"/>
          <w:lang w:val="vi-VN" w:eastAsia="en-SG"/>
        </w:rPr>
        <w:t xml:space="preserve">Trong ICH Q8(R2), không gian thiết kế </w:t>
      </w:r>
      <w:r w:rsidR="005867F8" w:rsidRPr="007B7915">
        <w:rPr>
          <w:iCs/>
          <w:sz w:val="22"/>
          <w:szCs w:val="22"/>
          <w:lang w:val="vi-VN" w:eastAsia="en-SG"/>
        </w:rPr>
        <w:t xml:space="preserve">được định nghĩa </w:t>
      </w:r>
      <w:r w:rsidRPr="007B7915">
        <w:rPr>
          <w:iCs/>
          <w:sz w:val="22"/>
          <w:szCs w:val="22"/>
          <w:lang w:val="vi-VN" w:eastAsia="en-SG"/>
        </w:rPr>
        <w:t xml:space="preserve">là "sự kết hợp và tương tác đa chiều của các biến đầu vào (ví dụ: đặc tính của nguyên liệu) và thông số </w:t>
      </w:r>
      <w:r w:rsidR="005867F8" w:rsidRPr="007B7915">
        <w:rPr>
          <w:iCs/>
          <w:sz w:val="22"/>
          <w:szCs w:val="22"/>
          <w:lang w:val="vi-VN" w:eastAsia="en-SG"/>
        </w:rPr>
        <w:t xml:space="preserve">quy </w:t>
      </w:r>
      <w:r w:rsidRPr="007B7915">
        <w:rPr>
          <w:iCs/>
          <w:sz w:val="22"/>
          <w:szCs w:val="22"/>
          <w:lang w:val="vi-VN" w:eastAsia="en-SG"/>
        </w:rPr>
        <w:t xml:space="preserve">trình đã được chứng minh là giúp đảm bảo chất lượng". Nếu </w:t>
      </w:r>
      <w:r w:rsidR="005867F8" w:rsidRPr="007B7915">
        <w:rPr>
          <w:iCs/>
          <w:sz w:val="22"/>
          <w:szCs w:val="22"/>
          <w:lang w:val="vi-VN" w:eastAsia="en-SG"/>
        </w:rPr>
        <w:t xml:space="preserve">quy </w:t>
      </w:r>
      <w:r w:rsidRPr="007B7915">
        <w:rPr>
          <w:iCs/>
          <w:sz w:val="22"/>
          <w:szCs w:val="22"/>
          <w:lang w:val="vi-VN" w:eastAsia="en-SG"/>
        </w:rPr>
        <w:t xml:space="preserve">trình sản xuất được </w:t>
      </w:r>
      <w:r w:rsidR="005867F8" w:rsidRPr="007B7915">
        <w:rPr>
          <w:iCs/>
          <w:sz w:val="22"/>
          <w:szCs w:val="22"/>
          <w:lang w:val="vi-VN" w:eastAsia="en-SG"/>
        </w:rPr>
        <w:t>thực hiện</w:t>
      </w:r>
      <w:r w:rsidRPr="007B7915">
        <w:rPr>
          <w:iCs/>
          <w:sz w:val="22"/>
          <w:szCs w:val="22"/>
          <w:lang w:val="vi-VN" w:eastAsia="en-SG"/>
        </w:rPr>
        <w:t xml:space="preserve"> trong phạm vi của không gian này thì những sự khác biệt xảy ra trong </w:t>
      </w:r>
      <w:r w:rsidR="005867F8" w:rsidRPr="007B7915">
        <w:rPr>
          <w:iCs/>
          <w:sz w:val="22"/>
          <w:szCs w:val="22"/>
          <w:lang w:val="vi-VN" w:eastAsia="en-SG"/>
        </w:rPr>
        <w:t xml:space="preserve">quy </w:t>
      </w:r>
      <w:r w:rsidRPr="007B7915">
        <w:rPr>
          <w:iCs/>
          <w:sz w:val="22"/>
          <w:szCs w:val="22"/>
          <w:lang w:val="vi-VN" w:eastAsia="en-SG"/>
        </w:rPr>
        <w:t xml:space="preserve">trình không được coi là thay đổi cần </w:t>
      </w:r>
      <w:r w:rsidR="00F80C48" w:rsidRPr="007B7915">
        <w:rPr>
          <w:iCs/>
          <w:sz w:val="22"/>
          <w:szCs w:val="22"/>
          <w:lang w:val="vi-VN" w:eastAsia="en-SG"/>
        </w:rPr>
        <w:t>được chấp thuận bởi</w:t>
      </w:r>
      <w:r w:rsidRPr="007B7915">
        <w:rPr>
          <w:iCs/>
          <w:sz w:val="22"/>
          <w:szCs w:val="22"/>
          <w:lang w:val="vi-VN" w:eastAsia="en-SG"/>
        </w:rPr>
        <w:t xml:space="preserve"> </w:t>
      </w:r>
      <w:r w:rsidR="00F80C48" w:rsidRPr="007B7915">
        <w:rPr>
          <w:iCs/>
          <w:sz w:val="22"/>
          <w:szCs w:val="22"/>
          <w:lang w:val="vi-VN" w:eastAsia="en-SG"/>
        </w:rPr>
        <w:t xml:space="preserve">cơ quan quản lý. Không gian thiết kế được mô tả bằng </w:t>
      </w:r>
      <w:r w:rsidR="00AA0E65" w:rsidRPr="007B7915">
        <w:rPr>
          <w:iCs/>
          <w:sz w:val="22"/>
          <w:szCs w:val="22"/>
          <w:lang w:val="vi-VN" w:eastAsia="en-SG"/>
        </w:rPr>
        <w:t xml:space="preserve">các </w:t>
      </w:r>
      <w:r w:rsidR="005867F8" w:rsidRPr="007B7915">
        <w:rPr>
          <w:iCs/>
          <w:sz w:val="22"/>
          <w:szCs w:val="22"/>
          <w:lang w:val="vi-VN" w:eastAsia="en-SG"/>
        </w:rPr>
        <w:t>khoảng</w:t>
      </w:r>
      <w:r w:rsidR="00AA0E65" w:rsidRPr="007B7915">
        <w:rPr>
          <w:iCs/>
          <w:sz w:val="22"/>
          <w:szCs w:val="22"/>
          <w:lang w:val="vi-VN" w:eastAsia="en-SG"/>
        </w:rPr>
        <w:t xml:space="preserve"> biến thiên của c</w:t>
      </w:r>
      <w:r w:rsidR="00F80C48" w:rsidRPr="007B7915">
        <w:rPr>
          <w:iCs/>
          <w:sz w:val="22"/>
          <w:szCs w:val="22"/>
          <w:lang w:val="vi-VN" w:eastAsia="en-SG"/>
        </w:rPr>
        <w:t>ác đặc tính của nguyên liệu,</w:t>
      </w:r>
      <w:r w:rsidR="00AA0E65" w:rsidRPr="007B7915">
        <w:rPr>
          <w:iCs/>
          <w:sz w:val="22"/>
          <w:szCs w:val="22"/>
          <w:lang w:val="vi-VN" w:eastAsia="en-SG"/>
        </w:rPr>
        <w:t xml:space="preserve"> </w:t>
      </w:r>
      <w:r w:rsidR="005867F8" w:rsidRPr="007B7915">
        <w:rPr>
          <w:iCs/>
          <w:sz w:val="22"/>
          <w:szCs w:val="22"/>
          <w:lang w:val="vi-VN" w:eastAsia="en-SG"/>
        </w:rPr>
        <w:t xml:space="preserve">khoảng </w:t>
      </w:r>
      <w:r w:rsidR="00AA0E65" w:rsidRPr="007B7915">
        <w:rPr>
          <w:iCs/>
          <w:sz w:val="22"/>
          <w:szCs w:val="22"/>
          <w:lang w:val="vi-VN" w:eastAsia="en-SG"/>
        </w:rPr>
        <w:t xml:space="preserve">biến thiên của </w:t>
      </w:r>
      <w:r w:rsidR="00F80C48" w:rsidRPr="007B7915">
        <w:rPr>
          <w:iCs/>
          <w:sz w:val="22"/>
          <w:szCs w:val="22"/>
          <w:lang w:val="vi-VN" w:eastAsia="en-SG"/>
        </w:rPr>
        <w:t>thông số quy trình</w:t>
      </w:r>
      <w:r w:rsidR="00AA0E65" w:rsidRPr="007B7915">
        <w:rPr>
          <w:iCs/>
          <w:sz w:val="22"/>
          <w:szCs w:val="22"/>
          <w:lang w:val="vi-VN" w:eastAsia="en-SG"/>
        </w:rPr>
        <w:t xml:space="preserve"> hoặc được mô tả bằn</w:t>
      </w:r>
      <w:r w:rsidR="00985D79" w:rsidRPr="007B7915">
        <w:rPr>
          <w:iCs/>
          <w:sz w:val="22"/>
          <w:szCs w:val="22"/>
          <w:lang w:val="vi-VN" w:eastAsia="en-SG"/>
        </w:rPr>
        <w:t>g</w:t>
      </w:r>
      <w:r w:rsidR="00AA0E65" w:rsidRPr="007B7915">
        <w:rPr>
          <w:iCs/>
          <w:sz w:val="22"/>
          <w:szCs w:val="22"/>
          <w:lang w:val="vi-VN" w:eastAsia="en-SG"/>
        </w:rPr>
        <w:t xml:space="preserve"> các mối liên hệ toán học phức tạp hơn.</w:t>
      </w:r>
      <w:r w:rsidR="00F80C48" w:rsidRPr="007B7915">
        <w:rPr>
          <w:iCs/>
          <w:sz w:val="22"/>
          <w:szCs w:val="22"/>
          <w:lang w:val="vi-VN" w:eastAsia="en-SG"/>
        </w:rPr>
        <w:t xml:space="preserve"> </w:t>
      </w:r>
      <w:r w:rsidR="00AA0E65" w:rsidRPr="007B7915">
        <w:rPr>
          <w:iCs/>
          <w:sz w:val="22"/>
          <w:szCs w:val="22"/>
          <w:lang w:val="vi-VN" w:eastAsia="en-SG"/>
        </w:rPr>
        <w:t xml:space="preserve">Không gian thiết kế thường được xác định bằng các thiết kế dựa trên toán thống kê chẳng hạn như Thiết kế thí nghiệm (DoE). Việc xác định này cho phép thu được lượng tối đa thông tin với số thí nghiệm tối thiểu. Không gian thiết kế chỉ bao gồm các </w:t>
      </w:r>
      <w:r w:rsidR="00795C04" w:rsidRPr="007B7915">
        <w:rPr>
          <w:iCs/>
          <w:sz w:val="22"/>
          <w:szCs w:val="22"/>
          <w:lang w:val="vi-VN" w:eastAsia="en-SG"/>
        </w:rPr>
        <w:t xml:space="preserve">Thông số quy trình trọng yếu (Critical process parameters - </w:t>
      </w:r>
      <w:r w:rsidR="00AA0E65" w:rsidRPr="007B7915">
        <w:rPr>
          <w:iCs/>
          <w:sz w:val="22"/>
          <w:szCs w:val="22"/>
          <w:lang w:val="vi-VN" w:eastAsia="en-SG"/>
        </w:rPr>
        <w:t>CPP</w:t>
      </w:r>
      <w:r w:rsidR="00795C04" w:rsidRPr="007B7915">
        <w:rPr>
          <w:iCs/>
          <w:sz w:val="22"/>
          <w:szCs w:val="22"/>
          <w:lang w:val="vi-VN" w:eastAsia="en-SG"/>
        </w:rPr>
        <w:t>)</w:t>
      </w:r>
      <w:r w:rsidR="00AA0E65" w:rsidRPr="007B7915">
        <w:rPr>
          <w:iCs/>
          <w:sz w:val="22"/>
          <w:szCs w:val="22"/>
          <w:lang w:val="vi-VN" w:eastAsia="en-SG"/>
        </w:rPr>
        <w:t xml:space="preserve"> hoặc các đặc tính quan trọng của nguyên liệu có ảnh hưởng trự</w:t>
      </w:r>
      <w:r w:rsidR="00C7181B" w:rsidRPr="007B7915">
        <w:rPr>
          <w:iCs/>
          <w:sz w:val="22"/>
          <w:szCs w:val="22"/>
          <w:lang w:val="vi-VN" w:eastAsia="en-SG"/>
        </w:rPr>
        <w:t>c</w:t>
      </w:r>
      <w:r w:rsidR="00AA0E65" w:rsidRPr="007B7915">
        <w:rPr>
          <w:iCs/>
          <w:sz w:val="22"/>
          <w:szCs w:val="22"/>
          <w:lang w:val="vi-VN" w:eastAsia="en-SG"/>
        </w:rPr>
        <w:t xml:space="preserve"> tiếp tới CQA của sản phẩm. Không gian thiết kế có thể được thiết lập cho từng công đoạn sản xuất riêng lẻ hoặc nhóm của</w:t>
      </w:r>
      <w:r w:rsidR="00795C04" w:rsidRPr="007B7915">
        <w:rPr>
          <w:iCs/>
          <w:sz w:val="22"/>
          <w:szCs w:val="22"/>
          <w:lang w:val="vi-VN" w:eastAsia="en-SG"/>
        </w:rPr>
        <w:t xml:space="preserve"> một</w:t>
      </w:r>
      <w:r w:rsidR="00AA0E65" w:rsidRPr="007B7915">
        <w:rPr>
          <w:iCs/>
          <w:sz w:val="22"/>
          <w:szCs w:val="22"/>
          <w:lang w:val="vi-VN" w:eastAsia="en-SG"/>
        </w:rPr>
        <w:t xml:space="preserve"> vài công đoạn của toàn bộ </w:t>
      </w:r>
      <w:r w:rsidR="005867F8" w:rsidRPr="007B7915">
        <w:rPr>
          <w:iCs/>
          <w:sz w:val="22"/>
          <w:szCs w:val="22"/>
          <w:lang w:val="vi-VN" w:eastAsia="en-SG"/>
        </w:rPr>
        <w:t xml:space="preserve">quy </w:t>
      </w:r>
      <w:r w:rsidR="00AA0E65" w:rsidRPr="007B7915">
        <w:rPr>
          <w:iCs/>
          <w:sz w:val="22"/>
          <w:szCs w:val="22"/>
          <w:lang w:val="vi-VN" w:eastAsia="en-SG"/>
        </w:rPr>
        <w:t xml:space="preserve">trình.   </w:t>
      </w:r>
    </w:p>
    <w:p w14:paraId="2193D7F7" w14:textId="77777777" w:rsidR="00AA0E65" w:rsidRPr="007B7915" w:rsidRDefault="00AA0E65" w:rsidP="00C755AC">
      <w:pPr>
        <w:autoSpaceDE w:val="0"/>
        <w:autoSpaceDN w:val="0"/>
        <w:adjustRightInd w:val="0"/>
        <w:ind w:left="1985"/>
        <w:jc w:val="both"/>
        <w:rPr>
          <w:iCs/>
          <w:sz w:val="22"/>
          <w:szCs w:val="22"/>
          <w:lang w:val="vi-VN" w:eastAsia="en-SG"/>
        </w:rPr>
      </w:pPr>
    </w:p>
    <w:p w14:paraId="3FD0EA2F" w14:textId="77777777" w:rsidR="00C755AC" w:rsidRPr="007B7915" w:rsidRDefault="00AA0E65" w:rsidP="008662AF">
      <w:pPr>
        <w:autoSpaceDE w:val="0"/>
        <w:autoSpaceDN w:val="0"/>
        <w:adjustRightInd w:val="0"/>
        <w:ind w:left="1985"/>
        <w:jc w:val="both"/>
        <w:rPr>
          <w:iCs/>
          <w:sz w:val="22"/>
          <w:szCs w:val="22"/>
          <w:lang w:val="vi-VN" w:eastAsia="en-SG"/>
        </w:rPr>
      </w:pPr>
      <w:r w:rsidRPr="007B7915">
        <w:rPr>
          <w:iCs/>
          <w:sz w:val="22"/>
          <w:szCs w:val="22"/>
          <w:lang w:val="vi-VN" w:eastAsia="en-SG"/>
        </w:rPr>
        <w:t xml:space="preserve">Khi Thiết kế thí nghiệm </w:t>
      </w:r>
      <w:r w:rsidR="00656D62" w:rsidRPr="007B7915">
        <w:rPr>
          <w:iCs/>
          <w:sz w:val="22"/>
          <w:szCs w:val="22"/>
          <w:lang w:val="vi-VN" w:eastAsia="en-SG"/>
        </w:rPr>
        <w:t xml:space="preserve">(DoE) </w:t>
      </w:r>
      <w:r w:rsidRPr="007B7915">
        <w:rPr>
          <w:iCs/>
          <w:sz w:val="22"/>
          <w:szCs w:val="22"/>
          <w:lang w:val="vi-VN" w:eastAsia="en-SG"/>
        </w:rPr>
        <w:t>được tiến hành để thiết lập CPP và</w:t>
      </w:r>
      <w:r w:rsidR="005867F8" w:rsidRPr="007B7915">
        <w:rPr>
          <w:iCs/>
          <w:sz w:val="22"/>
          <w:szCs w:val="22"/>
          <w:lang w:val="vi-VN" w:eastAsia="en-SG"/>
        </w:rPr>
        <w:t>/</w:t>
      </w:r>
      <w:r w:rsidRPr="007B7915">
        <w:rPr>
          <w:iCs/>
          <w:sz w:val="22"/>
          <w:szCs w:val="22"/>
          <w:lang w:val="vi-VN" w:eastAsia="en-SG"/>
        </w:rPr>
        <w:t xml:space="preserve">hoặc không gian thiết kế, nhà sản xuất cần phải giải thích một cách hợp lý lý do lựa chọn các biến cũng như khoảng của chúng, giải thích cách lựa chọn </w:t>
      </w:r>
      <w:r w:rsidR="00656D62" w:rsidRPr="007B7915">
        <w:rPr>
          <w:iCs/>
          <w:sz w:val="22"/>
          <w:szCs w:val="22"/>
          <w:lang w:val="vi-VN" w:eastAsia="en-SG"/>
        </w:rPr>
        <w:t xml:space="preserve">loại </w:t>
      </w:r>
      <w:r w:rsidRPr="007B7915">
        <w:rPr>
          <w:iCs/>
          <w:sz w:val="22"/>
          <w:szCs w:val="22"/>
          <w:lang w:val="vi-VN" w:eastAsia="en-SG"/>
        </w:rPr>
        <w:t xml:space="preserve">thiết kế </w:t>
      </w:r>
      <w:r w:rsidR="005867F8" w:rsidRPr="007B7915">
        <w:rPr>
          <w:iCs/>
          <w:sz w:val="22"/>
          <w:szCs w:val="22"/>
          <w:lang w:val="vi-VN" w:eastAsia="en-SG"/>
        </w:rPr>
        <w:t xml:space="preserve">thí nghiệm </w:t>
      </w:r>
      <w:r w:rsidRPr="007B7915">
        <w:rPr>
          <w:iCs/>
          <w:sz w:val="22"/>
          <w:szCs w:val="22"/>
          <w:lang w:val="vi-VN" w:eastAsia="en-SG"/>
        </w:rPr>
        <w:t xml:space="preserve">dựa trên </w:t>
      </w:r>
      <w:r w:rsidR="005867F8" w:rsidRPr="007B7915">
        <w:rPr>
          <w:iCs/>
          <w:sz w:val="22"/>
          <w:szCs w:val="22"/>
          <w:lang w:val="vi-VN" w:eastAsia="en-SG"/>
        </w:rPr>
        <w:t>độ mạnh của</w:t>
      </w:r>
      <w:r w:rsidRPr="007B7915">
        <w:rPr>
          <w:iCs/>
          <w:sz w:val="22"/>
          <w:szCs w:val="22"/>
          <w:lang w:val="vi-VN" w:eastAsia="en-SG"/>
        </w:rPr>
        <w:t xml:space="preserve"> thiết kế đó, liệu các yếu tố trong thiết kế có phụ thuộc vào quy mô </w:t>
      </w:r>
      <w:r w:rsidR="005867F8" w:rsidRPr="007B7915">
        <w:rPr>
          <w:iCs/>
          <w:sz w:val="22"/>
          <w:szCs w:val="22"/>
          <w:lang w:val="vi-VN" w:eastAsia="en-SG"/>
        </w:rPr>
        <w:t xml:space="preserve">thí nghiệm </w:t>
      </w:r>
      <w:r w:rsidRPr="007B7915">
        <w:rPr>
          <w:iCs/>
          <w:sz w:val="22"/>
          <w:szCs w:val="22"/>
          <w:lang w:val="vi-VN" w:eastAsia="en-SG"/>
        </w:rPr>
        <w:t xml:space="preserve">hay không, </w:t>
      </w:r>
      <w:r w:rsidR="008662AF" w:rsidRPr="007B7915">
        <w:rPr>
          <w:iCs/>
          <w:sz w:val="22"/>
          <w:szCs w:val="22"/>
          <w:lang w:val="vi-VN" w:eastAsia="en-SG"/>
        </w:rPr>
        <w:t xml:space="preserve">mức độ </w:t>
      </w:r>
      <w:r w:rsidRPr="007B7915">
        <w:rPr>
          <w:iCs/>
          <w:sz w:val="22"/>
          <w:szCs w:val="22"/>
          <w:lang w:val="vi-VN" w:eastAsia="en-SG"/>
        </w:rPr>
        <w:t xml:space="preserve">phù hợp của phương pháp phân tích được sử dụng, </w:t>
      </w:r>
      <w:r w:rsidR="008662AF" w:rsidRPr="007B7915">
        <w:rPr>
          <w:iCs/>
          <w:sz w:val="22"/>
          <w:szCs w:val="22"/>
          <w:lang w:val="vi-VN" w:eastAsia="en-SG"/>
        </w:rPr>
        <w:t xml:space="preserve">kết quả phân tích dựa trên </w:t>
      </w:r>
      <w:r w:rsidR="005867F8" w:rsidRPr="007B7915">
        <w:rPr>
          <w:iCs/>
          <w:sz w:val="22"/>
          <w:szCs w:val="22"/>
          <w:lang w:val="vi-VN" w:eastAsia="en-SG"/>
        </w:rPr>
        <w:t xml:space="preserve">phân tích </w:t>
      </w:r>
      <w:r w:rsidR="008662AF" w:rsidRPr="007B7915">
        <w:rPr>
          <w:iCs/>
          <w:sz w:val="22"/>
          <w:szCs w:val="22"/>
          <w:lang w:val="vi-VN" w:eastAsia="en-SG"/>
        </w:rPr>
        <w:t xml:space="preserve">thống kê của Thiết kế thí nghiệm </w:t>
      </w:r>
      <w:r w:rsidR="00656D62" w:rsidRPr="007B7915">
        <w:rPr>
          <w:iCs/>
          <w:sz w:val="22"/>
          <w:szCs w:val="22"/>
          <w:lang w:val="vi-VN" w:eastAsia="en-SG"/>
        </w:rPr>
        <w:t xml:space="preserve">(DoE) </w:t>
      </w:r>
      <w:r w:rsidR="008662AF" w:rsidRPr="007B7915">
        <w:rPr>
          <w:iCs/>
          <w:sz w:val="22"/>
          <w:szCs w:val="22"/>
          <w:lang w:val="vi-VN" w:eastAsia="en-SG"/>
        </w:rPr>
        <w:t>cho thấy ảnh hưởng có ý nghĩa thống kê của từng yếu tố riêng lẻ cũn</w:t>
      </w:r>
      <w:r w:rsidR="00795C04" w:rsidRPr="007B7915">
        <w:rPr>
          <w:iCs/>
          <w:sz w:val="22"/>
          <w:szCs w:val="22"/>
          <w:lang w:val="vi-VN" w:eastAsia="en-SG"/>
        </w:rPr>
        <w:t>g như tương tác giữa các yếu tố</w:t>
      </w:r>
      <w:r w:rsidR="005867F8" w:rsidRPr="007B7915">
        <w:rPr>
          <w:iCs/>
          <w:sz w:val="22"/>
          <w:szCs w:val="22"/>
          <w:lang w:val="vi-VN" w:eastAsia="en-SG"/>
        </w:rPr>
        <w:t xml:space="preserve"> và khả năng dự đoán </w:t>
      </w:r>
      <w:r w:rsidR="008662AF" w:rsidRPr="007B7915">
        <w:rPr>
          <w:iCs/>
          <w:sz w:val="22"/>
          <w:szCs w:val="22"/>
          <w:lang w:val="vi-VN" w:eastAsia="en-SG"/>
        </w:rPr>
        <w:t xml:space="preserve">khi đã xét tới quy mô sản xuất và sự khác biệt về thiết bị. Dưới đây là ví dụ về không gian thiết kế (tuyến tính và không tuyến tính) của 2 CPP trong giai đoạn tạo hạt </w:t>
      </w:r>
      <w:r w:rsidR="008A73CE" w:rsidRPr="007B7915">
        <w:rPr>
          <w:iCs/>
          <w:sz w:val="22"/>
          <w:szCs w:val="22"/>
          <w:lang w:val="vi-VN" w:eastAsia="en-SG"/>
        </w:rPr>
        <w:t>ảnh hưởng</w:t>
      </w:r>
      <w:r w:rsidR="008662AF" w:rsidRPr="007B7915">
        <w:rPr>
          <w:iCs/>
          <w:sz w:val="22"/>
          <w:szCs w:val="22"/>
          <w:lang w:val="vi-VN" w:eastAsia="en-SG"/>
        </w:rPr>
        <w:t xml:space="preserve"> tới độ hoà tan (trích từ ICH Q8(R2))</w:t>
      </w:r>
    </w:p>
    <w:p w14:paraId="4CB4E38B" w14:textId="77777777" w:rsidR="00B81A8F" w:rsidRPr="007B7915" w:rsidRDefault="00951434" w:rsidP="00F63EF9">
      <w:pPr>
        <w:autoSpaceDE w:val="0"/>
        <w:autoSpaceDN w:val="0"/>
        <w:adjustRightInd w:val="0"/>
        <w:ind w:left="426"/>
        <w:jc w:val="right"/>
        <w:rPr>
          <w:sz w:val="22"/>
          <w:szCs w:val="22"/>
          <w:lang w:val="vi-VN" w:eastAsia="en-SG"/>
        </w:rPr>
      </w:pPr>
      <w:r>
        <w:rPr>
          <w:i/>
          <w:noProof/>
          <w:sz w:val="22"/>
          <w:szCs w:val="22"/>
          <w:lang w:val="vi-VN"/>
        </w:rPr>
        <w:pict w14:anchorId="5340B6BA">
          <v:rect id="Rectangle 6" o:spid="_x0000_s1026" style="position:absolute;left:0;text-align:left;margin-left:289.35pt;margin-top:181.75pt;width:198.9pt;height:58.6pt;z-index:2516623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" fillcolor="white [3212]" strokecolor="white [3212]" strokeweight="1pt">
            <v:textbox>
              <w:txbxContent>
                <w:p w14:paraId="46DAA05E" w14:textId="77777777" w:rsidR="00EC09A5" w:rsidRPr="00F63EF9" w:rsidRDefault="00EC09A5" w:rsidP="00FA5260">
                  <w:pPr>
                    <w:autoSpaceDE w:val="0"/>
                    <w:autoSpaceDN w:val="0"/>
                    <w:adjustRightInd w:val="0"/>
                    <w:jc w:val="both"/>
                    <w:rPr>
                      <w:color w:val="000000" w:themeColor="text1"/>
                      <w:sz w:val="2"/>
                      <w:szCs w:val="22"/>
                      <w:lang w:eastAsia="en-SG"/>
                    </w:rPr>
                  </w:pPr>
                </w:p>
                <w:p w14:paraId="4C46FEFA" w14:textId="77777777" w:rsidR="00EC09A5" w:rsidRPr="00F63EF9" w:rsidRDefault="00EC09A5" w:rsidP="00FA5260">
                  <w:pPr>
                    <w:autoSpaceDE w:val="0"/>
                    <w:autoSpaceDN w:val="0"/>
                    <w:adjustRightInd w:val="0"/>
                    <w:jc w:val="both"/>
                    <w:rPr>
                      <w:color w:val="000000" w:themeColor="text1"/>
                      <w:sz w:val="20"/>
                      <w:szCs w:val="22"/>
                      <w:lang w:eastAsia="en-SG"/>
                    </w:rPr>
                  </w:pPr>
                  <w:r w:rsidRPr="00F63EF9">
                    <w:rPr>
                      <w:color w:val="000000" w:themeColor="text1"/>
                      <w:sz w:val="20"/>
                      <w:szCs w:val="22"/>
                      <w:lang w:eastAsia="en-SG"/>
                    </w:rPr>
                    <w:t>Hình 1b: Đường đồng mức của độ hoà tan từ ví dụ 1a</w:t>
                  </w:r>
                  <w:r>
                    <w:rPr>
                      <w:color w:val="000000" w:themeColor="text1"/>
                      <w:sz w:val="20"/>
                      <w:szCs w:val="22"/>
                      <w:lang w:eastAsia="en-SG"/>
                    </w:rPr>
                    <w:t>.</w:t>
                  </w:r>
                </w:p>
                <w:p w14:paraId="5AB0ABF0" w14:textId="77777777" w:rsidR="00EC09A5" w:rsidRPr="00F63EF9" w:rsidRDefault="00EC09A5" w:rsidP="00FA5260">
                  <w:pPr>
                    <w:jc w:val="center"/>
                    <w:rPr>
                      <w:color w:val="000000" w:themeColor="text1"/>
                      <w:sz w:val="21"/>
                    </w:rPr>
                  </w:pPr>
                </w:p>
              </w:txbxContent>
            </v:textbox>
          </v:rect>
        </w:pict>
      </w:r>
      <w:r>
        <w:rPr>
          <w:i/>
          <w:noProof/>
          <w:sz w:val="22"/>
          <w:szCs w:val="22"/>
          <w:lang w:val="vi-VN"/>
        </w:rPr>
        <w:pict w14:anchorId="74AEDADA">
          <v:rect id="Rectangle 5" o:spid="_x0000_s1027" style="position:absolute;left:0;text-align:left;margin-left:91.35pt;margin-top:186.1pt;width:197.8pt;height:63pt;z-index:251660288;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" fillcolor="white [3212]" strokecolor="white [3212]" strokeweight="1pt">
            <v:textbox>
              <w:txbxContent>
                <w:p w14:paraId="74EA1583" w14:textId="77777777" w:rsidR="00EC09A5" w:rsidRPr="00F63EF9" w:rsidRDefault="00EC09A5" w:rsidP="00FA5260">
                  <w:pPr>
                    <w:autoSpaceDE w:val="0"/>
                    <w:autoSpaceDN w:val="0"/>
                    <w:adjustRightInd w:val="0"/>
                    <w:jc w:val="both"/>
                    <w:rPr>
                      <w:color w:val="000000" w:themeColor="text1"/>
                      <w:sz w:val="20"/>
                      <w:szCs w:val="22"/>
                      <w:lang w:eastAsia="en-SG"/>
                    </w:rPr>
                  </w:pPr>
                  <w:r w:rsidRPr="00F63EF9">
                    <w:rPr>
                      <w:color w:val="000000" w:themeColor="text1"/>
                      <w:sz w:val="20"/>
                      <w:szCs w:val="22"/>
                      <w:lang w:eastAsia="en-SG"/>
                    </w:rPr>
                    <w:t xml:space="preserve">Hình 1a: Mặt đáp của tốc độ hoà tan là một hàm số của </w:t>
                  </w:r>
                  <w:r>
                    <w:rPr>
                      <w:color w:val="000000" w:themeColor="text1"/>
                      <w:sz w:val="20"/>
                      <w:szCs w:val="22"/>
                      <w:lang w:eastAsia="en-SG"/>
                    </w:rPr>
                    <w:t>hai</w:t>
                  </w:r>
                  <w:r w:rsidRPr="00F63EF9">
                    <w:rPr>
                      <w:color w:val="000000" w:themeColor="text1"/>
                      <w:sz w:val="20"/>
                      <w:szCs w:val="22"/>
                      <w:lang w:eastAsia="en-SG"/>
                    </w:rPr>
                    <w:t xml:space="preserve"> thông số trong quá trình tạo hạt. Tốc độ hoà tan mong muốn </w:t>
                  </w:r>
                  <w:r>
                    <w:rPr>
                      <w:color w:val="000000" w:themeColor="text1"/>
                      <w:sz w:val="20"/>
                      <w:szCs w:val="22"/>
                      <w:lang w:eastAsia="en-SG"/>
                    </w:rPr>
                    <w:t>là trên</w:t>
                  </w:r>
                  <w:r w:rsidRPr="00F63EF9">
                    <w:rPr>
                      <w:color w:val="000000" w:themeColor="text1"/>
                      <w:sz w:val="20"/>
                      <w:szCs w:val="22"/>
                      <w:lang w:eastAsia="en-SG"/>
                    </w:rPr>
                    <w:t xml:space="preserve"> 80%</w:t>
                  </w:r>
                  <w:r>
                    <w:rPr>
                      <w:color w:val="000000" w:themeColor="text1"/>
                      <w:sz w:val="20"/>
                      <w:szCs w:val="22"/>
                      <w:lang w:eastAsia="en-SG"/>
                    </w:rPr>
                    <w:t>.</w:t>
                  </w:r>
                </w:p>
                <w:p w14:paraId="53482E7C" w14:textId="77777777" w:rsidR="00EC09A5" w:rsidRPr="00F63EF9" w:rsidRDefault="00EC09A5" w:rsidP="00FA5260">
                  <w:pPr>
                    <w:jc w:val="center"/>
                    <w:rPr>
                      <w:sz w:val="22"/>
                    </w:rPr>
                  </w:pPr>
                </w:p>
              </w:txbxContent>
            </v:textbox>
          </v:rect>
        </w:pict>
      </w:r>
      <w:r>
        <w:rPr>
          <w:i/>
          <w:noProof/>
          <w:sz w:val="22"/>
          <w:szCs w:val="22"/>
          <w:lang w:val="vi-VN"/>
        </w:rPr>
        <w:pict w14:anchorId="730EE2DD">
          <v:rect id="Rectangle 10" o:spid="_x0000_s1028" style="position:absolute;left:0;text-align:left;margin-left:298.6pt;margin-top:385.65pt;width:211.25pt;height:70.6pt;z-index:25166643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" fillcolor="white [3212]" strokecolor="white [3212]" strokeweight="1pt">
            <v:textbox>
              <w:txbxContent>
                <w:p w14:paraId="22CBC4E5" w14:textId="77777777" w:rsidR="00EC09A5" w:rsidRPr="00AF3BC3" w:rsidRDefault="00EC09A5" w:rsidP="00F63EF9">
                  <w:pPr>
                    <w:autoSpaceDE w:val="0"/>
                    <w:autoSpaceDN w:val="0"/>
                    <w:adjustRightInd w:val="0"/>
                    <w:jc w:val="both"/>
                    <w:rPr>
                      <w:color w:val="000000" w:themeColor="text1"/>
                      <w:sz w:val="20"/>
                      <w:szCs w:val="20"/>
                      <w:lang w:eastAsia="en-SG"/>
                    </w:rPr>
                  </w:pPr>
                  <w:r w:rsidRPr="00AF3BC3">
                    <w:rPr>
                      <w:color w:val="000000" w:themeColor="text1"/>
                      <w:sz w:val="20"/>
                      <w:szCs w:val="20"/>
                      <w:lang w:eastAsia="en-SG"/>
                    </w:rPr>
                    <w:t xml:space="preserve">Hình 1d: Không gian thiết kế của các thông số trong quá trình tạo hạt (được xác định bởi tổ hợp tuyến tính của các khoảng </w:t>
                  </w:r>
                  <w:r>
                    <w:rPr>
                      <w:color w:val="000000" w:themeColor="text1"/>
                      <w:sz w:val="20"/>
                      <w:szCs w:val="20"/>
                      <w:lang w:eastAsia="en-SG"/>
                    </w:rPr>
                    <w:t xml:space="preserve">biến thiên </w:t>
                  </w:r>
                  <w:r w:rsidRPr="00AF3BC3">
                    <w:rPr>
                      <w:color w:val="000000" w:themeColor="text1"/>
                      <w:sz w:val="20"/>
                      <w:szCs w:val="20"/>
                      <w:lang w:eastAsia="en-SG"/>
                    </w:rPr>
                    <w:t xml:space="preserve">của các thông số) cho kết quả độ hoà tan mong muốn </w:t>
                  </w:r>
                  <w:r>
                    <w:rPr>
                      <w:color w:val="000000" w:themeColor="text1"/>
                      <w:sz w:val="20"/>
                      <w:szCs w:val="20"/>
                      <w:lang w:eastAsia="en-SG"/>
                    </w:rPr>
                    <w:br/>
                  </w:r>
                  <w:r w:rsidRPr="00AF3BC3">
                    <w:rPr>
                      <w:color w:val="000000" w:themeColor="text1"/>
                      <w:sz w:val="20"/>
                      <w:szCs w:val="20"/>
                      <w:lang w:eastAsia="en-SG"/>
                    </w:rPr>
                    <w:t>(&gt;</w:t>
                  </w:r>
                  <w:r>
                    <w:rPr>
                      <w:color w:val="000000" w:themeColor="text1"/>
                      <w:sz w:val="20"/>
                      <w:szCs w:val="20"/>
                      <w:lang w:eastAsia="en-SG"/>
                    </w:rPr>
                    <w:t xml:space="preserve"> </w:t>
                  </w:r>
                  <w:r w:rsidRPr="00AF3BC3">
                    <w:rPr>
                      <w:color w:val="000000" w:themeColor="text1"/>
                      <w:sz w:val="20"/>
                      <w:szCs w:val="20"/>
                      <w:lang w:eastAsia="en-SG"/>
                    </w:rPr>
                    <w:t>80%).</w:t>
                  </w:r>
                </w:p>
                <w:p w14:paraId="7E4D3A9D" w14:textId="77777777" w:rsidR="00EC09A5" w:rsidRPr="00F63EF9" w:rsidRDefault="00EC09A5" w:rsidP="00F63EF9">
                  <w:pPr>
                    <w:jc w:val="center"/>
                    <w:rPr>
                      <w:color w:val="000000" w:themeColor="text1"/>
                    </w:rPr>
                  </w:pPr>
                </w:p>
              </w:txbxContent>
            </v:textbox>
          </v:rect>
        </w:pict>
      </w:r>
      <w:r>
        <w:rPr>
          <w:i/>
          <w:noProof/>
          <w:sz w:val="22"/>
          <w:szCs w:val="22"/>
          <w:lang w:val="vi-VN"/>
        </w:rPr>
        <w:pict w14:anchorId="1D223A4A">
          <v:rect id="Rectangle 7" o:spid="_x0000_s1029" style="position:absolute;left:0;text-align:left;margin-left:91.15pt;margin-top:385.9pt;width:211.25pt;height:67.05pt;z-index:2516643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" fillcolor="white [3212]" strokecolor="white [3212]" strokeweight="1pt">
            <v:textbox>
              <w:txbxContent>
                <w:p w14:paraId="55080B4B" w14:textId="77777777" w:rsidR="00EC09A5" w:rsidRPr="00F63EF9" w:rsidRDefault="00EC09A5" w:rsidP="00F63EF9">
                  <w:pPr>
                    <w:autoSpaceDE w:val="0"/>
                    <w:autoSpaceDN w:val="0"/>
                    <w:adjustRightInd w:val="0"/>
                    <w:jc w:val="both"/>
                    <w:rPr>
                      <w:color w:val="000000" w:themeColor="text1"/>
                      <w:sz w:val="20"/>
                      <w:szCs w:val="22"/>
                      <w:lang w:eastAsia="en-SG"/>
                    </w:rPr>
                  </w:pPr>
                  <w:r w:rsidRPr="00F63EF9">
                    <w:rPr>
                      <w:color w:val="000000" w:themeColor="text1"/>
                      <w:sz w:val="20"/>
                      <w:szCs w:val="22"/>
                      <w:lang w:eastAsia="en-SG"/>
                    </w:rPr>
                    <w:t xml:space="preserve">Hình 1c: Không gian thiết kế của các thông số trong quá trình tạo hạt (được xác định bởi tổ hợp không tuyến tính giữa các </w:t>
                  </w:r>
                  <w:r>
                    <w:rPr>
                      <w:color w:val="000000" w:themeColor="text1"/>
                      <w:sz w:val="20"/>
                      <w:szCs w:val="22"/>
                      <w:lang w:eastAsia="en-SG"/>
                    </w:rPr>
                    <w:t>khoảng biến thiên</w:t>
                  </w:r>
                  <w:r w:rsidRPr="00F63EF9">
                    <w:rPr>
                      <w:color w:val="000000" w:themeColor="text1"/>
                      <w:sz w:val="20"/>
                      <w:szCs w:val="22"/>
                      <w:lang w:eastAsia="en-SG"/>
                    </w:rPr>
                    <w:t xml:space="preserve"> của các thông số) cho kết quả tốc độ hoà tan mong muốn (&gt;</w:t>
                  </w:r>
                  <w:r>
                    <w:rPr>
                      <w:color w:val="000000" w:themeColor="text1"/>
                      <w:sz w:val="20"/>
                      <w:szCs w:val="22"/>
                      <w:lang w:eastAsia="en-SG"/>
                    </w:rPr>
                    <w:t xml:space="preserve"> </w:t>
                  </w:r>
                  <w:r w:rsidRPr="00F63EF9">
                    <w:rPr>
                      <w:color w:val="000000" w:themeColor="text1"/>
                      <w:sz w:val="20"/>
                      <w:szCs w:val="22"/>
                      <w:lang w:eastAsia="en-SG"/>
                    </w:rPr>
                    <w:t>80%).</w:t>
                  </w:r>
                </w:p>
                <w:p w14:paraId="30A6144A" w14:textId="77777777" w:rsidR="00EC09A5" w:rsidRPr="00F63EF9" w:rsidRDefault="00EC09A5" w:rsidP="00F63EF9">
                  <w:pPr>
                    <w:jc w:val="center"/>
                    <w:rPr>
                      <w:color w:val="000000" w:themeColor="text1"/>
                    </w:rPr>
                  </w:pPr>
                </w:p>
              </w:txbxContent>
            </v:textbox>
          </v:rect>
        </w:pict>
      </w:r>
      <w:r>
        <w:rPr>
          <w:iCs/>
          <w:noProof/>
          <w:sz w:val="22"/>
          <w:szCs w:val="22"/>
          <w:lang w:val="vi-VN"/>
        </w:rPr>
        <w:pict w14:anchorId="4522E20E">
          <v:rect id="Rectangle 4" o:spid="_x0000_s1030" style="position:absolute;left:0;text-align:left;margin-left:109.35pt;margin-top:2.45pt;width:377.75pt;height:57.95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" fillcolor="white [3212]" strokecolor="white [3212]" strokeweight="1pt">
            <v:textbox>
              <w:txbxContent>
                <w:p w14:paraId="385A34C6" w14:textId="77777777" w:rsidR="00EC09A5" w:rsidRPr="00FA5260" w:rsidRDefault="00EC09A5" w:rsidP="00FA5260">
                  <w:pPr>
                    <w:autoSpaceDE w:val="0"/>
                    <w:autoSpaceDN w:val="0"/>
                    <w:adjustRightInd w:val="0"/>
                    <w:jc w:val="center"/>
                    <w:rPr>
                      <w:iCs/>
                      <w:color w:val="000000" w:themeColor="text1"/>
                      <w:sz w:val="22"/>
                      <w:szCs w:val="22"/>
                      <w:lang w:eastAsia="en-SG"/>
                    </w:rPr>
                  </w:pPr>
                  <w:r w:rsidRPr="0018382C">
                    <w:rPr>
                      <w:iCs/>
                      <w:color w:val="000000" w:themeColor="text1"/>
                      <w:sz w:val="22"/>
                      <w:szCs w:val="22"/>
                      <w:lang w:eastAsia="en-SG"/>
                    </w:rPr>
                    <w:t>Ví dụ 1:</w:t>
                  </w:r>
                  <w:r w:rsidRPr="00FA5260">
                    <w:rPr>
                      <w:iCs/>
                      <w:color w:val="000000" w:themeColor="text1"/>
                      <w:sz w:val="22"/>
                      <w:szCs w:val="22"/>
                      <w:lang w:eastAsia="en-SG"/>
                    </w:rPr>
                    <w:t xml:space="preserve"> Sơ đồ thể hiện mặt đáp (Hình 1a) và đường đồng mức (Hình 1b) của tốc độ ho</w:t>
                  </w:r>
                  <w:r>
                    <w:rPr>
                      <w:iCs/>
                      <w:color w:val="000000" w:themeColor="text1"/>
                      <w:sz w:val="22"/>
                      <w:szCs w:val="22"/>
                      <w:lang w:eastAsia="en-SG"/>
                    </w:rPr>
                    <w:t>à tan. Thông số 1 và 2 là các yế</w:t>
                  </w:r>
                  <w:r w:rsidRPr="00FA5260">
                    <w:rPr>
                      <w:iCs/>
                      <w:color w:val="000000" w:themeColor="text1"/>
                      <w:sz w:val="22"/>
                      <w:szCs w:val="22"/>
                      <w:lang w:eastAsia="en-SG"/>
                    </w:rPr>
                    <w:t>u tố của quá trình tạo hạt có ảnh hưởng tới tốc độ hoà tan của viên nén (chẳng hạn như đặc tính tá dược, lượng nước, kích thước hạt cốm)</w:t>
                  </w:r>
                  <w:r>
                    <w:rPr>
                      <w:iCs/>
                      <w:color w:val="000000" w:themeColor="text1"/>
                      <w:sz w:val="22"/>
                      <w:szCs w:val="22"/>
                      <w:lang w:eastAsia="en-SG"/>
                    </w:rPr>
                    <w:t>.</w:t>
                  </w:r>
                </w:p>
                <w:p w14:paraId="77A7553C" w14:textId="77777777" w:rsidR="00EC09A5" w:rsidRDefault="00EC09A5" w:rsidP="00FA5260">
                  <w:pPr>
                    <w:jc w:val="center"/>
                  </w:pPr>
                </w:p>
              </w:txbxContent>
            </v:textbox>
          </v:rect>
        </w:pict>
      </w:r>
      <w:r w:rsidR="00C755AC" w:rsidRPr="007B7915">
        <w:rPr>
          <w:i/>
          <w:noProof/>
          <w:sz w:val="22"/>
          <w:szCs w:val="22"/>
          <w:lang w:eastAsia="zh-CN"/>
        </w:rPr>
        <w:drawing>
          <wp:inline distT="0" distB="0" distL="0" distR="0" wp14:anchorId="6646FD43" wp14:editId="4C6EECCC">
            <wp:extent cx="5146040" cy="563499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l="29941" t="21205" r="27165" b="932"/>
                    <a:stretch>
                      <a:fillRect/>
                    </a:stretch>
                  </pic:blipFill>
                  <pic:spPr bwMode="auto">
                    <a:xfrm>
                      <a:off x="0" y="0"/>
                      <a:ext cx="5146040" cy="5634990"/>
                    </a:xfrm>
                    <a:prstGeom prst="rect">
                      <a:avLst/>
                    </a:prstGeom>
                    <a:noFill/>
                    <a:ln w="9525">
                      <a:noFill/>
                      <a:miter lim="800000"/>
                      <a:headEnd/>
                      <a:tailEnd/>
                    </a:ln>
                  </pic:spPr>
                </pic:pic>
              </a:graphicData>
            </a:graphic>
          </wp:inline>
        </w:drawing>
      </w:r>
    </w:p>
    <w:p w14:paraId="528A1680" w14:textId="77777777" w:rsidR="00F63EF9" w:rsidRPr="007B7915" w:rsidRDefault="00F63EF9" w:rsidP="00F63EF9">
      <w:pPr>
        <w:autoSpaceDE w:val="0"/>
        <w:autoSpaceDN w:val="0"/>
        <w:adjustRightInd w:val="0"/>
        <w:ind w:left="426"/>
        <w:jc w:val="right"/>
        <w:rPr>
          <w:sz w:val="22"/>
          <w:szCs w:val="22"/>
          <w:lang w:val="vi-VN" w:eastAsia="en-SG"/>
        </w:rPr>
      </w:pPr>
    </w:p>
    <w:p w14:paraId="168DFF86" w14:textId="77777777" w:rsidR="00B81A8F" w:rsidRPr="007B7915" w:rsidRDefault="00081FFC" w:rsidP="00C755AC">
      <w:pPr>
        <w:autoSpaceDE w:val="0"/>
        <w:autoSpaceDN w:val="0"/>
        <w:adjustRightInd w:val="0"/>
        <w:ind w:left="1985"/>
        <w:jc w:val="both"/>
        <w:rPr>
          <w:sz w:val="22"/>
          <w:szCs w:val="22"/>
          <w:lang w:val="vi-VN" w:eastAsia="en-SG"/>
        </w:rPr>
      </w:pPr>
      <w:r w:rsidRPr="007B7915">
        <w:rPr>
          <w:sz w:val="22"/>
          <w:szCs w:val="22"/>
          <w:lang w:val="vi-VN" w:eastAsia="en-SG"/>
        </w:rPr>
        <w:t>Việc xác đị</w:t>
      </w:r>
      <w:r w:rsidR="00BB30DF" w:rsidRPr="007B7915">
        <w:rPr>
          <w:sz w:val="22"/>
          <w:szCs w:val="22"/>
          <w:lang w:val="vi-VN" w:eastAsia="en-SG"/>
        </w:rPr>
        <w:t xml:space="preserve">nh </w:t>
      </w:r>
      <w:r w:rsidR="00BB30DF" w:rsidRPr="007B7915">
        <w:rPr>
          <w:color w:val="FF0000"/>
          <w:sz w:val="22"/>
          <w:szCs w:val="22"/>
          <w:lang w:val="vi-VN" w:eastAsia="en-SG"/>
        </w:rPr>
        <w:t xml:space="preserve">mức độ phù hợp </w:t>
      </w:r>
      <w:r w:rsidR="001C070A" w:rsidRPr="007B7915">
        <w:rPr>
          <w:sz w:val="22"/>
          <w:szCs w:val="22"/>
          <w:lang w:val="vi-VN" w:eastAsia="en-SG"/>
        </w:rPr>
        <w:t>của</w:t>
      </w:r>
      <w:r w:rsidR="00B81A8F" w:rsidRPr="007B7915">
        <w:rPr>
          <w:sz w:val="22"/>
          <w:szCs w:val="22"/>
          <w:lang w:val="vi-VN" w:eastAsia="en-SG"/>
        </w:rPr>
        <w:t xml:space="preserve"> không gian thiết kế được xây dựng ở quy mô nhỏ hoặc pilot đối với việc sản xuất ở quy mô thực tế là rất quan trọng. Các rủi ro tiềm năng khi tiến hành nâng cấp quy mô cần phải được bàn luận. Không gian thiết kế cần phải được </w:t>
      </w:r>
      <w:r w:rsidR="001C070A" w:rsidRPr="007B7915">
        <w:rPr>
          <w:sz w:val="22"/>
          <w:szCs w:val="22"/>
          <w:lang w:val="vi-VN" w:eastAsia="en-SG"/>
        </w:rPr>
        <w:t>thẩm tra</w:t>
      </w:r>
      <w:r w:rsidR="00B81A8F" w:rsidRPr="007B7915">
        <w:rPr>
          <w:sz w:val="22"/>
          <w:szCs w:val="22"/>
          <w:lang w:val="vi-VN" w:eastAsia="en-SG"/>
        </w:rPr>
        <w:t xml:space="preserve"> lại và </w:t>
      </w:r>
      <w:r w:rsidR="001C070A" w:rsidRPr="007B7915">
        <w:rPr>
          <w:sz w:val="22"/>
          <w:szCs w:val="22"/>
          <w:lang w:val="vi-VN" w:eastAsia="en-SG"/>
        </w:rPr>
        <w:t>vận hành</w:t>
      </w:r>
      <w:r w:rsidR="00B81A8F" w:rsidRPr="007B7915">
        <w:rPr>
          <w:sz w:val="22"/>
          <w:szCs w:val="22"/>
          <w:lang w:val="vi-VN" w:eastAsia="en-SG"/>
        </w:rPr>
        <w:t xml:space="preserve"> ở quy mô sản xuất thực tế, mặc dù </w:t>
      </w:r>
      <w:r w:rsidRPr="007B7915">
        <w:rPr>
          <w:sz w:val="22"/>
          <w:szCs w:val="22"/>
          <w:lang w:val="vi-VN" w:eastAsia="en-SG"/>
        </w:rPr>
        <w:t xml:space="preserve">việc </w:t>
      </w:r>
      <w:r w:rsidR="009C4C93" w:rsidRPr="007B7915">
        <w:rPr>
          <w:sz w:val="22"/>
          <w:szCs w:val="22"/>
          <w:lang w:val="vi-VN" w:eastAsia="en-SG"/>
        </w:rPr>
        <w:t>xây dựng không gian thiết kế ở quy mô sản xuất thực tế</w:t>
      </w:r>
      <w:r w:rsidRPr="007B7915">
        <w:rPr>
          <w:sz w:val="22"/>
          <w:szCs w:val="22"/>
          <w:lang w:val="vi-VN" w:eastAsia="en-SG"/>
        </w:rPr>
        <w:t xml:space="preserve"> là không bắt buộc</w:t>
      </w:r>
      <w:r w:rsidR="009C4C93" w:rsidRPr="007B7915">
        <w:rPr>
          <w:sz w:val="22"/>
          <w:szCs w:val="22"/>
          <w:lang w:val="vi-VN" w:eastAsia="en-SG"/>
        </w:rPr>
        <w:t>. Không nên nhầm lẫn</w:t>
      </w:r>
      <w:r w:rsidRPr="007B7915">
        <w:rPr>
          <w:sz w:val="22"/>
          <w:szCs w:val="22"/>
          <w:lang w:val="vi-VN" w:eastAsia="en-SG"/>
        </w:rPr>
        <w:t xml:space="preserve"> và đánh đồng giữa việc </w:t>
      </w:r>
      <w:r w:rsidR="001C070A" w:rsidRPr="007B7915">
        <w:rPr>
          <w:sz w:val="22"/>
          <w:szCs w:val="22"/>
          <w:lang w:val="vi-VN" w:eastAsia="en-SG"/>
        </w:rPr>
        <w:t xml:space="preserve">thẩm tra </w:t>
      </w:r>
      <w:r w:rsidR="009C4C93" w:rsidRPr="007B7915">
        <w:rPr>
          <w:sz w:val="22"/>
          <w:szCs w:val="22"/>
          <w:lang w:val="vi-VN" w:eastAsia="en-SG"/>
        </w:rPr>
        <w:t xml:space="preserve">lại một không gian thiết kế và thẩm định quy trình. Tuy vậy, việc </w:t>
      </w:r>
      <w:r w:rsidR="001C070A" w:rsidRPr="007B7915">
        <w:rPr>
          <w:sz w:val="22"/>
          <w:szCs w:val="22"/>
          <w:lang w:val="vi-VN" w:eastAsia="en-SG"/>
        </w:rPr>
        <w:t xml:space="preserve">thẩm </w:t>
      </w:r>
      <w:r w:rsidR="009C4C93" w:rsidRPr="007B7915">
        <w:rPr>
          <w:sz w:val="22"/>
          <w:szCs w:val="22"/>
          <w:lang w:val="vi-VN" w:eastAsia="en-SG"/>
        </w:rPr>
        <w:t xml:space="preserve">tra không gian thiết kế có thể bao gồm việc theo dõi và kiểm tra các CQA bị ảnh hưởng </w:t>
      </w:r>
      <w:r w:rsidRPr="007B7915">
        <w:rPr>
          <w:sz w:val="22"/>
          <w:szCs w:val="22"/>
          <w:lang w:val="vi-VN" w:eastAsia="en-SG"/>
        </w:rPr>
        <w:t xml:space="preserve">khi nâng cấp </w:t>
      </w:r>
      <w:r w:rsidR="009C4C93" w:rsidRPr="007B7915">
        <w:rPr>
          <w:sz w:val="22"/>
          <w:szCs w:val="22"/>
          <w:lang w:val="vi-VN" w:eastAsia="en-SG"/>
        </w:rPr>
        <w:t xml:space="preserve">quy mô sản xuất. Các yếu tố có thể dẫn đến sự cần thiết phải </w:t>
      </w:r>
      <w:r w:rsidR="001C070A" w:rsidRPr="007B7915">
        <w:rPr>
          <w:sz w:val="22"/>
          <w:szCs w:val="22"/>
          <w:lang w:val="vi-VN" w:eastAsia="en-SG"/>
        </w:rPr>
        <w:t>thẩm tra</w:t>
      </w:r>
      <w:r w:rsidRPr="007B7915">
        <w:rPr>
          <w:sz w:val="22"/>
          <w:szCs w:val="22"/>
          <w:lang w:val="vi-VN" w:eastAsia="en-SG"/>
        </w:rPr>
        <w:t xml:space="preserve"> lại không gian thiết kế có thể là việc</w:t>
      </w:r>
      <w:r w:rsidR="009C4C93" w:rsidRPr="007B7915">
        <w:rPr>
          <w:sz w:val="22"/>
          <w:szCs w:val="22"/>
          <w:lang w:val="vi-VN" w:eastAsia="en-SG"/>
        </w:rPr>
        <w:t xml:space="preserve"> thay đổi thiết bị, thay đổi cơ sở sản xuất...</w:t>
      </w:r>
    </w:p>
    <w:p w14:paraId="6090750B" w14:textId="77777777" w:rsidR="00C755AC" w:rsidRPr="007B7915" w:rsidRDefault="00C755AC" w:rsidP="00C755AC">
      <w:pPr>
        <w:autoSpaceDE w:val="0"/>
        <w:autoSpaceDN w:val="0"/>
        <w:adjustRightInd w:val="0"/>
        <w:ind w:left="1985"/>
        <w:jc w:val="both"/>
        <w:rPr>
          <w:sz w:val="22"/>
          <w:szCs w:val="22"/>
          <w:lang w:val="vi-VN" w:eastAsia="en-SG"/>
        </w:rPr>
      </w:pPr>
    </w:p>
    <w:p w14:paraId="20E71E22" w14:textId="77777777" w:rsidR="009C4C93" w:rsidRPr="007B7915" w:rsidRDefault="009C4C93" w:rsidP="00C755AC">
      <w:pPr>
        <w:autoSpaceDE w:val="0"/>
        <w:autoSpaceDN w:val="0"/>
        <w:adjustRightInd w:val="0"/>
        <w:ind w:left="1985"/>
        <w:jc w:val="both"/>
        <w:rPr>
          <w:sz w:val="22"/>
          <w:szCs w:val="22"/>
          <w:lang w:val="vi-VN" w:eastAsia="en-SG"/>
        </w:rPr>
      </w:pPr>
      <w:r w:rsidRPr="007B7915">
        <w:rPr>
          <w:sz w:val="22"/>
          <w:szCs w:val="22"/>
          <w:lang w:val="vi-VN" w:eastAsia="en-SG"/>
        </w:rPr>
        <w:t>Việc tiến hành sản xuất các lô</w:t>
      </w:r>
      <w:r w:rsidRPr="007B7915">
        <w:rPr>
          <w:color w:val="FF0000"/>
          <w:sz w:val="22"/>
          <w:szCs w:val="22"/>
          <w:lang w:val="vi-VN" w:eastAsia="en-SG"/>
        </w:rPr>
        <w:t xml:space="preserve"> </w:t>
      </w:r>
      <w:r w:rsidR="00616D26" w:rsidRPr="007B7915">
        <w:rPr>
          <w:color w:val="FF0000"/>
          <w:sz w:val="22"/>
          <w:szCs w:val="22"/>
          <w:lang w:val="vi-VN" w:eastAsia="en-SG"/>
        </w:rPr>
        <w:t xml:space="preserve">thẩm định (qualification batches) </w:t>
      </w:r>
      <w:r w:rsidR="003236E3" w:rsidRPr="007B7915">
        <w:rPr>
          <w:sz w:val="22"/>
          <w:szCs w:val="22"/>
          <w:lang w:val="vi-VN" w:eastAsia="en-SG"/>
        </w:rPr>
        <w:t>với các điều kiện nằm ngoài</w:t>
      </w:r>
      <w:r w:rsidRPr="007B7915">
        <w:rPr>
          <w:sz w:val="22"/>
          <w:szCs w:val="22"/>
          <w:lang w:val="vi-VN" w:eastAsia="en-SG"/>
        </w:rPr>
        <w:t xml:space="preserve"> giới hạn của không gian thiết kế trong khi tiến hành thẩm định ở quy mô sản xuất</w:t>
      </w:r>
      <w:r w:rsidR="003236E3" w:rsidRPr="007B7915">
        <w:rPr>
          <w:sz w:val="22"/>
          <w:szCs w:val="22"/>
          <w:lang w:val="vi-VN" w:eastAsia="en-SG"/>
        </w:rPr>
        <w:t xml:space="preserve"> là không cần thiết</w:t>
      </w:r>
      <w:r w:rsidRPr="007B7915">
        <w:rPr>
          <w:sz w:val="22"/>
          <w:szCs w:val="22"/>
          <w:lang w:val="vi-VN" w:eastAsia="en-SG"/>
        </w:rPr>
        <w:t>. Không gian thiết kế cần phải được nghiên cứu một cách kỹ càng ngay từ</w:t>
      </w:r>
      <w:r w:rsidR="003236E3" w:rsidRPr="007B7915">
        <w:rPr>
          <w:sz w:val="22"/>
          <w:szCs w:val="22"/>
          <w:lang w:val="vi-VN" w:eastAsia="en-SG"/>
        </w:rPr>
        <w:t xml:space="preserve"> trước đó</w:t>
      </w:r>
      <w:r w:rsidR="00C915EC" w:rsidRPr="007B7915">
        <w:rPr>
          <w:sz w:val="22"/>
          <w:szCs w:val="22"/>
          <w:lang w:val="vi-VN" w:eastAsia="en-SG"/>
        </w:rPr>
        <w:t xml:space="preserve"> trong</w:t>
      </w:r>
      <w:r w:rsidRPr="007B7915">
        <w:rPr>
          <w:sz w:val="22"/>
          <w:szCs w:val="22"/>
          <w:lang w:val="vi-VN" w:eastAsia="en-SG"/>
        </w:rPr>
        <w:t xml:space="preserve"> giai đoạn đầu của </w:t>
      </w:r>
      <w:r w:rsidR="003236E3" w:rsidRPr="007B7915">
        <w:rPr>
          <w:sz w:val="22"/>
          <w:szCs w:val="22"/>
          <w:lang w:val="vi-VN" w:eastAsia="en-SG"/>
        </w:rPr>
        <w:t xml:space="preserve">việc nghiên cứu phát triển. </w:t>
      </w:r>
      <w:r w:rsidRPr="007B7915">
        <w:rPr>
          <w:sz w:val="22"/>
          <w:szCs w:val="22"/>
          <w:lang w:val="vi-VN" w:eastAsia="en-SG"/>
        </w:rPr>
        <w:t>Việc nghiên cứu các giới hạn có thể làm chất lượng sản phẩm không đạt yêu cầu được khuyến khích mặc dù đó không phải là nội dung trọng tâm khi thiết lập không gian thiết kế.</w:t>
      </w:r>
    </w:p>
    <w:p w14:paraId="5D7BD0D9" w14:textId="77777777" w:rsidR="009C4C93" w:rsidRPr="007B7915" w:rsidRDefault="009C4C93" w:rsidP="00C755AC">
      <w:pPr>
        <w:autoSpaceDE w:val="0"/>
        <w:autoSpaceDN w:val="0"/>
        <w:adjustRightInd w:val="0"/>
        <w:ind w:left="1985"/>
        <w:jc w:val="both"/>
        <w:rPr>
          <w:sz w:val="22"/>
          <w:szCs w:val="22"/>
          <w:lang w:val="vi-VN" w:eastAsia="en-SG"/>
        </w:rPr>
      </w:pPr>
    </w:p>
    <w:p w14:paraId="7207EE25" w14:textId="77777777" w:rsidR="009C4C93" w:rsidRPr="007B7915" w:rsidRDefault="003236E3" w:rsidP="00C755AC">
      <w:pPr>
        <w:autoSpaceDE w:val="0"/>
        <w:autoSpaceDN w:val="0"/>
        <w:adjustRightInd w:val="0"/>
        <w:ind w:left="1985"/>
        <w:jc w:val="both"/>
        <w:rPr>
          <w:sz w:val="22"/>
          <w:szCs w:val="22"/>
          <w:lang w:val="vi-VN" w:eastAsia="en-SG"/>
        </w:rPr>
      </w:pPr>
      <w:r w:rsidRPr="007B7915">
        <w:rPr>
          <w:sz w:val="22"/>
          <w:szCs w:val="22"/>
          <w:lang w:val="vi-VN" w:eastAsia="en-SG"/>
        </w:rPr>
        <w:t>Tổ hợp của các Khoảng</w:t>
      </w:r>
      <w:r w:rsidR="009C4C93" w:rsidRPr="007B7915">
        <w:rPr>
          <w:sz w:val="22"/>
          <w:szCs w:val="22"/>
          <w:lang w:val="vi-VN" w:eastAsia="en-SG"/>
        </w:rPr>
        <w:t xml:space="preserve"> </w:t>
      </w:r>
      <w:r w:rsidR="003C2B69" w:rsidRPr="007B7915">
        <w:rPr>
          <w:sz w:val="22"/>
          <w:szCs w:val="22"/>
          <w:lang w:val="vi-VN" w:eastAsia="en-SG"/>
        </w:rPr>
        <w:t>chấp nh</w:t>
      </w:r>
      <w:r w:rsidR="009C4C93" w:rsidRPr="007B7915">
        <w:rPr>
          <w:sz w:val="22"/>
          <w:szCs w:val="22"/>
          <w:lang w:val="vi-VN" w:eastAsia="en-SG"/>
        </w:rPr>
        <w:t>ận</w:t>
      </w:r>
      <w:r w:rsidRPr="007B7915">
        <w:rPr>
          <w:sz w:val="22"/>
          <w:szCs w:val="22"/>
          <w:lang w:val="vi-VN" w:eastAsia="en-SG"/>
        </w:rPr>
        <w:t xml:space="preserve"> đã được chứng minh (</w:t>
      </w:r>
      <w:r w:rsidR="00E36450" w:rsidRPr="007B7915">
        <w:rPr>
          <w:sz w:val="22"/>
          <w:szCs w:val="22"/>
          <w:lang w:val="vi-VN" w:eastAsia="en-SG"/>
        </w:rPr>
        <w:t>Proven acceptable r</w:t>
      </w:r>
      <w:r w:rsidR="00313086" w:rsidRPr="007B7915">
        <w:rPr>
          <w:sz w:val="22"/>
          <w:szCs w:val="22"/>
          <w:lang w:val="vi-VN" w:eastAsia="en-SG"/>
        </w:rPr>
        <w:t xml:space="preserve">anges </w:t>
      </w:r>
      <w:r w:rsidR="004D2CC2" w:rsidRPr="007B7915">
        <w:rPr>
          <w:sz w:val="22"/>
          <w:szCs w:val="22"/>
          <w:lang w:val="vi-VN" w:eastAsia="en-SG"/>
        </w:rPr>
        <w:t xml:space="preserve">- </w:t>
      </w:r>
      <w:r w:rsidR="00313086" w:rsidRPr="007B7915">
        <w:rPr>
          <w:sz w:val="22"/>
          <w:szCs w:val="22"/>
          <w:lang w:val="vi-VN" w:eastAsia="en-SG"/>
        </w:rPr>
        <w:t>PARs</w:t>
      </w:r>
      <w:r w:rsidRPr="007B7915">
        <w:rPr>
          <w:sz w:val="22"/>
          <w:szCs w:val="22"/>
          <w:lang w:val="vi-VN" w:eastAsia="en-SG"/>
        </w:rPr>
        <w:t>)</w:t>
      </w:r>
      <w:r w:rsidR="00E937F5" w:rsidRPr="007B7915">
        <w:rPr>
          <w:sz w:val="22"/>
          <w:szCs w:val="22"/>
          <w:lang w:val="vi-VN" w:eastAsia="en-SG"/>
        </w:rPr>
        <w:t xml:space="preserve"> từ các</w:t>
      </w:r>
      <w:r w:rsidRPr="007B7915">
        <w:rPr>
          <w:sz w:val="22"/>
          <w:szCs w:val="22"/>
          <w:lang w:val="vi-VN" w:eastAsia="en-SG"/>
        </w:rPr>
        <w:t>h thiết kế</w:t>
      </w:r>
      <w:r w:rsidR="00E937F5" w:rsidRPr="007B7915">
        <w:rPr>
          <w:sz w:val="22"/>
          <w:szCs w:val="22"/>
          <w:lang w:val="vi-VN" w:eastAsia="en-SG"/>
        </w:rPr>
        <w:t xml:space="preserve"> thí nghiệm đơn biến không thể được sử dụng để xây dựng không gian thiết kế vì các thí nghiệm kiểu này không xét tới tương tác giữa các thông số trong quy trình và/hoặc các đặc tính của nguyên liệu.</w:t>
      </w:r>
    </w:p>
    <w:p w14:paraId="3547EF10" w14:textId="77777777" w:rsidR="00C755AC" w:rsidRPr="007B7915" w:rsidRDefault="00C755AC" w:rsidP="00C755AC">
      <w:pPr>
        <w:autoSpaceDE w:val="0"/>
        <w:autoSpaceDN w:val="0"/>
        <w:adjustRightInd w:val="0"/>
        <w:ind w:left="1985"/>
        <w:jc w:val="both"/>
        <w:rPr>
          <w:iCs/>
          <w:sz w:val="22"/>
          <w:szCs w:val="22"/>
          <w:lang w:val="vi-VN" w:eastAsia="en-SG"/>
        </w:rPr>
      </w:pPr>
    </w:p>
    <w:p w14:paraId="23AB08C3" w14:textId="77777777" w:rsidR="00E937F5" w:rsidRPr="007B7915" w:rsidRDefault="00E937F5" w:rsidP="00C755AC">
      <w:pPr>
        <w:autoSpaceDE w:val="0"/>
        <w:autoSpaceDN w:val="0"/>
        <w:adjustRightInd w:val="0"/>
        <w:ind w:left="1985"/>
        <w:jc w:val="both"/>
        <w:rPr>
          <w:sz w:val="22"/>
          <w:szCs w:val="22"/>
          <w:lang w:val="vi-VN"/>
        </w:rPr>
      </w:pPr>
      <w:r w:rsidRPr="007B7915">
        <w:rPr>
          <w:iCs/>
          <w:sz w:val="22"/>
          <w:szCs w:val="22"/>
          <w:lang w:val="vi-VN" w:eastAsia="en-SG"/>
        </w:rPr>
        <w:t>Việc mô hình hoá</w:t>
      </w:r>
      <w:r w:rsidR="00615CA9" w:rsidRPr="007B7915">
        <w:rPr>
          <w:iCs/>
          <w:sz w:val="22"/>
          <w:szCs w:val="22"/>
          <w:lang w:val="vi-VN" w:eastAsia="en-SG"/>
        </w:rPr>
        <w:t xml:space="preserve"> bằng các mối liên hệ toán học</w:t>
      </w:r>
      <w:r w:rsidRPr="007B7915">
        <w:rPr>
          <w:iCs/>
          <w:sz w:val="22"/>
          <w:szCs w:val="22"/>
          <w:lang w:val="vi-VN" w:eastAsia="en-SG"/>
        </w:rPr>
        <w:t xml:space="preserve"> là không cần thiết khi xây dựng Không gian thiết kế. Tuy vậy, nếu sử dụng mô hình hoá, mô hình được lựa chọn cần phải được thẩm định, cập nhật và duy trì. Một trong số các biện pháp để thẩm định mô hình chính là phương pháp thẩm định chéo nội sử dụng cùng một bộ số liệu. Tính chính xác và mức độ dao động</w:t>
      </w:r>
      <w:r w:rsidR="00615CA9" w:rsidRPr="007B7915">
        <w:rPr>
          <w:iCs/>
          <w:sz w:val="22"/>
          <w:szCs w:val="22"/>
          <w:lang w:val="vi-VN" w:eastAsia="en-SG"/>
        </w:rPr>
        <w:t xml:space="preserve"> / thay đổi</w:t>
      </w:r>
      <w:r w:rsidRPr="007B7915">
        <w:rPr>
          <w:iCs/>
          <w:sz w:val="22"/>
          <w:szCs w:val="22"/>
          <w:lang w:val="vi-VN" w:eastAsia="en-SG"/>
        </w:rPr>
        <w:t xml:space="preserve"> </w:t>
      </w:r>
      <w:r w:rsidR="00615CA9" w:rsidRPr="007B7915">
        <w:rPr>
          <w:iCs/>
          <w:sz w:val="22"/>
          <w:szCs w:val="22"/>
          <w:lang w:val="vi-VN" w:eastAsia="en-SG"/>
        </w:rPr>
        <w:t>do bản chất</w:t>
      </w:r>
      <w:r w:rsidR="003C2B69" w:rsidRPr="007B7915">
        <w:rPr>
          <w:iCs/>
          <w:sz w:val="22"/>
          <w:szCs w:val="22"/>
          <w:lang w:val="vi-VN" w:eastAsia="en-SG"/>
        </w:rPr>
        <w:t xml:space="preserve"> </w:t>
      </w:r>
      <w:r w:rsidRPr="007B7915">
        <w:rPr>
          <w:iCs/>
          <w:sz w:val="22"/>
          <w:szCs w:val="22"/>
          <w:lang w:val="vi-VN" w:eastAsia="en-SG"/>
        </w:rPr>
        <w:t>các công đoạn trong quy trình và các phương pháp phân tích cần phải được giải thích. Mô hình không được phụ thuộc và</w:t>
      </w:r>
      <w:r w:rsidR="003C2B69" w:rsidRPr="007B7915">
        <w:rPr>
          <w:iCs/>
          <w:sz w:val="22"/>
          <w:szCs w:val="22"/>
          <w:lang w:val="vi-VN" w:eastAsia="en-SG"/>
        </w:rPr>
        <w:t>o</w:t>
      </w:r>
      <w:r w:rsidRPr="007B7915">
        <w:rPr>
          <w:iCs/>
          <w:sz w:val="22"/>
          <w:szCs w:val="22"/>
          <w:lang w:val="vi-VN" w:eastAsia="en-SG"/>
        </w:rPr>
        <w:t xml:space="preserve"> quy mô cũng như thiết bị. Không gian thiết kế cần được cập nhật trong suốt vòng đời của sản phẩm</w:t>
      </w:r>
      <w:r w:rsidR="003C2B69" w:rsidRPr="007B7915">
        <w:rPr>
          <w:iCs/>
          <w:sz w:val="22"/>
          <w:szCs w:val="22"/>
          <w:lang w:val="vi-VN" w:eastAsia="en-SG"/>
        </w:rPr>
        <w:t xml:space="preserve"> với các kiến thức mới thu được</w:t>
      </w:r>
      <w:r w:rsidRPr="007B7915">
        <w:rPr>
          <w:iCs/>
          <w:sz w:val="22"/>
          <w:szCs w:val="22"/>
          <w:lang w:val="vi-VN" w:eastAsia="en-SG"/>
        </w:rPr>
        <w:t xml:space="preserve">. Việc vận hành trong phạm vi của không gian thiết kế được coi là một phần của chiến lược kiểm soát và không bị coi là thay đổi cần có sự chấp </w:t>
      </w:r>
      <w:r w:rsidR="000F6C17" w:rsidRPr="007B7915">
        <w:rPr>
          <w:iCs/>
          <w:sz w:val="22"/>
          <w:szCs w:val="22"/>
          <w:lang w:val="vi-VN" w:eastAsia="en-SG"/>
        </w:rPr>
        <w:t xml:space="preserve">thuận </w:t>
      </w:r>
      <w:r w:rsidRPr="007B7915">
        <w:rPr>
          <w:iCs/>
          <w:sz w:val="22"/>
          <w:szCs w:val="22"/>
          <w:lang w:val="vi-VN" w:eastAsia="en-SG"/>
        </w:rPr>
        <w:t xml:space="preserve">của cơ quan quản lý. </w:t>
      </w:r>
    </w:p>
    <w:p w14:paraId="737BF368" w14:textId="77777777" w:rsidR="00C755AC" w:rsidRPr="007B7915" w:rsidRDefault="00C755AC" w:rsidP="00C755AC">
      <w:pPr>
        <w:pStyle w:val="Heading3"/>
        <w:tabs>
          <w:tab w:val="left" w:pos="1418"/>
        </w:tabs>
        <w:ind w:left="709"/>
        <w:rPr>
          <w:rFonts w:ascii="Times New Roman" w:hAnsi="Times New Roman" w:cs="Times New Roman"/>
          <w:b w:val="0"/>
          <w:sz w:val="22"/>
          <w:szCs w:val="22"/>
          <w:lang w:val="vi-VN"/>
        </w:rPr>
      </w:pPr>
      <w:bookmarkStart w:id="918" w:name="_Toc314584635"/>
      <w:bookmarkStart w:id="919" w:name="_Toc328752036"/>
      <w:bookmarkStart w:id="920" w:name="_Toc481422657"/>
      <w:bookmarkStart w:id="921" w:name="_Toc482865420"/>
      <w:bookmarkStart w:id="922" w:name="_Toc483488647"/>
      <w:bookmarkStart w:id="923" w:name="_Toc483575165"/>
      <w:bookmarkStart w:id="924" w:name="_Toc483575224"/>
      <w:bookmarkStart w:id="925" w:name="_Toc483575320"/>
      <w:bookmarkStart w:id="926" w:name="_Toc483575502"/>
      <w:r w:rsidRPr="007B7915">
        <w:rPr>
          <w:rFonts w:ascii="Times New Roman" w:hAnsi="Times New Roman" w:cs="Times New Roman"/>
          <w:b w:val="0"/>
          <w:sz w:val="22"/>
          <w:szCs w:val="22"/>
          <w:lang w:val="vi-VN"/>
        </w:rPr>
        <w:t xml:space="preserve">4.1.2    </w:t>
      </w:r>
      <w:bookmarkEnd w:id="918"/>
      <w:bookmarkEnd w:id="919"/>
      <w:bookmarkEnd w:id="920"/>
      <w:r w:rsidR="00F856CA" w:rsidRPr="007B7915">
        <w:rPr>
          <w:rFonts w:ascii="Times New Roman" w:hAnsi="Times New Roman" w:cs="Times New Roman"/>
          <w:b w:val="0"/>
          <w:sz w:val="22"/>
          <w:szCs w:val="22"/>
          <w:lang w:val="vi-VN"/>
        </w:rPr>
        <w:t>Xây dựng chiến lược</w:t>
      </w:r>
      <w:r w:rsidR="00400E16" w:rsidRPr="007B7915">
        <w:rPr>
          <w:rFonts w:ascii="Times New Roman" w:hAnsi="Times New Roman" w:cs="Times New Roman"/>
          <w:b w:val="0"/>
          <w:sz w:val="22"/>
          <w:szCs w:val="22"/>
          <w:lang w:val="vi-VN"/>
        </w:rPr>
        <w:t xml:space="preserve"> </w:t>
      </w:r>
      <w:r w:rsidR="00944334" w:rsidRPr="007B7915">
        <w:rPr>
          <w:rFonts w:ascii="Times New Roman" w:hAnsi="Times New Roman" w:cs="Times New Roman"/>
          <w:b w:val="0"/>
          <w:sz w:val="22"/>
          <w:szCs w:val="22"/>
          <w:lang w:val="vi-VN"/>
        </w:rPr>
        <w:t>Kiể</w:t>
      </w:r>
      <w:r w:rsidR="00400E16" w:rsidRPr="007B7915">
        <w:rPr>
          <w:rFonts w:ascii="Times New Roman" w:hAnsi="Times New Roman" w:cs="Times New Roman"/>
          <w:b w:val="0"/>
          <w:sz w:val="22"/>
          <w:szCs w:val="22"/>
          <w:lang w:val="vi-VN"/>
        </w:rPr>
        <w:t>m soát quy trình</w:t>
      </w:r>
      <w:bookmarkEnd w:id="921"/>
      <w:bookmarkEnd w:id="922"/>
      <w:bookmarkEnd w:id="923"/>
      <w:bookmarkEnd w:id="924"/>
      <w:bookmarkEnd w:id="925"/>
      <w:bookmarkEnd w:id="926"/>
      <w:r w:rsidR="00944334" w:rsidRPr="007B7915">
        <w:rPr>
          <w:rFonts w:ascii="Times New Roman" w:hAnsi="Times New Roman" w:cs="Times New Roman"/>
          <w:b w:val="0"/>
          <w:sz w:val="22"/>
          <w:szCs w:val="22"/>
          <w:lang w:val="vi-VN"/>
        </w:rPr>
        <w:t xml:space="preserve"> </w:t>
      </w:r>
    </w:p>
    <w:p w14:paraId="7535E36D" w14:textId="77777777" w:rsidR="00944334" w:rsidRPr="007B7915" w:rsidRDefault="00944334" w:rsidP="00C755AC">
      <w:pPr>
        <w:ind w:left="1418"/>
        <w:jc w:val="both"/>
        <w:rPr>
          <w:sz w:val="22"/>
          <w:szCs w:val="22"/>
          <w:lang w:val="vi-VN"/>
        </w:rPr>
      </w:pPr>
    </w:p>
    <w:p w14:paraId="2F62B62C" w14:textId="77777777" w:rsidR="00400E16" w:rsidRPr="007B7915" w:rsidRDefault="00E36450" w:rsidP="00C755AC">
      <w:pPr>
        <w:ind w:left="1418"/>
        <w:jc w:val="both"/>
        <w:rPr>
          <w:sz w:val="22"/>
          <w:szCs w:val="22"/>
          <w:lang w:val="vi-VN"/>
        </w:rPr>
      </w:pPr>
      <w:r w:rsidRPr="007B7915">
        <w:rPr>
          <w:sz w:val="22"/>
          <w:szCs w:val="22"/>
          <w:lang w:val="vi-VN"/>
        </w:rPr>
        <w:t>Mục đích của việc K</w:t>
      </w:r>
      <w:r w:rsidR="00400E16" w:rsidRPr="007B7915">
        <w:rPr>
          <w:sz w:val="22"/>
          <w:szCs w:val="22"/>
          <w:lang w:val="vi-VN"/>
        </w:rPr>
        <w:t>iểm soát quy trình là kiểm soát sự biến thiên của quy trình</w:t>
      </w:r>
      <w:r w:rsidR="003236E3" w:rsidRPr="007B7915">
        <w:rPr>
          <w:sz w:val="22"/>
          <w:szCs w:val="22"/>
          <w:lang w:val="vi-VN"/>
        </w:rPr>
        <w:t xml:space="preserve">, </w:t>
      </w:r>
      <w:r w:rsidR="00F869E8" w:rsidRPr="007B7915">
        <w:rPr>
          <w:sz w:val="22"/>
          <w:szCs w:val="22"/>
          <w:lang w:val="vi-VN"/>
        </w:rPr>
        <w:t xml:space="preserve">có thể được thực </w:t>
      </w:r>
      <w:r w:rsidR="00400E16" w:rsidRPr="007B7915">
        <w:rPr>
          <w:sz w:val="22"/>
          <w:szCs w:val="22"/>
          <w:lang w:val="vi-VN"/>
        </w:rPr>
        <w:t>hiện bằng các giảm</w:t>
      </w:r>
      <w:r w:rsidR="003236E3" w:rsidRPr="007B7915">
        <w:rPr>
          <w:sz w:val="22"/>
          <w:szCs w:val="22"/>
          <w:lang w:val="vi-VN"/>
        </w:rPr>
        <w:t xml:space="preserve"> thiểu sự</w:t>
      </w:r>
      <w:r w:rsidR="00400E16" w:rsidRPr="007B7915">
        <w:rPr>
          <w:sz w:val="22"/>
          <w:szCs w:val="22"/>
          <w:lang w:val="vi-VN"/>
        </w:rPr>
        <w:t xml:space="preserve"> thay đổi của các yếu tố đầu và</w:t>
      </w:r>
      <w:r w:rsidR="003236E3" w:rsidRPr="007B7915">
        <w:rPr>
          <w:sz w:val="22"/>
          <w:szCs w:val="22"/>
          <w:lang w:val="vi-VN"/>
        </w:rPr>
        <w:t>o và/</w:t>
      </w:r>
      <w:r w:rsidR="00400E16" w:rsidRPr="007B7915">
        <w:rPr>
          <w:sz w:val="22"/>
          <w:szCs w:val="22"/>
          <w:lang w:val="vi-VN"/>
        </w:rPr>
        <w:t xml:space="preserve">hoặc điều </w:t>
      </w:r>
      <w:r w:rsidR="00077786" w:rsidRPr="007B7915">
        <w:rPr>
          <w:sz w:val="22"/>
          <w:szCs w:val="22"/>
          <w:lang w:val="vi-VN"/>
        </w:rPr>
        <w:t>chỉ</w:t>
      </w:r>
      <w:r w:rsidR="00400E16" w:rsidRPr="007B7915">
        <w:rPr>
          <w:sz w:val="22"/>
          <w:szCs w:val="22"/>
          <w:lang w:val="vi-VN"/>
        </w:rPr>
        <w:t>nh</w:t>
      </w:r>
      <w:r w:rsidR="003236E3" w:rsidRPr="007B7915">
        <w:rPr>
          <w:sz w:val="22"/>
          <w:szCs w:val="22"/>
          <w:lang w:val="vi-VN"/>
        </w:rPr>
        <w:t xml:space="preserve"> mức độ biến thiên của</w:t>
      </w:r>
      <w:r w:rsidR="00400E16" w:rsidRPr="007B7915">
        <w:rPr>
          <w:sz w:val="22"/>
          <w:szCs w:val="22"/>
          <w:lang w:val="vi-VN"/>
        </w:rPr>
        <w:t xml:space="preserve"> các yếu tố </w:t>
      </w:r>
      <w:r w:rsidR="00077786" w:rsidRPr="007B7915">
        <w:rPr>
          <w:sz w:val="22"/>
          <w:szCs w:val="22"/>
          <w:lang w:val="vi-VN"/>
        </w:rPr>
        <w:t>đầu</w:t>
      </w:r>
      <w:r w:rsidR="00400E16" w:rsidRPr="007B7915">
        <w:rPr>
          <w:sz w:val="22"/>
          <w:szCs w:val="22"/>
          <w:lang w:val="vi-VN"/>
        </w:rPr>
        <w:t xml:space="preserve"> vào trong quá trình sản xuất. </w:t>
      </w:r>
      <w:r w:rsidR="00077786" w:rsidRPr="007B7915">
        <w:rPr>
          <w:sz w:val="22"/>
          <w:szCs w:val="22"/>
          <w:lang w:val="vi-VN"/>
        </w:rPr>
        <w:t xml:space="preserve">Việc xác định các </w:t>
      </w:r>
      <w:r w:rsidR="00E16F59" w:rsidRPr="007B7915">
        <w:rPr>
          <w:sz w:val="22"/>
          <w:szCs w:val="22"/>
          <w:lang w:val="vi-VN"/>
        </w:rPr>
        <w:t xml:space="preserve">biến </w:t>
      </w:r>
      <w:r w:rsidR="00077786" w:rsidRPr="007B7915">
        <w:rPr>
          <w:sz w:val="22"/>
          <w:szCs w:val="22"/>
          <w:lang w:val="vi-VN"/>
        </w:rPr>
        <w:t>thông số quy trình và các biến công thức chính là bước chìa khoá đối với phương pháp thẩm định trong suốt vòng đời sản phẩm và bao gồm việc xác định những sự thay đổi trong từng công đoạn sản xuất. Ví dụ của các biến</w:t>
      </w:r>
      <w:r w:rsidR="003C2B69" w:rsidRPr="007B7915">
        <w:rPr>
          <w:sz w:val="22"/>
          <w:szCs w:val="22"/>
          <w:lang w:val="vi-VN"/>
        </w:rPr>
        <w:t xml:space="preserve"> đầu vào</w:t>
      </w:r>
      <w:r w:rsidR="00077786" w:rsidRPr="007B7915">
        <w:rPr>
          <w:sz w:val="22"/>
          <w:szCs w:val="22"/>
          <w:lang w:val="vi-VN"/>
        </w:rPr>
        <w:t xml:space="preserve"> là nguyên liệu, thiết bị, quy trình, hệ thống đo lường, nhân viên, môi trường... Chiến lược kiểm soát các biến này cần phải được giải thích dựa trên hiểu biết về sản phẩm và quy trình sản xuất.</w:t>
      </w:r>
    </w:p>
    <w:p w14:paraId="78F38D46" w14:textId="77777777" w:rsidR="00077786" w:rsidRPr="007B7915" w:rsidRDefault="00077786" w:rsidP="00C755AC">
      <w:pPr>
        <w:ind w:left="1418"/>
        <w:jc w:val="both"/>
        <w:rPr>
          <w:sz w:val="22"/>
          <w:szCs w:val="22"/>
          <w:lang w:val="vi-VN"/>
        </w:rPr>
      </w:pPr>
    </w:p>
    <w:p w14:paraId="327FA7B9" w14:textId="77777777" w:rsidR="00077786" w:rsidRPr="007B7915" w:rsidRDefault="00077786" w:rsidP="00C755AC">
      <w:pPr>
        <w:ind w:left="1418"/>
        <w:jc w:val="both"/>
        <w:rPr>
          <w:sz w:val="22"/>
          <w:szCs w:val="22"/>
          <w:lang w:val="vi-VN"/>
        </w:rPr>
      </w:pPr>
      <w:r w:rsidRPr="007B7915">
        <w:rPr>
          <w:sz w:val="22"/>
          <w:szCs w:val="22"/>
          <w:lang w:val="vi-VN"/>
        </w:rPr>
        <w:t xml:space="preserve">Một quy trình có </w:t>
      </w:r>
      <w:r w:rsidR="00E16F59" w:rsidRPr="007B7915">
        <w:rPr>
          <w:sz w:val="22"/>
          <w:szCs w:val="22"/>
          <w:lang w:val="vi-VN"/>
        </w:rPr>
        <w:t xml:space="preserve">độ vững chắc </w:t>
      </w:r>
      <w:r w:rsidRPr="007B7915">
        <w:rPr>
          <w:sz w:val="22"/>
          <w:szCs w:val="22"/>
          <w:lang w:val="vi-VN"/>
        </w:rPr>
        <w:t>là một quy trình có khả năng sản xuất ra được sản phẩm đạt yêu cầu chất lượng mặc</w:t>
      </w:r>
      <w:r w:rsidR="00066F96" w:rsidRPr="007B7915">
        <w:rPr>
          <w:sz w:val="22"/>
          <w:szCs w:val="22"/>
          <w:lang w:val="vi-VN"/>
        </w:rPr>
        <w:t xml:space="preserve"> dù có thể có sự thay đổi đáng kể của các yếu tố đầu vào quy trình. Nhà sản xuất cần phải nghiên cứu các biến này và </w:t>
      </w:r>
      <w:r w:rsidR="00E16F59" w:rsidRPr="007B7915">
        <w:rPr>
          <w:sz w:val="22"/>
          <w:szCs w:val="22"/>
          <w:lang w:val="vi-VN"/>
        </w:rPr>
        <w:t xml:space="preserve">thẩm </w:t>
      </w:r>
      <w:r w:rsidR="00066F96" w:rsidRPr="007B7915">
        <w:rPr>
          <w:sz w:val="22"/>
          <w:szCs w:val="22"/>
          <w:lang w:val="vi-VN"/>
        </w:rPr>
        <w:t xml:space="preserve">tra lại chiến lược kiểm soát quy trình khi sản xuất ở quy mô thực tế. Việc kiểm tra lại bước </w:t>
      </w:r>
      <w:r w:rsidR="00E16F59" w:rsidRPr="007B7915">
        <w:rPr>
          <w:sz w:val="22"/>
          <w:szCs w:val="22"/>
          <w:lang w:val="vi-VN"/>
        </w:rPr>
        <w:t>thiết kế</w:t>
      </w:r>
      <w:r w:rsidR="00066F96" w:rsidRPr="007B7915">
        <w:rPr>
          <w:sz w:val="22"/>
          <w:szCs w:val="22"/>
          <w:lang w:val="vi-VN"/>
        </w:rPr>
        <w:t xml:space="preserve"> quy trình và chiến lược kiểm soát quy trình là cần thiết nếu quy trình không có </w:t>
      </w:r>
      <w:r w:rsidR="00E16F59" w:rsidRPr="007B7915">
        <w:rPr>
          <w:sz w:val="22"/>
          <w:szCs w:val="22"/>
          <w:lang w:val="vi-VN"/>
        </w:rPr>
        <w:t>độ vững chắc</w:t>
      </w:r>
      <w:r w:rsidR="00066F96" w:rsidRPr="007B7915">
        <w:rPr>
          <w:sz w:val="22"/>
          <w:szCs w:val="22"/>
          <w:lang w:val="vi-VN"/>
        </w:rPr>
        <w:t xml:space="preserve">. Chiến lược kiểm soát cần phải được xây dựng trong </w:t>
      </w:r>
      <w:r w:rsidR="003C2B69" w:rsidRPr="007B7915">
        <w:rPr>
          <w:sz w:val="22"/>
          <w:szCs w:val="22"/>
          <w:lang w:val="vi-VN"/>
        </w:rPr>
        <w:t xml:space="preserve">hồ sơ </w:t>
      </w:r>
      <w:r w:rsidR="00066F96" w:rsidRPr="007B7915">
        <w:rPr>
          <w:sz w:val="22"/>
          <w:szCs w:val="22"/>
          <w:lang w:val="vi-VN"/>
        </w:rPr>
        <w:t xml:space="preserve">tổng thể về sản xuất và kiểm soát </w:t>
      </w:r>
      <w:r w:rsidR="0069040F" w:rsidRPr="007B7915">
        <w:rPr>
          <w:sz w:val="22"/>
          <w:szCs w:val="22"/>
          <w:lang w:val="vi-VN"/>
        </w:rPr>
        <w:t xml:space="preserve">quy </w:t>
      </w:r>
      <w:r w:rsidR="00066F96" w:rsidRPr="007B7915">
        <w:rPr>
          <w:sz w:val="22"/>
          <w:szCs w:val="22"/>
          <w:lang w:val="vi-VN"/>
        </w:rPr>
        <w:t>trình.</w:t>
      </w:r>
    </w:p>
    <w:p w14:paraId="66523042" w14:textId="77777777" w:rsidR="00066F96" w:rsidRPr="007B7915" w:rsidRDefault="00066F96" w:rsidP="00C755AC">
      <w:pPr>
        <w:ind w:left="1418"/>
        <w:jc w:val="both"/>
        <w:rPr>
          <w:sz w:val="22"/>
          <w:szCs w:val="22"/>
          <w:lang w:val="vi-VN"/>
        </w:rPr>
      </w:pPr>
    </w:p>
    <w:p w14:paraId="7A123BD3" w14:textId="77777777" w:rsidR="00066F96" w:rsidRPr="007B7915" w:rsidRDefault="00066F96" w:rsidP="00C755AC">
      <w:pPr>
        <w:ind w:left="1418"/>
        <w:jc w:val="both"/>
        <w:rPr>
          <w:sz w:val="22"/>
          <w:szCs w:val="22"/>
          <w:lang w:val="vi-VN"/>
        </w:rPr>
      </w:pPr>
      <w:r w:rsidRPr="007B7915">
        <w:rPr>
          <w:sz w:val="22"/>
          <w:szCs w:val="22"/>
          <w:lang w:val="vi-VN"/>
        </w:rPr>
        <w:t>Các chiến lược kiểm soát tiên tiến hơn có thể được sử dụng, chẳng hạn như việc sử dụng Công nghệ phân tích quy trình (</w:t>
      </w:r>
      <w:r w:rsidR="00C306D4" w:rsidRPr="007B7915">
        <w:rPr>
          <w:sz w:val="22"/>
          <w:szCs w:val="22"/>
          <w:lang w:val="vi-VN"/>
        </w:rPr>
        <w:t xml:space="preserve">Process analytical technology - </w:t>
      </w:r>
      <w:r w:rsidRPr="007B7915">
        <w:rPr>
          <w:sz w:val="22"/>
          <w:szCs w:val="22"/>
          <w:lang w:val="vi-VN"/>
        </w:rPr>
        <w:t>PAT)</w:t>
      </w:r>
      <w:r w:rsidR="00895FC4" w:rsidRPr="007B7915">
        <w:rPr>
          <w:sz w:val="22"/>
          <w:szCs w:val="22"/>
          <w:lang w:val="vi-VN"/>
        </w:rPr>
        <w:t xml:space="preserve">, cho phép tiến hành phân tích theo thời gian thực và kiểm soát chất lượng đầu ra. Việc sử dụng PAT được khuyến khích </w:t>
      </w:r>
      <w:r w:rsidRPr="007B7915">
        <w:rPr>
          <w:sz w:val="22"/>
          <w:szCs w:val="22"/>
          <w:lang w:val="vi-VN"/>
        </w:rPr>
        <w:t xml:space="preserve">nhưng cách </w:t>
      </w:r>
      <w:r w:rsidR="00616D26" w:rsidRPr="007B7915">
        <w:rPr>
          <w:sz w:val="22"/>
          <w:szCs w:val="22"/>
          <w:lang w:val="vi-VN"/>
        </w:rPr>
        <w:t xml:space="preserve">thẩm định </w:t>
      </w:r>
      <w:r w:rsidRPr="007B7915">
        <w:rPr>
          <w:sz w:val="22"/>
          <w:szCs w:val="22"/>
          <w:lang w:val="vi-VN"/>
        </w:rPr>
        <w:t xml:space="preserve">quy trình </w:t>
      </w:r>
      <w:r w:rsidR="00616D26" w:rsidRPr="007B7915">
        <w:rPr>
          <w:sz w:val="22"/>
          <w:szCs w:val="22"/>
          <w:lang w:val="vi-VN"/>
        </w:rPr>
        <w:t xml:space="preserve">(process qualification) </w:t>
      </w:r>
      <w:r w:rsidRPr="007B7915">
        <w:rPr>
          <w:sz w:val="22"/>
          <w:szCs w:val="22"/>
          <w:lang w:val="vi-VN"/>
        </w:rPr>
        <w:t xml:space="preserve">sẽ khác với các cách thiết kế quy trình khác. PAT được coi như một công </w:t>
      </w:r>
      <w:r w:rsidR="00963C64" w:rsidRPr="007B7915">
        <w:rPr>
          <w:sz w:val="22"/>
          <w:szCs w:val="22"/>
          <w:lang w:val="vi-VN"/>
        </w:rPr>
        <w:t xml:space="preserve">cụ đắc lực của QbD vì nó giúp tăng cường hiểu biết về </w:t>
      </w:r>
      <w:r w:rsidR="00C3475F" w:rsidRPr="007B7915">
        <w:rPr>
          <w:sz w:val="22"/>
          <w:szCs w:val="22"/>
          <w:lang w:val="vi-VN"/>
        </w:rPr>
        <w:t xml:space="preserve">quy </w:t>
      </w:r>
      <w:r w:rsidR="00963C64" w:rsidRPr="007B7915">
        <w:rPr>
          <w:sz w:val="22"/>
          <w:szCs w:val="22"/>
          <w:lang w:val="vi-VN"/>
        </w:rPr>
        <w:t xml:space="preserve">trình. Việc sử dụng PAT cho phép nhà sản xuất thực hiện </w:t>
      </w:r>
      <w:r w:rsidR="00C15FF1" w:rsidRPr="007B7915">
        <w:rPr>
          <w:sz w:val="22"/>
          <w:szCs w:val="22"/>
          <w:lang w:val="vi-VN"/>
        </w:rPr>
        <w:t>việc xuất xưởng theo thời gian thực</w:t>
      </w:r>
      <w:r w:rsidR="00C306D4" w:rsidRPr="007B7915">
        <w:rPr>
          <w:sz w:val="22"/>
          <w:szCs w:val="22"/>
          <w:lang w:val="vi-VN"/>
        </w:rPr>
        <w:t xml:space="preserve"> (Real Time R</w:t>
      </w:r>
      <w:r w:rsidR="00895FC4" w:rsidRPr="007B7915">
        <w:rPr>
          <w:sz w:val="22"/>
          <w:szCs w:val="22"/>
          <w:lang w:val="vi-VN"/>
        </w:rPr>
        <w:t>elease)</w:t>
      </w:r>
      <w:r w:rsidR="00C15FF1" w:rsidRPr="007B7915">
        <w:rPr>
          <w:sz w:val="22"/>
          <w:szCs w:val="22"/>
          <w:lang w:val="vi-VN"/>
        </w:rPr>
        <w:t xml:space="preserve"> mà không cần phải kiểm nghiệm </w:t>
      </w:r>
      <w:r w:rsidR="00895FC4" w:rsidRPr="007B7915">
        <w:rPr>
          <w:sz w:val="22"/>
          <w:szCs w:val="22"/>
          <w:lang w:val="vi-VN"/>
        </w:rPr>
        <w:t xml:space="preserve">thành </w:t>
      </w:r>
      <w:r w:rsidR="00C15FF1" w:rsidRPr="007B7915">
        <w:rPr>
          <w:sz w:val="22"/>
          <w:szCs w:val="22"/>
          <w:lang w:val="vi-VN"/>
        </w:rPr>
        <w:t xml:space="preserve">phẩm </w:t>
      </w:r>
      <w:r w:rsidR="00895FC4" w:rsidRPr="007B7915">
        <w:rPr>
          <w:sz w:val="22"/>
          <w:szCs w:val="22"/>
          <w:lang w:val="vi-VN"/>
        </w:rPr>
        <w:t>sau quá trình sản xuất (</w:t>
      </w:r>
      <w:r w:rsidR="000F6C17" w:rsidRPr="007B7915">
        <w:rPr>
          <w:sz w:val="22"/>
          <w:szCs w:val="22"/>
          <w:lang w:val="vi-VN"/>
        </w:rPr>
        <w:t xml:space="preserve">End </w:t>
      </w:r>
      <w:r w:rsidR="00C306D4" w:rsidRPr="007B7915">
        <w:rPr>
          <w:sz w:val="22"/>
          <w:szCs w:val="22"/>
          <w:lang w:val="vi-VN"/>
        </w:rPr>
        <w:t>Product T</w:t>
      </w:r>
      <w:r w:rsidR="00895FC4" w:rsidRPr="007B7915">
        <w:rPr>
          <w:sz w:val="22"/>
          <w:szCs w:val="22"/>
          <w:lang w:val="vi-VN"/>
        </w:rPr>
        <w:t>esting)</w:t>
      </w:r>
      <w:r w:rsidR="00C15FF1" w:rsidRPr="007B7915">
        <w:rPr>
          <w:sz w:val="22"/>
          <w:szCs w:val="22"/>
          <w:lang w:val="vi-VN"/>
        </w:rPr>
        <w:t>. Tuy vậy, việc kiểm nghiệm sản phẩm theo thời gian thực</w:t>
      </w:r>
      <w:r w:rsidR="00895FC4" w:rsidRPr="007B7915">
        <w:rPr>
          <w:sz w:val="22"/>
          <w:szCs w:val="22"/>
          <w:lang w:val="vi-VN"/>
        </w:rPr>
        <w:t xml:space="preserve"> (Real time release testing</w:t>
      </w:r>
      <w:r w:rsidR="004E4FEA" w:rsidRPr="007B7915">
        <w:rPr>
          <w:sz w:val="22"/>
          <w:szCs w:val="22"/>
          <w:lang w:val="vi-VN"/>
        </w:rPr>
        <w:t xml:space="preserve"> - RTRT</w:t>
      </w:r>
      <w:r w:rsidR="00895FC4" w:rsidRPr="007B7915">
        <w:rPr>
          <w:sz w:val="22"/>
          <w:szCs w:val="22"/>
          <w:lang w:val="vi-VN"/>
        </w:rPr>
        <w:t>)</w:t>
      </w:r>
      <w:r w:rsidR="00C15FF1" w:rsidRPr="007B7915">
        <w:rPr>
          <w:sz w:val="22"/>
          <w:szCs w:val="22"/>
          <w:lang w:val="vi-VN"/>
        </w:rPr>
        <w:t xml:space="preserve"> không thay thế đ</w:t>
      </w:r>
      <w:r w:rsidR="00895FC4" w:rsidRPr="007B7915">
        <w:rPr>
          <w:sz w:val="22"/>
          <w:szCs w:val="22"/>
          <w:lang w:val="vi-VN"/>
        </w:rPr>
        <w:t xml:space="preserve">ược việc kiểm tra và kiểm soát </w:t>
      </w:r>
      <w:r w:rsidR="00C15FF1" w:rsidRPr="007B7915">
        <w:rPr>
          <w:sz w:val="22"/>
          <w:szCs w:val="22"/>
          <w:lang w:val="vi-VN"/>
        </w:rPr>
        <w:t xml:space="preserve">chất lượng khi xuất xưởng theo quy định của GMP. Nếu việc kiểm nghiệm </w:t>
      </w:r>
      <w:r w:rsidR="00895FC4" w:rsidRPr="007B7915">
        <w:rPr>
          <w:sz w:val="22"/>
          <w:szCs w:val="22"/>
          <w:lang w:val="vi-VN"/>
        </w:rPr>
        <w:t>theo thời gian thực</w:t>
      </w:r>
      <w:r w:rsidR="004E4FEA" w:rsidRPr="007B7915">
        <w:rPr>
          <w:sz w:val="22"/>
          <w:szCs w:val="22"/>
          <w:lang w:val="vi-VN"/>
        </w:rPr>
        <w:t xml:space="preserve"> (RTRT)</w:t>
      </w:r>
      <w:r w:rsidR="00895FC4" w:rsidRPr="007B7915">
        <w:rPr>
          <w:sz w:val="22"/>
          <w:szCs w:val="22"/>
          <w:lang w:val="vi-VN"/>
        </w:rPr>
        <w:t xml:space="preserve"> </w:t>
      </w:r>
      <w:r w:rsidR="00C15FF1" w:rsidRPr="007B7915">
        <w:rPr>
          <w:sz w:val="22"/>
          <w:szCs w:val="22"/>
          <w:lang w:val="vi-VN"/>
        </w:rPr>
        <w:t xml:space="preserve">trong quá trình sản xuất </w:t>
      </w:r>
      <w:r w:rsidR="003A5C3A" w:rsidRPr="007B7915">
        <w:rPr>
          <w:sz w:val="22"/>
          <w:szCs w:val="22"/>
          <w:lang w:val="vi-VN"/>
        </w:rPr>
        <w:t xml:space="preserve">được đưa vào tiêu chuẩn </w:t>
      </w:r>
      <w:r w:rsidR="004E4FEA" w:rsidRPr="007B7915">
        <w:rPr>
          <w:sz w:val="22"/>
          <w:szCs w:val="22"/>
          <w:lang w:val="vi-VN"/>
        </w:rPr>
        <w:t xml:space="preserve">thành </w:t>
      </w:r>
      <w:r w:rsidR="003A5C3A" w:rsidRPr="007B7915">
        <w:rPr>
          <w:sz w:val="22"/>
          <w:szCs w:val="22"/>
          <w:lang w:val="vi-VN"/>
        </w:rPr>
        <w:t xml:space="preserve">phẩm thì </w:t>
      </w:r>
      <w:r w:rsidR="004E4FEA" w:rsidRPr="007B7915">
        <w:rPr>
          <w:sz w:val="22"/>
          <w:szCs w:val="22"/>
          <w:lang w:val="vi-VN"/>
        </w:rPr>
        <w:t xml:space="preserve">các kết quả </w:t>
      </w:r>
      <w:r w:rsidR="003A5C3A" w:rsidRPr="007B7915">
        <w:rPr>
          <w:sz w:val="22"/>
          <w:szCs w:val="22"/>
          <w:lang w:val="vi-VN"/>
        </w:rPr>
        <w:t>kiểm nghi</w:t>
      </w:r>
      <w:r w:rsidR="004E4FEA" w:rsidRPr="007B7915">
        <w:rPr>
          <w:sz w:val="22"/>
          <w:szCs w:val="22"/>
          <w:lang w:val="vi-VN"/>
        </w:rPr>
        <w:t>ệm của RTRT</w:t>
      </w:r>
      <w:r w:rsidR="003A5C3A" w:rsidRPr="007B7915">
        <w:rPr>
          <w:sz w:val="22"/>
          <w:szCs w:val="22"/>
          <w:lang w:val="vi-VN"/>
        </w:rPr>
        <w:t xml:space="preserve"> phải được sử dụng làm căn</w:t>
      </w:r>
      <w:r w:rsidR="00895FC4" w:rsidRPr="007B7915">
        <w:rPr>
          <w:sz w:val="22"/>
          <w:szCs w:val="22"/>
          <w:lang w:val="vi-VN"/>
        </w:rPr>
        <w:t xml:space="preserve"> cứ để ra quyết định xuất xưởng</w:t>
      </w:r>
      <w:r w:rsidR="004E4FEA" w:rsidRPr="007B7915">
        <w:rPr>
          <w:sz w:val="22"/>
          <w:szCs w:val="22"/>
          <w:lang w:val="vi-VN"/>
        </w:rPr>
        <w:t xml:space="preserve"> và</w:t>
      </w:r>
      <w:r w:rsidR="00895FC4" w:rsidRPr="007B7915">
        <w:rPr>
          <w:sz w:val="22"/>
          <w:szCs w:val="22"/>
          <w:lang w:val="vi-VN"/>
        </w:rPr>
        <w:t xml:space="preserve"> </w:t>
      </w:r>
      <w:r w:rsidR="004E4FEA" w:rsidRPr="007B7915">
        <w:rPr>
          <w:sz w:val="22"/>
          <w:szCs w:val="22"/>
          <w:lang w:val="vi-VN"/>
        </w:rPr>
        <w:t>khi</w:t>
      </w:r>
      <w:r w:rsidR="00895FC4" w:rsidRPr="007B7915">
        <w:rPr>
          <w:sz w:val="22"/>
          <w:szCs w:val="22"/>
          <w:lang w:val="vi-VN"/>
        </w:rPr>
        <w:t xml:space="preserve"> </w:t>
      </w:r>
      <w:r w:rsidR="003A5C3A" w:rsidRPr="007B7915">
        <w:rPr>
          <w:sz w:val="22"/>
          <w:szCs w:val="22"/>
          <w:lang w:val="vi-VN"/>
        </w:rPr>
        <w:t>sản phẩm không đạt theo các tiêu chuẩn được đề ra bởi kiểm nghiệm theo thời gian thực</w:t>
      </w:r>
      <w:r w:rsidR="004E61DC" w:rsidRPr="007B7915">
        <w:rPr>
          <w:sz w:val="22"/>
          <w:szCs w:val="22"/>
          <w:lang w:val="vi-VN"/>
        </w:rPr>
        <w:t xml:space="preserve"> thì </w:t>
      </w:r>
      <w:r w:rsidR="004E4FEA" w:rsidRPr="007B7915">
        <w:rPr>
          <w:sz w:val="22"/>
          <w:szCs w:val="22"/>
          <w:lang w:val="vi-VN"/>
        </w:rPr>
        <w:t xml:space="preserve">không được dựa trên kết quả </w:t>
      </w:r>
      <w:r w:rsidR="004E61DC" w:rsidRPr="007B7915">
        <w:rPr>
          <w:sz w:val="22"/>
          <w:szCs w:val="22"/>
          <w:lang w:val="vi-VN"/>
        </w:rPr>
        <w:t xml:space="preserve">kiểm nghiệm </w:t>
      </w:r>
      <w:r w:rsidR="004E4FEA" w:rsidRPr="007B7915">
        <w:rPr>
          <w:sz w:val="22"/>
          <w:szCs w:val="22"/>
          <w:lang w:val="vi-VN"/>
        </w:rPr>
        <w:t xml:space="preserve">thành phẩm sau quá trình sản xuất </w:t>
      </w:r>
      <w:r w:rsidR="004E61DC" w:rsidRPr="007B7915">
        <w:rPr>
          <w:sz w:val="22"/>
          <w:szCs w:val="22"/>
          <w:lang w:val="vi-VN"/>
        </w:rPr>
        <w:t>để làm cơ sở xuất xưởng. Khả năng xuất xưởng của các lô đó phụ thuộc vào kết quả thanh tra</w:t>
      </w:r>
      <w:r w:rsidR="004E4FEA" w:rsidRPr="007B7915">
        <w:rPr>
          <w:sz w:val="22"/>
          <w:szCs w:val="22"/>
          <w:lang w:val="vi-VN"/>
        </w:rPr>
        <w:t xml:space="preserve"> tiến hành trên các lô đó</w:t>
      </w:r>
      <w:r w:rsidR="004E61DC" w:rsidRPr="007B7915">
        <w:rPr>
          <w:sz w:val="22"/>
          <w:szCs w:val="22"/>
          <w:lang w:val="vi-VN"/>
        </w:rPr>
        <w:t xml:space="preserve">. </w:t>
      </w:r>
      <w:r w:rsidR="004E4FEA" w:rsidRPr="007B7915">
        <w:rPr>
          <w:sz w:val="22"/>
          <w:szCs w:val="22"/>
          <w:lang w:val="vi-VN"/>
        </w:rPr>
        <w:t>Bên cạnh đó</w:t>
      </w:r>
      <w:r w:rsidR="004E61DC" w:rsidRPr="007B7915">
        <w:rPr>
          <w:sz w:val="22"/>
          <w:szCs w:val="22"/>
          <w:lang w:val="vi-VN"/>
        </w:rPr>
        <w:t>, nghiên cứu độ ổn định</w:t>
      </w:r>
      <w:r w:rsidR="004E4FEA" w:rsidRPr="007B7915">
        <w:rPr>
          <w:sz w:val="22"/>
          <w:szCs w:val="22"/>
          <w:lang w:val="vi-VN"/>
        </w:rPr>
        <w:t xml:space="preserve"> vẫn</w:t>
      </w:r>
      <w:r w:rsidR="004E61DC" w:rsidRPr="007B7915">
        <w:rPr>
          <w:sz w:val="22"/>
          <w:szCs w:val="22"/>
          <w:lang w:val="vi-VN"/>
        </w:rPr>
        <w:t xml:space="preserve"> cần phải được tiến hành khi áp dụng phương pháp kiểm nghiệm theo thời gian thực.</w:t>
      </w:r>
    </w:p>
    <w:p w14:paraId="288E046A" w14:textId="77777777" w:rsidR="00C755AC" w:rsidRPr="007B7915" w:rsidRDefault="00C755AC" w:rsidP="00C755AC">
      <w:pPr>
        <w:autoSpaceDE w:val="0"/>
        <w:autoSpaceDN w:val="0"/>
        <w:adjustRightInd w:val="0"/>
        <w:ind w:left="720"/>
        <w:rPr>
          <w:sz w:val="22"/>
          <w:szCs w:val="22"/>
          <w:lang w:val="vi-VN" w:eastAsia="en-SG"/>
        </w:rPr>
      </w:pPr>
    </w:p>
    <w:p w14:paraId="6B4C2C99" w14:textId="77777777" w:rsidR="004E61DC" w:rsidRPr="007B7915" w:rsidRDefault="00C755AC" w:rsidP="004E61DC">
      <w:pPr>
        <w:pStyle w:val="Heading2"/>
        <w:tabs>
          <w:tab w:val="left" w:pos="709"/>
        </w:tabs>
        <w:rPr>
          <w:rFonts w:ascii="Times New Roman" w:hAnsi="Times New Roman"/>
          <w:b/>
          <w:szCs w:val="22"/>
          <w:u w:val="none"/>
          <w:lang w:val="vi-VN"/>
        </w:rPr>
      </w:pPr>
      <w:bookmarkStart w:id="927" w:name="_Toc314498827"/>
      <w:bookmarkStart w:id="928" w:name="_Toc314584636"/>
      <w:bookmarkStart w:id="929" w:name="_Toc328752037"/>
      <w:bookmarkStart w:id="930" w:name="_Toc481422658"/>
      <w:bookmarkStart w:id="931" w:name="_Toc482865421"/>
      <w:bookmarkStart w:id="932" w:name="_Toc483413454"/>
      <w:bookmarkStart w:id="933" w:name="_Toc483413505"/>
      <w:bookmarkStart w:id="934" w:name="_Toc483414923"/>
      <w:bookmarkStart w:id="935" w:name="_Toc483415155"/>
      <w:bookmarkStart w:id="936" w:name="_Toc483416999"/>
      <w:bookmarkStart w:id="937" w:name="_Toc483488648"/>
      <w:bookmarkStart w:id="938" w:name="_Toc483575166"/>
      <w:bookmarkStart w:id="939" w:name="_Toc483575225"/>
      <w:bookmarkStart w:id="940" w:name="_Toc483575321"/>
      <w:bookmarkStart w:id="941" w:name="_Toc483575503"/>
      <w:bookmarkStart w:id="942" w:name="_Toc483643798"/>
      <w:r w:rsidRPr="007B7915">
        <w:rPr>
          <w:rFonts w:ascii="Times New Roman" w:hAnsi="Times New Roman"/>
          <w:b/>
          <w:szCs w:val="22"/>
          <w:u w:val="none"/>
          <w:lang w:val="vi-VN"/>
        </w:rPr>
        <w:t xml:space="preserve">4.2      </w:t>
      </w:r>
      <w:bookmarkEnd w:id="927"/>
      <w:bookmarkEnd w:id="928"/>
      <w:bookmarkEnd w:id="929"/>
      <w:bookmarkEnd w:id="930"/>
      <w:r w:rsidR="00C22E8A" w:rsidRPr="007B7915">
        <w:rPr>
          <w:rFonts w:ascii="Times New Roman" w:hAnsi="Times New Roman"/>
          <w:b/>
          <w:szCs w:val="22"/>
          <w:u w:val="none"/>
          <w:lang w:val="vi-VN"/>
        </w:rPr>
        <w:t>Bước</w:t>
      </w:r>
      <w:r w:rsidR="003C2B69" w:rsidRPr="007B7915">
        <w:rPr>
          <w:rFonts w:ascii="Times New Roman" w:hAnsi="Times New Roman"/>
          <w:b/>
          <w:szCs w:val="22"/>
          <w:u w:val="none"/>
          <w:lang w:val="vi-VN"/>
        </w:rPr>
        <w:t xml:space="preserve"> 2 -  </w:t>
      </w:r>
      <w:r w:rsidR="001F4CED" w:rsidRPr="007B7915">
        <w:rPr>
          <w:rFonts w:ascii="Times New Roman" w:hAnsi="Times New Roman"/>
          <w:b/>
          <w:color w:val="FF0000"/>
          <w:szCs w:val="22"/>
          <w:u w:val="none"/>
          <w:lang w:val="vi-VN"/>
        </w:rPr>
        <w:t xml:space="preserve">Thẩm định </w:t>
      </w:r>
      <w:r w:rsidR="003C2B69" w:rsidRPr="007B7915">
        <w:rPr>
          <w:rFonts w:ascii="Times New Roman" w:hAnsi="Times New Roman"/>
          <w:b/>
          <w:color w:val="FF0000"/>
          <w:szCs w:val="22"/>
          <w:u w:val="none"/>
          <w:lang w:val="vi-VN"/>
        </w:rPr>
        <w:t>quy</w:t>
      </w:r>
      <w:r w:rsidR="004E61DC" w:rsidRPr="007B7915">
        <w:rPr>
          <w:rFonts w:ascii="Times New Roman" w:hAnsi="Times New Roman"/>
          <w:b/>
          <w:color w:val="FF0000"/>
          <w:szCs w:val="22"/>
          <w:u w:val="none"/>
          <w:lang w:val="vi-VN"/>
        </w:rPr>
        <w:t xml:space="preserve"> trình</w:t>
      </w:r>
      <w:bookmarkEnd w:id="931"/>
      <w:r w:rsidR="00942FB1" w:rsidRPr="007B7915">
        <w:rPr>
          <w:rFonts w:ascii="Times New Roman" w:hAnsi="Times New Roman"/>
          <w:b/>
          <w:color w:val="FF0000"/>
          <w:szCs w:val="22"/>
          <w:u w:val="none"/>
          <w:lang w:val="vi-VN"/>
        </w:rPr>
        <w:t xml:space="preserve"> </w:t>
      </w:r>
      <w:r w:rsidR="00942FB1" w:rsidRPr="007B7915">
        <w:rPr>
          <w:rFonts w:ascii="Times New Roman" w:hAnsi="Times New Roman"/>
          <w:b/>
          <w:szCs w:val="22"/>
          <w:u w:val="none"/>
          <w:lang w:val="vi-VN"/>
        </w:rPr>
        <w:t>(Process Qualification)</w:t>
      </w:r>
      <w:bookmarkEnd w:id="932"/>
      <w:bookmarkEnd w:id="933"/>
      <w:bookmarkEnd w:id="934"/>
      <w:bookmarkEnd w:id="935"/>
      <w:bookmarkEnd w:id="936"/>
      <w:bookmarkEnd w:id="937"/>
      <w:bookmarkEnd w:id="938"/>
      <w:bookmarkEnd w:id="939"/>
      <w:bookmarkEnd w:id="940"/>
      <w:bookmarkEnd w:id="941"/>
      <w:bookmarkEnd w:id="942"/>
    </w:p>
    <w:p w14:paraId="6457DE78" w14:textId="77777777" w:rsidR="00C755AC" w:rsidRPr="007B7915" w:rsidRDefault="00C755AC" w:rsidP="00C755AC">
      <w:pPr>
        <w:ind w:left="709"/>
        <w:jc w:val="both"/>
        <w:rPr>
          <w:sz w:val="22"/>
          <w:szCs w:val="22"/>
          <w:lang w:val="vi-VN"/>
        </w:rPr>
      </w:pPr>
    </w:p>
    <w:p w14:paraId="19FE8939" w14:textId="77777777" w:rsidR="004E61DC" w:rsidRPr="007B7915" w:rsidRDefault="004E61DC" w:rsidP="00C755AC">
      <w:pPr>
        <w:ind w:left="709"/>
        <w:jc w:val="both"/>
        <w:rPr>
          <w:sz w:val="22"/>
          <w:szCs w:val="22"/>
          <w:lang w:val="vi-VN"/>
        </w:rPr>
      </w:pPr>
      <w:r w:rsidRPr="007B7915">
        <w:rPr>
          <w:sz w:val="22"/>
          <w:szCs w:val="22"/>
          <w:lang w:val="vi-VN"/>
        </w:rPr>
        <w:t xml:space="preserve">Mục tiêu của </w:t>
      </w:r>
      <w:r w:rsidR="00616D26" w:rsidRPr="007B7915">
        <w:rPr>
          <w:color w:val="FF0000"/>
          <w:sz w:val="22"/>
          <w:szCs w:val="22"/>
          <w:lang w:val="vi-VN"/>
        </w:rPr>
        <w:t xml:space="preserve">Thẩm định </w:t>
      </w:r>
      <w:r w:rsidR="001F3051" w:rsidRPr="007B7915">
        <w:rPr>
          <w:color w:val="FF0000"/>
          <w:sz w:val="22"/>
          <w:szCs w:val="22"/>
          <w:lang w:val="vi-VN"/>
        </w:rPr>
        <w:t xml:space="preserve">quy </w:t>
      </w:r>
      <w:r w:rsidRPr="007B7915">
        <w:rPr>
          <w:color w:val="FF0000"/>
          <w:sz w:val="22"/>
          <w:szCs w:val="22"/>
          <w:lang w:val="vi-VN"/>
        </w:rPr>
        <w:t>trình</w:t>
      </w:r>
      <w:r w:rsidR="00616D26" w:rsidRPr="007B7915">
        <w:rPr>
          <w:color w:val="FF0000"/>
          <w:sz w:val="22"/>
          <w:szCs w:val="22"/>
          <w:lang w:val="vi-VN"/>
        </w:rPr>
        <w:t xml:space="preserve"> (process qualification)</w:t>
      </w:r>
      <w:r w:rsidR="001F3051" w:rsidRPr="007B7915">
        <w:rPr>
          <w:color w:val="FF0000"/>
          <w:sz w:val="22"/>
          <w:szCs w:val="22"/>
          <w:lang w:val="vi-VN"/>
        </w:rPr>
        <w:t xml:space="preserve"> </w:t>
      </w:r>
      <w:r w:rsidRPr="007B7915">
        <w:rPr>
          <w:sz w:val="22"/>
          <w:szCs w:val="22"/>
          <w:lang w:val="vi-VN"/>
        </w:rPr>
        <w:t xml:space="preserve">là để xác định xem liệu việc thiết kế quy trình có đảm bảo được khả năng sản xuất sản phẩm đạt chất lượng ở quy mô sản xuất </w:t>
      </w:r>
      <w:r w:rsidR="00E819EE" w:rsidRPr="007B7915">
        <w:rPr>
          <w:sz w:val="22"/>
          <w:szCs w:val="22"/>
          <w:lang w:val="vi-VN"/>
        </w:rPr>
        <w:t>thương mại</w:t>
      </w:r>
      <w:r w:rsidR="009021AF" w:rsidRPr="007B7915">
        <w:rPr>
          <w:sz w:val="22"/>
          <w:szCs w:val="22"/>
          <w:lang w:val="vi-VN"/>
        </w:rPr>
        <w:t xml:space="preserve"> một cách lặp lại hay không</w:t>
      </w:r>
      <w:r w:rsidRPr="007B7915">
        <w:rPr>
          <w:sz w:val="22"/>
          <w:szCs w:val="22"/>
          <w:lang w:val="vi-VN"/>
        </w:rPr>
        <w:t xml:space="preserve">. Kiểm tra quá trình bao gồm 2 phần: </w:t>
      </w:r>
      <w:r w:rsidR="00E819EE" w:rsidRPr="007B7915">
        <w:rPr>
          <w:sz w:val="22"/>
          <w:szCs w:val="22"/>
          <w:lang w:val="vi-VN"/>
        </w:rPr>
        <w:t>(1)</w:t>
      </w:r>
      <w:r w:rsidRPr="007B7915">
        <w:rPr>
          <w:sz w:val="22"/>
          <w:szCs w:val="22"/>
          <w:lang w:val="vi-VN"/>
        </w:rPr>
        <w:t xml:space="preserve"> </w:t>
      </w:r>
      <w:r w:rsidRPr="007B7915">
        <w:rPr>
          <w:color w:val="FF0000"/>
          <w:sz w:val="22"/>
          <w:szCs w:val="22"/>
          <w:lang w:val="vi-VN"/>
        </w:rPr>
        <w:t xml:space="preserve">thiết kế cơ sở vật chất </w:t>
      </w:r>
      <w:r w:rsidR="0099666E" w:rsidRPr="007B7915">
        <w:rPr>
          <w:color w:val="FF0000"/>
          <w:sz w:val="22"/>
          <w:szCs w:val="22"/>
          <w:lang w:val="vi-VN"/>
        </w:rPr>
        <w:t xml:space="preserve">cùng với </w:t>
      </w:r>
      <w:r w:rsidR="009B6991" w:rsidRPr="007B7915">
        <w:rPr>
          <w:color w:val="FF0000"/>
          <w:sz w:val="22"/>
          <w:szCs w:val="22"/>
          <w:lang w:val="vi-VN"/>
        </w:rPr>
        <w:t xml:space="preserve">năng lực </w:t>
      </w:r>
      <w:r w:rsidR="009B6991" w:rsidRPr="007B7915">
        <w:rPr>
          <w:sz w:val="22"/>
          <w:szCs w:val="22"/>
          <w:lang w:val="vi-VN"/>
        </w:rPr>
        <w:t xml:space="preserve">của </w:t>
      </w:r>
      <w:r w:rsidR="0099666E" w:rsidRPr="007B7915">
        <w:rPr>
          <w:sz w:val="22"/>
          <w:szCs w:val="22"/>
          <w:lang w:val="vi-VN"/>
        </w:rPr>
        <w:t xml:space="preserve">trang thiết bị và hệ thống phụ trợ và </w:t>
      </w:r>
      <w:r w:rsidR="00942FB1" w:rsidRPr="007B7915">
        <w:rPr>
          <w:sz w:val="22"/>
          <w:szCs w:val="22"/>
          <w:lang w:val="vi-VN"/>
        </w:rPr>
        <w:t>(</w:t>
      </w:r>
      <w:r w:rsidR="0099666E" w:rsidRPr="007B7915">
        <w:rPr>
          <w:sz w:val="22"/>
          <w:szCs w:val="22"/>
          <w:lang w:val="vi-VN"/>
        </w:rPr>
        <w:t>2</w:t>
      </w:r>
      <w:r w:rsidR="00942FB1" w:rsidRPr="007B7915">
        <w:rPr>
          <w:sz w:val="22"/>
          <w:szCs w:val="22"/>
          <w:lang w:val="vi-VN"/>
        </w:rPr>
        <w:t>)</w:t>
      </w:r>
      <w:r w:rsidR="0099666E" w:rsidRPr="007B7915">
        <w:rPr>
          <w:sz w:val="22"/>
          <w:szCs w:val="22"/>
          <w:lang w:val="vi-VN"/>
        </w:rPr>
        <w:t xml:space="preserve"> </w:t>
      </w:r>
      <w:r w:rsidR="001F4CED" w:rsidRPr="007B7915">
        <w:rPr>
          <w:sz w:val="22"/>
          <w:szCs w:val="22"/>
          <w:lang w:val="vi-VN"/>
        </w:rPr>
        <w:t xml:space="preserve">Thẩm định </w:t>
      </w:r>
      <w:r w:rsidR="0099666E" w:rsidRPr="007B7915">
        <w:rPr>
          <w:sz w:val="22"/>
          <w:szCs w:val="22"/>
          <w:lang w:val="vi-VN"/>
        </w:rPr>
        <w:t xml:space="preserve">hiệu </w:t>
      </w:r>
      <w:r w:rsidR="00942FB1" w:rsidRPr="007B7915">
        <w:rPr>
          <w:sz w:val="22"/>
          <w:szCs w:val="22"/>
          <w:lang w:val="vi-VN"/>
        </w:rPr>
        <w:t xml:space="preserve">năng </w:t>
      </w:r>
      <w:r w:rsidR="0099666E" w:rsidRPr="007B7915">
        <w:rPr>
          <w:sz w:val="22"/>
          <w:szCs w:val="22"/>
          <w:lang w:val="vi-VN"/>
        </w:rPr>
        <w:t>của quy trình (</w:t>
      </w:r>
      <w:r w:rsidR="00942FB1" w:rsidRPr="007B7915">
        <w:rPr>
          <w:sz w:val="22"/>
          <w:szCs w:val="22"/>
          <w:lang w:val="vi-VN"/>
        </w:rPr>
        <w:t xml:space="preserve">Process Performance Qualification - </w:t>
      </w:r>
      <w:r w:rsidR="0099666E" w:rsidRPr="007B7915">
        <w:rPr>
          <w:sz w:val="22"/>
          <w:szCs w:val="22"/>
          <w:lang w:val="vi-VN"/>
        </w:rPr>
        <w:t>PPQ)</w:t>
      </w:r>
      <w:r w:rsidR="00615CA9" w:rsidRPr="007B7915">
        <w:rPr>
          <w:sz w:val="22"/>
          <w:szCs w:val="22"/>
          <w:lang w:val="vi-VN"/>
        </w:rPr>
        <w:t>.</w:t>
      </w:r>
    </w:p>
    <w:p w14:paraId="54E30B33" w14:textId="77777777" w:rsidR="00C755AC" w:rsidRPr="007B7915" w:rsidRDefault="00C755AC" w:rsidP="00C755AC">
      <w:pPr>
        <w:ind w:left="709"/>
        <w:jc w:val="both"/>
        <w:rPr>
          <w:sz w:val="22"/>
          <w:szCs w:val="22"/>
          <w:lang w:val="vi-VN"/>
        </w:rPr>
      </w:pPr>
    </w:p>
    <w:p w14:paraId="253185E9" w14:textId="77777777" w:rsidR="0099666E" w:rsidRPr="007B7915" w:rsidRDefault="0099666E" w:rsidP="00C755AC">
      <w:pPr>
        <w:ind w:left="709"/>
        <w:jc w:val="both"/>
        <w:rPr>
          <w:sz w:val="22"/>
          <w:szCs w:val="22"/>
          <w:lang w:val="vi-VN"/>
        </w:rPr>
      </w:pPr>
      <w:r w:rsidRPr="007B7915">
        <w:rPr>
          <w:sz w:val="22"/>
          <w:szCs w:val="22"/>
          <w:lang w:val="vi-VN"/>
        </w:rPr>
        <w:t xml:space="preserve">Việc </w:t>
      </w:r>
      <w:r w:rsidR="00616D26" w:rsidRPr="007B7915">
        <w:rPr>
          <w:color w:val="FF0000"/>
          <w:sz w:val="22"/>
          <w:szCs w:val="22"/>
          <w:lang w:val="vi-VN"/>
        </w:rPr>
        <w:t xml:space="preserve">thẩm định </w:t>
      </w:r>
      <w:r w:rsidRPr="007B7915">
        <w:rPr>
          <w:sz w:val="22"/>
          <w:szCs w:val="22"/>
          <w:lang w:val="vi-VN"/>
        </w:rPr>
        <w:t xml:space="preserve">hệ thống phụ trợ và thiết bị nhằm đảm bảo rằng hệ thống và thiết bị hoạt động được một cách </w:t>
      </w:r>
      <w:r w:rsidR="006D3FA2" w:rsidRPr="007B7915">
        <w:rPr>
          <w:sz w:val="22"/>
          <w:szCs w:val="22"/>
          <w:lang w:val="vi-VN"/>
        </w:rPr>
        <w:t xml:space="preserve">bình thường </w:t>
      </w:r>
      <w:r w:rsidR="00A64757" w:rsidRPr="007B7915">
        <w:rPr>
          <w:sz w:val="22"/>
          <w:szCs w:val="22"/>
          <w:lang w:val="vi-VN"/>
        </w:rPr>
        <w:t>và phù hợp với mục đích sử dụng</w:t>
      </w:r>
      <w:r w:rsidR="006D3FA2" w:rsidRPr="007B7915">
        <w:rPr>
          <w:sz w:val="22"/>
          <w:szCs w:val="22"/>
          <w:lang w:val="vi-VN"/>
        </w:rPr>
        <w:t>. Việc kiểm tra được thực hiện bằng cách thay đổi khối lượng sản xuất</w:t>
      </w:r>
      <w:r w:rsidR="008C3EF9" w:rsidRPr="007B7915">
        <w:rPr>
          <w:sz w:val="22"/>
          <w:szCs w:val="22"/>
          <w:lang w:val="vi-VN"/>
        </w:rPr>
        <w:t xml:space="preserve"> theo thiết kế</w:t>
      </w:r>
      <w:r w:rsidR="006D3FA2" w:rsidRPr="007B7915">
        <w:rPr>
          <w:sz w:val="22"/>
          <w:szCs w:val="22"/>
          <w:lang w:val="vi-VN"/>
        </w:rPr>
        <w:t xml:space="preserve">, can thiệp trong quá trình, dừng và tái khởi động </w:t>
      </w:r>
      <w:r w:rsidR="001F3051" w:rsidRPr="007B7915">
        <w:rPr>
          <w:sz w:val="22"/>
          <w:szCs w:val="22"/>
          <w:lang w:val="vi-VN"/>
        </w:rPr>
        <w:t xml:space="preserve">quá trình </w:t>
      </w:r>
      <w:r w:rsidR="00705180" w:rsidRPr="007B7915">
        <w:rPr>
          <w:sz w:val="22"/>
          <w:szCs w:val="22"/>
          <w:lang w:val="vi-VN"/>
        </w:rPr>
        <w:t xml:space="preserve">sản xuất. Đây là một yêu cầu trước khi bắt đầu </w:t>
      </w:r>
      <w:r w:rsidR="001F4CED" w:rsidRPr="007B7915">
        <w:rPr>
          <w:sz w:val="22"/>
          <w:szCs w:val="22"/>
          <w:lang w:val="vi-VN"/>
        </w:rPr>
        <w:t xml:space="preserve">Thẩm định </w:t>
      </w:r>
      <w:r w:rsidR="00705180" w:rsidRPr="007B7915">
        <w:rPr>
          <w:sz w:val="22"/>
          <w:szCs w:val="22"/>
          <w:lang w:val="vi-VN"/>
        </w:rPr>
        <w:t xml:space="preserve">hiệu </w:t>
      </w:r>
      <w:r w:rsidR="008C3EF9" w:rsidRPr="007B7915">
        <w:rPr>
          <w:sz w:val="22"/>
          <w:szCs w:val="22"/>
          <w:lang w:val="vi-VN"/>
        </w:rPr>
        <w:t xml:space="preserve">năng </w:t>
      </w:r>
      <w:r w:rsidR="00705180" w:rsidRPr="007B7915">
        <w:rPr>
          <w:sz w:val="22"/>
          <w:szCs w:val="22"/>
          <w:lang w:val="vi-VN"/>
        </w:rPr>
        <w:t>quy trình</w:t>
      </w:r>
      <w:r w:rsidR="001F3051" w:rsidRPr="007B7915">
        <w:rPr>
          <w:sz w:val="22"/>
          <w:szCs w:val="22"/>
          <w:lang w:val="vi-VN"/>
        </w:rPr>
        <w:t xml:space="preserve"> (PPQ)</w:t>
      </w:r>
      <w:r w:rsidR="00705180" w:rsidRPr="007B7915">
        <w:rPr>
          <w:sz w:val="22"/>
          <w:szCs w:val="22"/>
          <w:lang w:val="vi-VN"/>
        </w:rPr>
        <w:t>.</w:t>
      </w:r>
      <w:r w:rsidR="006D3FA2" w:rsidRPr="007B7915">
        <w:rPr>
          <w:sz w:val="22"/>
          <w:szCs w:val="22"/>
          <w:lang w:val="vi-VN"/>
        </w:rPr>
        <w:t xml:space="preserve"> </w:t>
      </w:r>
      <w:r w:rsidRPr="007B7915">
        <w:rPr>
          <w:sz w:val="22"/>
          <w:szCs w:val="22"/>
          <w:lang w:val="vi-VN"/>
        </w:rPr>
        <w:t xml:space="preserve"> </w:t>
      </w:r>
    </w:p>
    <w:p w14:paraId="77EB0213" w14:textId="77777777" w:rsidR="00C755AC" w:rsidRPr="007B7915" w:rsidRDefault="00C755AC" w:rsidP="00C755AC">
      <w:pPr>
        <w:ind w:left="709"/>
        <w:jc w:val="both"/>
        <w:rPr>
          <w:sz w:val="22"/>
          <w:szCs w:val="22"/>
          <w:lang w:val="vi-VN"/>
        </w:rPr>
      </w:pPr>
    </w:p>
    <w:p w14:paraId="0DBB8938" w14:textId="77777777" w:rsidR="00705180" w:rsidRPr="007B7915" w:rsidRDefault="00566E57" w:rsidP="00C755AC">
      <w:pPr>
        <w:ind w:left="709"/>
        <w:jc w:val="both"/>
        <w:rPr>
          <w:sz w:val="22"/>
          <w:szCs w:val="22"/>
          <w:lang w:val="vi-VN"/>
        </w:rPr>
      </w:pPr>
      <w:r w:rsidRPr="007B7915">
        <w:rPr>
          <w:sz w:val="22"/>
          <w:szCs w:val="22"/>
          <w:lang w:val="vi-VN"/>
        </w:rPr>
        <w:t>Thẩm định hiệu năng quy trình (</w:t>
      </w:r>
      <w:r w:rsidR="00705180" w:rsidRPr="007B7915">
        <w:rPr>
          <w:sz w:val="22"/>
          <w:szCs w:val="22"/>
          <w:lang w:val="vi-VN"/>
        </w:rPr>
        <w:t>PPQ</w:t>
      </w:r>
      <w:r w:rsidRPr="007B7915">
        <w:rPr>
          <w:sz w:val="22"/>
          <w:szCs w:val="22"/>
          <w:lang w:val="vi-VN"/>
        </w:rPr>
        <w:t>)</w:t>
      </w:r>
      <w:r w:rsidR="00705180" w:rsidRPr="007B7915">
        <w:rPr>
          <w:sz w:val="22"/>
          <w:szCs w:val="22"/>
          <w:lang w:val="vi-VN"/>
        </w:rPr>
        <w:t xml:space="preserve"> được dùng để kiểm định lại </w:t>
      </w:r>
      <w:r w:rsidR="003C2B69" w:rsidRPr="007B7915">
        <w:rPr>
          <w:sz w:val="22"/>
          <w:szCs w:val="22"/>
          <w:lang w:val="vi-VN"/>
        </w:rPr>
        <w:t xml:space="preserve">thiết kế </w:t>
      </w:r>
      <w:r w:rsidR="00705180" w:rsidRPr="007B7915">
        <w:rPr>
          <w:sz w:val="22"/>
          <w:szCs w:val="22"/>
          <w:lang w:val="vi-VN"/>
        </w:rPr>
        <w:t xml:space="preserve">quy trình được xây dựng cho việc sản xuất ở quy mô sản xuất thực tế và cần phải được thực hiện </w:t>
      </w:r>
      <w:r w:rsidR="00AC0931" w:rsidRPr="007B7915">
        <w:rPr>
          <w:sz w:val="22"/>
          <w:szCs w:val="22"/>
          <w:lang w:val="vi-VN"/>
        </w:rPr>
        <w:t xml:space="preserve">thành công </w:t>
      </w:r>
      <w:r w:rsidR="00705180" w:rsidRPr="007B7915">
        <w:rPr>
          <w:sz w:val="22"/>
          <w:szCs w:val="22"/>
          <w:lang w:val="vi-VN"/>
        </w:rPr>
        <w:t>trước khi sản phẩm được đưa ra lưu hành trên thị trường. Thông thường, việc nghiên cứu toàn bộ các công đoạn trong quy trình là không cần thiết nếu như các dữ liệu của bước thiết kế quy trình</w:t>
      </w:r>
      <w:r w:rsidR="00A10210" w:rsidRPr="007B7915">
        <w:rPr>
          <w:sz w:val="22"/>
          <w:szCs w:val="22"/>
          <w:lang w:val="vi-VN"/>
        </w:rPr>
        <w:t xml:space="preserve"> đã đủ để</w:t>
      </w:r>
      <w:r w:rsidR="00705180" w:rsidRPr="007B7915">
        <w:rPr>
          <w:sz w:val="22"/>
          <w:szCs w:val="22"/>
          <w:lang w:val="vi-VN"/>
        </w:rPr>
        <w:t xml:space="preserve"> </w:t>
      </w:r>
      <w:r w:rsidR="00A10210" w:rsidRPr="007B7915">
        <w:rPr>
          <w:sz w:val="22"/>
          <w:szCs w:val="22"/>
          <w:lang w:val="vi-VN"/>
        </w:rPr>
        <w:t>chứng minh được hiệu quả</w:t>
      </w:r>
      <w:r w:rsidR="00705180" w:rsidRPr="007B7915">
        <w:rPr>
          <w:sz w:val="22"/>
          <w:szCs w:val="22"/>
          <w:lang w:val="vi-VN"/>
        </w:rPr>
        <w:t xml:space="preserve">. Tuy vậy, tốt nhất là quá trình kiểm tra vẫn nên được tiến hành một cách kỹ lưỡng </w:t>
      </w:r>
      <w:r w:rsidR="00B913A8" w:rsidRPr="007B7915">
        <w:rPr>
          <w:sz w:val="22"/>
          <w:szCs w:val="22"/>
          <w:lang w:val="vi-VN"/>
        </w:rPr>
        <w:t>bằng thí nghiệm bổ sung và</w:t>
      </w:r>
      <w:r w:rsidR="00705180" w:rsidRPr="007B7915">
        <w:rPr>
          <w:sz w:val="22"/>
          <w:szCs w:val="22"/>
          <w:lang w:val="vi-VN"/>
        </w:rPr>
        <w:t xml:space="preserve"> </w:t>
      </w:r>
      <w:r w:rsidR="00B913A8" w:rsidRPr="007B7915">
        <w:rPr>
          <w:sz w:val="22"/>
          <w:szCs w:val="22"/>
          <w:lang w:val="vi-VN"/>
        </w:rPr>
        <w:t xml:space="preserve">với </w:t>
      </w:r>
      <w:r w:rsidR="00705180" w:rsidRPr="007B7915">
        <w:rPr>
          <w:sz w:val="22"/>
          <w:szCs w:val="22"/>
          <w:lang w:val="vi-VN"/>
        </w:rPr>
        <w:t>số lượng mẫu kiểm tra lớn.</w:t>
      </w:r>
      <w:r w:rsidR="007D5934" w:rsidRPr="007B7915">
        <w:rPr>
          <w:sz w:val="22"/>
          <w:szCs w:val="22"/>
          <w:lang w:val="vi-VN"/>
        </w:rPr>
        <w:t xml:space="preserve"> Cần tiếp tục kiểm tra cho tới giai đoạn </w:t>
      </w:r>
      <w:r w:rsidR="00714244" w:rsidRPr="007B7915">
        <w:rPr>
          <w:color w:val="FF0000"/>
          <w:sz w:val="22"/>
          <w:szCs w:val="22"/>
          <w:lang w:val="vi-VN"/>
        </w:rPr>
        <w:t xml:space="preserve">thẩm tra lại quy trình </w:t>
      </w:r>
      <w:r w:rsidR="00714244" w:rsidRPr="007B7915">
        <w:rPr>
          <w:sz w:val="22"/>
          <w:szCs w:val="22"/>
          <w:lang w:val="vi-VN"/>
        </w:rPr>
        <w:t xml:space="preserve">nếu được. Việc xem xét thời gian </w:t>
      </w:r>
      <w:r w:rsidR="004A6FBB" w:rsidRPr="007B7915">
        <w:rPr>
          <w:sz w:val="22"/>
          <w:szCs w:val="22"/>
          <w:lang w:val="vi-VN"/>
        </w:rPr>
        <w:t xml:space="preserve">lấy mẫu tăng cường và thời gian theo dõi nên được dựa trên các lý giải khoa học chẳng hạn như </w:t>
      </w:r>
      <w:r w:rsidR="001B1633" w:rsidRPr="007B7915">
        <w:rPr>
          <w:sz w:val="22"/>
          <w:szCs w:val="22"/>
          <w:lang w:val="vi-VN"/>
        </w:rPr>
        <w:t xml:space="preserve">các hiểu biết trước đó về sản phẩm, sản lượng, mức độ phức tạp của </w:t>
      </w:r>
      <w:r w:rsidR="00D912D1" w:rsidRPr="007B7915">
        <w:rPr>
          <w:sz w:val="22"/>
          <w:szCs w:val="22"/>
          <w:lang w:val="vi-VN"/>
        </w:rPr>
        <w:t xml:space="preserve">quy </w:t>
      </w:r>
      <w:r w:rsidR="001B1633" w:rsidRPr="007B7915">
        <w:rPr>
          <w:sz w:val="22"/>
          <w:szCs w:val="22"/>
          <w:lang w:val="vi-VN"/>
        </w:rPr>
        <w:t xml:space="preserve">trình... Việc áp dụng PAT khi tiến hành </w:t>
      </w:r>
      <w:r w:rsidRPr="007B7915">
        <w:rPr>
          <w:sz w:val="22"/>
          <w:szCs w:val="22"/>
          <w:lang w:val="vi-VN"/>
        </w:rPr>
        <w:t xml:space="preserve">Thẩm định </w:t>
      </w:r>
      <w:r w:rsidR="001B1633" w:rsidRPr="007B7915">
        <w:rPr>
          <w:sz w:val="22"/>
          <w:szCs w:val="22"/>
          <w:lang w:val="vi-VN"/>
        </w:rPr>
        <w:t xml:space="preserve">hiệu </w:t>
      </w:r>
      <w:r w:rsidR="00D912D1" w:rsidRPr="007B7915">
        <w:rPr>
          <w:sz w:val="22"/>
          <w:szCs w:val="22"/>
          <w:lang w:val="vi-VN"/>
        </w:rPr>
        <w:t xml:space="preserve">năng </w:t>
      </w:r>
      <w:r w:rsidR="001B1633" w:rsidRPr="007B7915">
        <w:rPr>
          <w:sz w:val="22"/>
          <w:szCs w:val="22"/>
          <w:lang w:val="vi-VN"/>
        </w:rPr>
        <w:t>quy trình</w:t>
      </w:r>
      <w:r w:rsidR="00DA3B7B" w:rsidRPr="007B7915">
        <w:rPr>
          <w:sz w:val="22"/>
          <w:szCs w:val="22"/>
          <w:lang w:val="vi-VN"/>
        </w:rPr>
        <w:t xml:space="preserve"> (PPQ)</w:t>
      </w:r>
      <w:r w:rsidR="001B1633" w:rsidRPr="007B7915">
        <w:rPr>
          <w:sz w:val="22"/>
          <w:szCs w:val="22"/>
          <w:lang w:val="vi-VN"/>
        </w:rPr>
        <w:t xml:space="preserve"> sẽ tập trung vào hệ thống đo lường và vòng lặp kiểm soát của các đặc tính được đo lường. Tuy vậy, các phương pháp lấy mẫu mới hoặc các phép thử mới không nên được thử nghiệm ở giai đoạn này mà nên được nghiên cứu </w:t>
      </w:r>
      <w:r w:rsidR="00DA3B7B" w:rsidRPr="007B7915">
        <w:rPr>
          <w:sz w:val="22"/>
          <w:szCs w:val="22"/>
          <w:lang w:val="vi-VN"/>
        </w:rPr>
        <w:t xml:space="preserve">từ </w:t>
      </w:r>
      <w:r w:rsidR="001B1633" w:rsidRPr="007B7915">
        <w:rPr>
          <w:sz w:val="22"/>
          <w:szCs w:val="22"/>
          <w:lang w:val="vi-VN"/>
        </w:rPr>
        <w:t xml:space="preserve">trước đó </w:t>
      </w:r>
      <w:r w:rsidR="00DA3B7B" w:rsidRPr="007B7915">
        <w:rPr>
          <w:sz w:val="22"/>
          <w:szCs w:val="22"/>
          <w:lang w:val="vi-VN"/>
        </w:rPr>
        <w:t xml:space="preserve">ở </w:t>
      </w:r>
      <w:r w:rsidR="001B1633" w:rsidRPr="007B7915">
        <w:rPr>
          <w:sz w:val="22"/>
          <w:szCs w:val="22"/>
          <w:lang w:val="vi-VN"/>
        </w:rPr>
        <w:t>giai đoạn xây dựng quy trình. Trong quá trình này không nên</w:t>
      </w:r>
      <w:r w:rsidR="00B913A8" w:rsidRPr="007B7915">
        <w:rPr>
          <w:sz w:val="22"/>
          <w:szCs w:val="22"/>
          <w:lang w:val="vi-VN"/>
        </w:rPr>
        <w:t xml:space="preserve"> để bất kỳ một chỉ tiêu nào không được tiến hành kiểm tra, đồng thời không</w:t>
      </w:r>
      <w:r w:rsidR="001B1633" w:rsidRPr="007B7915">
        <w:rPr>
          <w:sz w:val="22"/>
          <w:szCs w:val="22"/>
          <w:lang w:val="vi-VN"/>
        </w:rPr>
        <w:t xml:space="preserve"> tiến hành</w:t>
      </w:r>
      <w:r w:rsidR="00B913A8" w:rsidRPr="007B7915">
        <w:rPr>
          <w:sz w:val="22"/>
          <w:szCs w:val="22"/>
          <w:lang w:val="vi-VN"/>
        </w:rPr>
        <w:t xml:space="preserve"> kiểm tra thêm bất kỳ chỉ tiêu mới nào</w:t>
      </w:r>
      <w:r w:rsidR="001B1633" w:rsidRPr="007B7915">
        <w:rPr>
          <w:sz w:val="22"/>
          <w:szCs w:val="22"/>
          <w:lang w:val="vi-VN"/>
        </w:rPr>
        <w:t xml:space="preserve">. </w:t>
      </w:r>
    </w:p>
    <w:p w14:paraId="6E8BD5A0" w14:textId="77777777" w:rsidR="001B1633" w:rsidRPr="007B7915" w:rsidRDefault="001B1633" w:rsidP="00C755AC">
      <w:pPr>
        <w:ind w:left="709"/>
        <w:jc w:val="both"/>
        <w:rPr>
          <w:sz w:val="22"/>
          <w:szCs w:val="22"/>
          <w:lang w:val="vi-VN"/>
        </w:rPr>
      </w:pPr>
    </w:p>
    <w:p w14:paraId="058F4261" w14:textId="77777777" w:rsidR="00C755AC" w:rsidRPr="007B7915" w:rsidRDefault="001B1633" w:rsidP="00C755AC">
      <w:pPr>
        <w:ind w:left="709"/>
        <w:jc w:val="both"/>
        <w:rPr>
          <w:sz w:val="22"/>
          <w:szCs w:val="22"/>
          <w:lang w:val="vi-VN"/>
        </w:rPr>
      </w:pPr>
      <w:r w:rsidRPr="007B7915">
        <w:rPr>
          <w:sz w:val="22"/>
          <w:szCs w:val="22"/>
          <w:lang w:val="vi-VN"/>
        </w:rPr>
        <w:t xml:space="preserve">Trước khi tiến hành thẩm định, cần xây dựng </w:t>
      </w:r>
      <w:r w:rsidR="00616D26" w:rsidRPr="007B7915">
        <w:rPr>
          <w:color w:val="FF0000"/>
          <w:sz w:val="22"/>
          <w:szCs w:val="22"/>
          <w:lang w:val="vi-VN"/>
        </w:rPr>
        <w:t xml:space="preserve">Đề cương </w:t>
      </w:r>
      <w:r w:rsidR="00566E57" w:rsidRPr="007B7915">
        <w:rPr>
          <w:color w:val="FF0000"/>
          <w:sz w:val="22"/>
          <w:szCs w:val="22"/>
          <w:lang w:val="vi-VN"/>
        </w:rPr>
        <w:t xml:space="preserve">thẩm định gốc </w:t>
      </w:r>
      <w:r w:rsidR="00421F0F" w:rsidRPr="007B7915">
        <w:rPr>
          <w:color w:val="FF0000"/>
          <w:sz w:val="22"/>
          <w:szCs w:val="22"/>
          <w:lang w:val="vi-VN"/>
        </w:rPr>
        <w:t>(Validation Master Plan -VMP)</w:t>
      </w:r>
      <w:r w:rsidRPr="007B7915">
        <w:rPr>
          <w:color w:val="FF0000"/>
          <w:sz w:val="22"/>
          <w:szCs w:val="22"/>
          <w:lang w:val="vi-VN"/>
        </w:rPr>
        <w:t xml:space="preserve">, </w:t>
      </w:r>
      <w:r w:rsidRPr="007B7915">
        <w:rPr>
          <w:sz w:val="22"/>
          <w:szCs w:val="22"/>
          <w:lang w:val="vi-VN"/>
        </w:rPr>
        <w:t xml:space="preserve">trong đó đề cập tới </w:t>
      </w:r>
      <w:r w:rsidR="000846D6" w:rsidRPr="007B7915">
        <w:rPr>
          <w:sz w:val="22"/>
          <w:szCs w:val="22"/>
          <w:lang w:val="vi-VN"/>
        </w:rPr>
        <w:t>triết lý và nguyên tắc, cách tiếp cận của cơ sở sản xuất khi tiến hành thẩm định</w:t>
      </w:r>
      <w:r w:rsidR="00A36DF0" w:rsidRPr="007B7915">
        <w:rPr>
          <w:sz w:val="22"/>
          <w:szCs w:val="22"/>
          <w:lang w:val="vi-VN"/>
        </w:rPr>
        <w:t>/kiểm tra</w:t>
      </w:r>
      <w:r w:rsidR="000846D6" w:rsidRPr="007B7915">
        <w:rPr>
          <w:sz w:val="22"/>
          <w:szCs w:val="22"/>
          <w:lang w:val="vi-VN"/>
        </w:rPr>
        <w:t xml:space="preserve">. </w:t>
      </w:r>
      <w:r w:rsidR="000846D6" w:rsidRPr="007B7915">
        <w:rPr>
          <w:color w:val="FF0000"/>
          <w:sz w:val="22"/>
          <w:szCs w:val="22"/>
          <w:lang w:val="vi-VN"/>
        </w:rPr>
        <w:t xml:space="preserve">Trong </w:t>
      </w:r>
      <w:r w:rsidR="00C458FD" w:rsidRPr="007B7915">
        <w:rPr>
          <w:color w:val="FF0000"/>
          <w:sz w:val="22"/>
          <w:szCs w:val="22"/>
          <w:lang w:val="vi-VN"/>
        </w:rPr>
        <w:t>đề cương thẩm định</w:t>
      </w:r>
      <w:r w:rsidR="000846D6" w:rsidRPr="007B7915">
        <w:rPr>
          <w:color w:val="FF0000"/>
          <w:sz w:val="22"/>
          <w:szCs w:val="22"/>
          <w:lang w:val="vi-VN"/>
        </w:rPr>
        <w:t xml:space="preserve"> </w:t>
      </w:r>
      <w:r w:rsidR="00A36DF0" w:rsidRPr="007B7915">
        <w:rPr>
          <w:color w:val="FF0000"/>
          <w:sz w:val="22"/>
          <w:szCs w:val="22"/>
          <w:lang w:val="vi-VN"/>
        </w:rPr>
        <w:t>tổng thể</w:t>
      </w:r>
      <w:r w:rsidR="00421F0F" w:rsidRPr="007B7915">
        <w:rPr>
          <w:color w:val="FF0000"/>
          <w:sz w:val="22"/>
          <w:szCs w:val="22"/>
          <w:lang w:val="vi-VN"/>
        </w:rPr>
        <w:t xml:space="preserve"> (VMP)</w:t>
      </w:r>
      <w:r w:rsidR="000846D6" w:rsidRPr="007B7915">
        <w:rPr>
          <w:color w:val="FF0000"/>
          <w:sz w:val="22"/>
          <w:szCs w:val="22"/>
          <w:lang w:val="vi-VN"/>
        </w:rPr>
        <w:t xml:space="preserve">, </w:t>
      </w:r>
      <w:r w:rsidR="00C458FD" w:rsidRPr="007B7915">
        <w:rPr>
          <w:color w:val="FF0000"/>
          <w:sz w:val="22"/>
          <w:szCs w:val="22"/>
          <w:lang w:val="vi-VN"/>
        </w:rPr>
        <w:t>đề cương thẩm định</w:t>
      </w:r>
      <w:r w:rsidR="000846D6" w:rsidRPr="007B7915">
        <w:rPr>
          <w:color w:val="FF0000"/>
          <w:sz w:val="22"/>
          <w:szCs w:val="22"/>
          <w:lang w:val="vi-VN"/>
        </w:rPr>
        <w:t xml:space="preserve"> </w:t>
      </w:r>
      <w:r w:rsidR="00B913A8" w:rsidRPr="007B7915">
        <w:rPr>
          <w:color w:val="FF0000"/>
          <w:sz w:val="22"/>
          <w:szCs w:val="22"/>
          <w:lang w:val="vi-VN"/>
        </w:rPr>
        <w:t xml:space="preserve">của giai đoạn </w:t>
      </w:r>
      <w:r w:rsidR="00E17B1F" w:rsidRPr="007B7915">
        <w:rPr>
          <w:color w:val="FF0000"/>
          <w:sz w:val="22"/>
          <w:szCs w:val="22"/>
          <w:lang w:val="vi-VN"/>
        </w:rPr>
        <w:t>Thẩm định</w:t>
      </w:r>
      <w:r w:rsidR="00FE5456" w:rsidRPr="007B7915">
        <w:rPr>
          <w:color w:val="FF0000"/>
          <w:sz w:val="22"/>
          <w:szCs w:val="22"/>
          <w:lang w:val="vi-VN"/>
        </w:rPr>
        <w:t xml:space="preserve"> quy trình sản </w:t>
      </w:r>
      <w:r w:rsidR="00B913A8" w:rsidRPr="007B7915">
        <w:rPr>
          <w:color w:val="FF0000"/>
          <w:sz w:val="22"/>
          <w:szCs w:val="22"/>
          <w:lang w:val="vi-VN"/>
        </w:rPr>
        <w:t>xuất</w:t>
      </w:r>
      <w:r w:rsidR="005F5883" w:rsidRPr="007B7915">
        <w:rPr>
          <w:color w:val="FF0000"/>
          <w:sz w:val="22"/>
          <w:szCs w:val="22"/>
          <w:lang w:val="vi-VN"/>
        </w:rPr>
        <w:t xml:space="preserve"> cần phải bao gồm các lưu ý về kỹ thuật để minh chứng cho mức độ hiểu biết về quy trình, cách t</w:t>
      </w:r>
      <w:r w:rsidR="00B913A8" w:rsidRPr="007B7915">
        <w:rPr>
          <w:color w:val="FF0000"/>
          <w:sz w:val="22"/>
          <w:szCs w:val="22"/>
          <w:lang w:val="vi-VN"/>
        </w:rPr>
        <w:t>iếp cận và chiến lược thẩm định cũng như</w:t>
      </w:r>
      <w:r w:rsidR="005F5883" w:rsidRPr="007B7915">
        <w:rPr>
          <w:color w:val="FF0000"/>
          <w:sz w:val="22"/>
          <w:szCs w:val="22"/>
          <w:lang w:val="vi-VN"/>
        </w:rPr>
        <w:t xml:space="preserve"> </w:t>
      </w:r>
      <w:r w:rsidR="00421F0F" w:rsidRPr="007B7915">
        <w:rPr>
          <w:color w:val="FF0000"/>
          <w:sz w:val="22"/>
          <w:szCs w:val="22"/>
          <w:lang w:val="vi-VN"/>
        </w:rPr>
        <w:t>hiểu biết về yêu cầu đối với</w:t>
      </w:r>
      <w:r w:rsidR="00B913A8" w:rsidRPr="007B7915">
        <w:rPr>
          <w:color w:val="FF0000"/>
          <w:sz w:val="22"/>
          <w:szCs w:val="22"/>
          <w:lang w:val="vi-VN"/>
        </w:rPr>
        <w:t xml:space="preserve"> </w:t>
      </w:r>
      <w:r w:rsidR="005F5883" w:rsidRPr="007B7915">
        <w:rPr>
          <w:color w:val="FF0000"/>
          <w:sz w:val="22"/>
          <w:szCs w:val="22"/>
          <w:lang w:val="vi-VN"/>
        </w:rPr>
        <w:t>hồ sơ tài liệu và các tài liệu tham khảo</w:t>
      </w:r>
      <w:r w:rsidR="005F5883" w:rsidRPr="007B7915">
        <w:rPr>
          <w:sz w:val="22"/>
          <w:szCs w:val="22"/>
          <w:lang w:val="vi-VN"/>
        </w:rPr>
        <w:t xml:space="preserve">. </w:t>
      </w:r>
      <w:r w:rsidR="00CA464F" w:rsidRPr="007B7915">
        <w:rPr>
          <w:color w:val="FF0000"/>
          <w:sz w:val="22"/>
          <w:szCs w:val="22"/>
          <w:lang w:val="vi-VN"/>
        </w:rPr>
        <w:t>Đ</w:t>
      </w:r>
      <w:r w:rsidR="005F5883" w:rsidRPr="007B7915">
        <w:rPr>
          <w:color w:val="FF0000"/>
          <w:sz w:val="22"/>
          <w:szCs w:val="22"/>
          <w:lang w:val="vi-VN"/>
        </w:rPr>
        <w:t xml:space="preserve">ề cương </w:t>
      </w:r>
      <w:r w:rsidR="00566E57" w:rsidRPr="007B7915">
        <w:rPr>
          <w:color w:val="FF0000"/>
          <w:sz w:val="22"/>
          <w:szCs w:val="22"/>
          <w:lang w:val="vi-VN"/>
        </w:rPr>
        <w:t xml:space="preserve">Thẩm định </w:t>
      </w:r>
      <w:r w:rsidR="00CA464F" w:rsidRPr="007B7915">
        <w:rPr>
          <w:color w:val="FF0000"/>
          <w:sz w:val="22"/>
          <w:szCs w:val="22"/>
          <w:lang w:val="vi-VN"/>
        </w:rPr>
        <w:t>hiệu năng</w:t>
      </w:r>
      <w:r w:rsidR="005F5883" w:rsidRPr="007B7915">
        <w:rPr>
          <w:color w:val="FF0000"/>
          <w:sz w:val="22"/>
          <w:szCs w:val="22"/>
          <w:lang w:val="vi-VN"/>
        </w:rPr>
        <w:t xml:space="preserve"> quy trình</w:t>
      </w:r>
      <w:r w:rsidR="00CA464F" w:rsidRPr="007B7915">
        <w:rPr>
          <w:color w:val="FF0000"/>
          <w:sz w:val="22"/>
          <w:szCs w:val="22"/>
          <w:lang w:val="vi-VN"/>
        </w:rPr>
        <w:t xml:space="preserve"> (PPQ) dưới dạng văn bản cần phải được xây dựng chi tiết và được duyệt bởi bộ phận</w:t>
      </w:r>
      <w:r w:rsidR="009B6991" w:rsidRPr="007B7915">
        <w:rPr>
          <w:color w:val="FF0000"/>
          <w:sz w:val="22"/>
          <w:szCs w:val="22"/>
          <w:lang w:val="vi-VN"/>
        </w:rPr>
        <w:t xml:space="preserve"> phù hợp,</w:t>
      </w:r>
      <w:r w:rsidR="00CA464F" w:rsidRPr="007B7915">
        <w:rPr>
          <w:color w:val="FF0000"/>
          <w:sz w:val="22"/>
          <w:szCs w:val="22"/>
          <w:lang w:val="vi-VN"/>
        </w:rPr>
        <w:t xml:space="preserve"> có đủ thẩm quyền trước khi được thực thi. Đề cương bao gồm chi tiết về</w:t>
      </w:r>
      <w:r w:rsidR="005F5883" w:rsidRPr="007B7915">
        <w:rPr>
          <w:sz w:val="22"/>
          <w:szCs w:val="22"/>
          <w:lang w:val="vi-VN"/>
        </w:rPr>
        <w:t xml:space="preserve"> các điều kiện sản xuất, kiểm soát trong quá trình, kế hoạch lấy mẫu, thử nghiệm và các kết quả dự kiến đạt được</w:t>
      </w:r>
      <w:r w:rsidR="00CA464F" w:rsidRPr="007B7915">
        <w:rPr>
          <w:sz w:val="22"/>
          <w:szCs w:val="22"/>
          <w:lang w:val="vi-VN"/>
        </w:rPr>
        <w:t>.</w:t>
      </w:r>
      <w:r w:rsidR="00C96E4B" w:rsidRPr="007B7915">
        <w:rPr>
          <w:sz w:val="22"/>
          <w:szCs w:val="22"/>
          <w:lang w:val="vi-VN"/>
        </w:rPr>
        <w:t xml:space="preserve"> </w:t>
      </w:r>
      <w:r w:rsidR="00D3217B" w:rsidRPr="007B7915">
        <w:rPr>
          <w:sz w:val="22"/>
          <w:szCs w:val="22"/>
          <w:lang w:val="vi-VN"/>
        </w:rPr>
        <w:t xml:space="preserve">Số lượng lô được lựa chọn và kế hoạch lấy mẫu khi tiến hành </w:t>
      </w:r>
      <w:r w:rsidR="00566E57" w:rsidRPr="007B7915">
        <w:rPr>
          <w:sz w:val="22"/>
          <w:szCs w:val="22"/>
          <w:lang w:val="vi-VN"/>
        </w:rPr>
        <w:t>Thẩm định</w:t>
      </w:r>
      <w:r w:rsidR="00CA464F" w:rsidRPr="007B7915">
        <w:rPr>
          <w:sz w:val="22"/>
          <w:szCs w:val="22"/>
          <w:lang w:val="vi-VN"/>
        </w:rPr>
        <w:t xml:space="preserve"> hiệu năng q</w:t>
      </w:r>
      <w:r w:rsidR="00D3217B" w:rsidRPr="007B7915">
        <w:rPr>
          <w:sz w:val="22"/>
          <w:szCs w:val="22"/>
          <w:lang w:val="vi-VN"/>
        </w:rPr>
        <w:t>uy</w:t>
      </w:r>
      <w:r w:rsidR="00CA464F" w:rsidRPr="007B7915">
        <w:rPr>
          <w:sz w:val="22"/>
          <w:szCs w:val="22"/>
          <w:lang w:val="vi-VN"/>
        </w:rPr>
        <w:t xml:space="preserve"> </w:t>
      </w:r>
      <w:r w:rsidR="00D3217B" w:rsidRPr="007B7915">
        <w:rPr>
          <w:sz w:val="22"/>
          <w:szCs w:val="22"/>
          <w:lang w:val="vi-VN"/>
        </w:rPr>
        <w:t xml:space="preserve">trình </w:t>
      </w:r>
      <w:r w:rsidR="00421F0F" w:rsidRPr="007B7915">
        <w:rPr>
          <w:sz w:val="22"/>
          <w:szCs w:val="22"/>
          <w:lang w:val="vi-VN"/>
        </w:rPr>
        <w:t xml:space="preserve">(PPQ) </w:t>
      </w:r>
      <w:r w:rsidR="00D3217B" w:rsidRPr="007B7915">
        <w:rPr>
          <w:sz w:val="22"/>
          <w:szCs w:val="22"/>
          <w:lang w:val="vi-VN"/>
        </w:rPr>
        <w:t>c</w:t>
      </w:r>
      <w:r w:rsidR="00C96E4B" w:rsidRPr="007B7915">
        <w:rPr>
          <w:sz w:val="22"/>
          <w:szCs w:val="22"/>
          <w:lang w:val="vi-VN"/>
        </w:rPr>
        <w:t xml:space="preserve">ần phải dựa trên các bằng chứng khoa học </w:t>
      </w:r>
      <w:r w:rsidR="00E750B0" w:rsidRPr="007B7915">
        <w:rPr>
          <w:sz w:val="22"/>
          <w:szCs w:val="22"/>
          <w:lang w:val="vi-VN"/>
        </w:rPr>
        <w:t>và chứng minh bằng các phương pháp thống kê.</w:t>
      </w:r>
    </w:p>
    <w:p w14:paraId="63F24267" w14:textId="77777777" w:rsidR="00C755AC" w:rsidRPr="007B7915" w:rsidRDefault="00C755AC" w:rsidP="00C755AC">
      <w:pPr>
        <w:ind w:left="709"/>
        <w:jc w:val="both"/>
        <w:rPr>
          <w:sz w:val="22"/>
          <w:szCs w:val="22"/>
          <w:lang w:val="vi-VN"/>
        </w:rPr>
      </w:pPr>
    </w:p>
    <w:p w14:paraId="5FEA47FA" w14:textId="77777777" w:rsidR="00E750B0" w:rsidRPr="007B7915" w:rsidRDefault="00E750B0" w:rsidP="00C755AC">
      <w:pPr>
        <w:ind w:left="709"/>
        <w:jc w:val="both"/>
        <w:rPr>
          <w:sz w:val="22"/>
          <w:szCs w:val="22"/>
          <w:lang w:val="vi-VN"/>
        </w:rPr>
      </w:pPr>
      <w:r w:rsidRPr="007B7915">
        <w:rPr>
          <w:sz w:val="22"/>
          <w:szCs w:val="22"/>
          <w:lang w:val="vi-VN"/>
        </w:rPr>
        <w:t xml:space="preserve">Các lô được sử dụng trong </w:t>
      </w:r>
      <w:r w:rsidR="00566E57" w:rsidRPr="007B7915">
        <w:rPr>
          <w:sz w:val="22"/>
          <w:szCs w:val="22"/>
          <w:lang w:val="vi-VN"/>
        </w:rPr>
        <w:t xml:space="preserve">Thẩm định </w:t>
      </w:r>
      <w:r w:rsidR="00CA464F" w:rsidRPr="007B7915">
        <w:rPr>
          <w:sz w:val="22"/>
          <w:szCs w:val="22"/>
          <w:lang w:val="vi-VN"/>
        </w:rPr>
        <w:t>hiệu năng quy trình (</w:t>
      </w:r>
      <w:r w:rsidRPr="007B7915">
        <w:rPr>
          <w:sz w:val="22"/>
          <w:szCs w:val="22"/>
          <w:lang w:val="vi-VN"/>
        </w:rPr>
        <w:t>PPQ</w:t>
      </w:r>
      <w:r w:rsidR="00CA464F" w:rsidRPr="007B7915">
        <w:rPr>
          <w:sz w:val="22"/>
          <w:szCs w:val="22"/>
          <w:lang w:val="vi-VN"/>
        </w:rPr>
        <w:t>)</w:t>
      </w:r>
      <w:r w:rsidRPr="007B7915">
        <w:rPr>
          <w:sz w:val="22"/>
          <w:szCs w:val="22"/>
          <w:lang w:val="vi-VN"/>
        </w:rPr>
        <w:t>, còn được gọi là lô thích hợp, là lô được sản xuất trong điề</w:t>
      </w:r>
      <w:r w:rsidR="00DA3B7B" w:rsidRPr="007B7915">
        <w:rPr>
          <w:sz w:val="22"/>
          <w:szCs w:val="22"/>
          <w:lang w:val="vi-VN"/>
        </w:rPr>
        <w:t>u kiện sản xuất thông thường với nhân lực đúng theo dự kiến</w:t>
      </w:r>
      <w:r w:rsidR="00CA464F" w:rsidRPr="007B7915">
        <w:rPr>
          <w:sz w:val="22"/>
          <w:szCs w:val="22"/>
          <w:lang w:val="vi-VN"/>
        </w:rPr>
        <w:t xml:space="preserve">. </w:t>
      </w:r>
      <w:r w:rsidR="00CA464F" w:rsidRPr="007B7915">
        <w:rPr>
          <w:color w:val="FF0000"/>
          <w:sz w:val="22"/>
          <w:szCs w:val="22"/>
          <w:lang w:val="vi-VN"/>
        </w:rPr>
        <w:t>Báo cáo Kiểm tra hiệu năng quy trình (</w:t>
      </w:r>
      <w:r w:rsidRPr="007B7915">
        <w:rPr>
          <w:color w:val="FF0000"/>
          <w:sz w:val="22"/>
          <w:szCs w:val="22"/>
          <w:lang w:val="vi-VN"/>
        </w:rPr>
        <w:t>PPQ</w:t>
      </w:r>
      <w:r w:rsidR="00CA464F" w:rsidRPr="007B7915">
        <w:rPr>
          <w:color w:val="FF0000"/>
          <w:sz w:val="22"/>
          <w:szCs w:val="22"/>
          <w:lang w:val="vi-VN"/>
        </w:rPr>
        <w:t>)</w:t>
      </w:r>
      <w:r w:rsidRPr="007B7915">
        <w:rPr>
          <w:color w:val="FF0000"/>
          <w:sz w:val="22"/>
          <w:szCs w:val="22"/>
          <w:lang w:val="vi-VN"/>
        </w:rPr>
        <w:t xml:space="preserve"> cần phải tổng hợp lại các dữ liệu và các phân tích,</w:t>
      </w:r>
      <w:r w:rsidR="00CA464F" w:rsidRPr="007B7915">
        <w:rPr>
          <w:color w:val="FF0000"/>
          <w:sz w:val="22"/>
          <w:szCs w:val="22"/>
          <w:lang w:val="vi-VN"/>
        </w:rPr>
        <w:t xml:space="preserve"> bàn luận về bất kỳ sự thay đổi hay</w:t>
      </w:r>
      <w:r w:rsidRPr="007B7915">
        <w:rPr>
          <w:color w:val="FF0000"/>
          <w:sz w:val="22"/>
          <w:szCs w:val="22"/>
          <w:lang w:val="vi-VN"/>
        </w:rPr>
        <w:t xml:space="preserve"> sai lệch quan sát được </w:t>
      </w:r>
      <w:r w:rsidR="00CA464F" w:rsidRPr="007B7915">
        <w:rPr>
          <w:color w:val="FF0000"/>
          <w:sz w:val="22"/>
          <w:szCs w:val="22"/>
          <w:lang w:val="vi-VN"/>
        </w:rPr>
        <w:t xml:space="preserve">cùng với </w:t>
      </w:r>
      <w:r w:rsidRPr="007B7915">
        <w:rPr>
          <w:color w:val="FF0000"/>
          <w:sz w:val="22"/>
          <w:szCs w:val="22"/>
          <w:lang w:val="vi-VN"/>
        </w:rPr>
        <w:t xml:space="preserve">bất kỳ hành động sửa chữa, thay đổi </w:t>
      </w:r>
      <w:r w:rsidR="00CA464F" w:rsidRPr="007B7915">
        <w:rPr>
          <w:color w:val="FF0000"/>
          <w:sz w:val="22"/>
          <w:szCs w:val="22"/>
          <w:lang w:val="vi-VN"/>
        </w:rPr>
        <w:t xml:space="preserve">nào cũng như </w:t>
      </w:r>
      <w:r w:rsidRPr="007B7915">
        <w:rPr>
          <w:color w:val="FF0000"/>
          <w:sz w:val="22"/>
          <w:szCs w:val="22"/>
          <w:lang w:val="vi-VN"/>
        </w:rPr>
        <w:t xml:space="preserve">kết luận cuối cùng rằng liệu quy trình có nằm trong tầm kiểm soát hay không. </w:t>
      </w:r>
      <w:r w:rsidRPr="007B7915">
        <w:rPr>
          <w:sz w:val="22"/>
          <w:szCs w:val="22"/>
          <w:lang w:val="vi-VN"/>
        </w:rPr>
        <w:t>Nếu</w:t>
      </w:r>
      <w:r w:rsidR="00B913A8" w:rsidRPr="007B7915">
        <w:rPr>
          <w:sz w:val="22"/>
          <w:szCs w:val="22"/>
          <w:lang w:val="vi-VN"/>
        </w:rPr>
        <w:t xml:space="preserve"> sau quá trình kiểm tra mà kết quả kiểm tra không đạt</w:t>
      </w:r>
      <w:r w:rsidRPr="007B7915">
        <w:rPr>
          <w:sz w:val="22"/>
          <w:szCs w:val="22"/>
          <w:lang w:val="vi-VN"/>
        </w:rPr>
        <w:t xml:space="preserve">, </w:t>
      </w:r>
      <w:r w:rsidR="00295664" w:rsidRPr="007B7915">
        <w:rPr>
          <w:sz w:val="22"/>
          <w:szCs w:val="22"/>
          <w:lang w:val="vi-VN"/>
        </w:rPr>
        <w:t>cơ sở sản xuất có thể tiến hành kiểm tra lại bước thiết kế quy trình để có thể hiểu</w:t>
      </w:r>
      <w:r w:rsidR="00F11923" w:rsidRPr="007B7915">
        <w:rPr>
          <w:sz w:val="22"/>
          <w:szCs w:val="22"/>
          <w:lang w:val="vi-VN"/>
        </w:rPr>
        <w:t xml:space="preserve"> rõ</w:t>
      </w:r>
      <w:r w:rsidR="00295664" w:rsidRPr="007B7915">
        <w:rPr>
          <w:sz w:val="22"/>
          <w:szCs w:val="22"/>
          <w:lang w:val="vi-VN"/>
        </w:rPr>
        <w:t xml:space="preserve"> hơn về quy trình và độ tin cậy trước khi tiến hành lại </w:t>
      </w:r>
      <w:r w:rsidR="00CA464F" w:rsidRPr="007B7915">
        <w:rPr>
          <w:sz w:val="22"/>
          <w:szCs w:val="22"/>
          <w:lang w:val="vi-VN"/>
        </w:rPr>
        <w:t>Kiểm tra hiệu năng quy trình (</w:t>
      </w:r>
      <w:r w:rsidR="00295664" w:rsidRPr="007B7915">
        <w:rPr>
          <w:sz w:val="22"/>
          <w:szCs w:val="22"/>
          <w:lang w:val="vi-VN"/>
        </w:rPr>
        <w:t>P</w:t>
      </w:r>
      <w:r w:rsidR="00615CA9" w:rsidRPr="007B7915">
        <w:rPr>
          <w:sz w:val="22"/>
          <w:szCs w:val="22"/>
          <w:lang w:val="vi-VN"/>
        </w:rPr>
        <w:t>PQ</w:t>
      </w:r>
      <w:r w:rsidR="00CA464F" w:rsidRPr="007B7915">
        <w:rPr>
          <w:sz w:val="22"/>
          <w:szCs w:val="22"/>
          <w:lang w:val="vi-VN"/>
        </w:rPr>
        <w:t>)</w:t>
      </w:r>
      <w:r w:rsidR="00615CA9" w:rsidRPr="007B7915">
        <w:rPr>
          <w:sz w:val="22"/>
          <w:szCs w:val="22"/>
          <w:lang w:val="vi-VN"/>
        </w:rPr>
        <w:t>. Phần bàn luận ở bước 3 của v</w:t>
      </w:r>
      <w:r w:rsidR="00295664" w:rsidRPr="007B7915">
        <w:rPr>
          <w:sz w:val="22"/>
          <w:szCs w:val="22"/>
          <w:lang w:val="vi-VN"/>
        </w:rPr>
        <w:t xml:space="preserve">iệc </w:t>
      </w:r>
      <w:r w:rsidR="00330C1A" w:rsidRPr="007B7915">
        <w:rPr>
          <w:sz w:val="22"/>
          <w:szCs w:val="22"/>
          <w:lang w:val="vi-VN"/>
        </w:rPr>
        <w:t xml:space="preserve">Thẩm </w:t>
      </w:r>
      <w:r w:rsidR="00295664" w:rsidRPr="007B7915">
        <w:rPr>
          <w:sz w:val="22"/>
          <w:szCs w:val="22"/>
          <w:lang w:val="vi-VN"/>
        </w:rPr>
        <w:t>tra liên tục quy trình</w:t>
      </w:r>
      <w:r w:rsidR="00C419AF" w:rsidRPr="007B7915">
        <w:rPr>
          <w:sz w:val="22"/>
          <w:szCs w:val="22"/>
          <w:lang w:val="vi-VN"/>
        </w:rPr>
        <w:t xml:space="preserve"> (Continued Process V</w:t>
      </w:r>
      <w:r w:rsidR="00CA464F" w:rsidRPr="007B7915">
        <w:rPr>
          <w:sz w:val="22"/>
          <w:szCs w:val="22"/>
          <w:lang w:val="vi-VN"/>
        </w:rPr>
        <w:t>erification)</w:t>
      </w:r>
      <w:r w:rsidR="00295664" w:rsidRPr="007B7915">
        <w:rPr>
          <w:sz w:val="22"/>
          <w:szCs w:val="22"/>
          <w:lang w:val="vi-VN"/>
        </w:rPr>
        <w:t xml:space="preserve"> cũng phải được đưa vào báo cáo </w:t>
      </w:r>
      <w:r w:rsidR="00566E57" w:rsidRPr="007B7915">
        <w:rPr>
          <w:sz w:val="22"/>
          <w:szCs w:val="22"/>
          <w:lang w:val="vi-VN"/>
        </w:rPr>
        <w:t xml:space="preserve">Kiểm định </w:t>
      </w:r>
      <w:r w:rsidR="00CA464F" w:rsidRPr="007B7915">
        <w:rPr>
          <w:sz w:val="22"/>
          <w:szCs w:val="22"/>
          <w:lang w:val="vi-VN"/>
        </w:rPr>
        <w:t>hiệu năng quy trình (</w:t>
      </w:r>
      <w:r w:rsidR="00295664" w:rsidRPr="007B7915">
        <w:rPr>
          <w:sz w:val="22"/>
          <w:szCs w:val="22"/>
          <w:lang w:val="vi-VN"/>
        </w:rPr>
        <w:t>PPQ</w:t>
      </w:r>
      <w:r w:rsidR="00CA464F" w:rsidRPr="007B7915">
        <w:rPr>
          <w:sz w:val="22"/>
          <w:szCs w:val="22"/>
          <w:lang w:val="vi-VN"/>
        </w:rPr>
        <w:t>)</w:t>
      </w:r>
      <w:r w:rsidR="00295664" w:rsidRPr="007B7915">
        <w:rPr>
          <w:sz w:val="22"/>
          <w:szCs w:val="22"/>
          <w:lang w:val="vi-VN"/>
        </w:rPr>
        <w:t xml:space="preserve">. </w:t>
      </w:r>
    </w:p>
    <w:p w14:paraId="39D82480" w14:textId="77777777" w:rsidR="00C755AC" w:rsidRPr="007B7915" w:rsidRDefault="00C755AC" w:rsidP="00C755AC">
      <w:pPr>
        <w:ind w:left="426"/>
        <w:jc w:val="both"/>
        <w:rPr>
          <w:sz w:val="22"/>
          <w:szCs w:val="22"/>
          <w:lang w:val="vi-VN"/>
        </w:rPr>
      </w:pPr>
    </w:p>
    <w:p w14:paraId="33FD24CF" w14:textId="77777777" w:rsidR="00C755AC" w:rsidRPr="007B7915" w:rsidRDefault="00295664" w:rsidP="00C755AC">
      <w:pPr>
        <w:pStyle w:val="Heading2"/>
        <w:tabs>
          <w:tab w:val="left" w:pos="709"/>
        </w:tabs>
        <w:rPr>
          <w:rFonts w:ascii="Times New Roman" w:hAnsi="Times New Roman"/>
          <w:b/>
          <w:szCs w:val="22"/>
          <w:u w:val="none"/>
          <w:lang w:val="vi-VN"/>
        </w:rPr>
      </w:pPr>
      <w:bookmarkStart w:id="943" w:name="_Toc314498828"/>
      <w:bookmarkStart w:id="944" w:name="_Toc314584637"/>
      <w:bookmarkStart w:id="945" w:name="_Toc328752038"/>
      <w:bookmarkStart w:id="946" w:name="_Toc481422659"/>
      <w:bookmarkStart w:id="947" w:name="_Toc482865422"/>
      <w:bookmarkStart w:id="948" w:name="_Toc483413455"/>
      <w:bookmarkStart w:id="949" w:name="_Toc483413506"/>
      <w:bookmarkStart w:id="950" w:name="_Toc483414924"/>
      <w:bookmarkStart w:id="951" w:name="_Toc483415156"/>
      <w:bookmarkStart w:id="952" w:name="_Toc483417000"/>
      <w:bookmarkStart w:id="953" w:name="_Toc483488649"/>
      <w:bookmarkStart w:id="954" w:name="_Toc483575167"/>
      <w:bookmarkStart w:id="955" w:name="_Toc483575226"/>
      <w:bookmarkStart w:id="956" w:name="_Toc483575322"/>
      <w:bookmarkStart w:id="957" w:name="_Toc483575504"/>
      <w:bookmarkStart w:id="958" w:name="_Toc483643799"/>
      <w:r w:rsidRPr="007B7915">
        <w:rPr>
          <w:rFonts w:ascii="Times New Roman" w:hAnsi="Times New Roman"/>
          <w:b/>
          <w:szCs w:val="22"/>
          <w:u w:val="none"/>
          <w:lang w:val="vi-VN"/>
        </w:rPr>
        <w:t>4.3      Bước</w:t>
      </w:r>
      <w:r w:rsidR="00C755AC" w:rsidRPr="007B7915">
        <w:rPr>
          <w:rFonts w:ascii="Times New Roman" w:hAnsi="Times New Roman"/>
          <w:b/>
          <w:szCs w:val="22"/>
          <w:u w:val="none"/>
          <w:lang w:val="vi-VN"/>
        </w:rPr>
        <w:t xml:space="preserve"> 3 – </w:t>
      </w:r>
      <w:bookmarkEnd w:id="943"/>
      <w:bookmarkEnd w:id="944"/>
      <w:bookmarkEnd w:id="945"/>
      <w:bookmarkEnd w:id="946"/>
      <w:r w:rsidR="007A5485" w:rsidRPr="007B7915">
        <w:rPr>
          <w:rFonts w:ascii="Times New Roman" w:hAnsi="Times New Roman"/>
          <w:b/>
          <w:szCs w:val="22"/>
          <w:u w:val="none"/>
          <w:lang w:val="vi-VN"/>
        </w:rPr>
        <w:t xml:space="preserve">Thẩm tra liên tục </w:t>
      </w:r>
      <w:r w:rsidRPr="007B7915">
        <w:rPr>
          <w:rFonts w:ascii="Times New Roman" w:hAnsi="Times New Roman"/>
          <w:b/>
          <w:szCs w:val="22"/>
          <w:u w:val="none"/>
          <w:lang w:val="vi-VN"/>
        </w:rPr>
        <w:t>quy trình</w:t>
      </w:r>
      <w:bookmarkEnd w:id="947"/>
      <w:r w:rsidR="007A5485" w:rsidRPr="007B7915">
        <w:rPr>
          <w:rFonts w:ascii="Times New Roman" w:hAnsi="Times New Roman"/>
          <w:b/>
          <w:szCs w:val="22"/>
          <w:u w:val="none"/>
          <w:lang w:val="vi-VN"/>
        </w:rPr>
        <w:t xml:space="preserve"> (Continued Process Verification)</w:t>
      </w:r>
      <w:bookmarkEnd w:id="948"/>
      <w:bookmarkEnd w:id="949"/>
      <w:bookmarkEnd w:id="950"/>
      <w:bookmarkEnd w:id="951"/>
      <w:bookmarkEnd w:id="952"/>
      <w:bookmarkEnd w:id="953"/>
      <w:bookmarkEnd w:id="954"/>
      <w:bookmarkEnd w:id="955"/>
      <w:bookmarkEnd w:id="956"/>
      <w:bookmarkEnd w:id="957"/>
      <w:bookmarkEnd w:id="958"/>
    </w:p>
    <w:p w14:paraId="1179D8AB" w14:textId="77777777" w:rsidR="00C755AC" w:rsidRPr="007B7915" w:rsidRDefault="00C755AC" w:rsidP="00C755AC">
      <w:pPr>
        <w:ind w:left="709"/>
        <w:jc w:val="both"/>
        <w:rPr>
          <w:sz w:val="22"/>
          <w:szCs w:val="22"/>
          <w:lang w:val="vi-VN"/>
        </w:rPr>
      </w:pPr>
    </w:p>
    <w:p w14:paraId="0A79C5D5" w14:textId="77777777" w:rsidR="00295664" w:rsidRPr="007B7915" w:rsidRDefault="00295664" w:rsidP="009021AF">
      <w:pPr>
        <w:jc w:val="both"/>
        <w:rPr>
          <w:lang w:val="vi-VN"/>
        </w:rPr>
      </w:pPr>
      <w:r w:rsidRPr="007B7915">
        <w:rPr>
          <w:lang w:val="vi-VN"/>
        </w:rPr>
        <w:t xml:space="preserve">Mục đích của bước này nhằm đảm bảo liên tục rằng quy trình nằm trong tầm kiểm soát khi tiến hành sản xuất ở quy mô thực tế. </w:t>
      </w:r>
      <w:r w:rsidR="00F11923" w:rsidRPr="007B7915">
        <w:rPr>
          <w:lang w:val="vi-VN"/>
        </w:rPr>
        <w:t>Cần thiết lập Hệ thống chất lượng</w:t>
      </w:r>
      <w:r w:rsidR="00566E57" w:rsidRPr="007B7915">
        <w:rPr>
          <w:lang w:val="vi-VN"/>
        </w:rPr>
        <w:t xml:space="preserve"> (Quality S</w:t>
      </w:r>
      <w:r w:rsidR="00DA3B7B" w:rsidRPr="007B7915">
        <w:rPr>
          <w:lang w:val="vi-VN"/>
        </w:rPr>
        <w:t>ystem)</w:t>
      </w:r>
      <w:r w:rsidRPr="007B7915">
        <w:rPr>
          <w:lang w:val="vi-VN"/>
        </w:rPr>
        <w:t xml:space="preserve"> để theo dõi dữ liệu quy trình, để phát hiện bất kỳ sự thay đổi</w:t>
      </w:r>
      <w:r w:rsidR="00AC0931" w:rsidRPr="007B7915">
        <w:rPr>
          <w:lang w:val="vi-VN"/>
        </w:rPr>
        <w:t xml:space="preserve"> không mong muốn</w:t>
      </w:r>
      <w:r w:rsidRPr="007B7915">
        <w:rPr>
          <w:lang w:val="vi-VN"/>
        </w:rPr>
        <w:t xml:space="preserve"> nào trong quy trình </w:t>
      </w:r>
      <w:r w:rsidR="00B93961" w:rsidRPr="007B7915">
        <w:rPr>
          <w:lang w:val="vi-VN"/>
        </w:rPr>
        <w:t xml:space="preserve">cũng như </w:t>
      </w:r>
      <w:r w:rsidRPr="007B7915">
        <w:rPr>
          <w:lang w:val="vi-VN"/>
        </w:rPr>
        <w:t xml:space="preserve">các </w:t>
      </w:r>
      <w:r w:rsidR="00636954" w:rsidRPr="007B7915">
        <w:rPr>
          <w:lang w:val="vi-VN"/>
        </w:rPr>
        <w:t>hành động</w:t>
      </w:r>
      <w:r w:rsidR="00F11923" w:rsidRPr="007B7915">
        <w:rPr>
          <w:lang w:val="vi-VN"/>
        </w:rPr>
        <w:t xml:space="preserve"> cần </w:t>
      </w:r>
      <w:r w:rsidR="00B93961" w:rsidRPr="007B7915">
        <w:rPr>
          <w:lang w:val="vi-VN"/>
        </w:rPr>
        <w:t xml:space="preserve">thiết phải </w:t>
      </w:r>
      <w:r w:rsidR="00F11923" w:rsidRPr="007B7915">
        <w:rPr>
          <w:lang w:val="vi-VN"/>
        </w:rPr>
        <w:t>được thực hiện</w:t>
      </w:r>
      <w:r w:rsidR="00636954" w:rsidRPr="007B7915">
        <w:rPr>
          <w:lang w:val="vi-VN"/>
        </w:rPr>
        <w:t xml:space="preserve">. Các dữ liệu thu được bao gồm </w:t>
      </w:r>
      <w:r w:rsidR="00B0190D" w:rsidRPr="007B7915">
        <w:rPr>
          <w:lang w:val="vi-VN"/>
        </w:rPr>
        <w:t xml:space="preserve">các xu hướng thay đổi của quy trình và chất lượng của nguyên liệu đầu vào, </w:t>
      </w:r>
      <w:r w:rsidR="00374B5C" w:rsidRPr="007B7915">
        <w:rPr>
          <w:lang w:val="vi-VN"/>
        </w:rPr>
        <w:t xml:space="preserve">nguyên liệu trong quá trình sản xuất </w:t>
      </w:r>
      <w:r w:rsidR="00B0190D" w:rsidRPr="007B7915">
        <w:rPr>
          <w:lang w:val="vi-VN"/>
        </w:rPr>
        <w:t>và thành phẩm</w:t>
      </w:r>
      <w:r w:rsidR="00372CBE" w:rsidRPr="007B7915">
        <w:rPr>
          <w:lang w:val="vi-VN"/>
        </w:rPr>
        <w:t>.</w:t>
      </w:r>
      <w:r w:rsidR="00B0190D" w:rsidRPr="007B7915">
        <w:rPr>
          <w:lang w:val="vi-VN"/>
        </w:rPr>
        <w:t xml:space="preserve"> Việc sử dụng các phần mềm thống kê hiện đại cho phép đánh giá dữ liệu </w:t>
      </w:r>
      <w:r w:rsidR="00AC0931" w:rsidRPr="007B7915">
        <w:rPr>
          <w:lang w:val="vi-VN"/>
        </w:rPr>
        <w:t xml:space="preserve">ngay lập tức </w:t>
      </w:r>
      <w:r w:rsidR="00F11923" w:rsidRPr="007B7915">
        <w:rPr>
          <w:lang w:val="vi-VN"/>
        </w:rPr>
        <w:t>(</w:t>
      </w:r>
      <w:r w:rsidR="00AC0931" w:rsidRPr="007B7915">
        <w:rPr>
          <w:lang w:val="vi-VN"/>
        </w:rPr>
        <w:t xml:space="preserve">chẳng hạn như biểu đồ kiểm soát </w:t>
      </w:r>
      <w:r w:rsidR="00B0190D" w:rsidRPr="007B7915">
        <w:rPr>
          <w:lang w:val="vi-VN"/>
        </w:rPr>
        <w:t>và các chỉ số hiệu năng quy trình</w:t>
      </w:r>
      <w:r w:rsidR="00F11923" w:rsidRPr="007B7915">
        <w:rPr>
          <w:lang w:val="vi-VN"/>
        </w:rPr>
        <w:t>)</w:t>
      </w:r>
      <w:r w:rsidR="00B0190D" w:rsidRPr="007B7915">
        <w:rPr>
          <w:lang w:val="vi-VN"/>
        </w:rPr>
        <w:t xml:space="preserve"> </w:t>
      </w:r>
      <w:r w:rsidR="00372CBE" w:rsidRPr="007B7915">
        <w:rPr>
          <w:lang w:val="vi-VN"/>
        </w:rPr>
        <w:t xml:space="preserve">được khuyến khích. </w:t>
      </w:r>
      <w:r w:rsidR="002A4F8F" w:rsidRPr="007B7915">
        <w:rPr>
          <w:lang w:val="vi-VN"/>
        </w:rPr>
        <w:t xml:space="preserve">Các dữ liệu này nên được </w:t>
      </w:r>
      <w:r w:rsidR="00515D55" w:rsidRPr="007B7915">
        <w:rPr>
          <w:lang w:val="vi-VN"/>
        </w:rPr>
        <w:t>phân tích thống kê</w:t>
      </w:r>
      <w:r w:rsidR="002A4F8F" w:rsidRPr="007B7915">
        <w:rPr>
          <w:lang w:val="vi-VN"/>
        </w:rPr>
        <w:t xml:space="preserve"> </w:t>
      </w:r>
      <w:r w:rsidR="00F11923" w:rsidRPr="007B7915">
        <w:rPr>
          <w:lang w:val="vi-VN"/>
        </w:rPr>
        <w:t xml:space="preserve">để thấy được </w:t>
      </w:r>
      <w:r w:rsidR="002A4F8F" w:rsidRPr="007B7915">
        <w:rPr>
          <w:lang w:val="vi-VN"/>
        </w:rPr>
        <w:t xml:space="preserve">xu hướng và </w:t>
      </w:r>
      <w:r w:rsidR="00F11923" w:rsidRPr="007B7915">
        <w:rPr>
          <w:lang w:val="vi-VN"/>
        </w:rPr>
        <w:t xml:space="preserve">nên </w:t>
      </w:r>
      <w:r w:rsidR="002A4F8F" w:rsidRPr="007B7915">
        <w:rPr>
          <w:lang w:val="vi-VN"/>
        </w:rPr>
        <w:t xml:space="preserve">được kiểm tra định kì để xác nhận rằng hệ thống vẫn hợp lệ. Việc lấy mẫu tăng cường </w:t>
      </w:r>
      <w:r w:rsidR="00374B5C" w:rsidRPr="007B7915">
        <w:rPr>
          <w:lang w:val="vi-VN"/>
        </w:rPr>
        <w:t xml:space="preserve">cũng như </w:t>
      </w:r>
      <w:r w:rsidR="002A4F8F" w:rsidRPr="007B7915">
        <w:rPr>
          <w:lang w:val="vi-VN"/>
        </w:rPr>
        <w:t xml:space="preserve">tăng cường kiểm </w:t>
      </w:r>
      <w:r w:rsidR="008E4DAF" w:rsidRPr="007B7915">
        <w:rPr>
          <w:lang w:val="vi-VN"/>
        </w:rPr>
        <w:t xml:space="preserve">tra </w:t>
      </w:r>
      <w:r w:rsidR="002A4F8F" w:rsidRPr="007B7915">
        <w:rPr>
          <w:lang w:val="vi-VN"/>
        </w:rPr>
        <w:t xml:space="preserve">thông số quy trình </w:t>
      </w:r>
      <w:r w:rsidR="00374B5C" w:rsidRPr="007B7915">
        <w:rPr>
          <w:lang w:val="vi-VN"/>
        </w:rPr>
        <w:t xml:space="preserve">và </w:t>
      </w:r>
      <w:r w:rsidR="002A4F8F" w:rsidRPr="007B7915">
        <w:rPr>
          <w:lang w:val="vi-VN"/>
        </w:rPr>
        <w:t>đặc tính của nguyên liệu được khuyến khích cho tới khi thu được đủ dữ liệu để đưa ra ước tính cho mức độ biến thiên. Các hoạt động nêu trên là cơ sở để thiết lập mức độ và tần</w:t>
      </w:r>
      <w:r w:rsidR="00DA7A11" w:rsidRPr="007B7915">
        <w:rPr>
          <w:lang w:val="vi-VN"/>
        </w:rPr>
        <w:t xml:space="preserve"> suất lấy mẫu cũng như mức độ /</w:t>
      </w:r>
      <w:r w:rsidR="002A4F8F" w:rsidRPr="007B7915">
        <w:rPr>
          <w:lang w:val="vi-VN"/>
        </w:rPr>
        <w:t xml:space="preserve"> tần suất</w:t>
      </w:r>
      <w:r w:rsidR="00374B5C" w:rsidRPr="007B7915">
        <w:rPr>
          <w:lang w:val="vi-VN"/>
        </w:rPr>
        <w:t xml:space="preserve"> </w:t>
      </w:r>
      <w:r w:rsidR="002A4F8F" w:rsidRPr="007B7915">
        <w:rPr>
          <w:lang w:val="vi-VN"/>
        </w:rPr>
        <w:t>theo dõi thường xuyên</w:t>
      </w:r>
      <w:r w:rsidR="00A7046F" w:rsidRPr="007B7915">
        <w:rPr>
          <w:lang w:val="vi-VN"/>
        </w:rPr>
        <w:t xml:space="preserve"> của</w:t>
      </w:r>
      <w:r w:rsidR="002A4F8F" w:rsidRPr="007B7915">
        <w:rPr>
          <w:lang w:val="vi-VN"/>
        </w:rPr>
        <w:t xml:space="preserve"> quy trình. </w:t>
      </w:r>
      <w:r w:rsidR="00AC0931" w:rsidRPr="007B7915">
        <w:rPr>
          <w:lang w:val="vi-VN"/>
        </w:rPr>
        <w:t>Sự biến thiên của quy</w:t>
      </w:r>
      <w:r w:rsidR="00A7046F" w:rsidRPr="007B7915">
        <w:rPr>
          <w:lang w:val="vi-VN"/>
        </w:rPr>
        <w:t xml:space="preserve"> trình cũng cần được kiểm tra lại định kì. Các dữ liệu của quá trình sản xuất cần được </w:t>
      </w:r>
      <w:r w:rsidR="00AC0931" w:rsidRPr="007B7915">
        <w:rPr>
          <w:lang w:val="vi-VN"/>
        </w:rPr>
        <w:t xml:space="preserve">đánh giá lại </w:t>
      </w:r>
      <w:r w:rsidR="00A7046F" w:rsidRPr="007B7915">
        <w:rPr>
          <w:lang w:val="vi-VN"/>
        </w:rPr>
        <w:t xml:space="preserve">ít nhất một năm một lần. Mức độ và tần suất </w:t>
      </w:r>
      <w:r w:rsidR="00AC0931" w:rsidRPr="007B7915">
        <w:rPr>
          <w:lang w:val="vi-VN"/>
        </w:rPr>
        <w:t xml:space="preserve">đánh giá </w:t>
      </w:r>
      <w:r w:rsidR="00A7046F" w:rsidRPr="007B7915">
        <w:rPr>
          <w:lang w:val="vi-VN"/>
        </w:rPr>
        <w:t>nên được</w:t>
      </w:r>
      <w:r w:rsidR="00DA3B7B" w:rsidRPr="007B7915">
        <w:rPr>
          <w:lang w:val="vi-VN"/>
        </w:rPr>
        <w:t xml:space="preserve"> quyết định dựa trên</w:t>
      </w:r>
      <w:r w:rsidR="00A7046F" w:rsidRPr="007B7915">
        <w:rPr>
          <w:lang w:val="vi-VN"/>
        </w:rPr>
        <w:t xml:space="preserve"> </w:t>
      </w:r>
      <w:r w:rsidR="00AC0931" w:rsidRPr="007B7915">
        <w:rPr>
          <w:lang w:val="vi-VN"/>
        </w:rPr>
        <w:t xml:space="preserve">việc đánh giá </w:t>
      </w:r>
      <w:r w:rsidR="00A7046F" w:rsidRPr="007B7915">
        <w:rPr>
          <w:lang w:val="vi-VN"/>
        </w:rPr>
        <w:t xml:space="preserve">các rủi ro </w:t>
      </w:r>
      <w:r w:rsidR="00AC0931" w:rsidRPr="007B7915">
        <w:rPr>
          <w:lang w:val="vi-VN"/>
        </w:rPr>
        <w:t>về sản phẩm</w:t>
      </w:r>
      <w:r w:rsidR="00374B5C" w:rsidRPr="007B7915">
        <w:rPr>
          <w:lang w:val="vi-VN"/>
        </w:rPr>
        <w:t xml:space="preserve"> </w:t>
      </w:r>
      <w:r w:rsidR="00AC0931" w:rsidRPr="007B7915">
        <w:rPr>
          <w:lang w:val="vi-VN"/>
        </w:rPr>
        <w:t>/</w:t>
      </w:r>
      <w:r w:rsidR="00374B5C" w:rsidRPr="007B7915">
        <w:rPr>
          <w:lang w:val="vi-VN"/>
        </w:rPr>
        <w:t xml:space="preserve"> </w:t>
      </w:r>
      <w:r w:rsidR="00AC0931" w:rsidRPr="007B7915">
        <w:rPr>
          <w:lang w:val="vi-VN"/>
        </w:rPr>
        <w:t>quy trình</w:t>
      </w:r>
      <w:r w:rsidR="00A7046F" w:rsidRPr="007B7915">
        <w:rPr>
          <w:lang w:val="vi-VN"/>
        </w:rPr>
        <w:t>, trong đó các thông số trọng yếu có thể ảnh hưởng tới các chỉ tiêu quan trọng của chế phẩm nên được theo dõi thường xuyên</w:t>
      </w:r>
      <w:r w:rsidR="00374B5C" w:rsidRPr="007B7915">
        <w:rPr>
          <w:lang w:val="vi-VN"/>
        </w:rPr>
        <w:t xml:space="preserve"> hơn</w:t>
      </w:r>
      <w:r w:rsidR="00A7046F" w:rsidRPr="007B7915">
        <w:rPr>
          <w:lang w:val="vi-VN"/>
        </w:rPr>
        <w:t xml:space="preserve">. </w:t>
      </w:r>
      <w:r w:rsidR="00F11923" w:rsidRPr="007B7915">
        <w:rPr>
          <w:lang w:val="vi-VN"/>
        </w:rPr>
        <w:t>K</w:t>
      </w:r>
      <w:r w:rsidR="00A7046F" w:rsidRPr="007B7915">
        <w:rPr>
          <w:lang w:val="vi-VN"/>
        </w:rPr>
        <w:t>hi các dữ liệu về sản phẩm và quy trình đã thu được một cách đầy đủ và đáng tin cậy</w:t>
      </w:r>
      <w:r w:rsidR="00F11923" w:rsidRPr="007B7915">
        <w:rPr>
          <w:lang w:val="vi-VN"/>
        </w:rPr>
        <w:t>, việc kiểm tra định kì có thể được điều chỉnh tương ứng</w:t>
      </w:r>
      <w:r w:rsidR="00A7046F" w:rsidRPr="007B7915">
        <w:rPr>
          <w:lang w:val="vi-VN"/>
        </w:rPr>
        <w:t>.</w:t>
      </w:r>
    </w:p>
    <w:p w14:paraId="7CA72835" w14:textId="77777777" w:rsidR="00C755AC" w:rsidRPr="007B7915" w:rsidRDefault="00C755AC" w:rsidP="00C755AC">
      <w:pPr>
        <w:ind w:left="709"/>
        <w:jc w:val="both"/>
        <w:rPr>
          <w:sz w:val="22"/>
          <w:szCs w:val="22"/>
          <w:lang w:val="vi-VN"/>
        </w:rPr>
      </w:pPr>
    </w:p>
    <w:p w14:paraId="33BE836C" w14:textId="77777777" w:rsidR="00C755AC" w:rsidRPr="007B7915" w:rsidRDefault="00A7046F" w:rsidP="00B66ABB">
      <w:pPr>
        <w:ind w:left="709"/>
        <w:jc w:val="both"/>
        <w:rPr>
          <w:sz w:val="22"/>
          <w:szCs w:val="22"/>
          <w:lang w:val="vi-VN"/>
        </w:rPr>
      </w:pPr>
      <w:r w:rsidRPr="007B7915">
        <w:rPr>
          <w:sz w:val="22"/>
          <w:szCs w:val="22"/>
          <w:lang w:val="vi-VN"/>
        </w:rPr>
        <w:t>(ICH-PtC) Các CQA và CPP có thể thay đổi và phát triển theo vòng đời của sản phẩm</w:t>
      </w:r>
      <w:r w:rsidR="0087575B" w:rsidRPr="007B7915">
        <w:rPr>
          <w:sz w:val="22"/>
          <w:szCs w:val="22"/>
          <w:lang w:val="vi-VN"/>
        </w:rPr>
        <w:t>,</w:t>
      </w:r>
      <w:r w:rsidRPr="007B7915">
        <w:rPr>
          <w:sz w:val="22"/>
          <w:szCs w:val="22"/>
          <w:lang w:val="vi-VN"/>
        </w:rPr>
        <w:t xml:space="preserve"> khi </w:t>
      </w:r>
      <w:r w:rsidR="0087575B" w:rsidRPr="007B7915">
        <w:rPr>
          <w:sz w:val="22"/>
          <w:szCs w:val="22"/>
          <w:lang w:val="vi-VN"/>
        </w:rPr>
        <w:t xml:space="preserve">mà </w:t>
      </w:r>
      <w:r w:rsidRPr="007B7915">
        <w:rPr>
          <w:sz w:val="22"/>
          <w:szCs w:val="22"/>
          <w:lang w:val="vi-VN"/>
        </w:rPr>
        <w:t>quy trình và đặc tính sản phẩm được hiể</w:t>
      </w:r>
      <w:r w:rsidR="0087575B" w:rsidRPr="007B7915">
        <w:rPr>
          <w:sz w:val="22"/>
          <w:szCs w:val="22"/>
          <w:lang w:val="vi-VN"/>
        </w:rPr>
        <w:t xml:space="preserve">u </w:t>
      </w:r>
      <w:r w:rsidR="0095543A" w:rsidRPr="007B7915">
        <w:rPr>
          <w:sz w:val="22"/>
          <w:szCs w:val="22"/>
          <w:lang w:val="vi-VN"/>
        </w:rPr>
        <w:t xml:space="preserve">biết </w:t>
      </w:r>
      <w:r w:rsidR="0087575B" w:rsidRPr="007B7915">
        <w:rPr>
          <w:sz w:val="22"/>
          <w:szCs w:val="22"/>
          <w:lang w:val="vi-VN"/>
        </w:rPr>
        <w:t>một cách cụ thể và đầy đủ hơn (ví dụ:</w:t>
      </w:r>
      <w:r w:rsidRPr="007B7915">
        <w:rPr>
          <w:sz w:val="22"/>
          <w:szCs w:val="22"/>
          <w:lang w:val="vi-VN"/>
        </w:rPr>
        <w:t xml:space="preserve"> sự thay đổi trong quá trình sản xuất, sự thay đổi về nguyên liệu ban đầu...). Khi đó, chiến lược kiểm soát để đảm bảo</w:t>
      </w:r>
      <w:r w:rsidR="00DA3B7B" w:rsidRPr="007B7915">
        <w:rPr>
          <w:sz w:val="22"/>
          <w:szCs w:val="22"/>
          <w:lang w:val="vi-VN"/>
        </w:rPr>
        <w:t xml:space="preserve"> rằng</w:t>
      </w:r>
      <w:r w:rsidRPr="007B7915">
        <w:rPr>
          <w:sz w:val="22"/>
          <w:szCs w:val="22"/>
          <w:lang w:val="vi-VN"/>
        </w:rPr>
        <w:t xml:space="preserve"> các CQA </w:t>
      </w:r>
      <w:r w:rsidR="00DA3B7B" w:rsidRPr="007B7915">
        <w:rPr>
          <w:sz w:val="22"/>
          <w:szCs w:val="22"/>
          <w:lang w:val="vi-VN"/>
        </w:rPr>
        <w:t xml:space="preserve">đều được đáp ứng </w:t>
      </w:r>
      <w:r w:rsidRPr="007B7915">
        <w:rPr>
          <w:sz w:val="22"/>
          <w:szCs w:val="22"/>
          <w:lang w:val="vi-VN"/>
        </w:rPr>
        <w:t xml:space="preserve">sẽ thay đổi trong suốt vòng đời sản phẩm. Các công </w:t>
      </w:r>
      <w:r w:rsidR="00255DFA" w:rsidRPr="007B7915">
        <w:rPr>
          <w:sz w:val="22"/>
          <w:szCs w:val="22"/>
          <w:lang w:val="vi-VN"/>
        </w:rPr>
        <w:t>ty</w:t>
      </w:r>
      <w:r w:rsidRPr="007B7915">
        <w:rPr>
          <w:sz w:val="22"/>
          <w:szCs w:val="22"/>
          <w:lang w:val="vi-VN"/>
        </w:rPr>
        <w:t xml:space="preserve"> cần phải</w:t>
      </w:r>
      <w:r w:rsidR="00255DFA" w:rsidRPr="007B7915">
        <w:rPr>
          <w:sz w:val="22"/>
          <w:szCs w:val="22"/>
          <w:lang w:val="vi-VN"/>
        </w:rPr>
        <w:t xml:space="preserve"> đăng ký thay đổi nếu chiến lược kiểm soát nằm ngoài không gian thiết kế</w:t>
      </w:r>
      <w:r w:rsidRPr="007B7915">
        <w:rPr>
          <w:sz w:val="22"/>
          <w:szCs w:val="22"/>
          <w:lang w:val="vi-VN"/>
        </w:rPr>
        <w:t xml:space="preserve"> </w:t>
      </w:r>
      <w:r w:rsidR="00255DFA" w:rsidRPr="007B7915">
        <w:rPr>
          <w:sz w:val="22"/>
          <w:szCs w:val="22"/>
          <w:lang w:val="vi-VN"/>
        </w:rPr>
        <w:t>đã được chấp thuận</w:t>
      </w:r>
      <w:r w:rsidR="0087575B" w:rsidRPr="007B7915">
        <w:rPr>
          <w:sz w:val="22"/>
          <w:szCs w:val="22"/>
          <w:lang w:val="vi-VN"/>
        </w:rPr>
        <w:t xml:space="preserve"> bởi cơ quan quản lý</w:t>
      </w:r>
      <w:r w:rsidR="00255DFA" w:rsidRPr="007B7915">
        <w:rPr>
          <w:sz w:val="22"/>
          <w:szCs w:val="22"/>
          <w:lang w:val="vi-VN"/>
        </w:rPr>
        <w:t>.</w:t>
      </w:r>
    </w:p>
    <w:p w14:paraId="2EC49DFA" w14:textId="77777777" w:rsidR="00C755AC" w:rsidRPr="007B7915" w:rsidRDefault="00255DFA" w:rsidP="00AF3BC3">
      <w:pPr>
        <w:pStyle w:val="Heading1"/>
        <w:numPr>
          <w:ilvl w:val="0"/>
          <w:numId w:val="47"/>
        </w:numPr>
        <w:spacing w:line="276" w:lineRule="auto"/>
        <w:ind w:left="709" w:hanging="709"/>
        <w:jc w:val="both"/>
        <w:rPr>
          <w:rFonts w:ascii="Times New Roman" w:hAnsi="Times New Roman" w:cs="Times New Roman"/>
          <w:sz w:val="22"/>
          <w:szCs w:val="22"/>
          <w:lang w:val="vi-VN"/>
        </w:rPr>
      </w:pPr>
      <w:bookmarkStart w:id="959" w:name="_Toc314584638"/>
      <w:bookmarkStart w:id="960" w:name="_Toc328752039"/>
      <w:bookmarkStart w:id="961" w:name="_Toc481422660"/>
      <w:bookmarkStart w:id="962" w:name="_Toc482865423"/>
      <w:bookmarkStart w:id="963" w:name="_Toc482947480"/>
      <w:bookmarkStart w:id="964" w:name="_Toc483413456"/>
      <w:bookmarkStart w:id="965" w:name="_Toc483413507"/>
      <w:bookmarkStart w:id="966" w:name="_Toc483414925"/>
      <w:bookmarkStart w:id="967" w:name="_Toc483415157"/>
      <w:bookmarkStart w:id="968" w:name="_Toc483417001"/>
      <w:bookmarkStart w:id="969" w:name="_Toc483488650"/>
      <w:bookmarkStart w:id="970" w:name="_Toc483575168"/>
      <w:bookmarkStart w:id="971" w:name="_Toc483575227"/>
      <w:bookmarkStart w:id="972" w:name="_Toc483575323"/>
      <w:bookmarkStart w:id="973" w:name="_Toc483575505"/>
      <w:bookmarkStart w:id="974" w:name="_Toc483643800"/>
      <w:bookmarkStart w:id="975" w:name="_Toc314498829"/>
      <w:r w:rsidRPr="007B7915">
        <w:rPr>
          <w:rFonts w:ascii="Times New Roman" w:hAnsi="Times New Roman" w:cs="Times New Roman"/>
          <w:sz w:val="22"/>
          <w:szCs w:val="22"/>
          <w:lang w:val="vi-VN"/>
        </w:rPr>
        <w:t xml:space="preserve">QUY ĐỊNH NỘP </w:t>
      </w:r>
      <w:r w:rsidR="0087575B" w:rsidRPr="007B7915">
        <w:rPr>
          <w:rFonts w:ascii="Times New Roman" w:hAnsi="Times New Roman" w:cs="Times New Roman"/>
          <w:sz w:val="22"/>
          <w:szCs w:val="22"/>
          <w:lang w:val="vi-VN"/>
        </w:rPr>
        <w:t>TÀI LIỆU THEO YÊU CẦU CỦA</w:t>
      </w:r>
      <w:r w:rsidRPr="007B7915">
        <w:rPr>
          <w:rFonts w:ascii="Times New Roman" w:hAnsi="Times New Roman" w:cs="Times New Roman"/>
          <w:sz w:val="22"/>
          <w:szCs w:val="22"/>
          <w:lang w:val="vi-VN"/>
        </w:rPr>
        <w:t xml:space="preserve"> HỒ SƠ KỸ THUẬT CHUNG CỦA ASEAN</w:t>
      </w:r>
      <w:r w:rsidR="00C755AC" w:rsidRPr="007B7915">
        <w:rPr>
          <w:rFonts w:ascii="Times New Roman" w:hAnsi="Times New Roman" w:cs="Times New Roman"/>
          <w:sz w:val="22"/>
          <w:szCs w:val="22"/>
          <w:lang w:val="vi-VN"/>
        </w:rPr>
        <w:t xml:space="preserve"> (ACTD)</w:t>
      </w:r>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14:paraId="47ED4E32" w14:textId="77777777" w:rsidR="00DA7A11" w:rsidRPr="007B7915" w:rsidRDefault="00DA7A11" w:rsidP="00C755AC">
      <w:pPr>
        <w:jc w:val="both"/>
        <w:rPr>
          <w:sz w:val="22"/>
          <w:szCs w:val="22"/>
          <w:lang w:val="vi-VN"/>
        </w:rPr>
      </w:pPr>
    </w:p>
    <w:p w14:paraId="75DDADDA" w14:textId="77777777" w:rsidR="00EC6FEF" w:rsidRPr="007B7915" w:rsidRDefault="008705FD" w:rsidP="00C755AC">
      <w:pPr>
        <w:jc w:val="both"/>
        <w:rPr>
          <w:sz w:val="22"/>
          <w:szCs w:val="22"/>
          <w:lang w:val="vi-VN"/>
        </w:rPr>
      </w:pPr>
      <w:r w:rsidRPr="007B7915">
        <w:rPr>
          <w:sz w:val="22"/>
          <w:szCs w:val="22"/>
          <w:lang w:val="vi-VN"/>
        </w:rPr>
        <w:t xml:space="preserve">Thông tin thu được từ các nghiên cứu phát triển dược học có thể được đưa vào </w:t>
      </w:r>
      <w:r w:rsidR="00AC0931" w:rsidRPr="007B7915">
        <w:rPr>
          <w:sz w:val="22"/>
          <w:szCs w:val="22"/>
          <w:lang w:val="vi-VN"/>
        </w:rPr>
        <w:t xml:space="preserve">hồ sơ </w:t>
      </w:r>
      <w:r w:rsidRPr="007B7915">
        <w:rPr>
          <w:sz w:val="22"/>
          <w:szCs w:val="22"/>
          <w:lang w:val="vi-VN"/>
        </w:rPr>
        <w:t>ACTD theo nhiều cách khác nhau. Một số khuyến nghị về cách sắp xếp các thông tin này khi nộp các tà</w:t>
      </w:r>
      <w:r w:rsidR="00B93961" w:rsidRPr="007B7915">
        <w:rPr>
          <w:sz w:val="22"/>
          <w:szCs w:val="22"/>
          <w:lang w:val="vi-VN"/>
        </w:rPr>
        <w:t>i liệu đăng ký được trình bày ở</w:t>
      </w:r>
      <w:r w:rsidR="0095543A" w:rsidRPr="007B7915">
        <w:rPr>
          <w:sz w:val="22"/>
          <w:szCs w:val="22"/>
          <w:lang w:val="vi-VN"/>
        </w:rPr>
        <w:t xml:space="preserve"> </w:t>
      </w:r>
      <w:r w:rsidRPr="007B7915">
        <w:rPr>
          <w:sz w:val="22"/>
          <w:szCs w:val="22"/>
          <w:lang w:val="vi-VN"/>
        </w:rPr>
        <w:t>dưới</w:t>
      </w:r>
      <w:r w:rsidR="00B93961" w:rsidRPr="007B7915">
        <w:rPr>
          <w:sz w:val="22"/>
          <w:szCs w:val="22"/>
          <w:lang w:val="vi-VN"/>
        </w:rPr>
        <w:t xml:space="preserve"> đây</w:t>
      </w:r>
      <w:r w:rsidRPr="007B7915">
        <w:rPr>
          <w:sz w:val="22"/>
          <w:szCs w:val="22"/>
          <w:lang w:val="vi-VN"/>
        </w:rPr>
        <w:t>. Cơ sở đăng ký cần chỉ rõ vị trí của các thông tin đó trong tài liệu để việc tra cứu được thuận tiện.</w:t>
      </w:r>
    </w:p>
    <w:p w14:paraId="54636E4B" w14:textId="77777777" w:rsidR="00096179" w:rsidRPr="007B7915" w:rsidRDefault="00096179" w:rsidP="00C755AC">
      <w:pPr>
        <w:jc w:val="both"/>
        <w:rPr>
          <w:sz w:val="22"/>
          <w:szCs w:val="22"/>
          <w:lang w:val="vi-VN"/>
        </w:rPr>
      </w:pPr>
    </w:p>
    <w:p w14:paraId="058B14E2" w14:textId="77777777" w:rsidR="008705FD" w:rsidRPr="007B7915" w:rsidRDefault="008705FD" w:rsidP="00C755AC">
      <w:pPr>
        <w:jc w:val="both"/>
        <w:rPr>
          <w:sz w:val="22"/>
          <w:szCs w:val="22"/>
          <w:lang w:val="vi-VN"/>
        </w:rPr>
      </w:pPr>
      <w:r w:rsidRPr="007B7915">
        <w:rPr>
          <w:sz w:val="22"/>
          <w:szCs w:val="22"/>
          <w:lang w:val="vi-VN"/>
        </w:rPr>
        <w:t xml:space="preserve">Đối với thành phẩm thuốc, đa phần các thông tin về phát triển thành phẩm và quy trình có thể được đưa vào phần tương ứng </w:t>
      </w:r>
      <w:r w:rsidR="00DA3B7B" w:rsidRPr="007B7915">
        <w:rPr>
          <w:sz w:val="22"/>
          <w:szCs w:val="22"/>
          <w:lang w:val="vi-VN"/>
        </w:rPr>
        <w:t xml:space="preserve">của mục </w:t>
      </w:r>
      <w:r w:rsidRPr="007B7915">
        <w:rPr>
          <w:sz w:val="22"/>
          <w:szCs w:val="22"/>
          <w:lang w:val="vi-VN"/>
        </w:rPr>
        <w:t xml:space="preserve">P2 của Phần II. Chẳng hạn, các thông tin về tác động của các đặc tính của API </w:t>
      </w:r>
      <w:r w:rsidR="00D17CB8" w:rsidRPr="007B7915">
        <w:rPr>
          <w:sz w:val="22"/>
          <w:szCs w:val="22"/>
          <w:lang w:val="vi-VN"/>
        </w:rPr>
        <w:t xml:space="preserve">lên </w:t>
      </w:r>
      <w:r w:rsidRPr="007B7915">
        <w:rPr>
          <w:sz w:val="22"/>
          <w:szCs w:val="22"/>
          <w:lang w:val="vi-VN"/>
        </w:rPr>
        <w:t>CQA có thể đ</w:t>
      </w:r>
      <w:r w:rsidR="00AC0931" w:rsidRPr="007B7915">
        <w:rPr>
          <w:sz w:val="22"/>
          <w:szCs w:val="22"/>
          <w:lang w:val="vi-VN"/>
        </w:rPr>
        <w:t>ược đưa vào</w:t>
      </w:r>
      <w:r w:rsidR="00DA7A11" w:rsidRPr="007B7915">
        <w:rPr>
          <w:sz w:val="22"/>
          <w:szCs w:val="22"/>
          <w:lang w:val="vi-VN"/>
        </w:rPr>
        <w:t xml:space="preserve"> </w:t>
      </w:r>
      <w:r w:rsidR="00AC0931" w:rsidRPr="007B7915">
        <w:rPr>
          <w:sz w:val="22"/>
          <w:szCs w:val="22"/>
          <w:lang w:val="vi-VN"/>
        </w:rPr>
        <w:t xml:space="preserve">P2.2.1 </w:t>
      </w:r>
      <w:r w:rsidR="00DA7A11" w:rsidRPr="007B7915">
        <w:rPr>
          <w:sz w:val="22"/>
          <w:szCs w:val="22"/>
          <w:lang w:val="vi-VN"/>
        </w:rPr>
        <w:t xml:space="preserve">của </w:t>
      </w:r>
      <w:r w:rsidR="00AC0931" w:rsidRPr="007B7915">
        <w:rPr>
          <w:sz w:val="22"/>
          <w:szCs w:val="22"/>
          <w:lang w:val="vi-VN"/>
        </w:rPr>
        <w:t>Phần II.</w:t>
      </w:r>
      <w:r w:rsidRPr="007B7915">
        <w:rPr>
          <w:sz w:val="22"/>
          <w:szCs w:val="22"/>
          <w:lang w:val="vi-VN"/>
        </w:rPr>
        <w:t xml:space="preserve"> </w:t>
      </w:r>
      <w:r w:rsidR="00AC0931" w:rsidRPr="007B7915">
        <w:rPr>
          <w:sz w:val="22"/>
          <w:szCs w:val="22"/>
          <w:lang w:val="vi-VN"/>
        </w:rPr>
        <w:t xml:space="preserve">Phát triển công thức và quy trình lần lượt được đưa vào P2.3 và P2.4 Phần II, </w:t>
      </w:r>
      <w:r w:rsidRPr="007B7915">
        <w:rPr>
          <w:sz w:val="22"/>
          <w:szCs w:val="22"/>
          <w:lang w:val="vi-VN"/>
        </w:rPr>
        <w:t xml:space="preserve">trong đó bao gồm cả các thông tin về quản lý rủi ro chất lượng, thiết kế thí nghiệm và các </w:t>
      </w:r>
      <w:r w:rsidR="00CE0F53" w:rsidRPr="007B7915">
        <w:rPr>
          <w:sz w:val="22"/>
          <w:szCs w:val="22"/>
          <w:lang w:val="vi-VN"/>
        </w:rPr>
        <w:t>cơ sở để thiết lập</w:t>
      </w:r>
      <w:r w:rsidRPr="007B7915">
        <w:rPr>
          <w:sz w:val="22"/>
          <w:szCs w:val="22"/>
          <w:lang w:val="vi-VN"/>
        </w:rPr>
        <w:t xml:space="preserve"> không gian thiết kế trong quá trình phát triển</w:t>
      </w:r>
      <w:r w:rsidR="00CE0F53" w:rsidRPr="007B7915">
        <w:rPr>
          <w:sz w:val="22"/>
          <w:szCs w:val="22"/>
          <w:lang w:val="vi-VN"/>
        </w:rPr>
        <w:t>. Tuy vậy, không gian thiết kế được đề xuất cho quy mô sản xuất thực tế có thể được đưa v</w:t>
      </w:r>
      <w:r w:rsidR="005A292A" w:rsidRPr="007B7915">
        <w:rPr>
          <w:sz w:val="22"/>
          <w:szCs w:val="22"/>
          <w:lang w:val="vi-VN"/>
        </w:rPr>
        <w:t>ào mục P3.2</w:t>
      </w:r>
      <w:r w:rsidR="00CE0F53" w:rsidRPr="007B7915">
        <w:rPr>
          <w:sz w:val="22"/>
          <w:szCs w:val="22"/>
          <w:lang w:val="vi-VN"/>
        </w:rPr>
        <w:t xml:space="preserve"> và P3.3 như là một yếu tố của quá trình sản xuất và kiểm soát quá trình. Các thông tin về </w:t>
      </w:r>
      <w:r w:rsidR="000A0B4D" w:rsidRPr="007B7915">
        <w:rPr>
          <w:color w:val="FF0000"/>
          <w:sz w:val="22"/>
          <w:szCs w:val="22"/>
          <w:lang w:val="vi-VN"/>
        </w:rPr>
        <w:t>thẩm định quy trình</w:t>
      </w:r>
      <w:r w:rsidR="00CE0F53" w:rsidRPr="007B7915">
        <w:rPr>
          <w:color w:val="FF0000"/>
          <w:sz w:val="22"/>
          <w:szCs w:val="22"/>
          <w:lang w:val="vi-VN"/>
        </w:rPr>
        <w:t xml:space="preserve"> (</w:t>
      </w:r>
      <w:r w:rsidR="000A0B4D" w:rsidRPr="007B7915">
        <w:rPr>
          <w:color w:val="FF0000"/>
          <w:sz w:val="22"/>
          <w:szCs w:val="22"/>
          <w:lang w:val="vi-VN"/>
        </w:rPr>
        <w:t xml:space="preserve">process </w:t>
      </w:r>
      <w:r w:rsidR="00616D26" w:rsidRPr="007B7915">
        <w:rPr>
          <w:color w:val="FF0000"/>
          <w:sz w:val="22"/>
          <w:szCs w:val="22"/>
          <w:lang w:val="vi-VN"/>
        </w:rPr>
        <w:t>qualification -</w:t>
      </w:r>
      <w:r w:rsidR="000A0B4D" w:rsidRPr="007B7915">
        <w:rPr>
          <w:color w:val="FF0000"/>
          <w:sz w:val="22"/>
          <w:szCs w:val="22"/>
          <w:lang w:val="vi-VN"/>
        </w:rPr>
        <w:t xml:space="preserve"> </w:t>
      </w:r>
      <w:r w:rsidR="00CE0F53" w:rsidRPr="007B7915">
        <w:rPr>
          <w:color w:val="FF0000"/>
          <w:sz w:val="22"/>
          <w:szCs w:val="22"/>
          <w:lang w:val="vi-VN"/>
        </w:rPr>
        <w:t xml:space="preserve">bước 2) </w:t>
      </w:r>
      <w:r w:rsidR="00CE0F53" w:rsidRPr="007B7915">
        <w:rPr>
          <w:sz w:val="22"/>
          <w:szCs w:val="22"/>
          <w:lang w:val="vi-VN"/>
        </w:rPr>
        <w:t>ở quy mô</w:t>
      </w:r>
      <w:r w:rsidR="00D02BD3" w:rsidRPr="007B7915">
        <w:rPr>
          <w:sz w:val="22"/>
          <w:szCs w:val="22"/>
          <w:lang w:val="vi-VN"/>
        </w:rPr>
        <w:t xml:space="preserve"> sản xuất nên được đưa vào phần </w:t>
      </w:r>
      <w:r w:rsidR="005F4595" w:rsidRPr="007B7915">
        <w:rPr>
          <w:sz w:val="22"/>
          <w:szCs w:val="22"/>
          <w:lang w:val="vi-VN"/>
        </w:rPr>
        <w:t>II mục P3.4. C</w:t>
      </w:r>
      <w:r w:rsidR="00D17CB8" w:rsidRPr="007B7915">
        <w:rPr>
          <w:sz w:val="22"/>
          <w:szCs w:val="22"/>
          <w:lang w:val="vi-VN"/>
        </w:rPr>
        <w:t>ác chiến lược kiểm soát tổng thể</w:t>
      </w:r>
      <w:r w:rsidR="005F4595" w:rsidRPr="007B7915">
        <w:rPr>
          <w:sz w:val="22"/>
          <w:szCs w:val="22"/>
          <w:lang w:val="vi-VN"/>
        </w:rPr>
        <w:t xml:space="preserve"> chất lượng thuốc thành phẩm bao gồm cả việc kiểm soát liên tục có thể được đưa vào phần II mục P5.6 nhưng thông tin chi tiết về kiểm soát nguyên liệu đầu vào (tức Phần II mục P4) và kiểm soát trong quá trình</w:t>
      </w:r>
      <w:r w:rsidR="00D17CB8" w:rsidRPr="007B7915">
        <w:rPr>
          <w:sz w:val="22"/>
          <w:szCs w:val="22"/>
          <w:lang w:val="vi-VN"/>
        </w:rPr>
        <w:t xml:space="preserve"> (tức Phần 2 mục P3.3)</w:t>
      </w:r>
      <w:r w:rsidR="005F4595" w:rsidRPr="007B7915">
        <w:rPr>
          <w:sz w:val="22"/>
          <w:szCs w:val="22"/>
          <w:lang w:val="vi-VN"/>
        </w:rPr>
        <w:t xml:space="preserve"> nên được đưa vào các mục tương ứng của hồ sơ ACTD.</w:t>
      </w:r>
    </w:p>
    <w:p w14:paraId="43ACC937" w14:textId="77777777" w:rsidR="00C755AC" w:rsidRPr="007B7915" w:rsidRDefault="00C755AC" w:rsidP="00C755AC">
      <w:pPr>
        <w:jc w:val="both"/>
        <w:rPr>
          <w:sz w:val="22"/>
          <w:szCs w:val="22"/>
          <w:lang w:val="vi-VN"/>
        </w:rPr>
      </w:pPr>
    </w:p>
    <w:p w14:paraId="56B015C6" w14:textId="77777777" w:rsidR="00C755AC" w:rsidRPr="007B7915" w:rsidRDefault="005F4595" w:rsidP="00B66ABB">
      <w:pPr>
        <w:jc w:val="both"/>
        <w:rPr>
          <w:sz w:val="22"/>
          <w:szCs w:val="22"/>
          <w:lang w:val="vi-VN"/>
        </w:rPr>
      </w:pPr>
      <w:r w:rsidRPr="007B7915">
        <w:rPr>
          <w:sz w:val="22"/>
          <w:szCs w:val="22"/>
          <w:lang w:val="vi-VN"/>
        </w:rPr>
        <w:t xml:space="preserve">Mặc dù các phần bàn luận nêu trên tập trung </w:t>
      </w:r>
      <w:r w:rsidR="00675221" w:rsidRPr="007B7915">
        <w:rPr>
          <w:sz w:val="22"/>
          <w:szCs w:val="22"/>
          <w:lang w:val="vi-VN"/>
        </w:rPr>
        <w:t xml:space="preserve">chủ yếu </w:t>
      </w:r>
      <w:r w:rsidRPr="007B7915">
        <w:rPr>
          <w:sz w:val="22"/>
          <w:szCs w:val="22"/>
          <w:lang w:val="vi-VN"/>
        </w:rPr>
        <w:t xml:space="preserve">vào việc phát triển dược học của thuốc thành phẩm (phần II mục P2), việc thẩm định quy trình sử dụng phương pháp </w:t>
      </w:r>
      <w:r w:rsidR="003A5936" w:rsidRPr="007B7915">
        <w:rPr>
          <w:sz w:val="22"/>
          <w:szCs w:val="22"/>
          <w:lang w:val="vi-VN"/>
        </w:rPr>
        <w:t>chất lượng theo thiết kế</w:t>
      </w:r>
      <w:r w:rsidRPr="007B7915">
        <w:rPr>
          <w:sz w:val="22"/>
          <w:szCs w:val="22"/>
          <w:lang w:val="vi-VN"/>
        </w:rPr>
        <w:t xml:space="preserve"> (</w:t>
      </w:r>
      <w:r w:rsidR="0095543A" w:rsidRPr="007B7915">
        <w:rPr>
          <w:sz w:val="22"/>
          <w:szCs w:val="22"/>
          <w:lang w:val="vi-VN"/>
        </w:rPr>
        <w:t>QbD</w:t>
      </w:r>
      <w:r w:rsidRPr="007B7915">
        <w:rPr>
          <w:sz w:val="22"/>
          <w:szCs w:val="22"/>
          <w:lang w:val="vi-VN"/>
        </w:rPr>
        <w:t xml:space="preserve">) cũng có </w:t>
      </w:r>
      <w:r w:rsidR="00D17CB8" w:rsidRPr="007B7915">
        <w:rPr>
          <w:sz w:val="22"/>
          <w:szCs w:val="22"/>
          <w:lang w:val="vi-VN"/>
        </w:rPr>
        <w:t xml:space="preserve">thể được </w:t>
      </w:r>
      <w:r w:rsidRPr="007B7915">
        <w:rPr>
          <w:sz w:val="22"/>
          <w:szCs w:val="22"/>
          <w:lang w:val="vi-VN"/>
        </w:rPr>
        <w:t xml:space="preserve">áp dụng cho dược chất. Đối với dược chất, quy trình tổng hợp ở quy mô nhỏ bao gồm cả việc lựa chọn nguyên liệu ban đầu, </w:t>
      </w:r>
      <w:r w:rsidR="00C419AF" w:rsidRPr="007B7915">
        <w:rPr>
          <w:color w:val="FF0000"/>
          <w:sz w:val="22"/>
          <w:szCs w:val="22"/>
          <w:lang w:val="vi-VN"/>
        </w:rPr>
        <w:t xml:space="preserve">tác nhân </w:t>
      </w:r>
      <w:r w:rsidR="007C48DF" w:rsidRPr="007B7915">
        <w:rPr>
          <w:color w:val="FF0000"/>
          <w:sz w:val="22"/>
          <w:szCs w:val="22"/>
          <w:lang w:val="vi-VN"/>
        </w:rPr>
        <w:t>phản ứng</w:t>
      </w:r>
      <w:r w:rsidRPr="007B7915">
        <w:rPr>
          <w:sz w:val="22"/>
          <w:szCs w:val="22"/>
          <w:lang w:val="vi-VN"/>
        </w:rPr>
        <w:t>, thiết bị, các</w:t>
      </w:r>
      <w:r w:rsidR="00374B5C" w:rsidRPr="007B7915">
        <w:rPr>
          <w:sz w:val="22"/>
          <w:szCs w:val="22"/>
          <w:lang w:val="vi-VN"/>
        </w:rPr>
        <w:t xml:space="preserve">h </w:t>
      </w:r>
      <w:r w:rsidRPr="007B7915">
        <w:rPr>
          <w:sz w:val="22"/>
          <w:szCs w:val="22"/>
          <w:lang w:val="vi-VN"/>
        </w:rPr>
        <w:t>thí nghiệm the</w:t>
      </w:r>
      <w:r w:rsidR="00DA3B7B" w:rsidRPr="007B7915">
        <w:rPr>
          <w:sz w:val="22"/>
          <w:szCs w:val="22"/>
          <w:lang w:val="vi-VN"/>
        </w:rPr>
        <w:t>o</w:t>
      </w:r>
      <w:r w:rsidRPr="007B7915">
        <w:rPr>
          <w:sz w:val="22"/>
          <w:szCs w:val="22"/>
          <w:lang w:val="vi-VN"/>
        </w:rPr>
        <w:t xml:space="preserve"> DoE cũng như cơ sở để xây d</w:t>
      </w:r>
      <w:r w:rsidR="00B93961" w:rsidRPr="007B7915">
        <w:rPr>
          <w:sz w:val="22"/>
          <w:szCs w:val="22"/>
          <w:lang w:val="vi-VN"/>
        </w:rPr>
        <w:t>ựng không gian thiết kế có thể đ</w:t>
      </w:r>
      <w:r w:rsidRPr="007B7915">
        <w:rPr>
          <w:sz w:val="22"/>
          <w:szCs w:val="22"/>
          <w:lang w:val="vi-VN"/>
        </w:rPr>
        <w:t xml:space="preserve">ược đưa vào phần II mục S2.6. Việc </w:t>
      </w:r>
      <w:r w:rsidR="00853C3C" w:rsidRPr="007B7915">
        <w:rPr>
          <w:sz w:val="22"/>
          <w:szCs w:val="22"/>
          <w:lang w:val="vi-VN"/>
        </w:rPr>
        <w:t xml:space="preserve">thẩm </w:t>
      </w:r>
      <w:r w:rsidRPr="007B7915">
        <w:rPr>
          <w:sz w:val="22"/>
          <w:szCs w:val="22"/>
          <w:lang w:val="vi-VN"/>
        </w:rPr>
        <w:t xml:space="preserve">tra lại bước thẩm định quy trình ở quy mô sản xuất thực tế có thể </w:t>
      </w:r>
      <w:r w:rsidR="00D17CB8" w:rsidRPr="007B7915">
        <w:rPr>
          <w:sz w:val="22"/>
          <w:szCs w:val="22"/>
          <w:lang w:val="vi-VN"/>
        </w:rPr>
        <w:t xml:space="preserve">được </w:t>
      </w:r>
      <w:r w:rsidRPr="007B7915">
        <w:rPr>
          <w:sz w:val="22"/>
          <w:szCs w:val="22"/>
          <w:lang w:val="vi-VN"/>
        </w:rPr>
        <w:t xml:space="preserve">đưa vào phần II mục S2.5. Không gian thiết kế được đề xuất cho quy mô sản xuất thực tế nên được mô tả ở Phần II mục S2.2 và S2.4. Chiến lược kiểm soát tổng thể đối với nguyên liệu, bao gồm cả </w:t>
      </w:r>
      <w:r w:rsidR="00D17CB8" w:rsidRPr="007B7915">
        <w:rPr>
          <w:sz w:val="22"/>
          <w:szCs w:val="22"/>
          <w:lang w:val="vi-VN"/>
        </w:rPr>
        <w:t xml:space="preserve">phần </w:t>
      </w:r>
      <w:r w:rsidR="00E17B1F" w:rsidRPr="007B7915">
        <w:rPr>
          <w:sz w:val="22"/>
          <w:szCs w:val="22"/>
          <w:lang w:val="vi-VN"/>
        </w:rPr>
        <w:t>Thẩm tra quy trình liên tục</w:t>
      </w:r>
      <w:r w:rsidRPr="007B7915">
        <w:rPr>
          <w:sz w:val="22"/>
          <w:szCs w:val="22"/>
          <w:lang w:val="vi-VN"/>
        </w:rPr>
        <w:t>, có</w:t>
      </w:r>
      <w:r w:rsidR="003121C3" w:rsidRPr="007B7915">
        <w:rPr>
          <w:sz w:val="22"/>
          <w:szCs w:val="22"/>
          <w:lang w:val="vi-VN"/>
        </w:rPr>
        <w:t xml:space="preserve"> thể được đưa vào phần II S4.5 nhưng thông tin chi tiết về việc kiểm soát nguyên liệu đầu vào (tức phần II mục S2.3) và kiểm soát quy trình (tức phần II mục S2.4) nên được đưa vào các mục tương ứng trong hồ sơ ACTD.</w:t>
      </w:r>
      <w:r w:rsidRPr="007B7915">
        <w:rPr>
          <w:sz w:val="22"/>
          <w:szCs w:val="22"/>
          <w:lang w:val="vi-VN"/>
        </w:rPr>
        <w:t xml:space="preserve">  </w:t>
      </w:r>
    </w:p>
    <w:p w14:paraId="3C40421E" w14:textId="77777777" w:rsidR="003C68E2" w:rsidRPr="007B7915" w:rsidRDefault="003C68E2" w:rsidP="00B66ABB">
      <w:pPr>
        <w:jc w:val="both"/>
        <w:rPr>
          <w:sz w:val="22"/>
          <w:szCs w:val="22"/>
          <w:lang w:val="vi-VN"/>
        </w:rPr>
      </w:pPr>
    </w:p>
    <w:p w14:paraId="0835560A" w14:textId="77777777" w:rsidR="00C755AC" w:rsidRPr="007B7915" w:rsidRDefault="003121C3" w:rsidP="00B66ABB">
      <w:pPr>
        <w:pStyle w:val="Heading1"/>
        <w:numPr>
          <w:ilvl w:val="0"/>
          <w:numId w:val="47"/>
        </w:numPr>
        <w:spacing w:line="276" w:lineRule="auto"/>
        <w:ind w:left="709" w:hanging="709"/>
        <w:rPr>
          <w:rFonts w:ascii="Times New Roman" w:hAnsi="Times New Roman" w:cs="Times New Roman"/>
          <w:sz w:val="22"/>
          <w:szCs w:val="22"/>
          <w:lang w:val="vi-VN"/>
        </w:rPr>
      </w:pPr>
      <w:bookmarkStart w:id="976" w:name="_Toc482865424"/>
      <w:bookmarkStart w:id="977" w:name="_Toc482947481"/>
      <w:bookmarkStart w:id="978" w:name="_Toc483413457"/>
      <w:bookmarkStart w:id="979" w:name="_Toc483413508"/>
      <w:bookmarkStart w:id="980" w:name="_Toc483414926"/>
      <w:bookmarkStart w:id="981" w:name="_Toc483415158"/>
      <w:bookmarkStart w:id="982" w:name="_Toc483417002"/>
      <w:bookmarkStart w:id="983" w:name="_Toc483488651"/>
      <w:bookmarkStart w:id="984" w:name="_Toc483575169"/>
      <w:bookmarkStart w:id="985" w:name="_Toc483575228"/>
      <w:bookmarkStart w:id="986" w:name="_Toc483575324"/>
      <w:bookmarkStart w:id="987" w:name="_Toc483575506"/>
      <w:bookmarkStart w:id="988" w:name="_Toc483643801"/>
      <w:bookmarkEnd w:id="975"/>
      <w:r w:rsidRPr="007B7915">
        <w:rPr>
          <w:rFonts w:ascii="Times New Roman" w:hAnsi="Times New Roman" w:cs="Times New Roman"/>
          <w:sz w:val="22"/>
          <w:szCs w:val="22"/>
          <w:lang w:val="vi-VN" w:eastAsia="en-SG"/>
        </w:rPr>
        <w:t>THUẬT NGỮ</w:t>
      </w:r>
      <w:bookmarkEnd w:id="976"/>
      <w:bookmarkEnd w:id="977"/>
      <w:bookmarkEnd w:id="978"/>
      <w:bookmarkEnd w:id="979"/>
      <w:bookmarkEnd w:id="980"/>
      <w:bookmarkEnd w:id="981"/>
      <w:bookmarkEnd w:id="982"/>
      <w:bookmarkEnd w:id="983"/>
      <w:bookmarkEnd w:id="984"/>
      <w:bookmarkEnd w:id="985"/>
      <w:bookmarkEnd w:id="986"/>
      <w:bookmarkEnd w:id="987"/>
      <w:bookmarkEnd w:id="988"/>
      <w:r w:rsidR="00C755AC" w:rsidRPr="007B7915">
        <w:rPr>
          <w:rFonts w:ascii="Times New Roman" w:hAnsi="Times New Roman" w:cs="Times New Roman"/>
          <w:sz w:val="22"/>
          <w:szCs w:val="22"/>
          <w:lang w:val="vi-VN" w:eastAsia="en-SG"/>
        </w:rPr>
        <w:t xml:space="preserve"> </w:t>
      </w:r>
    </w:p>
    <w:p w14:paraId="013268A5" w14:textId="77777777" w:rsidR="00BC2F30" w:rsidRPr="007B7915" w:rsidRDefault="00BC2F30" w:rsidP="00C755AC">
      <w:pPr>
        <w:autoSpaceDE w:val="0"/>
        <w:autoSpaceDN w:val="0"/>
        <w:adjustRightInd w:val="0"/>
        <w:rPr>
          <w:b/>
          <w:bCs/>
          <w:sz w:val="22"/>
          <w:szCs w:val="22"/>
          <w:lang w:val="vi-VN" w:eastAsia="en-SG"/>
        </w:rPr>
      </w:pPr>
    </w:p>
    <w:p w14:paraId="05E53F76" w14:textId="77777777" w:rsidR="00C755AC" w:rsidRPr="007B7915" w:rsidRDefault="003121C3" w:rsidP="00C755AC">
      <w:pPr>
        <w:autoSpaceDE w:val="0"/>
        <w:autoSpaceDN w:val="0"/>
        <w:adjustRightInd w:val="0"/>
        <w:rPr>
          <w:b/>
          <w:bCs/>
          <w:sz w:val="22"/>
          <w:szCs w:val="22"/>
          <w:lang w:val="vi-VN" w:eastAsia="en-SG"/>
        </w:rPr>
      </w:pPr>
      <w:r w:rsidRPr="007B7915">
        <w:rPr>
          <w:b/>
          <w:bCs/>
          <w:sz w:val="22"/>
          <w:szCs w:val="22"/>
          <w:lang w:val="vi-VN" w:eastAsia="en-SG"/>
        </w:rPr>
        <w:t xml:space="preserve">Thông số quy trình trọng yếu - </w:t>
      </w:r>
      <w:r w:rsidR="00C755AC" w:rsidRPr="007B7915">
        <w:rPr>
          <w:b/>
          <w:bCs/>
          <w:sz w:val="22"/>
          <w:szCs w:val="22"/>
          <w:lang w:val="vi-VN" w:eastAsia="en-SG"/>
        </w:rPr>
        <w:t>Critical Process Parameter (CPP):</w:t>
      </w:r>
    </w:p>
    <w:p w14:paraId="46C04A37" w14:textId="77777777" w:rsidR="00BC2F30" w:rsidRPr="007B7915" w:rsidRDefault="00BC2F30" w:rsidP="00C755AC">
      <w:pPr>
        <w:autoSpaceDE w:val="0"/>
        <w:autoSpaceDN w:val="0"/>
        <w:adjustRightInd w:val="0"/>
        <w:jc w:val="both"/>
        <w:rPr>
          <w:sz w:val="8"/>
          <w:szCs w:val="22"/>
          <w:lang w:val="vi-VN" w:eastAsia="en-SG"/>
        </w:rPr>
      </w:pPr>
    </w:p>
    <w:p w14:paraId="59EBF5BB" w14:textId="77777777" w:rsidR="003121C3" w:rsidRPr="007B7915" w:rsidRDefault="00EF6CAB" w:rsidP="00C755AC">
      <w:pPr>
        <w:autoSpaceDE w:val="0"/>
        <w:autoSpaceDN w:val="0"/>
        <w:adjustRightInd w:val="0"/>
        <w:jc w:val="both"/>
        <w:rPr>
          <w:sz w:val="22"/>
          <w:szCs w:val="22"/>
          <w:lang w:val="vi-VN" w:eastAsia="en-SG"/>
        </w:rPr>
      </w:pPr>
      <w:r w:rsidRPr="007B7915">
        <w:rPr>
          <w:sz w:val="22"/>
          <w:szCs w:val="22"/>
          <w:lang w:val="vi-VN" w:eastAsia="en-SG"/>
        </w:rPr>
        <w:t>T</w:t>
      </w:r>
      <w:r w:rsidR="003121C3" w:rsidRPr="007B7915">
        <w:rPr>
          <w:sz w:val="22"/>
          <w:szCs w:val="22"/>
          <w:lang w:val="vi-VN" w:eastAsia="en-SG"/>
        </w:rPr>
        <w:t xml:space="preserve">hông số quy trình mà sự biến động của thông số đó có ảnh hưởng đến </w:t>
      </w:r>
      <w:r w:rsidR="00C419AF" w:rsidRPr="007B7915">
        <w:rPr>
          <w:sz w:val="22"/>
          <w:szCs w:val="22"/>
          <w:lang w:val="vi-VN" w:eastAsia="en-SG"/>
        </w:rPr>
        <w:t>Đặc tính</w:t>
      </w:r>
      <w:r w:rsidR="003121C3" w:rsidRPr="007B7915">
        <w:rPr>
          <w:sz w:val="22"/>
          <w:szCs w:val="22"/>
          <w:lang w:val="vi-VN" w:eastAsia="en-SG"/>
        </w:rPr>
        <w:t xml:space="preserve"> chất lượng trọng yếu và do đó cần được theo dõi và kiểm soát để đảm bảo quy trình cho phép sản xuất ra được chất lượng mong muốn.</w:t>
      </w:r>
    </w:p>
    <w:p w14:paraId="4C3EE80A" w14:textId="77777777" w:rsidR="00C755AC" w:rsidRPr="007B7915" w:rsidRDefault="00C755AC" w:rsidP="00C755AC">
      <w:pPr>
        <w:autoSpaceDE w:val="0"/>
        <w:autoSpaceDN w:val="0"/>
        <w:adjustRightInd w:val="0"/>
        <w:ind w:left="720"/>
        <w:jc w:val="both"/>
        <w:rPr>
          <w:sz w:val="22"/>
          <w:szCs w:val="22"/>
          <w:lang w:val="vi-VN" w:eastAsia="en-SG"/>
        </w:rPr>
      </w:pPr>
    </w:p>
    <w:p w14:paraId="2458B10F" w14:textId="77777777" w:rsidR="003121C3" w:rsidRPr="007B7915" w:rsidRDefault="003121C3" w:rsidP="00173D20">
      <w:pPr>
        <w:autoSpaceDE w:val="0"/>
        <w:autoSpaceDN w:val="0"/>
        <w:adjustRightInd w:val="0"/>
        <w:rPr>
          <w:b/>
          <w:bCs/>
          <w:sz w:val="22"/>
          <w:szCs w:val="22"/>
          <w:lang w:val="vi-VN" w:eastAsia="en-SG"/>
        </w:rPr>
      </w:pPr>
      <w:r w:rsidRPr="007B7915">
        <w:rPr>
          <w:b/>
          <w:bCs/>
          <w:sz w:val="22"/>
          <w:szCs w:val="22"/>
          <w:lang w:val="vi-VN" w:eastAsia="en-SG"/>
        </w:rPr>
        <w:t xml:space="preserve">Đặc tính chất lượng </w:t>
      </w:r>
      <w:r w:rsidR="00846A40" w:rsidRPr="007B7915">
        <w:rPr>
          <w:b/>
          <w:bCs/>
          <w:sz w:val="22"/>
          <w:szCs w:val="22"/>
          <w:lang w:val="vi-VN" w:eastAsia="en-SG"/>
        </w:rPr>
        <w:t>trọng yếu</w:t>
      </w:r>
      <w:r w:rsidRPr="007B7915">
        <w:rPr>
          <w:b/>
          <w:bCs/>
          <w:sz w:val="22"/>
          <w:szCs w:val="22"/>
          <w:lang w:val="vi-VN" w:eastAsia="en-SG"/>
        </w:rPr>
        <w:t xml:space="preserve"> - </w:t>
      </w:r>
      <w:r w:rsidR="00C755AC" w:rsidRPr="007B7915">
        <w:rPr>
          <w:b/>
          <w:bCs/>
          <w:sz w:val="22"/>
          <w:szCs w:val="22"/>
          <w:lang w:val="vi-VN" w:eastAsia="en-SG"/>
        </w:rPr>
        <w:t xml:space="preserve">Critical Quality Attribute (CQA): </w:t>
      </w:r>
    </w:p>
    <w:p w14:paraId="798D55BA" w14:textId="77777777" w:rsidR="00173D20" w:rsidRPr="007B7915" w:rsidRDefault="00173D20" w:rsidP="00C755AC">
      <w:pPr>
        <w:autoSpaceDE w:val="0"/>
        <w:autoSpaceDN w:val="0"/>
        <w:adjustRightInd w:val="0"/>
        <w:jc w:val="both"/>
        <w:rPr>
          <w:sz w:val="8"/>
          <w:szCs w:val="8"/>
          <w:lang w:val="vi-VN" w:eastAsia="en-SG"/>
        </w:rPr>
      </w:pPr>
    </w:p>
    <w:p w14:paraId="3E1EB323" w14:textId="77777777" w:rsidR="00C755AC" w:rsidRPr="007B7915" w:rsidRDefault="00846A40" w:rsidP="00C755AC">
      <w:pPr>
        <w:autoSpaceDE w:val="0"/>
        <w:autoSpaceDN w:val="0"/>
        <w:adjustRightInd w:val="0"/>
        <w:jc w:val="both"/>
        <w:rPr>
          <w:sz w:val="22"/>
          <w:szCs w:val="22"/>
          <w:lang w:val="vi-VN" w:eastAsia="en-SG"/>
        </w:rPr>
      </w:pPr>
      <w:r w:rsidRPr="007B7915">
        <w:rPr>
          <w:sz w:val="22"/>
          <w:szCs w:val="22"/>
          <w:lang w:val="vi-VN" w:eastAsia="en-SG"/>
        </w:rPr>
        <w:t>Đ</w:t>
      </w:r>
      <w:r w:rsidR="003121C3" w:rsidRPr="007B7915">
        <w:rPr>
          <w:sz w:val="22"/>
          <w:szCs w:val="22"/>
          <w:lang w:val="vi-VN" w:eastAsia="en-SG"/>
        </w:rPr>
        <w:t>ặc tính, có thể là vật lý, hoá học, sinh học, vi sinh cần phải nằm trong một giới hạn</w:t>
      </w:r>
      <w:r w:rsidRPr="007B7915">
        <w:rPr>
          <w:sz w:val="22"/>
          <w:szCs w:val="22"/>
          <w:lang w:val="vi-VN" w:eastAsia="en-SG"/>
        </w:rPr>
        <w:t>, một khoảng hay một phân bố</w:t>
      </w:r>
      <w:r w:rsidR="003121C3" w:rsidRPr="007B7915">
        <w:rPr>
          <w:sz w:val="22"/>
          <w:szCs w:val="22"/>
          <w:lang w:val="vi-VN" w:eastAsia="en-SG"/>
        </w:rPr>
        <w:t xml:space="preserve"> nhất định để đảm bảo chất lượng mong muốn của chế phẩm. </w:t>
      </w:r>
    </w:p>
    <w:p w14:paraId="3ACB1537" w14:textId="77777777" w:rsidR="00C755AC" w:rsidRPr="007B7915" w:rsidRDefault="00C755AC" w:rsidP="00C755AC">
      <w:pPr>
        <w:autoSpaceDE w:val="0"/>
        <w:autoSpaceDN w:val="0"/>
        <w:adjustRightInd w:val="0"/>
        <w:ind w:left="720"/>
        <w:jc w:val="both"/>
        <w:rPr>
          <w:sz w:val="22"/>
          <w:szCs w:val="22"/>
          <w:lang w:val="vi-VN" w:eastAsia="en-SG"/>
        </w:rPr>
      </w:pPr>
    </w:p>
    <w:p w14:paraId="1BF9AE1B" w14:textId="77777777" w:rsidR="00C755AC" w:rsidRPr="007B7915" w:rsidRDefault="009E3BE8" w:rsidP="00C755AC">
      <w:pPr>
        <w:autoSpaceDE w:val="0"/>
        <w:autoSpaceDN w:val="0"/>
        <w:adjustRightInd w:val="0"/>
        <w:rPr>
          <w:b/>
          <w:bCs/>
          <w:sz w:val="22"/>
          <w:szCs w:val="22"/>
          <w:lang w:val="vi-VN" w:eastAsia="en-SG"/>
        </w:rPr>
      </w:pPr>
      <w:r w:rsidRPr="007B7915">
        <w:rPr>
          <w:b/>
          <w:bCs/>
          <w:sz w:val="22"/>
          <w:szCs w:val="22"/>
          <w:lang w:val="vi-VN" w:eastAsia="en-SG"/>
        </w:rPr>
        <w:t>Không gian thiết kế - Design S</w:t>
      </w:r>
      <w:r w:rsidR="003121C3" w:rsidRPr="007B7915">
        <w:rPr>
          <w:b/>
          <w:bCs/>
          <w:sz w:val="22"/>
          <w:szCs w:val="22"/>
          <w:lang w:val="vi-VN" w:eastAsia="en-SG"/>
        </w:rPr>
        <w:t>pace (DS)</w:t>
      </w:r>
      <w:r w:rsidR="00C755AC" w:rsidRPr="007B7915">
        <w:rPr>
          <w:b/>
          <w:bCs/>
          <w:sz w:val="22"/>
          <w:szCs w:val="22"/>
          <w:lang w:val="vi-VN" w:eastAsia="en-SG"/>
        </w:rPr>
        <w:t xml:space="preserve">: </w:t>
      </w:r>
    </w:p>
    <w:p w14:paraId="54991474" w14:textId="77777777" w:rsidR="00BC2F30" w:rsidRPr="007B7915" w:rsidRDefault="00BC2F30" w:rsidP="00C755AC">
      <w:pPr>
        <w:autoSpaceDE w:val="0"/>
        <w:autoSpaceDN w:val="0"/>
        <w:adjustRightInd w:val="0"/>
        <w:jc w:val="both"/>
        <w:rPr>
          <w:sz w:val="8"/>
          <w:szCs w:val="8"/>
          <w:lang w:val="vi-VN" w:eastAsia="en-SG"/>
        </w:rPr>
      </w:pPr>
    </w:p>
    <w:p w14:paraId="0FB28D65" w14:textId="77777777" w:rsidR="003121C3" w:rsidRPr="007B7915" w:rsidRDefault="00846A40" w:rsidP="00C755AC">
      <w:pPr>
        <w:autoSpaceDE w:val="0"/>
        <w:autoSpaceDN w:val="0"/>
        <w:adjustRightInd w:val="0"/>
        <w:jc w:val="both"/>
        <w:rPr>
          <w:sz w:val="22"/>
          <w:szCs w:val="22"/>
          <w:lang w:val="vi-VN" w:eastAsia="en-SG"/>
        </w:rPr>
      </w:pPr>
      <w:r w:rsidRPr="007B7915">
        <w:rPr>
          <w:sz w:val="22"/>
          <w:szCs w:val="22"/>
          <w:lang w:val="vi-VN" w:eastAsia="en-SG"/>
        </w:rPr>
        <w:t>S</w:t>
      </w:r>
      <w:r w:rsidR="003121C3" w:rsidRPr="007B7915">
        <w:rPr>
          <w:sz w:val="22"/>
          <w:szCs w:val="22"/>
          <w:lang w:val="vi-VN" w:eastAsia="en-SG"/>
        </w:rPr>
        <w:t xml:space="preserve">ự kết hợp đa chiều và tương tác của các biến đầu vào (chẳng hạn như đặc tính nguyên liệu) và các thông số quy trình </w:t>
      </w:r>
      <w:r w:rsidRPr="007B7915">
        <w:rPr>
          <w:sz w:val="22"/>
          <w:szCs w:val="22"/>
          <w:lang w:val="vi-VN" w:eastAsia="en-SG"/>
        </w:rPr>
        <w:t>đã được chứng minh là sẽ</w:t>
      </w:r>
      <w:r w:rsidR="003121C3" w:rsidRPr="007B7915">
        <w:rPr>
          <w:sz w:val="22"/>
          <w:szCs w:val="22"/>
          <w:lang w:val="vi-VN" w:eastAsia="en-SG"/>
        </w:rPr>
        <w:t xml:space="preserve"> đảm bảo chất lượng của sản phẩm. </w:t>
      </w:r>
      <w:r w:rsidRPr="007B7915">
        <w:rPr>
          <w:sz w:val="22"/>
          <w:szCs w:val="22"/>
          <w:lang w:val="vi-VN" w:eastAsia="en-SG"/>
        </w:rPr>
        <w:t>Khi</w:t>
      </w:r>
      <w:r w:rsidR="003121C3" w:rsidRPr="007B7915">
        <w:rPr>
          <w:sz w:val="22"/>
          <w:szCs w:val="22"/>
          <w:lang w:val="vi-VN" w:eastAsia="en-SG"/>
        </w:rPr>
        <w:t xml:space="preserve"> </w:t>
      </w:r>
      <w:r w:rsidRPr="007B7915">
        <w:rPr>
          <w:sz w:val="22"/>
          <w:szCs w:val="22"/>
          <w:lang w:val="vi-VN" w:eastAsia="en-SG"/>
        </w:rPr>
        <w:t xml:space="preserve">quy </w:t>
      </w:r>
      <w:r w:rsidR="003121C3" w:rsidRPr="007B7915">
        <w:rPr>
          <w:sz w:val="22"/>
          <w:szCs w:val="22"/>
          <w:lang w:val="vi-VN" w:eastAsia="en-SG"/>
        </w:rPr>
        <w:t xml:space="preserve">trình sản xuất vẫn được tiến hành trong </w:t>
      </w:r>
      <w:r w:rsidR="00F14847" w:rsidRPr="007B7915">
        <w:rPr>
          <w:sz w:val="22"/>
          <w:szCs w:val="22"/>
          <w:lang w:val="vi-VN" w:eastAsia="en-SG"/>
        </w:rPr>
        <w:t xml:space="preserve">phạm vi của </w:t>
      </w:r>
      <w:r w:rsidR="003121C3" w:rsidRPr="007B7915">
        <w:rPr>
          <w:sz w:val="22"/>
          <w:szCs w:val="22"/>
          <w:lang w:val="vi-VN" w:eastAsia="en-SG"/>
        </w:rPr>
        <w:t>không gian thiết kế thì khi đó</w:t>
      </w:r>
      <w:r w:rsidR="00F14847" w:rsidRPr="007B7915">
        <w:rPr>
          <w:sz w:val="22"/>
          <w:szCs w:val="22"/>
          <w:lang w:val="vi-VN" w:eastAsia="en-SG"/>
        </w:rPr>
        <w:t xml:space="preserve"> </w:t>
      </w:r>
      <w:r w:rsidRPr="007B7915">
        <w:rPr>
          <w:sz w:val="22"/>
          <w:szCs w:val="22"/>
          <w:lang w:val="vi-VN" w:eastAsia="en-SG"/>
        </w:rPr>
        <w:t xml:space="preserve">quy </w:t>
      </w:r>
      <w:r w:rsidR="00F14847" w:rsidRPr="007B7915">
        <w:rPr>
          <w:sz w:val="22"/>
          <w:szCs w:val="22"/>
          <w:lang w:val="vi-VN" w:eastAsia="en-SG"/>
        </w:rPr>
        <w:t xml:space="preserve">trình </w:t>
      </w:r>
      <w:r w:rsidR="003121C3" w:rsidRPr="007B7915">
        <w:rPr>
          <w:sz w:val="22"/>
          <w:szCs w:val="22"/>
          <w:lang w:val="vi-VN" w:eastAsia="en-SG"/>
        </w:rPr>
        <w:t xml:space="preserve">không </w:t>
      </w:r>
      <w:r w:rsidR="00F14847" w:rsidRPr="007B7915">
        <w:rPr>
          <w:sz w:val="22"/>
          <w:szCs w:val="22"/>
          <w:lang w:val="vi-VN" w:eastAsia="en-SG"/>
        </w:rPr>
        <w:t>bị coi là có</w:t>
      </w:r>
      <w:r w:rsidR="003121C3" w:rsidRPr="007B7915">
        <w:rPr>
          <w:sz w:val="22"/>
          <w:szCs w:val="22"/>
          <w:lang w:val="vi-VN" w:eastAsia="en-SG"/>
        </w:rPr>
        <w:t xml:space="preserve"> thay đổi</w:t>
      </w:r>
      <w:r w:rsidR="00F14847" w:rsidRPr="007B7915">
        <w:rPr>
          <w:sz w:val="22"/>
          <w:szCs w:val="22"/>
          <w:lang w:val="vi-VN" w:eastAsia="en-SG"/>
        </w:rPr>
        <w:t xml:space="preserve">. Nếu </w:t>
      </w:r>
      <w:r w:rsidRPr="007B7915">
        <w:rPr>
          <w:sz w:val="22"/>
          <w:szCs w:val="22"/>
          <w:lang w:val="vi-VN" w:eastAsia="en-SG"/>
        </w:rPr>
        <w:t xml:space="preserve">quy </w:t>
      </w:r>
      <w:r w:rsidR="00F14847" w:rsidRPr="007B7915">
        <w:rPr>
          <w:sz w:val="22"/>
          <w:szCs w:val="22"/>
          <w:lang w:val="vi-VN" w:eastAsia="en-SG"/>
        </w:rPr>
        <w:t>trình được tiến hành ngoài phạm vi của không gian thiết kế thì khi đó quy trình bị coi là đã có sự thay đổi, cần tiến hành đăng ký thay đổi</w:t>
      </w:r>
      <w:r w:rsidRPr="007B7915">
        <w:rPr>
          <w:sz w:val="22"/>
          <w:szCs w:val="22"/>
          <w:lang w:val="vi-VN" w:eastAsia="en-SG"/>
        </w:rPr>
        <w:t xml:space="preserve">. Không gian thiết kế được đề xuất bởi cơ sở đăng ký và cần </w:t>
      </w:r>
      <w:r w:rsidR="00F14847" w:rsidRPr="007B7915">
        <w:rPr>
          <w:sz w:val="22"/>
          <w:szCs w:val="22"/>
          <w:lang w:val="vi-VN" w:eastAsia="en-SG"/>
        </w:rPr>
        <w:t xml:space="preserve">được </w:t>
      </w:r>
      <w:r w:rsidRPr="007B7915">
        <w:rPr>
          <w:sz w:val="22"/>
          <w:szCs w:val="22"/>
          <w:lang w:val="vi-VN" w:eastAsia="en-SG"/>
        </w:rPr>
        <w:t xml:space="preserve">sự đánh giá và </w:t>
      </w:r>
      <w:r w:rsidR="00F14847" w:rsidRPr="007B7915">
        <w:rPr>
          <w:sz w:val="22"/>
          <w:szCs w:val="22"/>
          <w:lang w:val="vi-VN" w:eastAsia="en-SG"/>
        </w:rPr>
        <w:t xml:space="preserve">chấp thuận bởi cơ quan quản lý. </w:t>
      </w:r>
    </w:p>
    <w:p w14:paraId="4FE71AB5" w14:textId="77777777" w:rsidR="00C755AC" w:rsidRPr="007B7915" w:rsidRDefault="00C755AC" w:rsidP="00C755AC">
      <w:pPr>
        <w:autoSpaceDE w:val="0"/>
        <w:autoSpaceDN w:val="0"/>
        <w:adjustRightInd w:val="0"/>
        <w:ind w:left="720"/>
        <w:jc w:val="both"/>
        <w:rPr>
          <w:sz w:val="22"/>
          <w:szCs w:val="22"/>
          <w:lang w:val="vi-VN" w:eastAsia="en-SG"/>
        </w:rPr>
      </w:pPr>
    </w:p>
    <w:p w14:paraId="6FF86260" w14:textId="77777777" w:rsidR="00C755AC" w:rsidRPr="007B7915" w:rsidRDefault="00F14847" w:rsidP="00C755AC">
      <w:pPr>
        <w:autoSpaceDE w:val="0"/>
        <w:autoSpaceDN w:val="0"/>
        <w:adjustRightInd w:val="0"/>
        <w:rPr>
          <w:b/>
          <w:bCs/>
          <w:sz w:val="22"/>
          <w:szCs w:val="22"/>
          <w:lang w:val="vi-VN" w:eastAsia="en-SG"/>
        </w:rPr>
      </w:pPr>
      <w:r w:rsidRPr="007B7915">
        <w:rPr>
          <w:b/>
          <w:bCs/>
          <w:sz w:val="22"/>
          <w:szCs w:val="22"/>
          <w:lang w:val="vi-VN" w:eastAsia="en-SG"/>
        </w:rPr>
        <w:t xml:space="preserve">Khoảng chấp nhận được chứng minh - </w:t>
      </w:r>
      <w:r w:rsidR="00C755AC" w:rsidRPr="007B7915">
        <w:rPr>
          <w:b/>
          <w:bCs/>
          <w:sz w:val="22"/>
          <w:szCs w:val="22"/>
          <w:lang w:val="vi-VN" w:eastAsia="en-SG"/>
        </w:rPr>
        <w:t>Proven Acceptable Range (PAR):</w:t>
      </w:r>
    </w:p>
    <w:p w14:paraId="26E2E7CD" w14:textId="77777777" w:rsidR="00173D20" w:rsidRPr="007B7915" w:rsidRDefault="00173D20" w:rsidP="00C755AC">
      <w:pPr>
        <w:autoSpaceDE w:val="0"/>
        <w:autoSpaceDN w:val="0"/>
        <w:adjustRightInd w:val="0"/>
        <w:jc w:val="both"/>
        <w:rPr>
          <w:sz w:val="8"/>
          <w:szCs w:val="8"/>
          <w:lang w:val="vi-VN" w:eastAsia="en-SG"/>
        </w:rPr>
      </w:pPr>
    </w:p>
    <w:p w14:paraId="69E35EBD" w14:textId="77777777" w:rsidR="00F14847" w:rsidRPr="007B7915" w:rsidRDefault="00846A40" w:rsidP="00C755AC">
      <w:pPr>
        <w:autoSpaceDE w:val="0"/>
        <w:autoSpaceDN w:val="0"/>
        <w:adjustRightInd w:val="0"/>
        <w:jc w:val="both"/>
        <w:rPr>
          <w:sz w:val="22"/>
          <w:szCs w:val="22"/>
          <w:lang w:val="vi-VN" w:eastAsia="en-SG"/>
        </w:rPr>
      </w:pPr>
      <w:r w:rsidRPr="007B7915">
        <w:rPr>
          <w:sz w:val="22"/>
          <w:szCs w:val="22"/>
          <w:lang w:val="vi-VN" w:eastAsia="en-SG"/>
        </w:rPr>
        <w:t>M</w:t>
      </w:r>
      <w:r w:rsidR="00F14847" w:rsidRPr="007B7915">
        <w:rPr>
          <w:sz w:val="22"/>
          <w:szCs w:val="22"/>
          <w:lang w:val="vi-VN" w:eastAsia="en-SG"/>
        </w:rPr>
        <w:t>ột khoảng cụ thể của một số thông số quy trình mà khi tiến hành hoạt động</w:t>
      </w:r>
      <w:r w:rsidR="00E67CB0" w:rsidRPr="007B7915">
        <w:rPr>
          <w:sz w:val="22"/>
          <w:szCs w:val="22"/>
          <w:lang w:val="vi-VN" w:eastAsia="en-SG"/>
        </w:rPr>
        <w:t xml:space="preserve"> sản xuất</w:t>
      </w:r>
      <w:r w:rsidR="00F14847" w:rsidRPr="007B7915">
        <w:rPr>
          <w:sz w:val="22"/>
          <w:szCs w:val="22"/>
          <w:lang w:val="vi-VN" w:eastAsia="en-SG"/>
        </w:rPr>
        <w:t xml:space="preserve"> trong khoảng này </w:t>
      </w:r>
      <w:r w:rsidR="00E67CB0" w:rsidRPr="007B7915">
        <w:rPr>
          <w:sz w:val="22"/>
          <w:szCs w:val="22"/>
          <w:lang w:val="vi-VN" w:eastAsia="en-SG"/>
        </w:rPr>
        <w:t xml:space="preserve">trong khi </w:t>
      </w:r>
      <w:r w:rsidR="00F14847" w:rsidRPr="007B7915">
        <w:rPr>
          <w:sz w:val="22"/>
          <w:szCs w:val="22"/>
          <w:lang w:val="vi-VN" w:eastAsia="en-SG"/>
        </w:rPr>
        <w:t>giữ các thông số còn lại không đổi</w:t>
      </w:r>
      <w:r w:rsidR="00E67CB0" w:rsidRPr="007B7915">
        <w:rPr>
          <w:sz w:val="22"/>
          <w:szCs w:val="22"/>
          <w:lang w:val="vi-VN" w:eastAsia="en-SG"/>
        </w:rPr>
        <w:t xml:space="preserve"> thì sản phẩm được sản xuất ra đạt chỉ tiêu chất lượng.</w:t>
      </w:r>
    </w:p>
    <w:p w14:paraId="52B66C80" w14:textId="77777777" w:rsidR="00C12AEF" w:rsidRPr="007B7915" w:rsidRDefault="00C12AEF" w:rsidP="00C755AC">
      <w:pPr>
        <w:rPr>
          <w:sz w:val="22"/>
          <w:szCs w:val="22"/>
          <w:lang w:val="vi-VN" w:eastAsia="en-SG"/>
        </w:rPr>
      </w:pPr>
    </w:p>
    <w:p w14:paraId="3B6D3D4C" w14:textId="77777777" w:rsidR="00C755AC" w:rsidRPr="007B7915" w:rsidRDefault="003A5936" w:rsidP="00C755AC">
      <w:pPr>
        <w:rPr>
          <w:b/>
          <w:sz w:val="22"/>
          <w:szCs w:val="22"/>
          <w:lang w:val="vi-VN"/>
        </w:rPr>
      </w:pPr>
      <w:r w:rsidRPr="007B7915">
        <w:rPr>
          <w:b/>
          <w:sz w:val="22"/>
          <w:szCs w:val="22"/>
          <w:lang w:val="vi-VN"/>
        </w:rPr>
        <w:t>Chất lượng theo thiết kế</w:t>
      </w:r>
      <w:r w:rsidR="00E67CB0" w:rsidRPr="007B7915">
        <w:rPr>
          <w:b/>
          <w:sz w:val="22"/>
          <w:szCs w:val="22"/>
          <w:lang w:val="vi-VN"/>
        </w:rPr>
        <w:t xml:space="preserve"> - </w:t>
      </w:r>
      <w:r w:rsidR="00C755AC" w:rsidRPr="007B7915">
        <w:rPr>
          <w:b/>
          <w:sz w:val="22"/>
          <w:szCs w:val="22"/>
          <w:lang w:val="vi-VN"/>
        </w:rPr>
        <w:t xml:space="preserve">Quality by Design (QbD): </w:t>
      </w:r>
    </w:p>
    <w:p w14:paraId="68D55B6F" w14:textId="77777777" w:rsidR="00173D20" w:rsidRPr="007B7915" w:rsidRDefault="00173D20" w:rsidP="00C755AC">
      <w:pPr>
        <w:jc w:val="both"/>
        <w:rPr>
          <w:sz w:val="8"/>
          <w:szCs w:val="8"/>
          <w:lang w:val="vi-VN" w:eastAsia="en-SG"/>
        </w:rPr>
      </w:pPr>
    </w:p>
    <w:p w14:paraId="5C218E75" w14:textId="77777777" w:rsidR="00E67CB0" w:rsidRPr="007B7915" w:rsidRDefault="00846A40" w:rsidP="00C755AC">
      <w:pPr>
        <w:jc w:val="both"/>
        <w:rPr>
          <w:sz w:val="22"/>
          <w:szCs w:val="22"/>
          <w:lang w:val="vi-VN" w:eastAsia="en-SG"/>
        </w:rPr>
      </w:pPr>
      <w:r w:rsidRPr="007B7915">
        <w:rPr>
          <w:sz w:val="22"/>
          <w:szCs w:val="22"/>
          <w:lang w:val="vi-VN" w:eastAsia="en-SG"/>
        </w:rPr>
        <w:t>M</w:t>
      </w:r>
      <w:r w:rsidR="00E67CB0" w:rsidRPr="007B7915">
        <w:rPr>
          <w:sz w:val="22"/>
          <w:szCs w:val="22"/>
          <w:lang w:val="vi-VN" w:eastAsia="en-SG"/>
        </w:rPr>
        <w:t xml:space="preserve">ột cách tiếp cận </w:t>
      </w:r>
      <w:r w:rsidRPr="007B7915">
        <w:rPr>
          <w:sz w:val="22"/>
          <w:szCs w:val="22"/>
          <w:lang w:val="vi-VN" w:eastAsia="en-SG"/>
        </w:rPr>
        <w:t>có hệ thống</w:t>
      </w:r>
      <w:r w:rsidR="00E67CB0" w:rsidRPr="007B7915">
        <w:rPr>
          <w:sz w:val="22"/>
          <w:szCs w:val="22"/>
          <w:lang w:val="vi-VN" w:eastAsia="en-SG"/>
        </w:rPr>
        <w:t xml:space="preserve"> của quá trình phát triển sản phẩm, bắt đầu bằng việc xác định rõ các mục tiêu và chú trọng vào việc hiểu rõ và kiểm soát quá trình, dựa trên các cơ sở khoa học và quản lý rủi ro</w:t>
      </w:r>
      <w:r w:rsidRPr="007B7915">
        <w:rPr>
          <w:sz w:val="22"/>
          <w:szCs w:val="22"/>
          <w:lang w:val="vi-VN" w:eastAsia="en-SG"/>
        </w:rPr>
        <w:t xml:space="preserve"> về</w:t>
      </w:r>
      <w:r w:rsidR="00E67CB0" w:rsidRPr="007B7915">
        <w:rPr>
          <w:sz w:val="22"/>
          <w:szCs w:val="22"/>
          <w:lang w:val="vi-VN" w:eastAsia="en-SG"/>
        </w:rPr>
        <w:t xml:space="preserve"> chất lượng.</w:t>
      </w:r>
    </w:p>
    <w:p w14:paraId="0E63163E" w14:textId="77777777" w:rsidR="00C755AC" w:rsidRPr="007B7915" w:rsidRDefault="00C755AC" w:rsidP="00C755AC">
      <w:pPr>
        <w:autoSpaceDE w:val="0"/>
        <w:autoSpaceDN w:val="0"/>
        <w:adjustRightInd w:val="0"/>
        <w:ind w:left="720"/>
        <w:rPr>
          <w:sz w:val="22"/>
          <w:szCs w:val="22"/>
          <w:lang w:val="vi-VN"/>
        </w:rPr>
      </w:pPr>
    </w:p>
    <w:p w14:paraId="0A59060B" w14:textId="77777777" w:rsidR="00E67CB0" w:rsidRPr="007B7915" w:rsidRDefault="00E67CB0" w:rsidP="00C755AC">
      <w:pPr>
        <w:rPr>
          <w:b/>
          <w:sz w:val="22"/>
          <w:szCs w:val="22"/>
          <w:lang w:val="vi-VN"/>
        </w:rPr>
      </w:pPr>
      <w:r w:rsidRPr="007B7915">
        <w:rPr>
          <w:b/>
          <w:sz w:val="22"/>
          <w:szCs w:val="22"/>
          <w:lang w:val="vi-VN"/>
        </w:rPr>
        <w:t xml:space="preserve">Mục tiêu chất lượng của sản phẩm - </w:t>
      </w:r>
      <w:r w:rsidR="00846A40" w:rsidRPr="007B7915">
        <w:rPr>
          <w:b/>
          <w:sz w:val="22"/>
          <w:szCs w:val="22"/>
          <w:lang w:val="vi-VN"/>
        </w:rPr>
        <w:t xml:space="preserve">Quality Target Product Profile </w:t>
      </w:r>
      <w:r w:rsidRPr="007B7915">
        <w:rPr>
          <w:b/>
          <w:sz w:val="22"/>
          <w:szCs w:val="22"/>
          <w:lang w:val="vi-VN"/>
        </w:rPr>
        <w:t>(QTPP):</w:t>
      </w:r>
    </w:p>
    <w:p w14:paraId="14498C58" w14:textId="77777777" w:rsidR="00E67CB0" w:rsidRPr="007B7915" w:rsidRDefault="00E67CB0" w:rsidP="00C755AC">
      <w:pPr>
        <w:jc w:val="both"/>
        <w:rPr>
          <w:b/>
          <w:sz w:val="8"/>
          <w:szCs w:val="8"/>
          <w:lang w:val="vi-VN"/>
        </w:rPr>
      </w:pPr>
    </w:p>
    <w:p w14:paraId="6499D639" w14:textId="77777777" w:rsidR="00C755AC" w:rsidRPr="007B7915" w:rsidRDefault="00846A40" w:rsidP="00C755AC">
      <w:pPr>
        <w:jc w:val="both"/>
        <w:rPr>
          <w:sz w:val="22"/>
          <w:szCs w:val="22"/>
          <w:lang w:val="vi-VN" w:eastAsia="en-SG"/>
        </w:rPr>
      </w:pPr>
      <w:r w:rsidRPr="007B7915">
        <w:rPr>
          <w:sz w:val="22"/>
          <w:szCs w:val="22"/>
          <w:lang w:val="vi-VN" w:eastAsia="en-SG"/>
        </w:rPr>
        <w:t>M</w:t>
      </w:r>
      <w:r w:rsidR="00E67CB0" w:rsidRPr="007B7915">
        <w:rPr>
          <w:sz w:val="22"/>
          <w:szCs w:val="22"/>
          <w:lang w:val="vi-VN" w:eastAsia="en-SG"/>
        </w:rPr>
        <w:t xml:space="preserve">ột bản </w:t>
      </w:r>
      <w:r w:rsidRPr="007B7915">
        <w:rPr>
          <w:sz w:val="22"/>
          <w:szCs w:val="22"/>
          <w:lang w:val="vi-VN" w:eastAsia="en-SG"/>
        </w:rPr>
        <w:t>tóm tắt</w:t>
      </w:r>
      <w:r w:rsidR="00E67CB0" w:rsidRPr="007B7915">
        <w:rPr>
          <w:sz w:val="22"/>
          <w:szCs w:val="22"/>
          <w:lang w:val="vi-VN" w:eastAsia="en-SG"/>
        </w:rPr>
        <w:t xml:space="preserve"> đặc tính </w:t>
      </w:r>
      <w:r w:rsidR="00AC0931" w:rsidRPr="007B7915">
        <w:rPr>
          <w:sz w:val="22"/>
          <w:szCs w:val="22"/>
          <w:lang w:val="vi-VN" w:eastAsia="en-SG"/>
        </w:rPr>
        <w:t xml:space="preserve">chất lượng </w:t>
      </w:r>
      <w:r w:rsidR="00E67CB0" w:rsidRPr="007B7915">
        <w:rPr>
          <w:sz w:val="22"/>
          <w:szCs w:val="22"/>
          <w:lang w:val="vi-VN" w:eastAsia="en-SG"/>
        </w:rPr>
        <w:t xml:space="preserve">của một </w:t>
      </w:r>
      <w:r w:rsidR="00BC46D8" w:rsidRPr="007B7915">
        <w:rPr>
          <w:sz w:val="22"/>
          <w:szCs w:val="22"/>
          <w:lang w:val="vi-VN" w:eastAsia="en-SG"/>
        </w:rPr>
        <w:t>thuốc thành</w:t>
      </w:r>
      <w:r w:rsidR="00E67CB0" w:rsidRPr="007B7915">
        <w:rPr>
          <w:sz w:val="22"/>
          <w:szCs w:val="22"/>
          <w:lang w:val="vi-VN" w:eastAsia="en-SG"/>
        </w:rPr>
        <w:t xml:space="preserve"> phẩm </w:t>
      </w:r>
      <w:r w:rsidR="00AC0931" w:rsidRPr="007B7915">
        <w:rPr>
          <w:sz w:val="22"/>
          <w:szCs w:val="22"/>
          <w:lang w:val="vi-VN" w:eastAsia="en-SG"/>
        </w:rPr>
        <w:t xml:space="preserve">cần </w:t>
      </w:r>
      <w:r w:rsidR="00E67CB0" w:rsidRPr="007B7915">
        <w:rPr>
          <w:sz w:val="22"/>
          <w:szCs w:val="22"/>
          <w:lang w:val="vi-VN" w:eastAsia="en-SG"/>
        </w:rPr>
        <w:t xml:space="preserve">đạt được </w:t>
      </w:r>
      <w:r w:rsidR="00AC0931" w:rsidRPr="007B7915">
        <w:rPr>
          <w:sz w:val="22"/>
          <w:szCs w:val="22"/>
          <w:lang w:val="vi-VN" w:eastAsia="en-SG"/>
        </w:rPr>
        <w:t xml:space="preserve">để đảm bảo </w:t>
      </w:r>
      <w:r w:rsidR="00E67CB0" w:rsidRPr="007B7915">
        <w:rPr>
          <w:sz w:val="22"/>
          <w:szCs w:val="22"/>
          <w:lang w:val="vi-VN" w:eastAsia="en-SG"/>
        </w:rPr>
        <w:t>chất lượng sản phẩm</w:t>
      </w:r>
      <w:r w:rsidR="00AC0931" w:rsidRPr="007B7915">
        <w:rPr>
          <w:sz w:val="22"/>
          <w:szCs w:val="22"/>
          <w:lang w:val="vi-VN" w:eastAsia="en-SG"/>
        </w:rPr>
        <w:t xml:space="preserve"> mong muốn, bao gồm cả tính an toàn và hiệu quả</w:t>
      </w:r>
      <w:r w:rsidRPr="007B7915">
        <w:rPr>
          <w:sz w:val="22"/>
          <w:szCs w:val="22"/>
          <w:lang w:val="vi-VN" w:eastAsia="en-SG"/>
        </w:rPr>
        <w:t xml:space="preserve"> của </w:t>
      </w:r>
      <w:r w:rsidR="00BC46D8" w:rsidRPr="007B7915">
        <w:rPr>
          <w:sz w:val="22"/>
          <w:szCs w:val="22"/>
          <w:lang w:val="vi-VN" w:eastAsia="en-SG"/>
        </w:rPr>
        <w:t>thuốc thành phẩm</w:t>
      </w:r>
      <w:r w:rsidR="00AC0931" w:rsidRPr="007B7915">
        <w:rPr>
          <w:sz w:val="22"/>
          <w:szCs w:val="22"/>
          <w:lang w:val="vi-VN" w:eastAsia="en-SG"/>
        </w:rPr>
        <w:t>.</w:t>
      </w:r>
    </w:p>
    <w:p w14:paraId="7CBC22C4" w14:textId="77777777" w:rsidR="00C755AC" w:rsidRPr="007B7915" w:rsidRDefault="00C755AC" w:rsidP="00C755AC">
      <w:pPr>
        <w:autoSpaceDE w:val="0"/>
        <w:autoSpaceDN w:val="0"/>
        <w:adjustRightInd w:val="0"/>
        <w:ind w:firstLine="720"/>
        <w:rPr>
          <w:sz w:val="22"/>
          <w:szCs w:val="22"/>
          <w:lang w:val="vi-VN" w:eastAsia="en-SG"/>
        </w:rPr>
      </w:pPr>
    </w:p>
    <w:p w14:paraId="588EC624" w14:textId="77777777" w:rsidR="00C755AC" w:rsidRPr="007B7915" w:rsidRDefault="00E67CB0" w:rsidP="00C755AC">
      <w:pPr>
        <w:autoSpaceDE w:val="0"/>
        <w:autoSpaceDN w:val="0"/>
        <w:adjustRightInd w:val="0"/>
        <w:rPr>
          <w:b/>
          <w:bCs/>
          <w:sz w:val="22"/>
          <w:szCs w:val="22"/>
          <w:lang w:val="vi-VN" w:eastAsia="en-SG"/>
        </w:rPr>
      </w:pPr>
      <w:r w:rsidRPr="007B7915">
        <w:rPr>
          <w:b/>
          <w:bCs/>
          <w:sz w:val="22"/>
          <w:szCs w:val="22"/>
          <w:lang w:val="vi-VN" w:eastAsia="en-SG"/>
        </w:rPr>
        <w:t xml:space="preserve">Kiểm tra chất lượng theo thời gian thực - </w:t>
      </w:r>
      <w:r w:rsidR="00C755AC" w:rsidRPr="007B7915">
        <w:rPr>
          <w:b/>
          <w:bCs/>
          <w:sz w:val="22"/>
          <w:szCs w:val="22"/>
          <w:lang w:val="vi-VN" w:eastAsia="en-SG"/>
        </w:rPr>
        <w:t>Real Time Release Testing</w:t>
      </w:r>
      <w:r w:rsidR="00D76B78" w:rsidRPr="007B7915">
        <w:rPr>
          <w:b/>
          <w:bCs/>
          <w:sz w:val="22"/>
          <w:szCs w:val="22"/>
          <w:lang w:val="vi-VN" w:eastAsia="en-SG"/>
        </w:rPr>
        <w:t xml:space="preserve"> (RTRT)</w:t>
      </w:r>
      <w:r w:rsidR="00C755AC" w:rsidRPr="007B7915">
        <w:rPr>
          <w:b/>
          <w:bCs/>
          <w:sz w:val="22"/>
          <w:szCs w:val="22"/>
          <w:lang w:val="vi-VN" w:eastAsia="en-SG"/>
        </w:rPr>
        <w:t xml:space="preserve">: </w:t>
      </w:r>
    </w:p>
    <w:p w14:paraId="7854468A" w14:textId="77777777" w:rsidR="00E67CB0" w:rsidRPr="007B7915" w:rsidRDefault="00E67CB0" w:rsidP="00C755AC">
      <w:pPr>
        <w:autoSpaceDE w:val="0"/>
        <w:autoSpaceDN w:val="0"/>
        <w:adjustRightInd w:val="0"/>
        <w:jc w:val="both"/>
        <w:rPr>
          <w:sz w:val="8"/>
          <w:szCs w:val="8"/>
          <w:lang w:val="vi-VN" w:eastAsia="en-SG"/>
        </w:rPr>
      </w:pPr>
    </w:p>
    <w:p w14:paraId="542318D0" w14:textId="77777777" w:rsidR="00C755AC" w:rsidRPr="007B7915" w:rsidRDefault="00BC46D8" w:rsidP="00112909">
      <w:pPr>
        <w:autoSpaceDE w:val="0"/>
        <w:autoSpaceDN w:val="0"/>
        <w:adjustRightInd w:val="0"/>
        <w:jc w:val="both"/>
        <w:rPr>
          <w:lang w:val="vi-VN"/>
        </w:rPr>
      </w:pPr>
      <w:r w:rsidRPr="007B7915">
        <w:rPr>
          <w:sz w:val="22"/>
          <w:szCs w:val="22"/>
          <w:lang w:val="vi-VN" w:eastAsia="en-SG"/>
        </w:rPr>
        <w:t>K</w:t>
      </w:r>
      <w:r w:rsidR="00E67CB0" w:rsidRPr="007B7915">
        <w:rPr>
          <w:sz w:val="22"/>
          <w:szCs w:val="22"/>
          <w:lang w:val="vi-VN" w:eastAsia="en-SG"/>
        </w:rPr>
        <w:t xml:space="preserve">hả năng đánh giá và đảm bảo chất lượng của bán thành phẩm trong quá trình sản xuất và/hoặc thành phẩm dựa trên các dữ liệu về quy trình, thường là </w:t>
      </w:r>
      <w:r w:rsidR="00C419AF" w:rsidRPr="007B7915">
        <w:rPr>
          <w:sz w:val="22"/>
          <w:szCs w:val="22"/>
          <w:lang w:val="vi-VN" w:eastAsia="en-SG"/>
        </w:rPr>
        <w:t xml:space="preserve">tổ hợp của </w:t>
      </w:r>
      <w:r w:rsidRPr="007B7915">
        <w:rPr>
          <w:sz w:val="22"/>
          <w:szCs w:val="22"/>
          <w:lang w:val="vi-VN" w:eastAsia="en-SG"/>
        </w:rPr>
        <w:t xml:space="preserve">hợp lý </w:t>
      </w:r>
      <w:r w:rsidR="00E67CB0" w:rsidRPr="007B7915">
        <w:rPr>
          <w:sz w:val="22"/>
          <w:szCs w:val="22"/>
          <w:lang w:val="vi-VN" w:eastAsia="en-SG"/>
        </w:rPr>
        <w:t xml:space="preserve">của các đặc tính được đo lường </w:t>
      </w:r>
      <w:r w:rsidR="00B867DD" w:rsidRPr="007B7915">
        <w:rPr>
          <w:sz w:val="22"/>
          <w:szCs w:val="22"/>
          <w:lang w:val="vi-VN" w:eastAsia="en-SG"/>
        </w:rPr>
        <w:t>của nguyên</w:t>
      </w:r>
      <w:r w:rsidR="00AC0931" w:rsidRPr="007B7915">
        <w:rPr>
          <w:sz w:val="22"/>
          <w:szCs w:val="22"/>
          <w:lang w:val="vi-VN" w:eastAsia="en-SG"/>
        </w:rPr>
        <w:t xml:space="preserve"> vật liệu và kiểm soát trong quy</w:t>
      </w:r>
      <w:r w:rsidR="00B867DD" w:rsidRPr="007B7915">
        <w:rPr>
          <w:sz w:val="22"/>
          <w:szCs w:val="22"/>
          <w:lang w:val="vi-VN" w:eastAsia="en-SG"/>
        </w:rPr>
        <w:t xml:space="preserve"> trình. </w:t>
      </w:r>
    </w:p>
    <w:p w14:paraId="617BC6FE" w14:textId="77777777" w:rsidR="00C755AC" w:rsidRPr="007B7915" w:rsidRDefault="00C755AC" w:rsidP="00C755AC">
      <w:pPr>
        <w:jc w:val="both"/>
        <w:rPr>
          <w:lang w:val="vi-VN"/>
        </w:rPr>
      </w:pPr>
    </w:p>
    <w:p w14:paraId="648DD989" w14:textId="77777777" w:rsidR="00C755AC" w:rsidRDefault="00C755AC" w:rsidP="00C755AC">
      <w:pPr>
        <w:jc w:val="both"/>
        <w:rPr>
          <w:lang w:val="vi-VN"/>
        </w:rPr>
      </w:pPr>
    </w:p>
    <w:p w14:paraId="30DF3FC0" w14:textId="77777777" w:rsidR="00B63BA7" w:rsidRDefault="00B63BA7" w:rsidP="00C755AC">
      <w:pPr>
        <w:jc w:val="both"/>
        <w:rPr>
          <w:lang w:val="vi-VN"/>
        </w:rPr>
      </w:pPr>
    </w:p>
    <w:p w14:paraId="7F9D8090" w14:textId="77777777" w:rsidR="00B63BA7" w:rsidRDefault="00B63BA7" w:rsidP="00C755AC">
      <w:pPr>
        <w:jc w:val="both"/>
        <w:rPr>
          <w:lang w:val="vi-VN"/>
        </w:rPr>
      </w:pPr>
    </w:p>
    <w:tbl>
      <w:tblPr>
        <w:tblW w:w="0" w:type="auto"/>
        <w:tblInd w:w="675" w:type="dxa"/>
        <w:tblLook w:val="04A0" w:firstRow="1" w:lastRow="0" w:firstColumn="1" w:lastColumn="0" w:noHBand="0" w:noVBand="1"/>
      </w:tblPr>
      <w:tblGrid>
        <w:gridCol w:w="1843"/>
        <w:gridCol w:w="7358"/>
      </w:tblGrid>
      <w:tr w:rsidR="00C755AC" w:rsidRPr="007B7915" w14:paraId="3FB22AF2" w14:textId="77777777" w:rsidTr="00634037">
        <w:tc>
          <w:tcPr>
            <w:tcW w:w="1843" w:type="dxa"/>
          </w:tcPr>
          <w:p w14:paraId="585A1005" w14:textId="77777777" w:rsidR="00C755AC" w:rsidRPr="007B7915" w:rsidRDefault="008668FB" w:rsidP="00C755AC">
            <w:pPr>
              <w:autoSpaceDE w:val="0"/>
              <w:autoSpaceDN w:val="0"/>
              <w:adjustRightInd w:val="0"/>
              <w:ind w:right="-142"/>
              <w:rPr>
                <w:b/>
                <w:bCs/>
                <w:sz w:val="22"/>
                <w:szCs w:val="22"/>
                <w:u w:val="single"/>
                <w:lang w:val="vi-VN"/>
              </w:rPr>
            </w:pPr>
            <w:bookmarkStart w:id="989" w:name="_Toc319684752"/>
            <w:bookmarkStart w:id="990" w:name="_Toc319684975"/>
            <w:bookmarkStart w:id="991" w:name="_Toc319685364"/>
            <w:bookmarkStart w:id="992" w:name="_Toc319685487"/>
            <w:bookmarkStart w:id="993" w:name="_Toc319687181"/>
            <w:r w:rsidRPr="007B7915">
              <w:rPr>
                <w:b/>
                <w:bCs/>
                <w:sz w:val="22"/>
                <w:szCs w:val="22"/>
                <w:u w:val="single"/>
                <w:lang w:val="vi-VN"/>
              </w:rPr>
              <w:t>PHỤ LỤC</w:t>
            </w:r>
            <w:r w:rsidR="00C755AC" w:rsidRPr="007B7915">
              <w:rPr>
                <w:b/>
                <w:bCs/>
                <w:sz w:val="22"/>
                <w:szCs w:val="22"/>
                <w:u w:val="single"/>
                <w:lang w:val="vi-VN"/>
              </w:rPr>
              <w:t xml:space="preserve"> D</w:t>
            </w:r>
          </w:p>
        </w:tc>
        <w:tc>
          <w:tcPr>
            <w:tcW w:w="7358" w:type="dxa"/>
          </w:tcPr>
          <w:p w14:paraId="12256576" w14:textId="77777777" w:rsidR="00C755AC" w:rsidRPr="007B7915" w:rsidRDefault="00F24385" w:rsidP="00C755AC">
            <w:pPr>
              <w:pStyle w:val="Heading2"/>
              <w:ind w:left="-108" w:right="-250"/>
              <w:jc w:val="left"/>
              <w:rPr>
                <w:rFonts w:ascii="Times New Roman" w:hAnsi="Times New Roman"/>
                <w:bCs/>
                <w:szCs w:val="22"/>
                <w:lang w:val="vi-VN"/>
              </w:rPr>
            </w:pPr>
            <w:bookmarkStart w:id="994" w:name="_Toc482865425"/>
            <w:bookmarkStart w:id="995" w:name="_Toc483413458"/>
            <w:bookmarkStart w:id="996" w:name="_Toc483413509"/>
            <w:bookmarkStart w:id="997" w:name="_Toc483414927"/>
            <w:bookmarkStart w:id="998" w:name="_Toc483415159"/>
            <w:bookmarkStart w:id="999" w:name="_Toc483417003"/>
            <w:bookmarkStart w:id="1000" w:name="_Toc483488652"/>
            <w:bookmarkStart w:id="1001" w:name="_Toc483575170"/>
            <w:bookmarkStart w:id="1002" w:name="_Toc483575229"/>
            <w:bookmarkStart w:id="1003" w:name="_Toc483575325"/>
            <w:bookmarkStart w:id="1004" w:name="_Toc483575507"/>
            <w:bookmarkStart w:id="1005" w:name="_Toc483575638"/>
            <w:bookmarkStart w:id="1006" w:name="_Toc483576063"/>
            <w:bookmarkStart w:id="1007" w:name="_Toc483643802"/>
            <w:r w:rsidRPr="007B7915">
              <w:rPr>
                <w:rFonts w:ascii="Times New Roman" w:hAnsi="Times New Roman"/>
                <w:b/>
                <w:bCs/>
                <w:szCs w:val="22"/>
                <w:u w:val="none"/>
                <w:lang w:val="vi-VN"/>
              </w:rPr>
              <w:t>THUẬT NGỮ</w:t>
            </w:r>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tc>
      </w:tr>
    </w:tbl>
    <w:p w14:paraId="31265FE7" w14:textId="77777777" w:rsidR="00C755AC" w:rsidRPr="007B7915" w:rsidRDefault="00C755AC" w:rsidP="00C755AC">
      <w:pPr>
        <w:pStyle w:val="Heading2"/>
        <w:jc w:val="center"/>
        <w:rPr>
          <w:rFonts w:ascii="Times New Roman" w:hAnsi="Times New Roman"/>
          <w:b/>
          <w:lang w:val="vi-VN"/>
        </w:rPr>
      </w:pPr>
    </w:p>
    <w:p w14:paraId="283A0087" w14:textId="77777777" w:rsidR="00C755AC" w:rsidRPr="007B7915" w:rsidRDefault="00C755AC" w:rsidP="00C755AC">
      <w:pPr>
        <w:rPr>
          <w:lang w:val="vi-VN"/>
        </w:rPr>
      </w:pPr>
    </w:p>
    <w:bookmarkEnd w:id="989"/>
    <w:bookmarkEnd w:id="990"/>
    <w:bookmarkEnd w:id="991"/>
    <w:bookmarkEnd w:id="992"/>
    <w:bookmarkEnd w:id="993"/>
    <w:p w14:paraId="54330C30" w14:textId="77777777" w:rsidR="00C755AC" w:rsidRPr="007B7915" w:rsidRDefault="00F24385" w:rsidP="00634037">
      <w:pPr>
        <w:pStyle w:val="Subtitle"/>
        <w:spacing w:after="120"/>
        <w:ind w:left="0" w:firstLine="709"/>
        <w:jc w:val="both"/>
        <w:rPr>
          <w:rFonts w:ascii="Times New Roman" w:hAnsi="Times New Roman" w:cs="Times New Roman"/>
          <w:sz w:val="22"/>
          <w:lang w:val="vi-VN"/>
        </w:rPr>
      </w:pPr>
      <w:r w:rsidRPr="007B7915">
        <w:rPr>
          <w:rFonts w:ascii="Times New Roman" w:hAnsi="Times New Roman" w:cs="Times New Roman"/>
          <w:sz w:val="22"/>
          <w:lang w:val="vi-VN"/>
        </w:rPr>
        <w:t>Thẩm định đồng thời</w:t>
      </w:r>
      <w:r w:rsidR="00867F1E" w:rsidRPr="007B7915">
        <w:rPr>
          <w:rFonts w:ascii="Times New Roman" w:hAnsi="Times New Roman" w:cs="Times New Roman"/>
          <w:sz w:val="22"/>
          <w:lang w:val="vi-VN"/>
        </w:rPr>
        <w:t xml:space="preserve"> - Concurrent V</w:t>
      </w:r>
      <w:r w:rsidR="00AF3BC3" w:rsidRPr="007B7915">
        <w:rPr>
          <w:rFonts w:ascii="Times New Roman" w:hAnsi="Times New Roman" w:cs="Times New Roman"/>
          <w:sz w:val="22"/>
          <w:lang w:val="vi-VN"/>
        </w:rPr>
        <w:t>alidation</w:t>
      </w:r>
      <w:r w:rsidR="004A2CA0" w:rsidRPr="007B7915">
        <w:rPr>
          <w:rFonts w:ascii="Times New Roman" w:hAnsi="Times New Roman" w:cs="Times New Roman"/>
          <w:sz w:val="22"/>
          <w:lang w:val="vi-VN"/>
        </w:rPr>
        <w:t>:</w:t>
      </w:r>
    </w:p>
    <w:p w14:paraId="456782C6" w14:textId="77777777" w:rsidR="00C755AC" w:rsidRPr="007B7915" w:rsidRDefault="00F24385" w:rsidP="00634037">
      <w:pPr>
        <w:pStyle w:val="Subtitle"/>
        <w:spacing w:before="120"/>
        <w:ind w:left="0" w:firstLine="709"/>
        <w:jc w:val="both"/>
        <w:rPr>
          <w:rFonts w:ascii="Times New Roman" w:hAnsi="Times New Roman" w:cs="Times New Roman"/>
          <w:b w:val="0"/>
          <w:bCs w:val="0"/>
          <w:sz w:val="22"/>
          <w:lang w:val="vi-VN"/>
        </w:rPr>
      </w:pPr>
      <w:r w:rsidRPr="007B7915">
        <w:rPr>
          <w:rFonts w:ascii="Times New Roman" w:hAnsi="Times New Roman" w:cs="Times New Roman"/>
          <w:b w:val="0"/>
          <w:bCs w:val="0"/>
          <w:sz w:val="22"/>
          <w:lang w:val="vi-VN"/>
        </w:rPr>
        <w:t xml:space="preserve">Việc thẩm định được tiến hành đồng thời với quá trình sản xuất các sản phẩm </w:t>
      </w:r>
      <w:r w:rsidR="006700A1" w:rsidRPr="007B7915">
        <w:rPr>
          <w:rFonts w:ascii="Times New Roman" w:hAnsi="Times New Roman" w:cs="Times New Roman"/>
          <w:b w:val="0"/>
          <w:bCs w:val="0"/>
          <w:sz w:val="22"/>
          <w:lang w:val="vi-VN"/>
        </w:rPr>
        <w:t xml:space="preserve">để </w:t>
      </w:r>
      <w:r w:rsidRPr="007B7915">
        <w:rPr>
          <w:rFonts w:ascii="Times New Roman" w:hAnsi="Times New Roman" w:cs="Times New Roman"/>
          <w:b w:val="0"/>
          <w:bCs w:val="0"/>
          <w:sz w:val="22"/>
          <w:lang w:val="vi-VN"/>
        </w:rPr>
        <w:t xml:space="preserve">đưa ra lưu hành trên thị trường.  </w:t>
      </w:r>
    </w:p>
    <w:p w14:paraId="2F10D101" w14:textId="77777777" w:rsidR="00C755AC" w:rsidRPr="007B7915" w:rsidRDefault="00C755AC" w:rsidP="00634037">
      <w:pPr>
        <w:pStyle w:val="Subtitle"/>
        <w:ind w:left="0" w:firstLine="709"/>
        <w:jc w:val="both"/>
        <w:rPr>
          <w:rFonts w:ascii="Times New Roman" w:hAnsi="Times New Roman" w:cs="Times New Roman"/>
          <w:sz w:val="22"/>
          <w:lang w:val="vi-VN"/>
        </w:rPr>
      </w:pPr>
    </w:p>
    <w:p w14:paraId="332EDC7F" w14:textId="77777777" w:rsidR="00C755AC" w:rsidRPr="007B7915" w:rsidRDefault="00F24385" w:rsidP="00634037">
      <w:pPr>
        <w:pStyle w:val="Subtitle"/>
        <w:spacing w:after="120"/>
        <w:ind w:left="0" w:firstLine="709"/>
        <w:jc w:val="both"/>
        <w:rPr>
          <w:rFonts w:ascii="Times New Roman" w:hAnsi="Times New Roman" w:cs="Times New Roman"/>
          <w:sz w:val="22"/>
          <w:lang w:val="vi-VN"/>
        </w:rPr>
      </w:pPr>
      <w:r w:rsidRPr="007B7915">
        <w:rPr>
          <w:rFonts w:ascii="Times New Roman" w:hAnsi="Times New Roman" w:cs="Times New Roman"/>
          <w:sz w:val="22"/>
          <w:lang w:val="vi-VN"/>
        </w:rPr>
        <w:t>Thuốc thành phẩm</w:t>
      </w:r>
      <w:r w:rsidR="00AF3BC3" w:rsidRPr="007B7915">
        <w:rPr>
          <w:rFonts w:ascii="Times New Roman" w:hAnsi="Times New Roman" w:cs="Times New Roman"/>
          <w:sz w:val="22"/>
          <w:lang w:val="vi-VN"/>
        </w:rPr>
        <w:t xml:space="preserve"> - </w:t>
      </w:r>
      <w:r w:rsidR="004A2CA0" w:rsidRPr="007B7915">
        <w:rPr>
          <w:rFonts w:ascii="Times New Roman" w:hAnsi="Times New Roman" w:cs="Times New Roman"/>
          <w:sz w:val="22"/>
          <w:lang w:val="vi-VN"/>
        </w:rPr>
        <w:t>Finished Product:</w:t>
      </w:r>
    </w:p>
    <w:p w14:paraId="27CDB267" w14:textId="77777777" w:rsidR="00F24385" w:rsidRPr="007B7915" w:rsidRDefault="00BA60FC" w:rsidP="00634037">
      <w:pPr>
        <w:pStyle w:val="Subtitle"/>
        <w:spacing w:before="120"/>
        <w:ind w:left="0" w:firstLine="709"/>
        <w:jc w:val="both"/>
        <w:rPr>
          <w:rFonts w:ascii="Times New Roman" w:hAnsi="Times New Roman" w:cs="Times New Roman"/>
          <w:b w:val="0"/>
          <w:sz w:val="22"/>
          <w:lang w:val="vi-VN"/>
        </w:rPr>
      </w:pPr>
      <w:r w:rsidRPr="007B7915">
        <w:rPr>
          <w:rFonts w:ascii="Times New Roman" w:hAnsi="Times New Roman" w:cs="Times New Roman"/>
          <w:b w:val="0"/>
          <w:sz w:val="22"/>
          <w:lang w:val="vi-VN"/>
        </w:rPr>
        <w:t>S</w:t>
      </w:r>
      <w:r w:rsidR="00F24385" w:rsidRPr="007B7915">
        <w:rPr>
          <w:rFonts w:ascii="Times New Roman" w:hAnsi="Times New Roman" w:cs="Times New Roman"/>
          <w:b w:val="0"/>
          <w:sz w:val="22"/>
          <w:lang w:val="vi-VN"/>
        </w:rPr>
        <w:t>ản phẩm đã trải qua tất cả các giai đoạn của quá trình sản xuất và kiểm tra chất lượng, bao gồm cả đóng gói và dán nhãn</w:t>
      </w:r>
      <w:r w:rsidR="00334F4F" w:rsidRPr="007B7915">
        <w:rPr>
          <w:rFonts w:ascii="Times New Roman" w:hAnsi="Times New Roman" w:cs="Times New Roman"/>
          <w:b w:val="0"/>
          <w:sz w:val="22"/>
          <w:lang w:val="vi-VN"/>
        </w:rPr>
        <w:t>.</w:t>
      </w:r>
    </w:p>
    <w:p w14:paraId="1941F116" w14:textId="77777777" w:rsidR="00C755AC" w:rsidRPr="007B7915" w:rsidRDefault="00C755AC" w:rsidP="00634037">
      <w:pPr>
        <w:pStyle w:val="Subtitle"/>
        <w:ind w:left="0" w:firstLine="709"/>
        <w:jc w:val="both"/>
        <w:rPr>
          <w:rFonts w:ascii="Times New Roman" w:hAnsi="Times New Roman" w:cs="Times New Roman"/>
          <w:sz w:val="22"/>
          <w:lang w:val="vi-VN"/>
        </w:rPr>
      </w:pPr>
    </w:p>
    <w:p w14:paraId="11CAA067" w14:textId="77777777" w:rsidR="00C755AC" w:rsidRPr="007B7915" w:rsidRDefault="00F24385" w:rsidP="00634037">
      <w:pPr>
        <w:pStyle w:val="Subtitle"/>
        <w:spacing w:after="120"/>
        <w:ind w:left="0" w:firstLine="709"/>
        <w:jc w:val="both"/>
        <w:rPr>
          <w:rFonts w:ascii="Times New Roman" w:hAnsi="Times New Roman" w:cs="Times New Roman"/>
          <w:sz w:val="22"/>
          <w:lang w:val="vi-VN"/>
        </w:rPr>
      </w:pPr>
      <w:r w:rsidRPr="007B7915">
        <w:rPr>
          <w:rFonts w:ascii="Times New Roman" w:hAnsi="Times New Roman" w:cs="Times New Roman"/>
          <w:sz w:val="22"/>
          <w:lang w:val="vi-VN"/>
        </w:rPr>
        <w:t>Lô Pilot</w:t>
      </w:r>
      <w:r w:rsidR="00867F1E" w:rsidRPr="007B7915">
        <w:rPr>
          <w:rFonts w:ascii="Times New Roman" w:hAnsi="Times New Roman" w:cs="Times New Roman"/>
          <w:sz w:val="22"/>
          <w:lang w:val="vi-VN"/>
        </w:rPr>
        <w:t xml:space="preserve"> - Pilot B</w:t>
      </w:r>
      <w:r w:rsidR="004A2CA0" w:rsidRPr="007B7915">
        <w:rPr>
          <w:rFonts w:ascii="Times New Roman" w:hAnsi="Times New Roman" w:cs="Times New Roman"/>
          <w:sz w:val="22"/>
          <w:lang w:val="vi-VN"/>
        </w:rPr>
        <w:t>atches:</w:t>
      </w:r>
    </w:p>
    <w:p w14:paraId="257846DE" w14:textId="77777777" w:rsidR="00F24385" w:rsidRPr="007B7915" w:rsidRDefault="00F24385" w:rsidP="00634037">
      <w:pPr>
        <w:pStyle w:val="Subtitle"/>
        <w:spacing w:before="120"/>
        <w:ind w:left="0" w:firstLine="709"/>
        <w:jc w:val="both"/>
        <w:rPr>
          <w:rFonts w:ascii="Times New Roman" w:hAnsi="Times New Roman" w:cs="Times New Roman"/>
          <w:b w:val="0"/>
          <w:sz w:val="22"/>
          <w:lang w:val="vi-VN"/>
        </w:rPr>
      </w:pPr>
      <w:r w:rsidRPr="007B7915">
        <w:rPr>
          <w:rFonts w:ascii="Times New Roman" w:hAnsi="Times New Roman" w:cs="Times New Roman"/>
          <w:b w:val="0"/>
          <w:sz w:val="22"/>
          <w:lang w:val="vi-VN"/>
        </w:rPr>
        <w:t xml:space="preserve">Đây là các lô được sử dụng trong quá trình phát triển và tối ưu hoá quy trình sản xuất. Quy mô của lô pilot nên </w:t>
      </w:r>
      <w:r w:rsidR="00BB12F1" w:rsidRPr="007B7915">
        <w:rPr>
          <w:rFonts w:ascii="Times New Roman" w:hAnsi="Times New Roman" w:cs="Times New Roman"/>
          <w:b w:val="0"/>
          <w:sz w:val="22"/>
          <w:lang w:val="vi-VN"/>
        </w:rPr>
        <w:t xml:space="preserve">tối thiểu là </w:t>
      </w:r>
      <w:r w:rsidRPr="007B7915">
        <w:rPr>
          <w:rFonts w:ascii="Times New Roman" w:hAnsi="Times New Roman" w:cs="Times New Roman"/>
          <w:b w:val="0"/>
          <w:sz w:val="22"/>
          <w:lang w:val="vi-VN"/>
        </w:rPr>
        <w:t xml:space="preserve">10% quy mô của lô sản xuất thực tế. Với các dạng thuốc rắn dùng đường uống, cỡ lô pilot cần phải </w:t>
      </w:r>
      <w:r w:rsidR="00BB12F1" w:rsidRPr="007B7915">
        <w:rPr>
          <w:rFonts w:ascii="Times New Roman" w:hAnsi="Times New Roman" w:cs="Times New Roman"/>
          <w:b w:val="0"/>
          <w:sz w:val="22"/>
          <w:lang w:val="vi-VN"/>
        </w:rPr>
        <w:t xml:space="preserve">tối thiểu là </w:t>
      </w:r>
      <w:r w:rsidRPr="007B7915">
        <w:rPr>
          <w:rFonts w:ascii="Times New Roman" w:hAnsi="Times New Roman" w:cs="Times New Roman"/>
          <w:b w:val="0"/>
          <w:sz w:val="22"/>
          <w:lang w:val="vi-VN"/>
        </w:rPr>
        <w:t>10% của lô sản xuất thực tế hoặc 100.000 đơn vị phân liều (</w:t>
      </w:r>
      <w:r w:rsidR="00BB12F1" w:rsidRPr="007B7915">
        <w:rPr>
          <w:rFonts w:ascii="Times New Roman" w:hAnsi="Times New Roman" w:cs="Times New Roman"/>
          <w:b w:val="0"/>
          <w:sz w:val="22"/>
          <w:lang w:val="vi-VN"/>
        </w:rPr>
        <w:t>giá trị</w:t>
      </w:r>
      <w:r w:rsidRPr="007B7915">
        <w:rPr>
          <w:rFonts w:ascii="Times New Roman" w:hAnsi="Times New Roman" w:cs="Times New Roman"/>
          <w:b w:val="0"/>
          <w:sz w:val="22"/>
          <w:lang w:val="vi-VN"/>
        </w:rPr>
        <w:t xml:space="preserve"> nào lớn hơn sẽ được lựa chọn nếu không có cách lý giải nào khác</w:t>
      </w:r>
      <w:r w:rsidR="00BB12F1" w:rsidRPr="007B7915">
        <w:rPr>
          <w:rFonts w:ascii="Times New Roman" w:hAnsi="Times New Roman" w:cs="Times New Roman"/>
          <w:b w:val="0"/>
          <w:sz w:val="22"/>
          <w:lang w:val="vi-VN"/>
        </w:rPr>
        <w:t>)</w:t>
      </w:r>
      <w:r w:rsidRPr="007B7915">
        <w:rPr>
          <w:rFonts w:ascii="Times New Roman" w:hAnsi="Times New Roman" w:cs="Times New Roman"/>
          <w:b w:val="0"/>
          <w:sz w:val="22"/>
          <w:lang w:val="vi-VN"/>
        </w:rPr>
        <w:t xml:space="preserve">. </w:t>
      </w:r>
    </w:p>
    <w:p w14:paraId="12437603" w14:textId="77777777" w:rsidR="00C755AC" w:rsidRPr="007B7915" w:rsidRDefault="00C755AC" w:rsidP="00634037">
      <w:pPr>
        <w:pStyle w:val="Subtitle"/>
        <w:ind w:left="0" w:firstLine="709"/>
        <w:jc w:val="both"/>
        <w:rPr>
          <w:rFonts w:ascii="Times New Roman" w:hAnsi="Times New Roman" w:cs="Times New Roman"/>
          <w:sz w:val="22"/>
          <w:lang w:val="vi-VN"/>
        </w:rPr>
      </w:pPr>
    </w:p>
    <w:p w14:paraId="41130FE1" w14:textId="77777777" w:rsidR="00C755AC" w:rsidRPr="007B7915" w:rsidRDefault="00F24385" w:rsidP="00634037">
      <w:pPr>
        <w:pStyle w:val="Subtitle"/>
        <w:ind w:left="0" w:firstLine="709"/>
        <w:jc w:val="both"/>
        <w:rPr>
          <w:rFonts w:ascii="Times New Roman" w:hAnsi="Times New Roman" w:cs="Times New Roman"/>
          <w:sz w:val="22"/>
          <w:lang w:val="vi-VN"/>
        </w:rPr>
      </w:pPr>
      <w:r w:rsidRPr="007B7915">
        <w:rPr>
          <w:rFonts w:ascii="Times New Roman" w:hAnsi="Times New Roman" w:cs="Times New Roman"/>
          <w:sz w:val="22"/>
          <w:lang w:val="vi-VN"/>
        </w:rPr>
        <w:t>Lô sản xuất</w:t>
      </w:r>
      <w:r w:rsidR="00867F1E" w:rsidRPr="007B7915">
        <w:rPr>
          <w:rFonts w:ascii="Times New Roman" w:hAnsi="Times New Roman" w:cs="Times New Roman"/>
          <w:sz w:val="22"/>
          <w:lang w:val="vi-VN"/>
        </w:rPr>
        <w:t xml:space="preserve"> - Production B</w:t>
      </w:r>
      <w:r w:rsidR="004A2CA0" w:rsidRPr="007B7915">
        <w:rPr>
          <w:rFonts w:ascii="Times New Roman" w:hAnsi="Times New Roman" w:cs="Times New Roman"/>
          <w:sz w:val="22"/>
          <w:lang w:val="vi-VN"/>
        </w:rPr>
        <w:t>atches:</w:t>
      </w:r>
    </w:p>
    <w:p w14:paraId="13550CD3" w14:textId="77777777" w:rsidR="00F24385" w:rsidRPr="007B7915" w:rsidRDefault="00F24385" w:rsidP="00634037">
      <w:pPr>
        <w:pStyle w:val="Subtitle"/>
        <w:spacing w:before="120"/>
        <w:ind w:left="0" w:firstLine="709"/>
        <w:jc w:val="both"/>
        <w:rPr>
          <w:rFonts w:ascii="Times New Roman" w:hAnsi="Times New Roman" w:cs="Times New Roman"/>
          <w:b w:val="0"/>
          <w:sz w:val="22"/>
          <w:lang w:val="vi-VN"/>
        </w:rPr>
      </w:pPr>
      <w:r w:rsidRPr="007B7915">
        <w:rPr>
          <w:rFonts w:ascii="Times New Roman" w:hAnsi="Times New Roman" w:cs="Times New Roman"/>
          <w:b w:val="0"/>
          <w:sz w:val="22"/>
          <w:lang w:val="vi-VN"/>
        </w:rPr>
        <w:t>Lô của dược chất hoặc thuốc thành phẩm được sản xuất ở quy mô sản xuất thực tế với các thiết bị sản xuất được chỉ rõ trong hồ sơ đăng ký</w:t>
      </w:r>
      <w:r w:rsidR="00334F4F" w:rsidRPr="007B7915">
        <w:rPr>
          <w:rFonts w:ascii="Times New Roman" w:hAnsi="Times New Roman" w:cs="Times New Roman"/>
          <w:b w:val="0"/>
          <w:sz w:val="22"/>
          <w:lang w:val="vi-VN"/>
        </w:rPr>
        <w:t>.</w:t>
      </w:r>
    </w:p>
    <w:p w14:paraId="40D9A536" w14:textId="77777777" w:rsidR="00C755AC" w:rsidRPr="007B7915" w:rsidRDefault="00C755AC" w:rsidP="00634037">
      <w:pPr>
        <w:pStyle w:val="Subtitle"/>
        <w:ind w:left="0" w:firstLine="709"/>
        <w:jc w:val="both"/>
        <w:rPr>
          <w:rFonts w:ascii="Times New Roman" w:hAnsi="Times New Roman" w:cs="Times New Roman"/>
          <w:sz w:val="22"/>
          <w:lang w:val="vi-VN"/>
        </w:rPr>
      </w:pPr>
    </w:p>
    <w:p w14:paraId="78A3E90C" w14:textId="77777777" w:rsidR="00F24385" w:rsidRPr="007B7915" w:rsidRDefault="00F24385" w:rsidP="00634037">
      <w:pPr>
        <w:pStyle w:val="Subtitle"/>
        <w:spacing w:before="120"/>
        <w:ind w:left="0" w:firstLine="709"/>
        <w:jc w:val="both"/>
        <w:rPr>
          <w:rFonts w:ascii="Times New Roman" w:hAnsi="Times New Roman" w:cs="Times New Roman"/>
          <w:sz w:val="22"/>
          <w:lang w:val="vi-VN"/>
        </w:rPr>
      </w:pPr>
      <w:r w:rsidRPr="007B7915">
        <w:rPr>
          <w:rFonts w:ascii="Times New Roman" w:hAnsi="Times New Roman" w:cs="Times New Roman"/>
          <w:sz w:val="22"/>
          <w:lang w:val="vi-VN"/>
        </w:rPr>
        <w:t>Thẩm định trước</w:t>
      </w:r>
      <w:r w:rsidR="00867F1E" w:rsidRPr="007B7915">
        <w:rPr>
          <w:rFonts w:ascii="Times New Roman" w:hAnsi="Times New Roman" w:cs="Times New Roman"/>
          <w:sz w:val="22"/>
          <w:lang w:val="vi-VN"/>
        </w:rPr>
        <w:t xml:space="preserve"> - Prospective V</w:t>
      </w:r>
      <w:r w:rsidR="004A2CA0" w:rsidRPr="007B7915">
        <w:rPr>
          <w:rFonts w:ascii="Times New Roman" w:hAnsi="Times New Roman" w:cs="Times New Roman"/>
          <w:sz w:val="22"/>
          <w:lang w:val="vi-VN"/>
        </w:rPr>
        <w:t>alidation:</w:t>
      </w:r>
      <w:r w:rsidRPr="007B7915">
        <w:rPr>
          <w:rFonts w:ascii="Times New Roman" w:hAnsi="Times New Roman" w:cs="Times New Roman"/>
          <w:sz w:val="22"/>
          <w:lang w:val="vi-VN"/>
        </w:rPr>
        <w:t xml:space="preserve"> </w:t>
      </w:r>
    </w:p>
    <w:p w14:paraId="433068CC" w14:textId="77777777" w:rsidR="00F24385" w:rsidRPr="007B7915" w:rsidRDefault="00F34695" w:rsidP="00634037">
      <w:pPr>
        <w:pStyle w:val="Subtitle"/>
        <w:spacing w:before="120"/>
        <w:ind w:left="0" w:firstLine="709"/>
        <w:jc w:val="both"/>
        <w:rPr>
          <w:rFonts w:ascii="Times New Roman" w:hAnsi="Times New Roman" w:cs="Times New Roman"/>
          <w:b w:val="0"/>
          <w:sz w:val="22"/>
          <w:lang w:val="vi-VN"/>
        </w:rPr>
      </w:pPr>
      <w:r w:rsidRPr="007B7915">
        <w:rPr>
          <w:rFonts w:ascii="Times New Roman" w:hAnsi="Times New Roman" w:cs="Times New Roman"/>
          <w:b w:val="0"/>
          <w:sz w:val="22"/>
          <w:lang w:val="vi-VN"/>
        </w:rPr>
        <w:t>Bằng chứng được x</w:t>
      </w:r>
      <w:r w:rsidR="00F24385" w:rsidRPr="007B7915">
        <w:rPr>
          <w:rFonts w:ascii="Times New Roman" w:hAnsi="Times New Roman" w:cs="Times New Roman"/>
          <w:b w:val="0"/>
          <w:sz w:val="22"/>
          <w:lang w:val="vi-VN"/>
        </w:rPr>
        <w:t xml:space="preserve">ây dựng dưới </w:t>
      </w:r>
      <w:r w:rsidR="00687799" w:rsidRPr="007B7915">
        <w:rPr>
          <w:rFonts w:ascii="Times New Roman" w:hAnsi="Times New Roman" w:cs="Times New Roman"/>
          <w:b w:val="0"/>
          <w:sz w:val="22"/>
          <w:lang w:val="vi-VN"/>
        </w:rPr>
        <w:t xml:space="preserve">dạng hồ sơ các </w:t>
      </w:r>
      <w:r w:rsidR="00F24385" w:rsidRPr="007B7915">
        <w:rPr>
          <w:rFonts w:ascii="Times New Roman" w:hAnsi="Times New Roman" w:cs="Times New Roman"/>
          <w:b w:val="0"/>
          <w:sz w:val="22"/>
          <w:lang w:val="vi-VN"/>
        </w:rPr>
        <w:t xml:space="preserve">cho thấy rằng quy trình, hệ thống, thiết bị hoặc nguyên tắc được sử dụng </w:t>
      </w:r>
      <w:r w:rsidR="00687799" w:rsidRPr="007B7915">
        <w:rPr>
          <w:rFonts w:ascii="Times New Roman" w:hAnsi="Times New Roman" w:cs="Times New Roman"/>
          <w:b w:val="0"/>
          <w:sz w:val="22"/>
          <w:lang w:val="vi-VN"/>
        </w:rPr>
        <w:t>trong quá trình sản xuất đáp ứng được các mục tiêu</w:t>
      </w:r>
      <w:r w:rsidR="00867F1E" w:rsidRPr="007B7915">
        <w:rPr>
          <w:rFonts w:ascii="Times New Roman" w:hAnsi="Times New Roman" w:cs="Times New Roman"/>
          <w:b w:val="0"/>
          <w:sz w:val="22"/>
          <w:lang w:val="vi-VN"/>
        </w:rPr>
        <w:t xml:space="preserve"> có</w:t>
      </w:r>
      <w:r w:rsidR="00687799" w:rsidRPr="007B7915">
        <w:rPr>
          <w:rFonts w:ascii="Times New Roman" w:hAnsi="Times New Roman" w:cs="Times New Roman"/>
          <w:b w:val="0"/>
          <w:sz w:val="22"/>
          <w:lang w:val="vi-VN"/>
        </w:rPr>
        <w:t xml:space="preserve"> trong đề cương thẩm định</w:t>
      </w:r>
      <w:r w:rsidR="003551DB" w:rsidRPr="007B7915">
        <w:rPr>
          <w:rFonts w:ascii="Times New Roman" w:hAnsi="Times New Roman" w:cs="Times New Roman"/>
          <w:b w:val="0"/>
          <w:sz w:val="22"/>
          <w:lang w:val="vi-VN"/>
        </w:rPr>
        <w:t xml:space="preserve"> đã được xây dựng từ trước.</w:t>
      </w:r>
    </w:p>
    <w:p w14:paraId="33312244" w14:textId="77777777" w:rsidR="00C755AC" w:rsidRPr="007B7915" w:rsidRDefault="00C755AC" w:rsidP="00634037">
      <w:pPr>
        <w:pStyle w:val="Subtitle"/>
        <w:ind w:left="0" w:firstLine="709"/>
        <w:jc w:val="both"/>
        <w:rPr>
          <w:rFonts w:ascii="Times New Roman" w:hAnsi="Times New Roman" w:cs="Times New Roman"/>
          <w:sz w:val="22"/>
          <w:lang w:val="vi-VN"/>
        </w:rPr>
      </w:pPr>
    </w:p>
    <w:p w14:paraId="7EFC6177" w14:textId="77777777" w:rsidR="00F24385" w:rsidRPr="007B7915" w:rsidRDefault="00F24385" w:rsidP="00634037">
      <w:pPr>
        <w:pStyle w:val="Subtitle"/>
        <w:spacing w:after="120"/>
        <w:ind w:left="0" w:firstLine="709"/>
        <w:jc w:val="both"/>
        <w:rPr>
          <w:rFonts w:ascii="Times New Roman" w:hAnsi="Times New Roman" w:cs="Times New Roman"/>
          <w:sz w:val="22"/>
          <w:lang w:val="vi-VN"/>
        </w:rPr>
      </w:pPr>
      <w:r w:rsidRPr="007B7915">
        <w:rPr>
          <w:rFonts w:ascii="Times New Roman" w:hAnsi="Times New Roman" w:cs="Times New Roman"/>
          <w:sz w:val="22"/>
          <w:lang w:val="vi-VN"/>
        </w:rPr>
        <w:t>Thẩm định hồi cứu</w:t>
      </w:r>
      <w:r w:rsidR="00867F1E" w:rsidRPr="007B7915">
        <w:rPr>
          <w:rFonts w:ascii="Times New Roman" w:hAnsi="Times New Roman" w:cs="Times New Roman"/>
          <w:sz w:val="22"/>
          <w:lang w:val="vi-VN"/>
        </w:rPr>
        <w:t xml:space="preserve"> - Restropective V</w:t>
      </w:r>
      <w:r w:rsidR="004A2CA0" w:rsidRPr="007B7915">
        <w:rPr>
          <w:rFonts w:ascii="Times New Roman" w:hAnsi="Times New Roman" w:cs="Times New Roman"/>
          <w:sz w:val="22"/>
          <w:lang w:val="vi-VN"/>
        </w:rPr>
        <w:t>alidation:</w:t>
      </w:r>
    </w:p>
    <w:p w14:paraId="33341F79" w14:textId="77777777" w:rsidR="00F24385" w:rsidRPr="007D5CF2" w:rsidRDefault="00F24385" w:rsidP="00634037">
      <w:pPr>
        <w:pStyle w:val="Subtitle"/>
        <w:spacing w:before="120" w:after="120"/>
        <w:ind w:left="0" w:firstLine="709"/>
        <w:jc w:val="both"/>
        <w:rPr>
          <w:rFonts w:ascii="Times New Roman" w:hAnsi="Times New Roman" w:cs="Times New Roman"/>
          <w:b w:val="0"/>
          <w:sz w:val="22"/>
          <w:lang w:val="vi-VN"/>
        </w:rPr>
      </w:pPr>
      <w:r w:rsidRPr="007B7915">
        <w:rPr>
          <w:rFonts w:ascii="Times New Roman" w:hAnsi="Times New Roman" w:cs="Times New Roman"/>
          <w:b w:val="0"/>
          <w:sz w:val="22"/>
          <w:lang w:val="vi-VN"/>
        </w:rPr>
        <w:t xml:space="preserve">Thẩm định quy trình sản xuất của một thuốc đã được đưa ra lưu hành trên thị trường dựa vào các dữ liệu </w:t>
      </w:r>
      <w:r w:rsidR="003551DB" w:rsidRPr="007B7915">
        <w:rPr>
          <w:rFonts w:ascii="Times New Roman" w:hAnsi="Times New Roman" w:cs="Times New Roman"/>
          <w:b w:val="0"/>
          <w:sz w:val="22"/>
          <w:lang w:val="vi-VN"/>
        </w:rPr>
        <w:t>tích lũy</w:t>
      </w:r>
      <w:r w:rsidRPr="007B7915">
        <w:rPr>
          <w:rFonts w:ascii="Times New Roman" w:hAnsi="Times New Roman" w:cs="Times New Roman"/>
          <w:b w:val="0"/>
          <w:sz w:val="22"/>
          <w:lang w:val="vi-VN"/>
        </w:rPr>
        <w:t xml:space="preserve"> được từ quá trình sản xuất, </w:t>
      </w:r>
      <w:r w:rsidR="003551DB" w:rsidRPr="007B7915">
        <w:rPr>
          <w:rFonts w:ascii="Times New Roman" w:hAnsi="Times New Roman" w:cs="Times New Roman"/>
          <w:b w:val="0"/>
          <w:sz w:val="22"/>
          <w:lang w:val="vi-VN"/>
        </w:rPr>
        <w:t xml:space="preserve">từ </w:t>
      </w:r>
      <w:r w:rsidRPr="007B7915">
        <w:rPr>
          <w:rFonts w:ascii="Times New Roman" w:hAnsi="Times New Roman" w:cs="Times New Roman"/>
          <w:b w:val="0"/>
          <w:sz w:val="22"/>
          <w:lang w:val="vi-VN"/>
        </w:rPr>
        <w:t>kiểm soát và kiểm tra chất lượng</w:t>
      </w:r>
      <w:r w:rsidR="003551DB" w:rsidRPr="007B7915">
        <w:rPr>
          <w:rFonts w:ascii="Times New Roman" w:hAnsi="Times New Roman" w:cs="Times New Roman"/>
          <w:b w:val="0"/>
          <w:sz w:val="22"/>
          <w:lang w:val="vi-VN"/>
        </w:rPr>
        <w:t xml:space="preserve"> các lô</w:t>
      </w:r>
      <w:r w:rsidRPr="007B7915">
        <w:rPr>
          <w:rFonts w:ascii="Times New Roman" w:hAnsi="Times New Roman" w:cs="Times New Roman"/>
          <w:b w:val="0"/>
          <w:sz w:val="22"/>
          <w:lang w:val="vi-VN"/>
        </w:rPr>
        <w:t>.</w:t>
      </w:r>
    </w:p>
    <w:p w14:paraId="71A82791" w14:textId="77777777" w:rsidR="00C755AC" w:rsidRPr="007D5CF2" w:rsidRDefault="00C755AC">
      <w:pPr>
        <w:rPr>
          <w:lang w:val="vi-VN"/>
        </w:rPr>
      </w:pPr>
    </w:p>
    <w:sectPr w:rsidR="00C755AC" w:rsidRPr="007D5CF2" w:rsidSect="005562EB">
      <w:headerReference w:type="default" r:id="rId10"/>
      <w:pgSz w:w="12240" w:h="15840"/>
      <w:pgMar w:top="1134" w:right="1134" w:bottom="1134" w:left="1134" w:header="720" w:footer="720" w:gutter="0"/>
      <w:pgNumType w:start="214"/>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05EA24" w14:textId="77777777" w:rsidR="00951434" w:rsidRDefault="00951434" w:rsidP="00420BB6">
      <w:r>
        <w:separator/>
      </w:r>
    </w:p>
  </w:endnote>
  <w:endnote w:type="continuationSeparator" w:id="0">
    <w:p w14:paraId="12EF8319" w14:textId="77777777" w:rsidR="00951434" w:rsidRDefault="00951434" w:rsidP="00420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MS PGothic">
    <w:panose1 w:val="020B0600070205080204"/>
    <w:charset w:val="80"/>
    <w:family w:val="swiss"/>
    <w:pitch w:val="variable"/>
    <w:sig w:usb0="E00002FF" w:usb1="6AC7FDFB" w:usb2="08000012" w:usb3="00000000" w:csb0="0002009F" w:csb1="00000000"/>
  </w:font>
  <w:font w:name="HiddenHorzOCR">
    <w:altName w:val="MS Mincho"/>
    <w:panose1 w:val="00000000000000000000"/>
    <w:charset w:val="80"/>
    <w:family w:val="auto"/>
    <w:notTrueType/>
    <w:pitch w:val="default"/>
    <w:sig w:usb0="00000001" w:usb1="08070000" w:usb2="00000010" w:usb3="00000000" w:csb0="0002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F4FF1A" w14:textId="77777777" w:rsidR="00951434" w:rsidRDefault="00951434" w:rsidP="00420BB6">
      <w:r>
        <w:separator/>
      </w:r>
    </w:p>
  </w:footnote>
  <w:footnote w:type="continuationSeparator" w:id="0">
    <w:p w14:paraId="09FE4984" w14:textId="77777777" w:rsidR="00951434" w:rsidRDefault="00951434" w:rsidP="00420BB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0585327"/>
      <w:docPartObj>
        <w:docPartGallery w:val="Page Numbers (Top of Page)"/>
        <w:docPartUnique/>
      </w:docPartObj>
    </w:sdtPr>
    <w:sdtEndPr>
      <w:rPr>
        <w:rFonts w:ascii="Times New Roman" w:hAnsi="Times New Roman"/>
        <w:noProof/>
      </w:rPr>
    </w:sdtEndPr>
    <w:sdtContent>
      <w:p w14:paraId="4A38173A" w14:textId="5A684A33" w:rsidR="005562EB" w:rsidRPr="005562EB" w:rsidRDefault="005562EB">
        <w:pPr>
          <w:pStyle w:val="Header"/>
          <w:jc w:val="center"/>
          <w:rPr>
            <w:rFonts w:ascii="Times New Roman" w:hAnsi="Times New Roman"/>
          </w:rPr>
        </w:pPr>
        <w:r w:rsidRPr="005562EB">
          <w:rPr>
            <w:rFonts w:ascii="Times New Roman" w:hAnsi="Times New Roman"/>
          </w:rPr>
          <w:fldChar w:fldCharType="begin"/>
        </w:r>
        <w:r w:rsidRPr="005562EB">
          <w:rPr>
            <w:rFonts w:ascii="Times New Roman" w:hAnsi="Times New Roman"/>
          </w:rPr>
          <w:instrText xml:space="preserve"> PAGE   \* MERGEFORMAT </w:instrText>
        </w:r>
        <w:r w:rsidRPr="005562EB">
          <w:rPr>
            <w:rFonts w:ascii="Times New Roman" w:hAnsi="Times New Roman"/>
          </w:rPr>
          <w:fldChar w:fldCharType="separate"/>
        </w:r>
        <w:r w:rsidR="00951434">
          <w:rPr>
            <w:rFonts w:ascii="Times New Roman" w:hAnsi="Times New Roman"/>
            <w:noProof/>
          </w:rPr>
          <w:t>214</w:t>
        </w:r>
        <w:r w:rsidRPr="005562EB">
          <w:rPr>
            <w:rFonts w:ascii="Times New Roman" w:hAnsi="Times New Roman"/>
            <w:noProof/>
          </w:rPr>
          <w:fldChar w:fldCharType="end"/>
        </w:r>
      </w:p>
    </w:sdtContent>
  </w:sdt>
  <w:p w14:paraId="3A193100" w14:textId="77777777" w:rsidR="00EC09A5" w:rsidRDefault="00EC09A5" w:rsidP="00C755AC">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61F93"/>
    <w:multiLevelType w:val="multilevel"/>
    <w:tmpl w:val="2ADA3A52"/>
    <w:lvl w:ilvl="0">
      <w:start w:val="4"/>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14012B9"/>
    <w:multiLevelType w:val="hybridMultilevel"/>
    <w:tmpl w:val="D6E838AA"/>
    <w:lvl w:ilvl="0" w:tplc="48090001">
      <w:start w:val="1"/>
      <w:numFmt w:val="bullet"/>
      <w:lvlText w:val=""/>
      <w:lvlJc w:val="left"/>
      <w:pPr>
        <w:ind w:left="1154" w:hanging="360"/>
      </w:pPr>
      <w:rPr>
        <w:rFonts w:ascii="Symbol" w:hAnsi="Symbol" w:hint="default"/>
      </w:rPr>
    </w:lvl>
    <w:lvl w:ilvl="1" w:tplc="48090003" w:tentative="1">
      <w:start w:val="1"/>
      <w:numFmt w:val="bullet"/>
      <w:lvlText w:val="o"/>
      <w:lvlJc w:val="left"/>
      <w:pPr>
        <w:ind w:left="1874" w:hanging="360"/>
      </w:pPr>
      <w:rPr>
        <w:rFonts w:ascii="Courier New" w:hAnsi="Courier New" w:cs="Courier New" w:hint="default"/>
      </w:rPr>
    </w:lvl>
    <w:lvl w:ilvl="2" w:tplc="48090005" w:tentative="1">
      <w:start w:val="1"/>
      <w:numFmt w:val="bullet"/>
      <w:lvlText w:val=""/>
      <w:lvlJc w:val="left"/>
      <w:pPr>
        <w:ind w:left="2594" w:hanging="360"/>
      </w:pPr>
      <w:rPr>
        <w:rFonts w:ascii="Wingdings" w:hAnsi="Wingdings" w:hint="default"/>
      </w:rPr>
    </w:lvl>
    <w:lvl w:ilvl="3" w:tplc="48090001" w:tentative="1">
      <w:start w:val="1"/>
      <w:numFmt w:val="bullet"/>
      <w:lvlText w:val=""/>
      <w:lvlJc w:val="left"/>
      <w:pPr>
        <w:ind w:left="3314" w:hanging="360"/>
      </w:pPr>
      <w:rPr>
        <w:rFonts w:ascii="Symbol" w:hAnsi="Symbol" w:hint="default"/>
      </w:rPr>
    </w:lvl>
    <w:lvl w:ilvl="4" w:tplc="48090003" w:tentative="1">
      <w:start w:val="1"/>
      <w:numFmt w:val="bullet"/>
      <w:lvlText w:val="o"/>
      <w:lvlJc w:val="left"/>
      <w:pPr>
        <w:ind w:left="4034" w:hanging="360"/>
      </w:pPr>
      <w:rPr>
        <w:rFonts w:ascii="Courier New" w:hAnsi="Courier New" w:cs="Courier New" w:hint="default"/>
      </w:rPr>
    </w:lvl>
    <w:lvl w:ilvl="5" w:tplc="48090005" w:tentative="1">
      <w:start w:val="1"/>
      <w:numFmt w:val="bullet"/>
      <w:lvlText w:val=""/>
      <w:lvlJc w:val="left"/>
      <w:pPr>
        <w:ind w:left="4754" w:hanging="360"/>
      </w:pPr>
      <w:rPr>
        <w:rFonts w:ascii="Wingdings" w:hAnsi="Wingdings" w:hint="default"/>
      </w:rPr>
    </w:lvl>
    <w:lvl w:ilvl="6" w:tplc="48090001" w:tentative="1">
      <w:start w:val="1"/>
      <w:numFmt w:val="bullet"/>
      <w:lvlText w:val=""/>
      <w:lvlJc w:val="left"/>
      <w:pPr>
        <w:ind w:left="5474" w:hanging="360"/>
      </w:pPr>
      <w:rPr>
        <w:rFonts w:ascii="Symbol" w:hAnsi="Symbol" w:hint="default"/>
      </w:rPr>
    </w:lvl>
    <w:lvl w:ilvl="7" w:tplc="48090003" w:tentative="1">
      <w:start w:val="1"/>
      <w:numFmt w:val="bullet"/>
      <w:lvlText w:val="o"/>
      <w:lvlJc w:val="left"/>
      <w:pPr>
        <w:ind w:left="6194" w:hanging="360"/>
      </w:pPr>
      <w:rPr>
        <w:rFonts w:ascii="Courier New" w:hAnsi="Courier New" w:cs="Courier New" w:hint="default"/>
      </w:rPr>
    </w:lvl>
    <w:lvl w:ilvl="8" w:tplc="48090005" w:tentative="1">
      <w:start w:val="1"/>
      <w:numFmt w:val="bullet"/>
      <w:lvlText w:val=""/>
      <w:lvlJc w:val="left"/>
      <w:pPr>
        <w:ind w:left="6914" w:hanging="360"/>
      </w:pPr>
      <w:rPr>
        <w:rFonts w:ascii="Wingdings" w:hAnsi="Wingdings" w:hint="default"/>
      </w:rPr>
    </w:lvl>
  </w:abstractNum>
  <w:abstractNum w:abstractNumId="2" w15:restartNumberingAfterBreak="0">
    <w:nsid w:val="03714047"/>
    <w:multiLevelType w:val="hybridMultilevel"/>
    <w:tmpl w:val="322C1F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87814AF"/>
    <w:multiLevelType w:val="hybridMultilevel"/>
    <w:tmpl w:val="4BBCC408"/>
    <w:lvl w:ilvl="0" w:tplc="48090001">
      <w:start w:val="1"/>
      <w:numFmt w:val="bullet"/>
      <w:lvlText w:val=""/>
      <w:lvlJc w:val="left"/>
      <w:pPr>
        <w:ind w:left="1080" w:hanging="360"/>
      </w:pPr>
      <w:rPr>
        <w:rFonts w:ascii="Symbol" w:hAnsi="Symbo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0BB71E80"/>
    <w:multiLevelType w:val="hybridMultilevel"/>
    <w:tmpl w:val="9B603E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FA96943"/>
    <w:multiLevelType w:val="hybridMultilevel"/>
    <w:tmpl w:val="DEEE018C"/>
    <w:lvl w:ilvl="0" w:tplc="69149120">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DB3A4C"/>
    <w:multiLevelType w:val="hybridMultilevel"/>
    <w:tmpl w:val="662AE0B2"/>
    <w:lvl w:ilvl="0" w:tplc="04090001">
      <w:start w:val="1"/>
      <w:numFmt w:val="bullet"/>
      <w:lvlText w:val=""/>
      <w:lvlJc w:val="left"/>
      <w:pPr>
        <w:ind w:left="769" w:hanging="360"/>
      </w:pPr>
      <w:rPr>
        <w:rFonts w:ascii="Symbol" w:hAnsi="Symbol" w:hint="default"/>
      </w:rPr>
    </w:lvl>
    <w:lvl w:ilvl="1" w:tplc="04090003" w:tentative="1">
      <w:start w:val="1"/>
      <w:numFmt w:val="bullet"/>
      <w:lvlText w:val="o"/>
      <w:lvlJc w:val="left"/>
      <w:pPr>
        <w:ind w:left="1489" w:hanging="360"/>
      </w:pPr>
      <w:rPr>
        <w:rFonts w:ascii="Courier New" w:hAnsi="Courier New" w:cs="Courier New" w:hint="default"/>
      </w:rPr>
    </w:lvl>
    <w:lvl w:ilvl="2" w:tplc="04090005" w:tentative="1">
      <w:start w:val="1"/>
      <w:numFmt w:val="bullet"/>
      <w:lvlText w:val=""/>
      <w:lvlJc w:val="left"/>
      <w:pPr>
        <w:ind w:left="2209" w:hanging="360"/>
      </w:pPr>
      <w:rPr>
        <w:rFonts w:ascii="Wingdings" w:hAnsi="Wingdings" w:hint="default"/>
      </w:rPr>
    </w:lvl>
    <w:lvl w:ilvl="3" w:tplc="04090001" w:tentative="1">
      <w:start w:val="1"/>
      <w:numFmt w:val="bullet"/>
      <w:lvlText w:val=""/>
      <w:lvlJc w:val="left"/>
      <w:pPr>
        <w:ind w:left="2929" w:hanging="360"/>
      </w:pPr>
      <w:rPr>
        <w:rFonts w:ascii="Symbol" w:hAnsi="Symbol" w:hint="default"/>
      </w:rPr>
    </w:lvl>
    <w:lvl w:ilvl="4" w:tplc="04090003" w:tentative="1">
      <w:start w:val="1"/>
      <w:numFmt w:val="bullet"/>
      <w:lvlText w:val="o"/>
      <w:lvlJc w:val="left"/>
      <w:pPr>
        <w:ind w:left="3649" w:hanging="360"/>
      </w:pPr>
      <w:rPr>
        <w:rFonts w:ascii="Courier New" w:hAnsi="Courier New" w:cs="Courier New" w:hint="default"/>
      </w:rPr>
    </w:lvl>
    <w:lvl w:ilvl="5" w:tplc="04090005" w:tentative="1">
      <w:start w:val="1"/>
      <w:numFmt w:val="bullet"/>
      <w:lvlText w:val=""/>
      <w:lvlJc w:val="left"/>
      <w:pPr>
        <w:ind w:left="4369" w:hanging="360"/>
      </w:pPr>
      <w:rPr>
        <w:rFonts w:ascii="Wingdings" w:hAnsi="Wingdings" w:hint="default"/>
      </w:rPr>
    </w:lvl>
    <w:lvl w:ilvl="6" w:tplc="04090001" w:tentative="1">
      <w:start w:val="1"/>
      <w:numFmt w:val="bullet"/>
      <w:lvlText w:val=""/>
      <w:lvlJc w:val="left"/>
      <w:pPr>
        <w:ind w:left="5089" w:hanging="360"/>
      </w:pPr>
      <w:rPr>
        <w:rFonts w:ascii="Symbol" w:hAnsi="Symbol" w:hint="default"/>
      </w:rPr>
    </w:lvl>
    <w:lvl w:ilvl="7" w:tplc="04090003" w:tentative="1">
      <w:start w:val="1"/>
      <w:numFmt w:val="bullet"/>
      <w:lvlText w:val="o"/>
      <w:lvlJc w:val="left"/>
      <w:pPr>
        <w:ind w:left="5809" w:hanging="360"/>
      </w:pPr>
      <w:rPr>
        <w:rFonts w:ascii="Courier New" w:hAnsi="Courier New" w:cs="Courier New" w:hint="default"/>
      </w:rPr>
    </w:lvl>
    <w:lvl w:ilvl="8" w:tplc="04090005" w:tentative="1">
      <w:start w:val="1"/>
      <w:numFmt w:val="bullet"/>
      <w:lvlText w:val=""/>
      <w:lvlJc w:val="left"/>
      <w:pPr>
        <w:ind w:left="6529" w:hanging="360"/>
      </w:pPr>
      <w:rPr>
        <w:rFonts w:ascii="Wingdings" w:hAnsi="Wingdings" w:hint="default"/>
      </w:rPr>
    </w:lvl>
  </w:abstractNum>
  <w:abstractNum w:abstractNumId="7" w15:restartNumberingAfterBreak="0">
    <w:nsid w:val="12254A12"/>
    <w:multiLevelType w:val="hybridMultilevel"/>
    <w:tmpl w:val="61C680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4A64D08"/>
    <w:multiLevelType w:val="hybridMultilevel"/>
    <w:tmpl w:val="76564A7C"/>
    <w:lvl w:ilvl="0" w:tplc="D0D282E8">
      <w:start w:val="1"/>
      <w:numFmt w:val="decimal"/>
      <w:pStyle w:val="PVheading1"/>
      <w:lvlText w:val="%1."/>
      <w:lvlJc w:val="left"/>
      <w:pPr>
        <w:tabs>
          <w:tab w:val="num" w:pos="720"/>
        </w:tabs>
        <w:ind w:left="720" w:hanging="720"/>
      </w:pPr>
      <w:rPr>
        <w:rFonts w:ascii="Times New Roman" w:hAnsi="Times New Roman" w:cs="Times New Roman" w:hint="default"/>
      </w:rPr>
    </w:lvl>
    <w:lvl w:ilvl="1" w:tplc="04090019">
      <w:start w:val="1"/>
      <w:numFmt w:val="lowerLetter"/>
      <w:lvlText w:val="%2."/>
      <w:lvlJc w:val="left"/>
      <w:pPr>
        <w:tabs>
          <w:tab w:val="num" w:pos="1080"/>
        </w:tabs>
        <w:ind w:left="1080" w:hanging="360"/>
      </w:pPr>
    </w:lvl>
    <w:lvl w:ilvl="2" w:tplc="5712A8BA">
      <w:start w:val="1"/>
      <w:numFmt w:val="lowerRoman"/>
      <w:lvlText w:val="%3."/>
      <w:lvlJc w:val="right"/>
      <w:pPr>
        <w:tabs>
          <w:tab w:val="num" w:pos="1584"/>
        </w:tabs>
        <w:ind w:left="1584"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157B4844"/>
    <w:multiLevelType w:val="hybridMultilevel"/>
    <w:tmpl w:val="06BE0F48"/>
    <w:lvl w:ilvl="0" w:tplc="48090019">
      <w:start w:val="1"/>
      <w:numFmt w:val="lowerLetter"/>
      <w:lvlText w:val="%1."/>
      <w:lvlJc w:val="left"/>
      <w:pPr>
        <w:ind w:left="1276" w:hanging="360"/>
      </w:pPr>
    </w:lvl>
    <w:lvl w:ilvl="1" w:tplc="48090019" w:tentative="1">
      <w:start w:val="1"/>
      <w:numFmt w:val="lowerLetter"/>
      <w:lvlText w:val="%2."/>
      <w:lvlJc w:val="left"/>
      <w:pPr>
        <w:ind w:left="1996" w:hanging="360"/>
      </w:pPr>
    </w:lvl>
    <w:lvl w:ilvl="2" w:tplc="4809001B" w:tentative="1">
      <w:start w:val="1"/>
      <w:numFmt w:val="lowerRoman"/>
      <w:lvlText w:val="%3."/>
      <w:lvlJc w:val="right"/>
      <w:pPr>
        <w:ind w:left="2716" w:hanging="180"/>
      </w:pPr>
    </w:lvl>
    <w:lvl w:ilvl="3" w:tplc="4809000F" w:tentative="1">
      <w:start w:val="1"/>
      <w:numFmt w:val="decimal"/>
      <w:lvlText w:val="%4."/>
      <w:lvlJc w:val="left"/>
      <w:pPr>
        <w:ind w:left="3436" w:hanging="360"/>
      </w:pPr>
    </w:lvl>
    <w:lvl w:ilvl="4" w:tplc="48090019" w:tentative="1">
      <w:start w:val="1"/>
      <w:numFmt w:val="lowerLetter"/>
      <w:lvlText w:val="%5."/>
      <w:lvlJc w:val="left"/>
      <w:pPr>
        <w:ind w:left="4156" w:hanging="360"/>
      </w:pPr>
    </w:lvl>
    <w:lvl w:ilvl="5" w:tplc="4809001B" w:tentative="1">
      <w:start w:val="1"/>
      <w:numFmt w:val="lowerRoman"/>
      <w:lvlText w:val="%6."/>
      <w:lvlJc w:val="right"/>
      <w:pPr>
        <w:ind w:left="4876" w:hanging="180"/>
      </w:pPr>
    </w:lvl>
    <w:lvl w:ilvl="6" w:tplc="4809000F" w:tentative="1">
      <w:start w:val="1"/>
      <w:numFmt w:val="decimal"/>
      <w:lvlText w:val="%7."/>
      <w:lvlJc w:val="left"/>
      <w:pPr>
        <w:ind w:left="5596" w:hanging="360"/>
      </w:pPr>
    </w:lvl>
    <w:lvl w:ilvl="7" w:tplc="48090019" w:tentative="1">
      <w:start w:val="1"/>
      <w:numFmt w:val="lowerLetter"/>
      <w:lvlText w:val="%8."/>
      <w:lvlJc w:val="left"/>
      <w:pPr>
        <w:ind w:left="6316" w:hanging="360"/>
      </w:pPr>
    </w:lvl>
    <w:lvl w:ilvl="8" w:tplc="4809001B" w:tentative="1">
      <w:start w:val="1"/>
      <w:numFmt w:val="lowerRoman"/>
      <w:lvlText w:val="%9."/>
      <w:lvlJc w:val="right"/>
      <w:pPr>
        <w:ind w:left="7036" w:hanging="180"/>
      </w:pPr>
    </w:lvl>
  </w:abstractNum>
  <w:abstractNum w:abstractNumId="10" w15:restartNumberingAfterBreak="0">
    <w:nsid w:val="15870336"/>
    <w:multiLevelType w:val="hybridMultilevel"/>
    <w:tmpl w:val="E0CA3828"/>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1" w15:restartNumberingAfterBreak="0">
    <w:nsid w:val="16FB56BF"/>
    <w:multiLevelType w:val="singleLevel"/>
    <w:tmpl w:val="08090017"/>
    <w:lvl w:ilvl="0">
      <w:start w:val="1"/>
      <w:numFmt w:val="lowerLetter"/>
      <w:lvlText w:val="%1)"/>
      <w:lvlJc w:val="left"/>
      <w:pPr>
        <w:tabs>
          <w:tab w:val="num" w:pos="360"/>
        </w:tabs>
        <w:ind w:left="360" w:hanging="360"/>
      </w:pPr>
      <w:rPr>
        <w:rFonts w:hint="default"/>
      </w:rPr>
    </w:lvl>
  </w:abstractNum>
  <w:abstractNum w:abstractNumId="12" w15:restartNumberingAfterBreak="0">
    <w:nsid w:val="185B0D0B"/>
    <w:multiLevelType w:val="hybridMultilevel"/>
    <w:tmpl w:val="0820F0E8"/>
    <w:lvl w:ilvl="0" w:tplc="48090001">
      <w:start w:val="1"/>
      <w:numFmt w:val="bullet"/>
      <w:lvlText w:val=""/>
      <w:lvlJc w:val="left"/>
      <w:pPr>
        <w:ind w:left="363" w:hanging="360"/>
      </w:pPr>
      <w:rPr>
        <w:rFonts w:ascii="Symbol" w:hAnsi="Symbol" w:hint="default"/>
      </w:rPr>
    </w:lvl>
    <w:lvl w:ilvl="1" w:tplc="48090003" w:tentative="1">
      <w:start w:val="1"/>
      <w:numFmt w:val="bullet"/>
      <w:lvlText w:val="o"/>
      <w:lvlJc w:val="left"/>
      <w:pPr>
        <w:ind w:left="1083" w:hanging="360"/>
      </w:pPr>
      <w:rPr>
        <w:rFonts w:ascii="Courier New" w:hAnsi="Courier New" w:cs="Courier New" w:hint="default"/>
      </w:rPr>
    </w:lvl>
    <w:lvl w:ilvl="2" w:tplc="48090005" w:tentative="1">
      <w:start w:val="1"/>
      <w:numFmt w:val="bullet"/>
      <w:lvlText w:val=""/>
      <w:lvlJc w:val="left"/>
      <w:pPr>
        <w:ind w:left="1803" w:hanging="360"/>
      </w:pPr>
      <w:rPr>
        <w:rFonts w:ascii="Wingdings" w:hAnsi="Wingdings" w:hint="default"/>
      </w:rPr>
    </w:lvl>
    <w:lvl w:ilvl="3" w:tplc="48090001" w:tentative="1">
      <w:start w:val="1"/>
      <w:numFmt w:val="bullet"/>
      <w:lvlText w:val=""/>
      <w:lvlJc w:val="left"/>
      <w:pPr>
        <w:ind w:left="2523" w:hanging="360"/>
      </w:pPr>
      <w:rPr>
        <w:rFonts w:ascii="Symbol" w:hAnsi="Symbol" w:hint="default"/>
      </w:rPr>
    </w:lvl>
    <w:lvl w:ilvl="4" w:tplc="48090003" w:tentative="1">
      <w:start w:val="1"/>
      <w:numFmt w:val="bullet"/>
      <w:lvlText w:val="o"/>
      <w:lvlJc w:val="left"/>
      <w:pPr>
        <w:ind w:left="3243" w:hanging="360"/>
      </w:pPr>
      <w:rPr>
        <w:rFonts w:ascii="Courier New" w:hAnsi="Courier New" w:cs="Courier New" w:hint="default"/>
      </w:rPr>
    </w:lvl>
    <w:lvl w:ilvl="5" w:tplc="48090005" w:tentative="1">
      <w:start w:val="1"/>
      <w:numFmt w:val="bullet"/>
      <w:lvlText w:val=""/>
      <w:lvlJc w:val="left"/>
      <w:pPr>
        <w:ind w:left="3963" w:hanging="360"/>
      </w:pPr>
      <w:rPr>
        <w:rFonts w:ascii="Wingdings" w:hAnsi="Wingdings" w:hint="default"/>
      </w:rPr>
    </w:lvl>
    <w:lvl w:ilvl="6" w:tplc="48090001" w:tentative="1">
      <w:start w:val="1"/>
      <w:numFmt w:val="bullet"/>
      <w:lvlText w:val=""/>
      <w:lvlJc w:val="left"/>
      <w:pPr>
        <w:ind w:left="4683" w:hanging="360"/>
      </w:pPr>
      <w:rPr>
        <w:rFonts w:ascii="Symbol" w:hAnsi="Symbol" w:hint="default"/>
      </w:rPr>
    </w:lvl>
    <w:lvl w:ilvl="7" w:tplc="48090003" w:tentative="1">
      <w:start w:val="1"/>
      <w:numFmt w:val="bullet"/>
      <w:lvlText w:val="o"/>
      <w:lvlJc w:val="left"/>
      <w:pPr>
        <w:ind w:left="5403" w:hanging="360"/>
      </w:pPr>
      <w:rPr>
        <w:rFonts w:ascii="Courier New" w:hAnsi="Courier New" w:cs="Courier New" w:hint="default"/>
      </w:rPr>
    </w:lvl>
    <w:lvl w:ilvl="8" w:tplc="48090005" w:tentative="1">
      <w:start w:val="1"/>
      <w:numFmt w:val="bullet"/>
      <w:lvlText w:val=""/>
      <w:lvlJc w:val="left"/>
      <w:pPr>
        <w:ind w:left="6123" w:hanging="360"/>
      </w:pPr>
      <w:rPr>
        <w:rFonts w:ascii="Wingdings" w:hAnsi="Wingdings" w:hint="default"/>
      </w:rPr>
    </w:lvl>
  </w:abstractNum>
  <w:abstractNum w:abstractNumId="13" w15:restartNumberingAfterBreak="0">
    <w:nsid w:val="18DB3F8C"/>
    <w:multiLevelType w:val="multilevel"/>
    <w:tmpl w:val="4E520B3E"/>
    <w:styleLink w:val="Style2"/>
    <w:lvl w:ilvl="0">
      <w:start w:val="4"/>
      <w:numFmt w:val="decimal"/>
      <w:lvlText w:val="%1."/>
      <w:lvlJc w:val="left"/>
      <w:pPr>
        <w:ind w:left="0" w:firstLine="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418" w:hanging="96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D103753"/>
    <w:multiLevelType w:val="hybridMultilevel"/>
    <w:tmpl w:val="6FEC460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FEB400C"/>
    <w:multiLevelType w:val="hybridMultilevel"/>
    <w:tmpl w:val="AAD64200"/>
    <w:lvl w:ilvl="0" w:tplc="54FE04CA">
      <w:start w:val="1"/>
      <w:numFmt w:val="bullet"/>
      <w:lvlText w:val="o"/>
      <w:lvlJc w:val="left"/>
      <w:pPr>
        <w:tabs>
          <w:tab w:val="num" w:pos="720"/>
        </w:tabs>
        <w:ind w:left="720" w:hanging="360"/>
      </w:pPr>
      <w:rPr>
        <w:rFonts w:ascii="Courier New" w:hAnsi="Courier New"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FF12930"/>
    <w:multiLevelType w:val="hybridMultilevel"/>
    <w:tmpl w:val="7F1E4A4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21C8254C"/>
    <w:multiLevelType w:val="multilevel"/>
    <w:tmpl w:val="16B2EFB0"/>
    <w:lvl w:ilvl="0">
      <w:start w:val="1"/>
      <w:numFmt w:val="decimal"/>
      <w:lvlText w:val="%1."/>
      <w:lvlJc w:val="left"/>
      <w:pPr>
        <w:ind w:left="0" w:firstLine="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418" w:hanging="96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2362D5A"/>
    <w:multiLevelType w:val="hybridMultilevel"/>
    <w:tmpl w:val="2D46665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2286260B"/>
    <w:multiLevelType w:val="hybridMultilevel"/>
    <w:tmpl w:val="6B4231B0"/>
    <w:lvl w:ilvl="0" w:tplc="283AB81A">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254E503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296117D2"/>
    <w:multiLevelType w:val="multilevel"/>
    <w:tmpl w:val="6F50C806"/>
    <w:lvl w:ilvl="0">
      <w:start w:val="1"/>
      <w:numFmt w:val="lowerLetter"/>
      <w:lvlText w:val="%1)"/>
      <w:lvlJc w:val="left"/>
      <w:pPr>
        <w:tabs>
          <w:tab w:val="num" w:pos="360"/>
        </w:tabs>
        <w:ind w:left="360" w:hanging="360"/>
      </w:pPr>
      <w:rPr>
        <w:rFonts w:hint="default"/>
      </w:rPr>
    </w:lvl>
    <w:lvl w:ilvl="1" w:tentative="1">
      <w:start w:val="1"/>
      <w:numFmt w:val="lowerLetter"/>
      <w:lvlText w:val="%2."/>
      <w:lvlJc w:val="left"/>
      <w:pPr>
        <w:tabs>
          <w:tab w:val="num" w:pos="2520"/>
        </w:tabs>
        <w:ind w:left="2520" w:hanging="360"/>
      </w:pPr>
    </w:lvl>
    <w:lvl w:ilvl="2" w:tentative="1">
      <w:start w:val="1"/>
      <w:numFmt w:val="lowerRoman"/>
      <w:lvlText w:val="%3."/>
      <w:lvlJc w:val="right"/>
      <w:pPr>
        <w:tabs>
          <w:tab w:val="num" w:pos="3240"/>
        </w:tabs>
        <w:ind w:left="3240" w:hanging="180"/>
      </w:pPr>
    </w:lvl>
    <w:lvl w:ilvl="3" w:tentative="1">
      <w:start w:val="1"/>
      <w:numFmt w:val="decimal"/>
      <w:lvlText w:val="%4."/>
      <w:lvlJc w:val="left"/>
      <w:pPr>
        <w:tabs>
          <w:tab w:val="num" w:pos="3960"/>
        </w:tabs>
        <w:ind w:left="3960" w:hanging="360"/>
      </w:pPr>
    </w:lvl>
    <w:lvl w:ilvl="4" w:tentative="1">
      <w:start w:val="1"/>
      <w:numFmt w:val="lowerLetter"/>
      <w:lvlText w:val="%5."/>
      <w:lvlJc w:val="left"/>
      <w:pPr>
        <w:tabs>
          <w:tab w:val="num" w:pos="4680"/>
        </w:tabs>
        <w:ind w:left="4680" w:hanging="360"/>
      </w:pPr>
    </w:lvl>
    <w:lvl w:ilvl="5" w:tentative="1">
      <w:start w:val="1"/>
      <w:numFmt w:val="lowerRoman"/>
      <w:lvlText w:val="%6."/>
      <w:lvlJc w:val="right"/>
      <w:pPr>
        <w:tabs>
          <w:tab w:val="num" w:pos="5400"/>
        </w:tabs>
        <w:ind w:left="5400" w:hanging="180"/>
      </w:pPr>
    </w:lvl>
    <w:lvl w:ilvl="6" w:tentative="1">
      <w:start w:val="1"/>
      <w:numFmt w:val="decimal"/>
      <w:lvlText w:val="%7."/>
      <w:lvlJc w:val="left"/>
      <w:pPr>
        <w:tabs>
          <w:tab w:val="num" w:pos="6120"/>
        </w:tabs>
        <w:ind w:left="6120" w:hanging="360"/>
      </w:pPr>
    </w:lvl>
    <w:lvl w:ilvl="7" w:tentative="1">
      <w:start w:val="1"/>
      <w:numFmt w:val="lowerLetter"/>
      <w:lvlText w:val="%8."/>
      <w:lvlJc w:val="left"/>
      <w:pPr>
        <w:tabs>
          <w:tab w:val="num" w:pos="6840"/>
        </w:tabs>
        <w:ind w:left="6840" w:hanging="360"/>
      </w:pPr>
    </w:lvl>
    <w:lvl w:ilvl="8" w:tentative="1">
      <w:start w:val="1"/>
      <w:numFmt w:val="lowerRoman"/>
      <w:lvlText w:val="%9."/>
      <w:lvlJc w:val="right"/>
      <w:pPr>
        <w:tabs>
          <w:tab w:val="num" w:pos="7560"/>
        </w:tabs>
        <w:ind w:left="7560" w:hanging="180"/>
      </w:pPr>
    </w:lvl>
  </w:abstractNum>
  <w:abstractNum w:abstractNumId="22" w15:restartNumberingAfterBreak="0">
    <w:nsid w:val="298A4E0A"/>
    <w:multiLevelType w:val="hybridMultilevel"/>
    <w:tmpl w:val="DE286950"/>
    <w:lvl w:ilvl="0" w:tplc="08090019">
      <w:start w:val="1"/>
      <w:numFmt w:val="lowerLetter"/>
      <w:lvlText w:val="%1."/>
      <w:lvlJc w:val="left"/>
      <w:pPr>
        <w:ind w:left="1140" w:hanging="420"/>
      </w:pPr>
      <w:rPr>
        <w:rFonts w:hint="default"/>
      </w:rPr>
    </w:lvl>
    <w:lvl w:ilvl="1" w:tplc="08090001">
      <w:start w:val="1"/>
      <w:numFmt w:val="bullet"/>
      <w:lvlText w:val=""/>
      <w:lvlJc w:val="left"/>
      <w:pPr>
        <w:ind w:left="1560" w:hanging="420"/>
      </w:pPr>
      <w:rPr>
        <w:rFonts w:ascii="Symbol" w:hAnsi="Symbol" w:hint="default"/>
      </w:rPr>
    </w:lvl>
    <w:lvl w:ilvl="2" w:tplc="0409001B">
      <w:start w:val="1"/>
      <w:numFmt w:val="lowerRoman"/>
      <w:lvlText w:val="%3."/>
      <w:lvlJc w:val="right"/>
      <w:pPr>
        <w:ind w:left="1980" w:hanging="420"/>
      </w:pPr>
    </w:lvl>
    <w:lvl w:ilvl="3" w:tplc="0409000F">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23" w15:restartNumberingAfterBreak="0">
    <w:nsid w:val="2B424F5D"/>
    <w:multiLevelType w:val="hybridMultilevel"/>
    <w:tmpl w:val="F70ACCF2"/>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4" w15:restartNumberingAfterBreak="0">
    <w:nsid w:val="2B9A5DCB"/>
    <w:multiLevelType w:val="hybridMultilevel"/>
    <w:tmpl w:val="12A234FA"/>
    <w:lvl w:ilvl="0" w:tplc="48090001">
      <w:start w:val="1"/>
      <w:numFmt w:val="bullet"/>
      <w:lvlText w:val=""/>
      <w:lvlJc w:val="left"/>
      <w:pPr>
        <w:ind w:left="2705" w:hanging="360"/>
      </w:pPr>
      <w:rPr>
        <w:rFonts w:ascii="Symbol" w:hAnsi="Symbol" w:hint="default"/>
      </w:rPr>
    </w:lvl>
    <w:lvl w:ilvl="1" w:tplc="48090003" w:tentative="1">
      <w:start w:val="1"/>
      <w:numFmt w:val="bullet"/>
      <w:lvlText w:val="o"/>
      <w:lvlJc w:val="left"/>
      <w:pPr>
        <w:ind w:left="3425" w:hanging="360"/>
      </w:pPr>
      <w:rPr>
        <w:rFonts w:ascii="Courier New" w:hAnsi="Courier New" w:cs="Courier New" w:hint="default"/>
      </w:rPr>
    </w:lvl>
    <w:lvl w:ilvl="2" w:tplc="48090005" w:tentative="1">
      <w:start w:val="1"/>
      <w:numFmt w:val="bullet"/>
      <w:lvlText w:val=""/>
      <w:lvlJc w:val="left"/>
      <w:pPr>
        <w:ind w:left="4145" w:hanging="360"/>
      </w:pPr>
      <w:rPr>
        <w:rFonts w:ascii="Wingdings" w:hAnsi="Wingdings" w:hint="default"/>
      </w:rPr>
    </w:lvl>
    <w:lvl w:ilvl="3" w:tplc="48090001" w:tentative="1">
      <w:start w:val="1"/>
      <w:numFmt w:val="bullet"/>
      <w:lvlText w:val=""/>
      <w:lvlJc w:val="left"/>
      <w:pPr>
        <w:ind w:left="4865" w:hanging="360"/>
      </w:pPr>
      <w:rPr>
        <w:rFonts w:ascii="Symbol" w:hAnsi="Symbol" w:hint="default"/>
      </w:rPr>
    </w:lvl>
    <w:lvl w:ilvl="4" w:tplc="48090003" w:tentative="1">
      <w:start w:val="1"/>
      <w:numFmt w:val="bullet"/>
      <w:lvlText w:val="o"/>
      <w:lvlJc w:val="left"/>
      <w:pPr>
        <w:ind w:left="5585" w:hanging="360"/>
      </w:pPr>
      <w:rPr>
        <w:rFonts w:ascii="Courier New" w:hAnsi="Courier New" w:cs="Courier New" w:hint="default"/>
      </w:rPr>
    </w:lvl>
    <w:lvl w:ilvl="5" w:tplc="48090005" w:tentative="1">
      <w:start w:val="1"/>
      <w:numFmt w:val="bullet"/>
      <w:lvlText w:val=""/>
      <w:lvlJc w:val="left"/>
      <w:pPr>
        <w:ind w:left="6305" w:hanging="360"/>
      </w:pPr>
      <w:rPr>
        <w:rFonts w:ascii="Wingdings" w:hAnsi="Wingdings" w:hint="default"/>
      </w:rPr>
    </w:lvl>
    <w:lvl w:ilvl="6" w:tplc="48090001" w:tentative="1">
      <w:start w:val="1"/>
      <w:numFmt w:val="bullet"/>
      <w:lvlText w:val=""/>
      <w:lvlJc w:val="left"/>
      <w:pPr>
        <w:ind w:left="7025" w:hanging="360"/>
      </w:pPr>
      <w:rPr>
        <w:rFonts w:ascii="Symbol" w:hAnsi="Symbol" w:hint="default"/>
      </w:rPr>
    </w:lvl>
    <w:lvl w:ilvl="7" w:tplc="48090003" w:tentative="1">
      <w:start w:val="1"/>
      <w:numFmt w:val="bullet"/>
      <w:lvlText w:val="o"/>
      <w:lvlJc w:val="left"/>
      <w:pPr>
        <w:ind w:left="7745" w:hanging="360"/>
      </w:pPr>
      <w:rPr>
        <w:rFonts w:ascii="Courier New" w:hAnsi="Courier New" w:cs="Courier New" w:hint="default"/>
      </w:rPr>
    </w:lvl>
    <w:lvl w:ilvl="8" w:tplc="48090005" w:tentative="1">
      <w:start w:val="1"/>
      <w:numFmt w:val="bullet"/>
      <w:lvlText w:val=""/>
      <w:lvlJc w:val="left"/>
      <w:pPr>
        <w:ind w:left="8465" w:hanging="360"/>
      </w:pPr>
      <w:rPr>
        <w:rFonts w:ascii="Wingdings" w:hAnsi="Wingdings" w:hint="default"/>
      </w:rPr>
    </w:lvl>
  </w:abstractNum>
  <w:abstractNum w:abstractNumId="25" w15:restartNumberingAfterBreak="0">
    <w:nsid w:val="2C377665"/>
    <w:multiLevelType w:val="hybridMultilevel"/>
    <w:tmpl w:val="8C3661C8"/>
    <w:lvl w:ilvl="0" w:tplc="3208CE1A">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2C48027A"/>
    <w:multiLevelType w:val="hybridMultilevel"/>
    <w:tmpl w:val="97005C7A"/>
    <w:lvl w:ilvl="0" w:tplc="48090019">
      <w:start w:val="1"/>
      <w:numFmt w:val="lowerLetter"/>
      <w:lvlText w:val="%1."/>
      <w:lvlJc w:val="left"/>
      <w:pPr>
        <w:ind w:left="1080" w:hanging="360"/>
      </w:pPr>
      <w:rPr>
        <w:rFonts w:hint="default"/>
      </w:rPr>
    </w:lvl>
    <w:lvl w:ilvl="1" w:tplc="48090019" w:tentative="1">
      <w:start w:val="1"/>
      <w:numFmt w:val="lowerLetter"/>
      <w:lvlText w:val="%2."/>
      <w:lvlJc w:val="left"/>
      <w:pPr>
        <w:ind w:left="1800" w:hanging="360"/>
      </w:pPr>
    </w:lvl>
    <w:lvl w:ilvl="2" w:tplc="4809001B" w:tentative="1">
      <w:start w:val="1"/>
      <w:numFmt w:val="lowerRoman"/>
      <w:lvlText w:val="%3."/>
      <w:lvlJc w:val="right"/>
      <w:pPr>
        <w:ind w:left="2520" w:hanging="180"/>
      </w:pPr>
    </w:lvl>
    <w:lvl w:ilvl="3" w:tplc="4809000F" w:tentative="1">
      <w:start w:val="1"/>
      <w:numFmt w:val="decimal"/>
      <w:lvlText w:val="%4."/>
      <w:lvlJc w:val="left"/>
      <w:pPr>
        <w:ind w:left="3240" w:hanging="360"/>
      </w:pPr>
    </w:lvl>
    <w:lvl w:ilvl="4" w:tplc="48090019" w:tentative="1">
      <w:start w:val="1"/>
      <w:numFmt w:val="lowerLetter"/>
      <w:lvlText w:val="%5."/>
      <w:lvlJc w:val="left"/>
      <w:pPr>
        <w:ind w:left="3960" w:hanging="360"/>
      </w:pPr>
    </w:lvl>
    <w:lvl w:ilvl="5" w:tplc="4809001B" w:tentative="1">
      <w:start w:val="1"/>
      <w:numFmt w:val="lowerRoman"/>
      <w:lvlText w:val="%6."/>
      <w:lvlJc w:val="right"/>
      <w:pPr>
        <w:ind w:left="4680" w:hanging="180"/>
      </w:pPr>
    </w:lvl>
    <w:lvl w:ilvl="6" w:tplc="4809000F" w:tentative="1">
      <w:start w:val="1"/>
      <w:numFmt w:val="decimal"/>
      <w:lvlText w:val="%7."/>
      <w:lvlJc w:val="left"/>
      <w:pPr>
        <w:ind w:left="5400" w:hanging="360"/>
      </w:pPr>
    </w:lvl>
    <w:lvl w:ilvl="7" w:tplc="48090019" w:tentative="1">
      <w:start w:val="1"/>
      <w:numFmt w:val="lowerLetter"/>
      <w:lvlText w:val="%8."/>
      <w:lvlJc w:val="left"/>
      <w:pPr>
        <w:ind w:left="6120" w:hanging="360"/>
      </w:pPr>
    </w:lvl>
    <w:lvl w:ilvl="8" w:tplc="4809001B" w:tentative="1">
      <w:start w:val="1"/>
      <w:numFmt w:val="lowerRoman"/>
      <w:lvlText w:val="%9."/>
      <w:lvlJc w:val="right"/>
      <w:pPr>
        <w:ind w:left="6840" w:hanging="180"/>
      </w:pPr>
    </w:lvl>
  </w:abstractNum>
  <w:abstractNum w:abstractNumId="27" w15:restartNumberingAfterBreak="0">
    <w:nsid w:val="31105F10"/>
    <w:multiLevelType w:val="multilevel"/>
    <w:tmpl w:val="710C44FA"/>
    <w:lvl w:ilvl="0">
      <w:start w:val="4"/>
      <w:numFmt w:val="decimal"/>
      <w:lvlText w:val="%1."/>
      <w:lvlJc w:val="left"/>
      <w:pPr>
        <w:ind w:left="170" w:hanging="17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418" w:hanging="96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4253616"/>
    <w:multiLevelType w:val="hybridMultilevel"/>
    <w:tmpl w:val="5FBACEA4"/>
    <w:lvl w:ilvl="0" w:tplc="48090001">
      <w:start w:val="1"/>
      <w:numFmt w:val="bullet"/>
      <w:lvlText w:val=""/>
      <w:lvlJc w:val="left"/>
      <w:pPr>
        <w:ind w:left="363" w:hanging="360"/>
      </w:pPr>
      <w:rPr>
        <w:rFonts w:ascii="Symbol" w:hAnsi="Symbol" w:hint="default"/>
      </w:rPr>
    </w:lvl>
    <w:lvl w:ilvl="1" w:tplc="48090003" w:tentative="1">
      <w:start w:val="1"/>
      <w:numFmt w:val="bullet"/>
      <w:lvlText w:val="o"/>
      <w:lvlJc w:val="left"/>
      <w:pPr>
        <w:ind w:left="1083" w:hanging="360"/>
      </w:pPr>
      <w:rPr>
        <w:rFonts w:ascii="Courier New" w:hAnsi="Courier New" w:cs="Courier New" w:hint="default"/>
      </w:rPr>
    </w:lvl>
    <w:lvl w:ilvl="2" w:tplc="48090005" w:tentative="1">
      <w:start w:val="1"/>
      <w:numFmt w:val="bullet"/>
      <w:lvlText w:val=""/>
      <w:lvlJc w:val="left"/>
      <w:pPr>
        <w:ind w:left="1803" w:hanging="360"/>
      </w:pPr>
      <w:rPr>
        <w:rFonts w:ascii="Wingdings" w:hAnsi="Wingdings" w:hint="default"/>
      </w:rPr>
    </w:lvl>
    <w:lvl w:ilvl="3" w:tplc="48090001" w:tentative="1">
      <w:start w:val="1"/>
      <w:numFmt w:val="bullet"/>
      <w:lvlText w:val=""/>
      <w:lvlJc w:val="left"/>
      <w:pPr>
        <w:ind w:left="2523" w:hanging="360"/>
      </w:pPr>
      <w:rPr>
        <w:rFonts w:ascii="Symbol" w:hAnsi="Symbol" w:hint="default"/>
      </w:rPr>
    </w:lvl>
    <w:lvl w:ilvl="4" w:tplc="48090003" w:tentative="1">
      <w:start w:val="1"/>
      <w:numFmt w:val="bullet"/>
      <w:lvlText w:val="o"/>
      <w:lvlJc w:val="left"/>
      <w:pPr>
        <w:ind w:left="3243" w:hanging="360"/>
      </w:pPr>
      <w:rPr>
        <w:rFonts w:ascii="Courier New" w:hAnsi="Courier New" w:cs="Courier New" w:hint="default"/>
      </w:rPr>
    </w:lvl>
    <w:lvl w:ilvl="5" w:tplc="48090005" w:tentative="1">
      <w:start w:val="1"/>
      <w:numFmt w:val="bullet"/>
      <w:lvlText w:val=""/>
      <w:lvlJc w:val="left"/>
      <w:pPr>
        <w:ind w:left="3963" w:hanging="360"/>
      </w:pPr>
      <w:rPr>
        <w:rFonts w:ascii="Wingdings" w:hAnsi="Wingdings" w:hint="default"/>
      </w:rPr>
    </w:lvl>
    <w:lvl w:ilvl="6" w:tplc="48090001" w:tentative="1">
      <w:start w:val="1"/>
      <w:numFmt w:val="bullet"/>
      <w:lvlText w:val=""/>
      <w:lvlJc w:val="left"/>
      <w:pPr>
        <w:ind w:left="4683" w:hanging="360"/>
      </w:pPr>
      <w:rPr>
        <w:rFonts w:ascii="Symbol" w:hAnsi="Symbol" w:hint="default"/>
      </w:rPr>
    </w:lvl>
    <w:lvl w:ilvl="7" w:tplc="48090003" w:tentative="1">
      <w:start w:val="1"/>
      <w:numFmt w:val="bullet"/>
      <w:lvlText w:val="o"/>
      <w:lvlJc w:val="left"/>
      <w:pPr>
        <w:ind w:left="5403" w:hanging="360"/>
      </w:pPr>
      <w:rPr>
        <w:rFonts w:ascii="Courier New" w:hAnsi="Courier New" w:cs="Courier New" w:hint="default"/>
      </w:rPr>
    </w:lvl>
    <w:lvl w:ilvl="8" w:tplc="48090005" w:tentative="1">
      <w:start w:val="1"/>
      <w:numFmt w:val="bullet"/>
      <w:lvlText w:val=""/>
      <w:lvlJc w:val="left"/>
      <w:pPr>
        <w:ind w:left="6123" w:hanging="360"/>
      </w:pPr>
      <w:rPr>
        <w:rFonts w:ascii="Wingdings" w:hAnsi="Wingdings" w:hint="default"/>
      </w:rPr>
    </w:lvl>
  </w:abstractNum>
  <w:abstractNum w:abstractNumId="29" w15:restartNumberingAfterBreak="0">
    <w:nsid w:val="3792281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3BC407DE"/>
    <w:multiLevelType w:val="multilevel"/>
    <w:tmpl w:val="4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F54488B"/>
    <w:multiLevelType w:val="hybridMultilevel"/>
    <w:tmpl w:val="985A39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407C1ED0"/>
    <w:multiLevelType w:val="hybridMultilevel"/>
    <w:tmpl w:val="4E22C03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40ED0993"/>
    <w:multiLevelType w:val="hybridMultilevel"/>
    <w:tmpl w:val="1F4874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44066ABD"/>
    <w:multiLevelType w:val="hybridMultilevel"/>
    <w:tmpl w:val="560434C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47DD2554"/>
    <w:multiLevelType w:val="hybridMultilevel"/>
    <w:tmpl w:val="65E2186E"/>
    <w:lvl w:ilvl="0" w:tplc="48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6" w15:restartNumberingAfterBreak="0">
    <w:nsid w:val="49922B65"/>
    <w:multiLevelType w:val="hybridMultilevel"/>
    <w:tmpl w:val="5BD6B4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4CD01977"/>
    <w:multiLevelType w:val="hybridMultilevel"/>
    <w:tmpl w:val="77488A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4CFD45DC"/>
    <w:multiLevelType w:val="hybridMultilevel"/>
    <w:tmpl w:val="87E4B2B4"/>
    <w:lvl w:ilvl="0" w:tplc="08090019">
      <w:start w:val="1"/>
      <w:numFmt w:val="lowerLetter"/>
      <w:lvlText w:val="%1."/>
      <w:lvlJc w:val="left"/>
      <w:pPr>
        <w:ind w:left="1140" w:hanging="420"/>
      </w:pPr>
      <w:rPr>
        <w:rFonts w:hint="default"/>
      </w:rPr>
    </w:lvl>
    <w:lvl w:ilvl="1" w:tplc="04090019">
      <w:start w:val="1"/>
      <w:numFmt w:val="lowerLetter"/>
      <w:lvlText w:val="%2)"/>
      <w:lvlJc w:val="left"/>
      <w:pPr>
        <w:ind w:left="1560" w:hanging="420"/>
      </w:pPr>
    </w:lvl>
    <w:lvl w:ilvl="2" w:tplc="08090019">
      <w:start w:val="1"/>
      <w:numFmt w:val="lowerLetter"/>
      <w:lvlText w:val="%3."/>
      <w:lvlJc w:val="left"/>
      <w:pPr>
        <w:ind w:left="1980" w:hanging="420"/>
      </w:pPr>
      <w:rPr>
        <w:rFonts w:hint="default"/>
      </w:r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9" w15:restartNumberingAfterBreak="0">
    <w:nsid w:val="4D1B3816"/>
    <w:multiLevelType w:val="hybridMultilevel"/>
    <w:tmpl w:val="C36810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D96424F"/>
    <w:multiLevelType w:val="hybridMultilevel"/>
    <w:tmpl w:val="36D28BF4"/>
    <w:lvl w:ilvl="0" w:tplc="48090001">
      <w:start w:val="1"/>
      <w:numFmt w:val="bullet"/>
      <w:lvlText w:val=""/>
      <w:lvlJc w:val="left"/>
      <w:pPr>
        <w:tabs>
          <w:tab w:val="num" w:pos="720"/>
        </w:tabs>
        <w:ind w:left="720" w:hanging="360"/>
      </w:pPr>
      <w:rPr>
        <w:rFonts w:ascii="Symbol" w:hAnsi="Symbol" w:hint="default"/>
      </w:rPr>
    </w:lvl>
    <w:lvl w:ilvl="1" w:tplc="1A6A950C" w:tentative="1">
      <w:start w:val="1"/>
      <w:numFmt w:val="bullet"/>
      <w:lvlText w:val="•"/>
      <w:lvlJc w:val="left"/>
      <w:pPr>
        <w:tabs>
          <w:tab w:val="num" w:pos="1440"/>
        </w:tabs>
        <w:ind w:left="1440" w:hanging="360"/>
      </w:pPr>
      <w:rPr>
        <w:rFonts w:ascii="Times New Roman" w:hAnsi="Times New Roman" w:hint="default"/>
      </w:rPr>
    </w:lvl>
    <w:lvl w:ilvl="2" w:tplc="52C85828" w:tentative="1">
      <w:start w:val="1"/>
      <w:numFmt w:val="bullet"/>
      <w:lvlText w:val="•"/>
      <w:lvlJc w:val="left"/>
      <w:pPr>
        <w:tabs>
          <w:tab w:val="num" w:pos="2160"/>
        </w:tabs>
        <w:ind w:left="2160" w:hanging="360"/>
      </w:pPr>
      <w:rPr>
        <w:rFonts w:ascii="Times New Roman" w:hAnsi="Times New Roman" w:hint="default"/>
      </w:rPr>
    </w:lvl>
    <w:lvl w:ilvl="3" w:tplc="6ED8F3A0" w:tentative="1">
      <w:start w:val="1"/>
      <w:numFmt w:val="bullet"/>
      <w:lvlText w:val="•"/>
      <w:lvlJc w:val="left"/>
      <w:pPr>
        <w:tabs>
          <w:tab w:val="num" w:pos="2880"/>
        </w:tabs>
        <w:ind w:left="2880" w:hanging="360"/>
      </w:pPr>
      <w:rPr>
        <w:rFonts w:ascii="Times New Roman" w:hAnsi="Times New Roman" w:hint="default"/>
      </w:rPr>
    </w:lvl>
    <w:lvl w:ilvl="4" w:tplc="0BFE8CE4" w:tentative="1">
      <w:start w:val="1"/>
      <w:numFmt w:val="bullet"/>
      <w:lvlText w:val="•"/>
      <w:lvlJc w:val="left"/>
      <w:pPr>
        <w:tabs>
          <w:tab w:val="num" w:pos="3600"/>
        </w:tabs>
        <w:ind w:left="3600" w:hanging="360"/>
      </w:pPr>
      <w:rPr>
        <w:rFonts w:ascii="Times New Roman" w:hAnsi="Times New Roman" w:hint="default"/>
      </w:rPr>
    </w:lvl>
    <w:lvl w:ilvl="5" w:tplc="7E40EA36" w:tentative="1">
      <w:start w:val="1"/>
      <w:numFmt w:val="bullet"/>
      <w:lvlText w:val="•"/>
      <w:lvlJc w:val="left"/>
      <w:pPr>
        <w:tabs>
          <w:tab w:val="num" w:pos="4320"/>
        </w:tabs>
        <w:ind w:left="4320" w:hanging="360"/>
      </w:pPr>
      <w:rPr>
        <w:rFonts w:ascii="Times New Roman" w:hAnsi="Times New Roman" w:hint="default"/>
      </w:rPr>
    </w:lvl>
    <w:lvl w:ilvl="6" w:tplc="9B708AAA" w:tentative="1">
      <w:start w:val="1"/>
      <w:numFmt w:val="bullet"/>
      <w:lvlText w:val="•"/>
      <w:lvlJc w:val="left"/>
      <w:pPr>
        <w:tabs>
          <w:tab w:val="num" w:pos="5040"/>
        </w:tabs>
        <w:ind w:left="5040" w:hanging="360"/>
      </w:pPr>
      <w:rPr>
        <w:rFonts w:ascii="Times New Roman" w:hAnsi="Times New Roman" w:hint="default"/>
      </w:rPr>
    </w:lvl>
    <w:lvl w:ilvl="7" w:tplc="204A317E" w:tentative="1">
      <w:start w:val="1"/>
      <w:numFmt w:val="bullet"/>
      <w:lvlText w:val="•"/>
      <w:lvlJc w:val="left"/>
      <w:pPr>
        <w:tabs>
          <w:tab w:val="num" w:pos="5760"/>
        </w:tabs>
        <w:ind w:left="5760" w:hanging="360"/>
      </w:pPr>
      <w:rPr>
        <w:rFonts w:ascii="Times New Roman" w:hAnsi="Times New Roman" w:hint="default"/>
      </w:rPr>
    </w:lvl>
    <w:lvl w:ilvl="8" w:tplc="05D881D2" w:tentative="1">
      <w:start w:val="1"/>
      <w:numFmt w:val="bullet"/>
      <w:lvlText w:val="•"/>
      <w:lvlJc w:val="left"/>
      <w:pPr>
        <w:tabs>
          <w:tab w:val="num" w:pos="6480"/>
        </w:tabs>
        <w:ind w:left="6480" w:hanging="360"/>
      </w:pPr>
      <w:rPr>
        <w:rFonts w:ascii="Times New Roman" w:hAnsi="Times New Roman" w:hint="default"/>
      </w:rPr>
    </w:lvl>
  </w:abstractNum>
  <w:abstractNum w:abstractNumId="41" w15:restartNumberingAfterBreak="0">
    <w:nsid w:val="4FA65D6D"/>
    <w:multiLevelType w:val="multilevel"/>
    <w:tmpl w:val="B5D6664E"/>
    <w:styleLink w:val="Style1"/>
    <w:lvl w:ilvl="0">
      <w:start w:val="4"/>
      <w:numFmt w:val="decimal"/>
      <w:lvlText w:val="%1."/>
      <w:lvlJc w:val="left"/>
      <w:pPr>
        <w:ind w:left="170" w:hanging="17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418" w:hanging="96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51417777"/>
    <w:multiLevelType w:val="hybridMultilevel"/>
    <w:tmpl w:val="B9C2C6D4"/>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3" w15:restartNumberingAfterBreak="0">
    <w:nsid w:val="54686DAB"/>
    <w:multiLevelType w:val="hybridMultilevel"/>
    <w:tmpl w:val="FAC4BF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8993B51"/>
    <w:multiLevelType w:val="hybridMultilevel"/>
    <w:tmpl w:val="880EF80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58A03EEE"/>
    <w:multiLevelType w:val="hybridMultilevel"/>
    <w:tmpl w:val="E9ECBEBE"/>
    <w:lvl w:ilvl="0" w:tplc="48090001">
      <w:start w:val="1"/>
      <w:numFmt w:val="bullet"/>
      <w:lvlText w:val=""/>
      <w:lvlJc w:val="left"/>
      <w:pPr>
        <w:ind w:left="1429" w:hanging="360"/>
      </w:pPr>
      <w:rPr>
        <w:rFonts w:ascii="Symbol" w:hAnsi="Symbol" w:hint="default"/>
      </w:rPr>
    </w:lvl>
    <w:lvl w:ilvl="1" w:tplc="48090003" w:tentative="1">
      <w:start w:val="1"/>
      <w:numFmt w:val="bullet"/>
      <w:lvlText w:val="o"/>
      <w:lvlJc w:val="left"/>
      <w:pPr>
        <w:ind w:left="2149" w:hanging="360"/>
      </w:pPr>
      <w:rPr>
        <w:rFonts w:ascii="Courier New" w:hAnsi="Courier New" w:cs="Courier New" w:hint="default"/>
      </w:rPr>
    </w:lvl>
    <w:lvl w:ilvl="2" w:tplc="48090005" w:tentative="1">
      <w:start w:val="1"/>
      <w:numFmt w:val="bullet"/>
      <w:lvlText w:val=""/>
      <w:lvlJc w:val="left"/>
      <w:pPr>
        <w:ind w:left="2869" w:hanging="360"/>
      </w:pPr>
      <w:rPr>
        <w:rFonts w:ascii="Wingdings" w:hAnsi="Wingdings" w:hint="default"/>
      </w:rPr>
    </w:lvl>
    <w:lvl w:ilvl="3" w:tplc="48090001" w:tentative="1">
      <w:start w:val="1"/>
      <w:numFmt w:val="bullet"/>
      <w:lvlText w:val=""/>
      <w:lvlJc w:val="left"/>
      <w:pPr>
        <w:ind w:left="3589" w:hanging="360"/>
      </w:pPr>
      <w:rPr>
        <w:rFonts w:ascii="Symbol" w:hAnsi="Symbol" w:hint="default"/>
      </w:rPr>
    </w:lvl>
    <w:lvl w:ilvl="4" w:tplc="48090003" w:tentative="1">
      <w:start w:val="1"/>
      <w:numFmt w:val="bullet"/>
      <w:lvlText w:val="o"/>
      <w:lvlJc w:val="left"/>
      <w:pPr>
        <w:ind w:left="4309" w:hanging="360"/>
      </w:pPr>
      <w:rPr>
        <w:rFonts w:ascii="Courier New" w:hAnsi="Courier New" w:cs="Courier New" w:hint="default"/>
      </w:rPr>
    </w:lvl>
    <w:lvl w:ilvl="5" w:tplc="48090005" w:tentative="1">
      <w:start w:val="1"/>
      <w:numFmt w:val="bullet"/>
      <w:lvlText w:val=""/>
      <w:lvlJc w:val="left"/>
      <w:pPr>
        <w:ind w:left="5029" w:hanging="360"/>
      </w:pPr>
      <w:rPr>
        <w:rFonts w:ascii="Wingdings" w:hAnsi="Wingdings" w:hint="default"/>
      </w:rPr>
    </w:lvl>
    <w:lvl w:ilvl="6" w:tplc="48090001" w:tentative="1">
      <w:start w:val="1"/>
      <w:numFmt w:val="bullet"/>
      <w:lvlText w:val=""/>
      <w:lvlJc w:val="left"/>
      <w:pPr>
        <w:ind w:left="5749" w:hanging="360"/>
      </w:pPr>
      <w:rPr>
        <w:rFonts w:ascii="Symbol" w:hAnsi="Symbol" w:hint="default"/>
      </w:rPr>
    </w:lvl>
    <w:lvl w:ilvl="7" w:tplc="48090003" w:tentative="1">
      <w:start w:val="1"/>
      <w:numFmt w:val="bullet"/>
      <w:lvlText w:val="o"/>
      <w:lvlJc w:val="left"/>
      <w:pPr>
        <w:ind w:left="6469" w:hanging="360"/>
      </w:pPr>
      <w:rPr>
        <w:rFonts w:ascii="Courier New" w:hAnsi="Courier New" w:cs="Courier New" w:hint="default"/>
      </w:rPr>
    </w:lvl>
    <w:lvl w:ilvl="8" w:tplc="48090005" w:tentative="1">
      <w:start w:val="1"/>
      <w:numFmt w:val="bullet"/>
      <w:lvlText w:val=""/>
      <w:lvlJc w:val="left"/>
      <w:pPr>
        <w:ind w:left="7189" w:hanging="360"/>
      </w:pPr>
      <w:rPr>
        <w:rFonts w:ascii="Wingdings" w:hAnsi="Wingdings" w:hint="default"/>
      </w:rPr>
    </w:lvl>
  </w:abstractNum>
  <w:abstractNum w:abstractNumId="46" w15:restartNumberingAfterBreak="0">
    <w:nsid w:val="5B52131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5D153746"/>
    <w:multiLevelType w:val="hybridMultilevel"/>
    <w:tmpl w:val="7152BCA8"/>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8" w15:restartNumberingAfterBreak="0">
    <w:nsid w:val="5DBA6FD2"/>
    <w:multiLevelType w:val="hybridMultilevel"/>
    <w:tmpl w:val="3292610E"/>
    <w:lvl w:ilvl="0" w:tplc="FFE0E838">
      <w:start w:val="1"/>
      <w:numFmt w:val="lowerLetter"/>
      <w:lvlText w:val="%1)"/>
      <w:lvlJc w:val="left"/>
      <w:pPr>
        <w:tabs>
          <w:tab w:val="num" w:pos="915"/>
        </w:tabs>
        <w:ind w:left="915" w:hanging="55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665C2980"/>
    <w:multiLevelType w:val="multilevel"/>
    <w:tmpl w:val="BC4C5252"/>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2520"/>
        </w:tabs>
        <w:ind w:left="2520" w:hanging="360"/>
      </w:pPr>
      <w:rPr>
        <w:rFonts w:hint="default"/>
      </w:rPr>
    </w:lvl>
    <w:lvl w:ilvl="2">
      <w:start w:val="1"/>
      <w:numFmt w:val="lowerRoman"/>
      <w:lvlText w:val="%3."/>
      <w:lvlJc w:val="right"/>
      <w:pPr>
        <w:tabs>
          <w:tab w:val="num" w:pos="3240"/>
        </w:tabs>
        <w:ind w:left="3240" w:hanging="180"/>
      </w:pPr>
      <w:rPr>
        <w:rFonts w:hint="default"/>
      </w:rPr>
    </w:lvl>
    <w:lvl w:ilvl="3">
      <w:start w:val="1"/>
      <w:numFmt w:val="decimal"/>
      <w:lvlText w:val="%4."/>
      <w:lvlJc w:val="left"/>
      <w:pPr>
        <w:tabs>
          <w:tab w:val="num" w:pos="3960"/>
        </w:tabs>
        <w:ind w:left="3960" w:hanging="360"/>
      </w:pPr>
      <w:rPr>
        <w:rFonts w:hint="default"/>
      </w:rPr>
    </w:lvl>
    <w:lvl w:ilvl="4">
      <w:start w:val="1"/>
      <w:numFmt w:val="lowerLetter"/>
      <w:lvlText w:val="%5."/>
      <w:lvlJc w:val="left"/>
      <w:pPr>
        <w:tabs>
          <w:tab w:val="num" w:pos="4680"/>
        </w:tabs>
        <w:ind w:left="4680" w:hanging="360"/>
      </w:pPr>
      <w:rPr>
        <w:rFonts w:hint="default"/>
      </w:rPr>
    </w:lvl>
    <w:lvl w:ilvl="5">
      <w:start w:val="1"/>
      <w:numFmt w:val="lowerRoman"/>
      <w:lvlText w:val="%6."/>
      <w:lvlJc w:val="right"/>
      <w:pPr>
        <w:tabs>
          <w:tab w:val="num" w:pos="5400"/>
        </w:tabs>
        <w:ind w:left="5400" w:hanging="180"/>
      </w:pPr>
      <w:rPr>
        <w:rFonts w:hint="default"/>
      </w:rPr>
    </w:lvl>
    <w:lvl w:ilvl="6">
      <w:start w:val="1"/>
      <w:numFmt w:val="decimal"/>
      <w:lvlText w:val="%7."/>
      <w:lvlJc w:val="left"/>
      <w:pPr>
        <w:tabs>
          <w:tab w:val="num" w:pos="6120"/>
        </w:tabs>
        <w:ind w:left="6120" w:hanging="360"/>
      </w:pPr>
      <w:rPr>
        <w:rFonts w:hint="default"/>
      </w:rPr>
    </w:lvl>
    <w:lvl w:ilvl="7">
      <w:start w:val="1"/>
      <w:numFmt w:val="lowerLetter"/>
      <w:lvlText w:val="%8."/>
      <w:lvlJc w:val="left"/>
      <w:pPr>
        <w:tabs>
          <w:tab w:val="num" w:pos="6840"/>
        </w:tabs>
        <w:ind w:left="6840" w:hanging="360"/>
      </w:pPr>
      <w:rPr>
        <w:rFonts w:hint="default"/>
      </w:rPr>
    </w:lvl>
    <w:lvl w:ilvl="8">
      <w:start w:val="1"/>
      <w:numFmt w:val="lowerRoman"/>
      <w:lvlText w:val="%9."/>
      <w:lvlJc w:val="right"/>
      <w:pPr>
        <w:tabs>
          <w:tab w:val="num" w:pos="7560"/>
        </w:tabs>
        <w:ind w:left="7560" w:hanging="180"/>
      </w:pPr>
      <w:rPr>
        <w:rFonts w:hint="default"/>
      </w:rPr>
    </w:lvl>
  </w:abstractNum>
  <w:abstractNum w:abstractNumId="50" w15:restartNumberingAfterBreak="0">
    <w:nsid w:val="675E5A79"/>
    <w:multiLevelType w:val="hybridMultilevel"/>
    <w:tmpl w:val="E514D99E"/>
    <w:lvl w:ilvl="0" w:tplc="FFFFFFFF">
      <w:start w:val="1"/>
      <w:numFmt w:val="lowerLetter"/>
      <w:lvlText w:val="%1)"/>
      <w:lvlJc w:val="left"/>
      <w:pPr>
        <w:tabs>
          <w:tab w:val="num" w:pos="720"/>
        </w:tabs>
        <w:ind w:left="720" w:hanging="360"/>
      </w:pPr>
      <w:rPr>
        <w:rFonts w:hint="default"/>
      </w:rPr>
    </w:lvl>
    <w:lvl w:ilvl="1" w:tplc="FFFFFFFF">
      <w:start w:val="1"/>
      <w:numFmt w:val="upp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15:restartNumberingAfterBreak="0">
    <w:nsid w:val="68C50B99"/>
    <w:multiLevelType w:val="hybridMultilevel"/>
    <w:tmpl w:val="3E64CC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69007AE4"/>
    <w:multiLevelType w:val="hybridMultilevel"/>
    <w:tmpl w:val="199847AC"/>
    <w:lvl w:ilvl="0" w:tplc="08090001">
      <w:start w:val="1"/>
      <w:numFmt w:val="bullet"/>
      <w:lvlText w:val=""/>
      <w:lvlJc w:val="left"/>
      <w:pPr>
        <w:ind w:left="360" w:hanging="360"/>
      </w:pPr>
      <w:rPr>
        <w:rFonts w:ascii="Symbol" w:hAnsi="Symbol" w:hint="default"/>
      </w:rPr>
    </w:lvl>
    <w:lvl w:ilvl="1" w:tplc="B82C1158">
      <w:numFmt w:val="bullet"/>
      <w:lvlText w:val="•"/>
      <w:lvlJc w:val="left"/>
      <w:pPr>
        <w:ind w:left="1080" w:hanging="360"/>
      </w:pPr>
      <w:rPr>
        <w:rFonts w:ascii="Arial" w:eastAsia="Calibri" w:hAnsi="Arial"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69E84041"/>
    <w:multiLevelType w:val="hybridMultilevel"/>
    <w:tmpl w:val="867CCA00"/>
    <w:lvl w:ilvl="0" w:tplc="E18A30EA">
      <w:start w:val="1"/>
      <w:numFmt w:val="lowerLetter"/>
      <w:lvlText w:val="%1."/>
      <w:lvlJc w:val="left"/>
      <w:pPr>
        <w:ind w:left="108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4" w15:restartNumberingAfterBreak="0">
    <w:nsid w:val="70D60E77"/>
    <w:multiLevelType w:val="multilevel"/>
    <w:tmpl w:val="4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73986A3C"/>
    <w:multiLevelType w:val="hybridMultilevel"/>
    <w:tmpl w:val="8228E0F4"/>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6" w15:restartNumberingAfterBreak="0">
    <w:nsid w:val="73BD6EE6"/>
    <w:multiLevelType w:val="hybridMultilevel"/>
    <w:tmpl w:val="9E2A2BB2"/>
    <w:lvl w:ilvl="0" w:tplc="04090017">
      <w:start w:val="1"/>
      <w:numFmt w:val="low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57" w15:restartNumberingAfterBreak="0">
    <w:nsid w:val="77AC5487"/>
    <w:multiLevelType w:val="multilevel"/>
    <w:tmpl w:val="4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7A7C4819"/>
    <w:multiLevelType w:val="hybridMultilevel"/>
    <w:tmpl w:val="4CA0113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9" w15:restartNumberingAfterBreak="0">
    <w:nsid w:val="7B0F36DF"/>
    <w:multiLevelType w:val="hybridMultilevel"/>
    <w:tmpl w:val="097E9260"/>
    <w:lvl w:ilvl="0" w:tplc="48090017">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60" w15:restartNumberingAfterBreak="0">
    <w:nsid w:val="7C4B0BE6"/>
    <w:multiLevelType w:val="hybridMultilevel"/>
    <w:tmpl w:val="C220BA6E"/>
    <w:lvl w:ilvl="0" w:tplc="08090001">
      <w:start w:val="1"/>
      <w:numFmt w:val="bullet"/>
      <w:lvlText w:val=""/>
      <w:lvlJc w:val="left"/>
      <w:pPr>
        <w:ind w:left="360" w:hanging="360"/>
      </w:pPr>
      <w:rPr>
        <w:rFonts w:ascii="Symbol" w:hAnsi="Symbol" w:hint="default"/>
      </w:rPr>
    </w:lvl>
    <w:lvl w:ilvl="1" w:tplc="C07862EA">
      <w:numFmt w:val="bullet"/>
      <w:lvlText w:val="•"/>
      <w:lvlJc w:val="left"/>
      <w:pPr>
        <w:ind w:left="1080" w:hanging="360"/>
      </w:pPr>
      <w:rPr>
        <w:rFonts w:ascii="Arial" w:eastAsia="Calibri" w:hAnsi="Arial"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15:restartNumberingAfterBreak="0">
    <w:nsid w:val="7F1766B4"/>
    <w:multiLevelType w:val="multilevel"/>
    <w:tmpl w:val="45B6EDDC"/>
    <w:lvl w:ilvl="0">
      <w:start w:val="4"/>
      <w:numFmt w:val="decimal"/>
      <w:lvlText w:val="%1."/>
      <w:lvlJc w:val="left"/>
      <w:pPr>
        <w:ind w:left="170" w:hanging="17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418" w:hanging="96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1"/>
  </w:num>
  <w:num w:numId="2">
    <w:abstractNumId w:val="29"/>
  </w:num>
  <w:num w:numId="3">
    <w:abstractNumId w:val="46"/>
  </w:num>
  <w:num w:numId="4">
    <w:abstractNumId w:val="20"/>
  </w:num>
  <w:num w:numId="5">
    <w:abstractNumId w:val="49"/>
  </w:num>
  <w:num w:numId="6">
    <w:abstractNumId w:val="15"/>
  </w:num>
  <w:num w:numId="7">
    <w:abstractNumId w:val="21"/>
  </w:num>
  <w:num w:numId="8">
    <w:abstractNumId w:val="8"/>
  </w:num>
  <w:num w:numId="9">
    <w:abstractNumId w:val="43"/>
  </w:num>
  <w:num w:numId="10">
    <w:abstractNumId w:val="48"/>
  </w:num>
  <w:num w:numId="11">
    <w:abstractNumId w:val="50"/>
  </w:num>
  <w:num w:numId="12">
    <w:abstractNumId w:val="59"/>
  </w:num>
  <w:num w:numId="13">
    <w:abstractNumId w:val="18"/>
  </w:num>
  <w:num w:numId="14">
    <w:abstractNumId w:val="4"/>
  </w:num>
  <w:num w:numId="15">
    <w:abstractNumId w:val="36"/>
  </w:num>
  <w:num w:numId="16">
    <w:abstractNumId w:val="52"/>
  </w:num>
  <w:num w:numId="17">
    <w:abstractNumId w:val="14"/>
  </w:num>
  <w:num w:numId="18">
    <w:abstractNumId w:val="60"/>
  </w:num>
  <w:num w:numId="19">
    <w:abstractNumId w:val="32"/>
  </w:num>
  <w:num w:numId="20">
    <w:abstractNumId w:val="37"/>
  </w:num>
  <w:num w:numId="21">
    <w:abstractNumId w:val="16"/>
  </w:num>
  <w:num w:numId="22">
    <w:abstractNumId w:val="44"/>
  </w:num>
  <w:num w:numId="23">
    <w:abstractNumId w:val="7"/>
  </w:num>
  <w:num w:numId="24">
    <w:abstractNumId w:val="31"/>
  </w:num>
  <w:num w:numId="25">
    <w:abstractNumId w:val="53"/>
  </w:num>
  <w:num w:numId="26">
    <w:abstractNumId w:val="22"/>
  </w:num>
  <w:num w:numId="27">
    <w:abstractNumId w:val="38"/>
  </w:num>
  <w:num w:numId="28">
    <w:abstractNumId w:val="57"/>
  </w:num>
  <w:num w:numId="29">
    <w:abstractNumId w:val="30"/>
  </w:num>
  <w:num w:numId="30">
    <w:abstractNumId w:val="0"/>
  </w:num>
  <w:num w:numId="31">
    <w:abstractNumId w:val="41"/>
  </w:num>
  <w:num w:numId="32">
    <w:abstractNumId w:val="27"/>
  </w:num>
  <w:num w:numId="33">
    <w:abstractNumId w:val="5"/>
  </w:num>
  <w:num w:numId="34">
    <w:abstractNumId w:val="19"/>
  </w:num>
  <w:num w:numId="35">
    <w:abstractNumId w:val="25"/>
  </w:num>
  <w:num w:numId="36">
    <w:abstractNumId w:val="58"/>
  </w:num>
  <w:num w:numId="37">
    <w:abstractNumId w:val="3"/>
  </w:num>
  <w:num w:numId="38">
    <w:abstractNumId w:val="35"/>
  </w:num>
  <w:num w:numId="39">
    <w:abstractNumId w:val="54"/>
  </w:num>
  <w:num w:numId="40">
    <w:abstractNumId w:val="61"/>
  </w:num>
  <w:num w:numId="41">
    <w:abstractNumId w:val="13"/>
  </w:num>
  <w:num w:numId="42">
    <w:abstractNumId w:val="9"/>
  </w:num>
  <w:num w:numId="43">
    <w:abstractNumId w:val="2"/>
  </w:num>
  <w:num w:numId="44">
    <w:abstractNumId w:val="33"/>
  </w:num>
  <w:num w:numId="45">
    <w:abstractNumId w:val="17"/>
  </w:num>
  <w:num w:numId="46">
    <w:abstractNumId w:val="42"/>
  </w:num>
  <w:num w:numId="47">
    <w:abstractNumId w:val="23"/>
  </w:num>
  <w:num w:numId="48">
    <w:abstractNumId w:val="26"/>
  </w:num>
  <w:num w:numId="49">
    <w:abstractNumId w:val="55"/>
  </w:num>
  <w:num w:numId="50">
    <w:abstractNumId w:val="28"/>
  </w:num>
  <w:num w:numId="51">
    <w:abstractNumId w:val="1"/>
  </w:num>
  <w:num w:numId="52">
    <w:abstractNumId w:val="24"/>
  </w:num>
  <w:num w:numId="53">
    <w:abstractNumId w:val="45"/>
  </w:num>
  <w:num w:numId="54">
    <w:abstractNumId w:val="12"/>
  </w:num>
  <w:num w:numId="55">
    <w:abstractNumId w:val="47"/>
  </w:num>
  <w:num w:numId="56">
    <w:abstractNumId w:val="10"/>
  </w:num>
  <w:num w:numId="57">
    <w:abstractNumId w:val="40"/>
  </w:num>
  <w:num w:numId="58">
    <w:abstractNumId w:val="6"/>
  </w:num>
  <w:num w:numId="59">
    <w:abstractNumId w:val="51"/>
  </w:num>
  <w:num w:numId="60">
    <w:abstractNumId w:val="34"/>
  </w:num>
  <w:num w:numId="61">
    <w:abstractNumId w:val="56"/>
  </w:num>
  <w:num w:numId="62">
    <w:abstractNumId w:val="3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755AC"/>
    <w:rsid w:val="00000380"/>
    <w:rsid w:val="00000E69"/>
    <w:rsid w:val="00001ABE"/>
    <w:rsid w:val="00004073"/>
    <w:rsid w:val="00011BF0"/>
    <w:rsid w:val="00011E05"/>
    <w:rsid w:val="00014F3B"/>
    <w:rsid w:val="00015541"/>
    <w:rsid w:val="000220D6"/>
    <w:rsid w:val="000329E1"/>
    <w:rsid w:val="000369AF"/>
    <w:rsid w:val="00041D7E"/>
    <w:rsid w:val="00043DD7"/>
    <w:rsid w:val="000530CF"/>
    <w:rsid w:val="0006311E"/>
    <w:rsid w:val="00065374"/>
    <w:rsid w:val="00066F96"/>
    <w:rsid w:val="00070648"/>
    <w:rsid w:val="0007168E"/>
    <w:rsid w:val="00077786"/>
    <w:rsid w:val="00081FFC"/>
    <w:rsid w:val="0008393B"/>
    <w:rsid w:val="000846D6"/>
    <w:rsid w:val="00086ED3"/>
    <w:rsid w:val="0008767F"/>
    <w:rsid w:val="000915FB"/>
    <w:rsid w:val="000918C4"/>
    <w:rsid w:val="00096179"/>
    <w:rsid w:val="000A0039"/>
    <w:rsid w:val="000A0820"/>
    <w:rsid w:val="000A0B4D"/>
    <w:rsid w:val="000A2413"/>
    <w:rsid w:val="000B697B"/>
    <w:rsid w:val="000C5576"/>
    <w:rsid w:val="000C7CBF"/>
    <w:rsid w:val="000D1958"/>
    <w:rsid w:val="000D1D04"/>
    <w:rsid w:val="000D2CCB"/>
    <w:rsid w:val="000D464E"/>
    <w:rsid w:val="000D4B45"/>
    <w:rsid w:val="000E35B2"/>
    <w:rsid w:val="000F01FA"/>
    <w:rsid w:val="000F66D3"/>
    <w:rsid w:val="000F6C17"/>
    <w:rsid w:val="00101B41"/>
    <w:rsid w:val="00112909"/>
    <w:rsid w:val="00120A37"/>
    <w:rsid w:val="00127538"/>
    <w:rsid w:val="00131B5E"/>
    <w:rsid w:val="00132CFF"/>
    <w:rsid w:val="00134392"/>
    <w:rsid w:val="00141C12"/>
    <w:rsid w:val="001427DB"/>
    <w:rsid w:val="001436E9"/>
    <w:rsid w:val="001446C5"/>
    <w:rsid w:val="001622A8"/>
    <w:rsid w:val="001705B6"/>
    <w:rsid w:val="00172AA7"/>
    <w:rsid w:val="00173D20"/>
    <w:rsid w:val="00183036"/>
    <w:rsid w:val="0018382C"/>
    <w:rsid w:val="00191208"/>
    <w:rsid w:val="001927CD"/>
    <w:rsid w:val="0019576A"/>
    <w:rsid w:val="00196ACC"/>
    <w:rsid w:val="001A7161"/>
    <w:rsid w:val="001B1633"/>
    <w:rsid w:val="001B4943"/>
    <w:rsid w:val="001B70AD"/>
    <w:rsid w:val="001C024D"/>
    <w:rsid w:val="001C070A"/>
    <w:rsid w:val="001C38A5"/>
    <w:rsid w:val="001E1B4C"/>
    <w:rsid w:val="001E61BC"/>
    <w:rsid w:val="001F3051"/>
    <w:rsid w:val="001F4CED"/>
    <w:rsid w:val="001F5806"/>
    <w:rsid w:val="001F6464"/>
    <w:rsid w:val="002051E0"/>
    <w:rsid w:val="00206385"/>
    <w:rsid w:val="00214974"/>
    <w:rsid w:val="00216DA2"/>
    <w:rsid w:val="0022573C"/>
    <w:rsid w:val="00232989"/>
    <w:rsid w:val="00232CA0"/>
    <w:rsid w:val="00233F5F"/>
    <w:rsid w:val="002346FC"/>
    <w:rsid w:val="002400CF"/>
    <w:rsid w:val="00246AA8"/>
    <w:rsid w:val="00247A62"/>
    <w:rsid w:val="00251488"/>
    <w:rsid w:val="00255DFA"/>
    <w:rsid w:val="002611E3"/>
    <w:rsid w:val="00263DDB"/>
    <w:rsid w:val="00271684"/>
    <w:rsid w:val="00293DD2"/>
    <w:rsid w:val="002952E1"/>
    <w:rsid w:val="00295664"/>
    <w:rsid w:val="00297A31"/>
    <w:rsid w:val="002A1A1D"/>
    <w:rsid w:val="002A2615"/>
    <w:rsid w:val="002A4B0E"/>
    <w:rsid w:val="002A4F8F"/>
    <w:rsid w:val="002B5A3E"/>
    <w:rsid w:val="002B5A97"/>
    <w:rsid w:val="002B6046"/>
    <w:rsid w:val="002C437B"/>
    <w:rsid w:val="002C4E28"/>
    <w:rsid w:val="002F7556"/>
    <w:rsid w:val="00300665"/>
    <w:rsid w:val="003121C3"/>
    <w:rsid w:val="00313086"/>
    <w:rsid w:val="003143DD"/>
    <w:rsid w:val="003223AA"/>
    <w:rsid w:val="003224D7"/>
    <w:rsid w:val="003236E3"/>
    <w:rsid w:val="0032392D"/>
    <w:rsid w:val="00324C73"/>
    <w:rsid w:val="0032642F"/>
    <w:rsid w:val="00327A90"/>
    <w:rsid w:val="00330C1A"/>
    <w:rsid w:val="00334F4F"/>
    <w:rsid w:val="00345466"/>
    <w:rsid w:val="003551DB"/>
    <w:rsid w:val="00366030"/>
    <w:rsid w:val="00372CBE"/>
    <w:rsid w:val="00372F26"/>
    <w:rsid w:val="00374B5C"/>
    <w:rsid w:val="003755ED"/>
    <w:rsid w:val="00376600"/>
    <w:rsid w:val="00376D51"/>
    <w:rsid w:val="003801B4"/>
    <w:rsid w:val="0038366D"/>
    <w:rsid w:val="00384546"/>
    <w:rsid w:val="003854F8"/>
    <w:rsid w:val="0039681D"/>
    <w:rsid w:val="003A016C"/>
    <w:rsid w:val="003A3ADA"/>
    <w:rsid w:val="003A41CB"/>
    <w:rsid w:val="003A5658"/>
    <w:rsid w:val="003A5936"/>
    <w:rsid w:val="003A5C3A"/>
    <w:rsid w:val="003A62EC"/>
    <w:rsid w:val="003B51BD"/>
    <w:rsid w:val="003B5FFB"/>
    <w:rsid w:val="003C2B69"/>
    <w:rsid w:val="003C2C3A"/>
    <w:rsid w:val="003C68E2"/>
    <w:rsid w:val="003D157D"/>
    <w:rsid w:val="003D491A"/>
    <w:rsid w:val="00400E16"/>
    <w:rsid w:val="00411351"/>
    <w:rsid w:val="004159C6"/>
    <w:rsid w:val="00420BB6"/>
    <w:rsid w:val="00421F0F"/>
    <w:rsid w:val="0044446B"/>
    <w:rsid w:val="00456BD3"/>
    <w:rsid w:val="00457863"/>
    <w:rsid w:val="00462719"/>
    <w:rsid w:val="004645A0"/>
    <w:rsid w:val="0046460E"/>
    <w:rsid w:val="0047550B"/>
    <w:rsid w:val="004763E6"/>
    <w:rsid w:val="00477061"/>
    <w:rsid w:val="004831EC"/>
    <w:rsid w:val="00486B09"/>
    <w:rsid w:val="004875DA"/>
    <w:rsid w:val="004A1CCD"/>
    <w:rsid w:val="004A2CA0"/>
    <w:rsid w:val="004A65EB"/>
    <w:rsid w:val="004A6C55"/>
    <w:rsid w:val="004A6FBB"/>
    <w:rsid w:val="004B058B"/>
    <w:rsid w:val="004B102E"/>
    <w:rsid w:val="004B7F14"/>
    <w:rsid w:val="004C4150"/>
    <w:rsid w:val="004C43D9"/>
    <w:rsid w:val="004D13B0"/>
    <w:rsid w:val="004D2CC2"/>
    <w:rsid w:val="004D3394"/>
    <w:rsid w:val="004D3660"/>
    <w:rsid w:val="004E2DBA"/>
    <w:rsid w:val="004E4FEA"/>
    <w:rsid w:val="004E58B2"/>
    <w:rsid w:val="004E61DC"/>
    <w:rsid w:val="004F6A23"/>
    <w:rsid w:val="004F7871"/>
    <w:rsid w:val="005102C3"/>
    <w:rsid w:val="00515D55"/>
    <w:rsid w:val="00524C93"/>
    <w:rsid w:val="005263F2"/>
    <w:rsid w:val="00533532"/>
    <w:rsid w:val="005354F8"/>
    <w:rsid w:val="00555513"/>
    <w:rsid w:val="005562EB"/>
    <w:rsid w:val="005565EF"/>
    <w:rsid w:val="0056148C"/>
    <w:rsid w:val="0056149C"/>
    <w:rsid w:val="005639E5"/>
    <w:rsid w:val="00566E57"/>
    <w:rsid w:val="00581380"/>
    <w:rsid w:val="00584F02"/>
    <w:rsid w:val="0058618D"/>
    <w:rsid w:val="005867F8"/>
    <w:rsid w:val="005A0E38"/>
    <w:rsid w:val="005A292A"/>
    <w:rsid w:val="005A607D"/>
    <w:rsid w:val="005B596F"/>
    <w:rsid w:val="005C07FF"/>
    <w:rsid w:val="005C66D3"/>
    <w:rsid w:val="005D076E"/>
    <w:rsid w:val="005D11E0"/>
    <w:rsid w:val="005D6512"/>
    <w:rsid w:val="005F0F42"/>
    <w:rsid w:val="005F3E15"/>
    <w:rsid w:val="005F4595"/>
    <w:rsid w:val="005F5883"/>
    <w:rsid w:val="00602212"/>
    <w:rsid w:val="00610597"/>
    <w:rsid w:val="00615CA9"/>
    <w:rsid w:val="00616359"/>
    <w:rsid w:val="00616615"/>
    <w:rsid w:val="00616D26"/>
    <w:rsid w:val="00625FC3"/>
    <w:rsid w:val="00626ABB"/>
    <w:rsid w:val="006305B2"/>
    <w:rsid w:val="00634037"/>
    <w:rsid w:val="00634ED1"/>
    <w:rsid w:val="006352FB"/>
    <w:rsid w:val="00636954"/>
    <w:rsid w:val="006445DB"/>
    <w:rsid w:val="00644C98"/>
    <w:rsid w:val="006516D4"/>
    <w:rsid w:val="00656D62"/>
    <w:rsid w:val="00661DB0"/>
    <w:rsid w:val="00665BD4"/>
    <w:rsid w:val="006700A1"/>
    <w:rsid w:val="00671C38"/>
    <w:rsid w:val="00675221"/>
    <w:rsid w:val="00687799"/>
    <w:rsid w:val="006901F6"/>
    <w:rsid w:val="0069040F"/>
    <w:rsid w:val="006A3592"/>
    <w:rsid w:val="006A597B"/>
    <w:rsid w:val="006A5A59"/>
    <w:rsid w:val="006B3A89"/>
    <w:rsid w:val="006B4B1D"/>
    <w:rsid w:val="006B67AC"/>
    <w:rsid w:val="006C7099"/>
    <w:rsid w:val="006D3FA2"/>
    <w:rsid w:val="006D4AEF"/>
    <w:rsid w:val="006E2BF2"/>
    <w:rsid w:val="006E4ECB"/>
    <w:rsid w:val="006E7052"/>
    <w:rsid w:val="007001BF"/>
    <w:rsid w:val="00702004"/>
    <w:rsid w:val="00705180"/>
    <w:rsid w:val="007058EF"/>
    <w:rsid w:val="00705C38"/>
    <w:rsid w:val="00714244"/>
    <w:rsid w:val="007152F2"/>
    <w:rsid w:val="00716333"/>
    <w:rsid w:val="00740A2B"/>
    <w:rsid w:val="00740B87"/>
    <w:rsid w:val="0074349D"/>
    <w:rsid w:val="00755861"/>
    <w:rsid w:val="00760661"/>
    <w:rsid w:val="0076665F"/>
    <w:rsid w:val="00771A79"/>
    <w:rsid w:val="00777404"/>
    <w:rsid w:val="0078447A"/>
    <w:rsid w:val="0079162A"/>
    <w:rsid w:val="0079521E"/>
    <w:rsid w:val="00795C04"/>
    <w:rsid w:val="007A5485"/>
    <w:rsid w:val="007A6994"/>
    <w:rsid w:val="007B7915"/>
    <w:rsid w:val="007C48DF"/>
    <w:rsid w:val="007D5422"/>
    <w:rsid w:val="007D5934"/>
    <w:rsid w:val="007D5CF2"/>
    <w:rsid w:val="007D6883"/>
    <w:rsid w:val="007E2578"/>
    <w:rsid w:val="007E7218"/>
    <w:rsid w:val="008037CA"/>
    <w:rsid w:val="00803BBA"/>
    <w:rsid w:val="008042F6"/>
    <w:rsid w:val="008078C4"/>
    <w:rsid w:val="008157BE"/>
    <w:rsid w:val="0082343D"/>
    <w:rsid w:val="00831DFB"/>
    <w:rsid w:val="00843A6A"/>
    <w:rsid w:val="008444FD"/>
    <w:rsid w:val="00846A40"/>
    <w:rsid w:val="0084781F"/>
    <w:rsid w:val="008536C7"/>
    <w:rsid w:val="00853C3C"/>
    <w:rsid w:val="00865D03"/>
    <w:rsid w:val="008662AF"/>
    <w:rsid w:val="008668D7"/>
    <w:rsid w:val="008668FB"/>
    <w:rsid w:val="00867F1E"/>
    <w:rsid w:val="008705FD"/>
    <w:rsid w:val="0087575B"/>
    <w:rsid w:val="00895FC4"/>
    <w:rsid w:val="008A73CE"/>
    <w:rsid w:val="008B2293"/>
    <w:rsid w:val="008B4C92"/>
    <w:rsid w:val="008B7957"/>
    <w:rsid w:val="008C2319"/>
    <w:rsid w:val="008C3EF9"/>
    <w:rsid w:val="008D1717"/>
    <w:rsid w:val="008E256F"/>
    <w:rsid w:val="008E4DAF"/>
    <w:rsid w:val="008E55E0"/>
    <w:rsid w:val="008F52CA"/>
    <w:rsid w:val="008F64A9"/>
    <w:rsid w:val="008F7F12"/>
    <w:rsid w:val="00900FF8"/>
    <w:rsid w:val="009021AF"/>
    <w:rsid w:val="009058BE"/>
    <w:rsid w:val="0091225B"/>
    <w:rsid w:val="009148E3"/>
    <w:rsid w:val="0091577C"/>
    <w:rsid w:val="009209D9"/>
    <w:rsid w:val="009212E8"/>
    <w:rsid w:val="00921FF7"/>
    <w:rsid w:val="00924F0F"/>
    <w:rsid w:val="00930AF6"/>
    <w:rsid w:val="00936B58"/>
    <w:rsid w:val="009409FA"/>
    <w:rsid w:val="00942FB1"/>
    <w:rsid w:val="00944334"/>
    <w:rsid w:val="00944ABA"/>
    <w:rsid w:val="00951434"/>
    <w:rsid w:val="00954A53"/>
    <w:rsid w:val="0095543A"/>
    <w:rsid w:val="0095584D"/>
    <w:rsid w:val="00963C64"/>
    <w:rsid w:val="00972472"/>
    <w:rsid w:val="00977848"/>
    <w:rsid w:val="00980E6B"/>
    <w:rsid w:val="00981940"/>
    <w:rsid w:val="009841E3"/>
    <w:rsid w:val="00985D79"/>
    <w:rsid w:val="00987C97"/>
    <w:rsid w:val="00993954"/>
    <w:rsid w:val="0099666E"/>
    <w:rsid w:val="009A02F1"/>
    <w:rsid w:val="009A02F4"/>
    <w:rsid w:val="009A2683"/>
    <w:rsid w:val="009A544F"/>
    <w:rsid w:val="009A5E6F"/>
    <w:rsid w:val="009B321C"/>
    <w:rsid w:val="009B4E36"/>
    <w:rsid w:val="009B5EDA"/>
    <w:rsid w:val="009B5EF4"/>
    <w:rsid w:val="009B6991"/>
    <w:rsid w:val="009C0134"/>
    <w:rsid w:val="009C3CB1"/>
    <w:rsid w:val="009C4C93"/>
    <w:rsid w:val="009D7E18"/>
    <w:rsid w:val="009E3BE8"/>
    <w:rsid w:val="009E4624"/>
    <w:rsid w:val="009F5324"/>
    <w:rsid w:val="00A0667B"/>
    <w:rsid w:val="00A10210"/>
    <w:rsid w:val="00A3513C"/>
    <w:rsid w:val="00A36DF0"/>
    <w:rsid w:val="00A40212"/>
    <w:rsid w:val="00A41A68"/>
    <w:rsid w:val="00A41FE6"/>
    <w:rsid w:val="00A43765"/>
    <w:rsid w:val="00A56190"/>
    <w:rsid w:val="00A57952"/>
    <w:rsid w:val="00A64757"/>
    <w:rsid w:val="00A67BCB"/>
    <w:rsid w:val="00A7046F"/>
    <w:rsid w:val="00A73BEB"/>
    <w:rsid w:val="00A73F11"/>
    <w:rsid w:val="00A834CE"/>
    <w:rsid w:val="00A87D89"/>
    <w:rsid w:val="00AA0E65"/>
    <w:rsid w:val="00AA7B0A"/>
    <w:rsid w:val="00AB6C5B"/>
    <w:rsid w:val="00AC0931"/>
    <w:rsid w:val="00AC1381"/>
    <w:rsid w:val="00AD1392"/>
    <w:rsid w:val="00AD3F44"/>
    <w:rsid w:val="00AD4374"/>
    <w:rsid w:val="00AE38F8"/>
    <w:rsid w:val="00AE3D6A"/>
    <w:rsid w:val="00AF15F1"/>
    <w:rsid w:val="00AF22EA"/>
    <w:rsid w:val="00AF392F"/>
    <w:rsid w:val="00AF3BC3"/>
    <w:rsid w:val="00B00844"/>
    <w:rsid w:val="00B0190D"/>
    <w:rsid w:val="00B06213"/>
    <w:rsid w:val="00B07D07"/>
    <w:rsid w:val="00B2103B"/>
    <w:rsid w:val="00B34BA6"/>
    <w:rsid w:val="00B4684F"/>
    <w:rsid w:val="00B47989"/>
    <w:rsid w:val="00B512C2"/>
    <w:rsid w:val="00B544AE"/>
    <w:rsid w:val="00B63BA7"/>
    <w:rsid w:val="00B66ABB"/>
    <w:rsid w:val="00B71E82"/>
    <w:rsid w:val="00B7689B"/>
    <w:rsid w:val="00B80114"/>
    <w:rsid w:val="00B81A8F"/>
    <w:rsid w:val="00B867DD"/>
    <w:rsid w:val="00B913A8"/>
    <w:rsid w:val="00B9227C"/>
    <w:rsid w:val="00B93961"/>
    <w:rsid w:val="00BA16CA"/>
    <w:rsid w:val="00BA5300"/>
    <w:rsid w:val="00BA60FC"/>
    <w:rsid w:val="00BB12F1"/>
    <w:rsid w:val="00BB1A7D"/>
    <w:rsid w:val="00BB30DF"/>
    <w:rsid w:val="00BC0258"/>
    <w:rsid w:val="00BC059C"/>
    <w:rsid w:val="00BC1406"/>
    <w:rsid w:val="00BC2F30"/>
    <w:rsid w:val="00BC46D8"/>
    <w:rsid w:val="00BC634D"/>
    <w:rsid w:val="00BC6FE7"/>
    <w:rsid w:val="00BD00AF"/>
    <w:rsid w:val="00BD2C6B"/>
    <w:rsid w:val="00BD392D"/>
    <w:rsid w:val="00BD6F1B"/>
    <w:rsid w:val="00BE35B3"/>
    <w:rsid w:val="00BF1917"/>
    <w:rsid w:val="00C033DA"/>
    <w:rsid w:val="00C06FDF"/>
    <w:rsid w:val="00C11CC3"/>
    <w:rsid w:val="00C12AEF"/>
    <w:rsid w:val="00C14126"/>
    <w:rsid w:val="00C15FF1"/>
    <w:rsid w:val="00C2165F"/>
    <w:rsid w:val="00C22E8A"/>
    <w:rsid w:val="00C234C2"/>
    <w:rsid w:val="00C24441"/>
    <w:rsid w:val="00C306D4"/>
    <w:rsid w:val="00C32141"/>
    <w:rsid w:val="00C3475F"/>
    <w:rsid w:val="00C36436"/>
    <w:rsid w:val="00C419AF"/>
    <w:rsid w:val="00C458FD"/>
    <w:rsid w:val="00C46F42"/>
    <w:rsid w:val="00C53E0B"/>
    <w:rsid w:val="00C66182"/>
    <w:rsid w:val="00C7181B"/>
    <w:rsid w:val="00C755AC"/>
    <w:rsid w:val="00C76D07"/>
    <w:rsid w:val="00C76E10"/>
    <w:rsid w:val="00C83496"/>
    <w:rsid w:val="00C915EC"/>
    <w:rsid w:val="00C96E4B"/>
    <w:rsid w:val="00CA3616"/>
    <w:rsid w:val="00CA362D"/>
    <w:rsid w:val="00CA4127"/>
    <w:rsid w:val="00CA464F"/>
    <w:rsid w:val="00CC49C8"/>
    <w:rsid w:val="00CC6378"/>
    <w:rsid w:val="00CC63E6"/>
    <w:rsid w:val="00CD184A"/>
    <w:rsid w:val="00CD2F24"/>
    <w:rsid w:val="00CD653A"/>
    <w:rsid w:val="00CD6941"/>
    <w:rsid w:val="00CE0F53"/>
    <w:rsid w:val="00CE4831"/>
    <w:rsid w:val="00CF0DD4"/>
    <w:rsid w:val="00CF169E"/>
    <w:rsid w:val="00CF17C4"/>
    <w:rsid w:val="00CF25E4"/>
    <w:rsid w:val="00CF32F5"/>
    <w:rsid w:val="00CF33A1"/>
    <w:rsid w:val="00CF7B1F"/>
    <w:rsid w:val="00D02BD3"/>
    <w:rsid w:val="00D03E54"/>
    <w:rsid w:val="00D05649"/>
    <w:rsid w:val="00D133B0"/>
    <w:rsid w:val="00D175B2"/>
    <w:rsid w:val="00D17CB8"/>
    <w:rsid w:val="00D2472B"/>
    <w:rsid w:val="00D31230"/>
    <w:rsid w:val="00D3217B"/>
    <w:rsid w:val="00D34CA8"/>
    <w:rsid w:val="00D36D67"/>
    <w:rsid w:val="00D418A1"/>
    <w:rsid w:val="00D476A4"/>
    <w:rsid w:val="00D47AD8"/>
    <w:rsid w:val="00D54068"/>
    <w:rsid w:val="00D60C50"/>
    <w:rsid w:val="00D637C4"/>
    <w:rsid w:val="00D661DA"/>
    <w:rsid w:val="00D70E57"/>
    <w:rsid w:val="00D7507E"/>
    <w:rsid w:val="00D76B78"/>
    <w:rsid w:val="00D84ED2"/>
    <w:rsid w:val="00D8760C"/>
    <w:rsid w:val="00D912D1"/>
    <w:rsid w:val="00DA3961"/>
    <w:rsid w:val="00DA3B7B"/>
    <w:rsid w:val="00DA42A9"/>
    <w:rsid w:val="00DA776B"/>
    <w:rsid w:val="00DA7A11"/>
    <w:rsid w:val="00DB1EBF"/>
    <w:rsid w:val="00DB46B5"/>
    <w:rsid w:val="00DC32B0"/>
    <w:rsid w:val="00DE54A5"/>
    <w:rsid w:val="00DE6C30"/>
    <w:rsid w:val="00DE76C8"/>
    <w:rsid w:val="00E013F7"/>
    <w:rsid w:val="00E04567"/>
    <w:rsid w:val="00E06E85"/>
    <w:rsid w:val="00E16F59"/>
    <w:rsid w:val="00E17B1F"/>
    <w:rsid w:val="00E22DCA"/>
    <w:rsid w:val="00E36450"/>
    <w:rsid w:val="00E36AE1"/>
    <w:rsid w:val="00E401AA"/>
    <w:rsid w:val="00E41D6A"/>
    <w:rsid w:val="00E443D7"/>
    <w:rsid w:val="00E467BD"/>
    <w:rsid w:val="00E5456E"/>
    <w:rsid w:val="00E56B46"/>
    <w:rsid w:val="00E57DF7"/>
    <w:rsid w:val="00E623FE"/>
    <w:rsid w:val="00E64553"/>
    <w:rsid w:val="00E67CB0"/>
    <w:rsid w:val="00E73605"/>
    <w:rsid w:val="00E750B0"/>
    <w:rsid w:val="00E819EE"/>
    <w:rsid w:val="00E826F0"/>
    <w:rsid w:val="00E83E85"/>
    <w:rsid w:val="00E9277E"/>
    <w:rsid w:val="00E937F5"/>
    <w:rsid w:val="00E97840"/>
    <w:rsid w:val="00EA5B89"/>
    <w:rsid w:val="00EA63E1"/>
    <w:rsid w:val="00EA75EF"/>
    <w:rsid w:val="00EB0950"/>
    <w:rsid w:val="00EB0B71"/>
    <w:rsid w:val="00EB2596"/>
    <w:rsid w:val="00EB4849"/>
    <w:rsid w:val="00EC08CE"/>
    <w:rsid w:val="00EC09A5"/>
    <w:rsid w:val="00EC18B9"/>
    <w:rsid w:val="00EC6FEF"/>
    <w:rsid w:val="00ED1507"/>
    <w:rsid w:val="00ED3546"/>
    <w:rsid w:val="00ED6B60"/>
    <w:rsid w:val="00ED7629"/>
    <w:rsid w:val="00EE133D"/>
    <w:rsid w:val="00EF1443"/>
    <w:rsid w:val="00EF2A99"/>
    <w:rsid w:val="00EF6CAB"/>
    <w:rsid w:val="00F03AC1"/>
    <w:rsid w:val="00F05C0A"/>
    <w:rsid w:val="00F11923"/>
    <w:rsid w:val="00F122D5"/>
    <w:rsid w:val="00F12AC4"/>
    <w:rsid w:val="00F14847"/>
    <w:rsid w:val="00F14D39"/>
    <w:rsid w:val="00F21383"/>
    <w:rsid w:val="00F24385"/>
    <w:rsid w:val="00F2507A"/>
    <w:rsid w:val="00F26070"/>
    <w:rsid w:val="00F3295C"/>
    <w:rsid w:val="00F33004"/>
    <w:rsid w:val="00F34695"/>
    <w:rsid w:val="00F362DD"/>
    <w:rsid w:val="00F36C28"/>
    <w:rsid w:val="00F47094"/>
    <w:rsid w:val="00F47FF3"/>
    <w:rsid w:val="00F5269D"/>
    <w:rsid w:val="00F56547"/>
    <w:rsid w:val="00F6031D"/>
    <w:rsid w:val="00F62049"/>
    <w:rsid w:val="00F63EF9"/>
    <w:rsid w:val="00F6402A"/>
    <w:rsid w:val="00F74981"/>
    <w:rsid w:val="00F80C48"/>
    <w:rsid w:val="00F856CA"/>
    <w:rsid w:val="00F869E8"/>
    <w:rsid w:val="00F87231"/>
    <w:rsid w:val="00F96DFD"/>
    <w:rsid w:val="00FA5260"/>
    <w:rsid w:val="00FB3F52"/>
    <w:rsid w:val="00FB6463"/>
    <w:rsid w:val="00FC321B"/>
    <w:rsid w:val="00FD2D22"/>
    <w:rsid w:val="00FD3193"/>
    <w:rsid w:val="00FD5AAB"/>
    <w:rsid w:val="00FD68E3"/>
    <w:rsid w:val="00FE0A1D"/>
    <w:rsid w:val="00FE21DC"/>
    <w:rsid w:val="00FE30FF"/>
    <w:rsid w:val="00FE5456"/>
    <w:rsid w:val="00FE7517"/>
    <w:rsid w:val="00FF0B06"/>
    <w:rsid w:val="00FF1F84"/>
    <w:rsid w:val="00FF594C"/>
    <w:rsid w:val="00FF5E9A"/>
    <w:rsid w:val="00FF6134"/>
    <w:rsid w:val="00FF64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89686D"/>
  <w15:docId w15:val="{9FA3E883-DD0D-4579-8FC5-D099C7284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55AC"/>
    <w:rPr>
      <w:rFonts w:ascii="Times New Roman" w:eastAsia="Times New Roman" w:hAnsi="Times New Roman" w:cs="Times New Roman"/>
    </w:rPr>
  </w:style>
  <w:style w:type="paragraph" w:styleId="Heading1">
    <w:name w:val="heading 1"/>
    <w:basedOn w:val="Normal"/>
    <w:next w:val="Normal"/>
    <w:link w:val="Heading1Char"/>
    <w:qFormat/>
    <w:rsid w:val="00C755AC"/>
    <w:pPr>
      <w:keepNext/>
      <w:spacing w:before="240" w:after="60"/>
      <w:outlineLvl w:val="0"/>
    </w:pPr>
    <w:rPr>
      <w:rFonts w:ascii="Arial" w:hAnsi="Arial" w:cs="Arial"/>
      <w:b/>
      <w:bCs/>
      <w:kern w:val="32"/>
      <w:szCs w:val="32"/>
    </w:rPr>
  </w:style>
  <w:style w:type="paragraph" w:styleId="Heading2">
    <w:name w:val="heading 2"/>
    <w:basedOn w:val="Normal"/>
    <w:next w:val="Normal"/>
    <w:link w:val="Heading2Char"/>
    <w:qFormat/>
    <w:rsid w:val="00C755AC"/>
    <w:pPr>
      <w:keepNext/>
      <w:jc w:val="both"/>
      <w:outlineLvl w:val="1"/>
    </w:pPr>
    <w:rPr>
      <w:rFonts w:ascii="Arial" w:hAnsi="Arial"/>
      <w:sz w:val="22"/>
      <w:szCs w:val="20"/>
      <w:u w:val="single"/>
    </w:rPr>
  </w:style>
  <w:style w:type="paragraph" w:styleId="Heading3">
    <w:name w:val="heading 3"/>
    <w:basedOn w:val="Normal"/>
    <w:next w:val="Normal"/>
    <w:link w:val="Heading3Char"/>
    <w:qFormat/>
    <w:rsid w:val="00C755AC"/>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C755AC"/>
    <w:pPr>
      <w:keepNext/>
      <w:spacing w:before="120" w:after="240"/>
      <w:jc w:val="center"/>
      <w:outlineLvl w:val="3"/>
    </w:pPr>
    <w:rPr>
      <w:rFonts w:ascii="Arial" w:hAnsi="Arial" w:cs="Arial"/>
      <w:sz w:val="22"/>
      <w:u w:val="single"/>
    </w:rPr>
  </w:style>
  <w:style w:type="paragraph" w:styleId="Heading9">
    <w:name w:val="heading 9"/>
    <w:basedOn w:val="Normal"/>
    <w:next w:val="Normal"/>
    <w:link w:val="Heading9Char"/>
    <w:qFormat/>
    <w:rsid w:val="00C755AC"/>
    <w:pPr>
      <w:keepNext/>
      <w:outlineLvl w:val="8"/>
    </w:pPr>
    <w:rPr>
      <w:rFonts w:ascii="Arial" w:eastAsia="Cordia New" w:hAnsi="Arial" w:cs="Arial"/>
      <w:b/>
      <w:bCs/>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755AC"/>
    <w:rPr>
      <w:rFonts w:ascii="Arial" w:eastAsia="Times New Roman" w:hAnsi="Arial" w:cs="Arial"/>
      <w:b/>
      <w:bCs/>
      <w:kern w:val="32"/>
      <w:szCs w:val="32"/>
    </w:rPr>
  </w:style>
  <w:style w:type="character" w:customStyle="1" w:styleId="Heading2Char">
    <w:name w:val="Heading 2 Char"/>
    <w:basedOn w:val="DefaultParagraphFont"/>
    <w:link w:val="Heading2"/>
    <w:rsid w:val="00C755AC"/>
    <w:rPr>
      <w:rFonts w:ascii="Arial" w:eastAsia="Times New Roman" w:hAnsi="Arial" w:cs="Times New Roman"/>
      <w:sz w:val="22"/>
      <w:szCs w:val="20"/>
      <w:u w:val="single"/>
    </w:rPr>
  </w:style>
  <w:style w:type="character" w:customStyle="1" w:styleId="Heading3Char">
    <w:name w:val="Heading 3 Char"/>
    <w:basedOn w:val="DefaultParagraphFont"/>
    <w:link w:val="Heading3"/>
    <w:rsid w:val="00C755AC"/>
    <w:rPr>
      <w:rFonts w:ascii="Arial" w:eastAsia="Times New Roman" w:hAnsi="Arial" w:cs="Arial"/>
      <w:b/>
      <w:bCs/>
      <w:sz w:val="26"/>
      <w:szCs w:val="26"/>
    </w:rPr>
  </w:style>
  <w:style w:type="character" w:customStyle="1" w:styleId="Heading4Char">
    <w:name w:val="Heading 4 Char"/>
    <w:basedOn w:val="DefaultParagraphFont"/>
    <w:link w:val="Heading4"/>
    <w:rsid w:val="00C755AC"/>
    <w:rPr>
      <w:rFonts w:ascii="Arial" w:eastAsia="Times New Roman" w:hAnsi="Arial" w:cs="Arial"/>
      <w:sz w:val="22"/>
      <w:u w:val="single"/>
    </w:rPr>
  </w:style>
  <w:style w:type="character" w:customStyle="1" w:styleId="Heading9Char">
    <w:name w:val="Heading 9 Char"/>
    <w:basedOn w:val="DefaultParagraphFont"/>
    <w:link w:val="Heading9"/>
    <w:rsid w:val="00C755AC"/>
    <w:rPr>
      <w:rFonts w:ascii="Arial" w:eastAsia="Cordia New" w:hAnsi="Arial" w:cs="Arial"/>
      <w:b/>
      <w:bCs/>
      <w:sz w:val="20"/>
      <w:szCs w:val="20"/>
      <w:lang w:eastAsia="zh-CN"/>
    </w:rPr>
  </w:style>
  <w:style w:type="paragraph" w:styleId="BodyText">
    <w:name w:val="Body Text"/>
    <w:basedOn w:val="Normal"/>
    <w:link w:val="BodyTextChar"/>
    <w:semiHidden/>
    <w:rsid w:val="00C755AC"/>
    <w:rPr>
      <w:rFonts w:ascii="Arial" w:hAnsi="Arial" w:cs="Arial"/>
      <w:b/>
      <w:bCs/>
      <w:sz w:val="22"/>
      <w:szCs w:val="20"/>
    </w:rPr>
  </w:style>
  <w:style w:type="character" w:customStyle="1" w:styleId="BodyTextChar">
    <w:name w:val="Body Text Char"/>
    <w:basedOn w:val="DefaultParagraphFont"/>
    <w:link w:val="BodyText"/>
    <w:semiHidden/>
    <w:rsid w:val="00C755AC"/>
    <w:rPr>
      <w:rFonts w:ascii="Arial" w:eastAsia="Times New Roman" w:hAnsi="Arial" w:cs="Arial"/>
      <w:b/>
      <w:bCs/>
      <w:sz w:val="22"/>
      <w:szCs w:val="20"/>
    </w:rPr>
  </w:style>
  <w:style w:type="paragraph" w:styleId="BodyText2">
    <w:name w:val="Body Text 2"/>
    <w:basedOn w:val="Normal"/>
    <w:link w:val="BodyText2Char"/>
    <w:semiHidden/>
    <w:rsid w:val="00C755AC"/>
    <w:pPr>
      <w:jc w:val="both"/>
    </w:pPr>
    <w:rPr>
      <w:rFonts w:ascii="Arial" w:hAnsi="Arial" w:cs="Arial"/>
      <w:sz w:val="22"/>
      <w:szCs w:val="20"/>
    </w:rPr>
  </w:style>
  <w:style w:type="character" w:customStyle="1" w:styleId="BodyText2Char">
    <w:name w:val="Body Text 2 Char"/>
    <w:basedOn w:val="DefaultParagraphFont"/>
    <w:link w:val="BodyText2"/>
    <w:semiHidden/>
    <w:rsid w:val="00C755AC"/>
    <w:rPr>
      <w:rFonts w:ascii="Arial" w:eastAsia="Times New Roman" w:hAnsi="Arial" w:cs="Arial"/>
      <w:sz w:val="22"/>
      <w:szCs w:val="20"/>
    </w:rPr>
  </w:style>
  <w:style w:type="paragraph" w:styleId="BodyTextIndent">
    <w:name w:val="Body Text Indent"/>
    <w:basedOn w:val="Normal"/>
    <w:link w:val="BodyTextIndentChar"/>
    <w:semiHidden/>
    <w:rsid w:val="00C755AC"/>
    <w:pPr>
      <w:ind w:left="1440" w:hanging="1440"/>
      <w:jc w:val="both"/>
    </w:pPr>
    <w:rPr>
      <w:rFonts w:ascii="Arial" w:hAnsi="Arial" w:cs="Arial"/>
      <w:sz w:val="22"/>
      <w:szCs w:val="20"/>
    </w:rPr>
  </w:style>
  <w:style w:type="character" w:customStyle="1" w:styleId="BodyTextIndentChar">
    <w:name w:val="Body Text Indent Char"/>
    <w:basedOn w:val="DefaultParagraphFont"/>
    <w:link w:val="BodyTextIndent"/>
    <w:semiHidden/>
    <w:rsid w:val="00C755AC"/>
    <w:rPr>
      <w:rFonts w:ascii="Arial" w:eastAsia="Times New Roman" w:hAnsi="Arial" w:cs="Arial"/>
      <w:sz w:val="22"/>
      <w:szCs w:val="20"/>
    </w:rPr>
  </w:style>
  <w:style w:type="paragraph" w:styleId="Header">
    <w:name w:val="header"/>
    <w:basedOn w:val="Normal"/>
    <w:link w:val="HeaderChar"/>
    <w:uiPriority w:val="99"/>
    <w:rsid w:val="00C755AC"/>
    <w:pPr>
      <w:tabs>
        <w:tab w:val="center" w:pos="4320"/>
        <w:tab w:val="right" w:pos="8640"/>
      </w:tabs>
    </w:pPr>
    <w:rPr>
      <w:rFonts w:ascii="Arial" w:hAnsi="Arial"/>
      <w:sz w:val="22"/>
      <w:szCs w:val="20"/>
      <w:lang w:val="en-GB"/>
    </w:rPr>
  </w:style>
  <w:style w:type="character" w:customStyle="1" w:styleId="HeaderChar">
    <w:name w:val="Header Char"/>
    <w:basedOn w:val="DefaultParagraphFont"/>
    <w:link w:val="Header"/>
    <w:uiPriority w:val="99"/>
    <w:rsid w:val="00C755AC"/>
    <w:rPr>
      <w:rFonts w:ascii="Arial" w:eastAsia="Times New Roman" w:hAnsi="Arial" w:cs="Times New Roman"/>
      <w:sz w:val="22"/>
      <w:szCs w:val="20"/>
      <w:lang w:val="en-GB"/>
    </w:rPr>
  </w:style>
  <w:style w:type="paragraph" w:styleId="Footer">
    <w:name w:val="footer"/>
    <w:basedOn w:val="Normal"/>
    <w:link w:val="FooterChar"/>
    <w:uiPriority w:val="99"/>
    <w:rsid w:val="00C755AC"/>
    <w:pPr>
      <w:tabs>
        <w:tab w:val="center" w:pos="4320"/>
        <w:tab w:val="right" w:pos="8640"/>
      </w:tabs>
    </w:pPr>
    <w:rPr>
      <w:rFonts w:ascii="Arial" w:hAnsi="Arial"/>
      <w:sz w:val="22"/>
      <w:szCs w:val="20"/>
      <w:lang w:val="en-GB"/>
    </w:rPr>
  </w:style>
  <w:style w:type="character" w:customStyle="1" w:styleId="FooterChar">
    <w:name w:val="Footer Char"/>
    <w:basedOn w:val="DefaultParagraphFont"/>
    <w:link w:val="Footer"/>
    <w:uiPriority w:val="99"/>
    <w:rsid w:val="00C755AC"/>
    <w:rPr>
      <w:rFonts w:ascii="Arial" w:eastAsia="Times New Roman" w:hAnsi="Arial" w:cs="Times New Roman"/>
      <w:sz w:val="22"/>
      <w:szCs w:val="20"/>
      <w:lang w:val="en-GB"/>
    </w:rPr>
  </w:style>
  <w:style w:type="paragraph" w:styleId="BodyTextIndent2">
    <w:name w:val="Body Text Indent 2"/>
    <w:basedOn w:val="Normal"/>
    <w:link w:val="BodyTextIndent2Char"/>
    <w:semiHidden/>
    <w:rsid w:val="00C755AC"/>
    <w:pPr>
      <w:tabs>
        <w:tab w:val="left" w:pos="180"/>
      </w:tabs>
      <w:ind w:left="180"/>
      <w:jc w:val="both"/>
    </w:pPr>
    <w:rPr>
      <w:rFonts w:ascii="Arial" w:hAnsi="Arial" w:cs="Arial"/>
      <w:b/>
      <w:bCs/>
      <w:sz w:val="22"/>
      <w:u w:val="single"/>
      <w:lang w:val="en-GB"/>
    </w:rPr>
  </w:style>
  <w:style w:type="character" w:customStyle="1" w:styleId="BodyTextIndent2Char">
    <w:name w:val="Body Text Indent 2 Char"/>
    <w:basedOn w:val="DefaultParagraphFont"/>
    <w:link w:val="BodyTextIndent2"/>
    <w:semiHidden/>
    <w:rsid w:val="00C755AC"/>
    <w:rPr>
      <w:rFonts w:ascii="Arial" w:eastAsia="Times New Roman" w:hAnsi="Arial" w:cs="Arial"/>
      <w:b/>
      <w:bCs/>
      <w:sz w:val="22"/>
      <w:u w:val="single"/>
      <w:lang w:val="en-GB"/>
    </w:rPr>
  </w:style>
  <w:style w:type="paragraph" w:styleId="Title">
    <w:name w:val="Title"/>
    <w:basedOn w:val="Normal"/>
    <w:link w:val="TitleChar"/>
    <w:qFormat/>
    <w:rsid w:val="00C755AC"/>
    <w:pPr>
      <w:jc w:val="center"/>
    </w:pPr>
    <w:rPr>
      <w:rFonts w:ascii="Arial" w:hAnsi="Arial" w:cs="Arial"/>
      <w:b/>
      <w:bCs/>
    </w:rPr>
  </w:style>
  <w:style w:type="character" w:customStyle="1" w:styleId="TitleChar">
    <w:name w:val="Title Char"/>
    <w:basedOn w:val="DefaultParagraphFont"/>
    <w:link w:val="Title"/>
    <w:rsid w:val="00C755AC"/>
    <w:rPr>
      <w:rFonts w:ascii="Arial" w:eastAsia="Times New Roman" w:hAnsi="Arial" w:cs="Arial"/>
      <w:b/>
      <w:bCs/>
    </w:rPr>
  </w:style>
  <w:style w:type="paragraph" w:styleId="Subtitle">
    <w:name w:val="Subtitle"/>
    <w:basedOn w:val="Normal"/>
    <w:link w:val="SubtitleChar"/>
    <w:qFormat/>
    <w:rsid w:val="00C755AC"/>
    <w:pPr>
      <w:ind w:left="-360"/>
    </w:pPr>
    <w:rPr>
      <w:rFonts w:ascii="Arial" w:hAnsi="Arial" w:cs="Arial"/>
      <w:b/>
      <w:bCs/>
    </w:rPr>
  </w:style>
  <w:style w:type="character" w:customStyle="1" w:styleId="SubtitleChar">
    <w:name w:val="Subtitle Char"/>
    <w:basedOn w:val="DefaultParagraphFont"/>
    <w:link w:val="Subtitle"/>
    <w:rsid w:val="00C755AC"/>
    <w:rPr>
      <w:rFonts w:ascii="Arial" w:eastAsia="Times New Roman" w:hAnsi="Arial" w:cs="Arial"/>
      <w:b/>
      <w:bCs/>
    </w:rPr>
  </w:style>
  <w:style w:type="character" w:styleId="PageNumber">
    <w:name w:val="page number"/>
    <w:basedOn w:val="DefaultParagraphFont"/>
    <w:semiHidden/>
    <w:rsid w:val="00C755AC"/>
  </w:style>
  <w:style w:type="character" w:styleId="Hyperlink">
    <w:name w:val="Hyperlink"/>
    <w:basedOn w:val="DefaultParagraphFont"/>
    <w:uiPriority w:val="99"/>
    <w:rsid w:val="00C755AC"/>
    <w:rPr>
      <w:color w:val="0000FF"/>
      <w:u w:val="single"/>
    </w:rPr>
  </w:style>
  <w:style w:type="paragraph" w:styleId="BalloonText">
    <w:name w:val="Balloon Text"/>
    <w:basedOn w:val="Normal"/>
    <w:link w:val="BalloonTextChar"/>
    <w:uiPriority w:val="99"/>
    <w:semiHidden/>
    <w:unhideWhenUsed/>
    <w:rsid w:val="00C755AC"/>
    <w:rPr>
      <w:rFonts w:ascii="Tahoma" w:hAnsi="Tahoma" w:cs="Tahoma"/>
      <w:sz w:val="16"/>
      <w:szCs w:val="16"/>
    </w:rPr>
  </w:style>
  <w:style w:type="character" w:customStyle="1" w:styleId="BalloonTextChar">
    <w:name w:val="Balloon Text Char"/>
    <w:basedOn w:val="DefaultParagraphFont"/>
    <w:link w:val="BalloonText"/>
    <w:uiPriority w:val="99"/>
    <w:semiHidden/>
    <w:rsid w:val="00C755AC"/>
    <w:rPr>
      <w:rFonts w:ascii="Tahoma" w:eastAsia="Times New Roman" w:hAnsi="Tahoma" w:cs="Tahoma"/>
      <w:sz w:val="16"/>
      <w:szCs w:val="16"/>
    </w:rPr>
  </w:style>
  <w:style w:type="paragraph" w:styleId="TOCHeading">
    <w:name w:val="TOC Heading"/>
    <w:basedOn w:val="Heading1"/>
    <w:next w:val="Normal"/>
    <w:uiPriority w:val="39"/>
    <w:unhideWhenUsed/>
    <w:qFormat/>
    <w:rsid w:val="00C755AC"/>
    <w:pPr>
      <w:keepLines/>
      <w:spacing w:before="480" w:after="0" w:line="276" w:lineRule="auto"/>
      <w:outlineLvl w:val="9"/>
    </w:pPr>
    <w:rPr>
      <w:rFonts w:ascii="Cambria" w:eastAsia="SimSun" w:hAnsi="Cambria" w:cs="Times New Roman"/>
      <w:color w:val="365F91"/>
      <w:kern w:val="0"/>
      <w:sz w:val="28"/>
      <w:szCs w:val="28"/>
    </w:rPr>
  </w:style>
  <w:style w:type="paragraph" w:styleId="TOC2">
    <w:name w:val="toc 2"/>
    <w:basedOn w:val="Normal"/>
    <w:next w:val="Normal"/>
    <w:autoRedefine/>
    <w:uiPriority w:val="39"/>
    <w:unhideWhenUsed/>
    <w:qFormat/>
    <w:rsid w:val="00C755AC"/>
    <w:pPr>
      <w:ind w:left="240"/>
    </w:pPr>
    <w:rPr>
      <w:rFonts w:asciiTheme="minorHAnsi" w:hAnsiTheme="minorHAnsi"/>
      <w:smallCaps/>
      <w:sz w:val="22"/>
      <w:szCs w:val="22"/>
    </w:rPr>
  </w:style>
  <w:style w:type="paragraph" w:styleId="TOC1">
    <w:name w:val="toc 1"/>
    <w:basedOn w:val="Normal"/>
    <w:next w:val="Normal"/>
    <w:autoRedefine/>
    <w:uiPriority w:val="39"/>
    <w:unhideWhenUsed/>
    <w:qFormat/>
    <w:rsid w:val="00C755AC"/>
    <w:pPr>
      <w:spacing w:before="120"/>
    </w:pPr>
    <w:rPr>
      <w:rFonts w:asciiTheme="minorHAnsi" w:hAnsiTheme="minorHAnsi"/>
      <w:b/>
      <w:bCs/>
      <w:caps/>
      <w:sz w:val="22"/>
      <w:szCs w:val="22"/>
    </w:rPr>
  </w:style>
  <w:style w:type="paragraph" w:styleId="TOC3">
    <w:name w:val="toc 3"/>
    <w:basedOn w:val="Normal"/>
    <w:next w:val="Normal"/>
    <w:autoRedefine/>
    <w:uiPriority w:val="39"/>
    <w:unhideWhenUsed/>
    <w:qFormat/>
    <w:rsid w:val="00C755AC"/>
    <w:pPr>
      <w:ind w:left="480"/>
    </w:pPr>
    <w:rPr>
      <w:rFonts w:asciiTheme="minorHAnsi" w:hAnsiTheme="minorHAnsi"/>
      <w:i/>
      <w:iCs/>
      <w:sz w:val="22"/>
      <w:szCs w:val="22"/>
    </w:rPr>
  </w:style>
  <w:style w:type="paragraph" w:customStyle="1" w:styleId="PVheading1">
    <w:name w:val="PV heading 1"/>
    <w:basedOn w:val="Heading1"/>
    <w:link w:val="PVheading1Char"/>
    <w:qFormat/>
    <w:rsid w:val="00C755AC"/>
    <w:pPr>
      <w:numPr>
        <w:numId w:val="8"/>
      </w:numPr>
      <w:spacing w:before="0" w:after="0"/>
    </w:pPr>
    <w:rPr>
      <w:caps/>
      <w:sz w:val="22"/>
    </w:rPr>
  </w:style>
  <w:style w:type="paragraph" w:styleId="TOC4">
    <w:name w:val="toc 4"/>
    <w:basedOn w:val="Normal"/>
    <w:next w:val="Normal"/>
    <w:autoRedefine/>
    <w:uiPriority w:val="39"/>
    <w:unhideWhenUsed/>
    <w:rsid w:val="00C755AC"/>
    <w:pPr>
      <w:ind w:left="720"/>
    </w:pPr>
    <w:rPr>
      <w:rFonts w:asciiTheme="minorHAnsi" w:hAnsiTheme="minorHAnsi"/>
      <w:sz w:val="18"/>
      <w:szCs w:val="18"/>
    </w:rPr>
  </w:style>
  <w:style w:type="character" w:customStyle="1" w:styleId="PVheading1Char">
    <w:name w:val="PV heading 1 Char"/>
    <w:basedOn w:val="Heading1Char"/>
    <w:link w:val="PVheading1"/>
    <w:rsid w:val="00C755AC"/>
    <w:rPr>
      <w:rFonts w:ascii="Arial" w:eastAsia="Times New Roman" w:hAnsi="Arial" w:cs="Arial"/>
      <w:b/>
      <w:bCs/>
      <w:caps/>
      <w:kern w:val="32"/>
      <w:sz w:val="22"/>
      <w:szCs w:val="32"/>
    </w:rPr>
  </w:style>
  <w:style w:type="paragraph" w:styleId="TOC5">
    <w:name w:val="toc 5"/>
    <w:basedOn w:val="Normal"/>
    <w:next w:val="Normal"/>
    <w:autoRedefine/>
    <w:uiPriority w:val="39"/>
    <w:unhideWhenUsed/>
    <w:rsid w:val="00C755AC"/>
    <w:pPr>
      <w:ind w:left="960"/>
    </w:pPr>
    <w:rPr>
      <w:rFonts w:asciiTheme="minorHAnsi" w:hAnsiTheme="minorHAnsi"/>
      <w:sz w:val="18"/>
      <w:szCs w:val="18"/>
    </w:rPr>
  </w:style>
  <w:style w:type="paragraph" w:styleId="TOC6">
    <w:name w:val="toc 6"/>
    <w:basedOn w:val="Normal"/>
    <w:next w:val="Normal"/>
    <w:autoRedefine/>
    <w:uiPriority w:val="39"/>
    <w:unhideWhenUsed/>
    <w:rsid w:val="00C755AC"/>
    <w:pPr>
      <w:ind w:left="1200"/>
    </w:pPr>
    <w:rPr>
      <w:rFonts w:asciiTheme="minorHAnsi" w:hAnsiTheme="minorHAnsi"/>
      <w:sz w:val="18"/>
      <w:szCs w:val="18"/>
    </w:rPr>
  </w:style>
  <w:style w:type="paragraph" w:styleId="TOC7">
    <w:name w:val="toc 7"/>
    <w:basedOn w:val="Normal"/>
    <w:next w:val="Normal"/>
    <w:autoRedefine/>
    <w:uiPriority w:val="39"/>
    <w:unhideWhenUsed/>
    <w:rsid w:val="00C755AC"/>
    <w:pPr>
      <w:ind w:left="1440"/>
    </w:pPr>
    <w:rPr>
      <w:rFonts w:asciiTheme="minorHAnsi" w:hAnsiTheme="minorHAnsi"/>
      <w:sz w:val="18"/>
      <w:szCs w:val="18"/>
    </w:rPr>
  </w:style>
  <w:style w:type="paragraph" w:styleId="TOC8">
    <w:name w:val="toc 8"/>
    <w:basedOn w:val="Normal"/>
    <w:next w:val="Normal"/>
    <w:autoRedefine/>
    <w:uiPriority w:val="39"/>
    <w:unhideWhenUsed/>
    <w:rsid w:val="00C755AC"/>
    <w:pPr>
      <w:ind w:left="1680"/>
    </w:pPr>
    <w:rPr>
      <w:rFonts w:asciiTheme="minorHAnsi" w:hAnsiTheme="minorHAnsi"/>
      <w:sz w:val="18"/>
      <w:szCs w:val="18"/>
    </w:rPr>
  </w:style>
  <w:style w:type="paragraph" w:styleId="TOC9">
    <w:name w:val="toc 9"/>
    <w:basedOn w:val="Normal"/>
    <w:next w:val="Normal"/>
    <w:autoRedefine/>
    <w:uiPriority w:val="39"/>
    <w:unhideWhenUsed/>
    <w:rsid w:val="00C755AC"/>
    <w:pPr>
      <w:ind w:left="1920"/>
    </w:pPr>
    <w:rPr>
      <w:rFonts w:asciiTheme="minorHAnsi" w:hAnsiTheme="minorHAnsi"/>
      <w:sz w:val="18"/>
      <w:szCs w:val="18"/>
    </w:rPr>
  </w:style>
  <w:style w:type="paragraph" w:styleId="ListParagraph">
    <w:name w:val="List Paragraph"/>
    <w:basedOn w:val="Normal"/>
    <w:uiPriority w:val="34"/>
    <w:qFormat/>
    <w:rsid w:val="00C755AC"/>
    <w:pPr>
      <w:ind w:left="720"/>
      <w:contextualSpacing/>
    </w:pPr>
  </w:style>
  <w:style w:type="paragraph" w:styleId="Revision">
    <w:name w:val="Revision"/>
    <w:hidden/>
    <w:uiPriority w:val="99"/>
    <w:semiHidden/>
    <w:rsid w:val="00C755AC"/>
    <w:rPr>
      <w:rFonts w:ascii="Times New Roman" w:eastAsia="Times New Roman" w:hAnsi="Times New Roman" w:cs="Times New Roman"/>
    </w:rPr>
  </w:style>
  <w:style w:type="numbering" w:customStyle="1" w:styleId="Style1">
    <w:name w:val="Style1"/>
    <w:uiPriority w:val="99"/>
    <w:rsid w:val="00C755AC"/>
    <w:pPr>
      <w:numPr>
        <w:numId w:val="31"/>
      </w:numPr>
    </w:pPr>
  </w:style>
  <w:style w:type="numbering" w:customStyle="1" w:styleId="Style2">
    <w:name w:val="Style2"/>
    <w:uiPriority w:val="99"/>
    <w:rsid w:val="00C755AC"/>
    <w:pPr>
      <w:numPr>
        <w:numId w:val="41"/>
      </w:numPr>
    </w:pPr>
  </w:style>
  <w:style w:type="character" w:styleId="FollowedHyperlink">
    <w:name w:val="FollowedHyperlink"/>
    <w:basedOn w:val="DefaultParagraphFont"/>
    <w:uiPriority w:val="99"/>
    <w:semiHidden/>
    <w:unhideWhenUsed/>
    <w:rsid w:val="00C755AC"/>
    <w:rPr>
      <w:color w:val="800080"/>
      <w:u w:val="single"/>
    </w:rPr>
  </w:style>
  <w:style w:type="character" w:styleId="CommentReference">
    <w:name w:val="annotation reference"/>
    <w:basedOn w:val="DefaultParagraphFont"/>
    <w:uiPriority w:val="99"/>
    <w:semiHidden/>
    <w:unhideWhenUsed/>
    <w:rsid w:val="00C755AC"/>
    <w:rPr>
      <w:sz w:val="16"/>
      <w:szCs w:val="16"/>
    </w:rPr>
  </w:style>
  <w:style w:type="paragraph" w:styleId="CommentText">
    <w:name w:val="annotation text"/>
    <w:basedOn w:val="Normal"/>
    <w:link w:val="CommentTextChar"/>
    <w:uiPriority w:val="99"/>
    <w:unhideWhenUsed/>
    <w:rsid w:val="00C755AC"/>
    <w:rPr>
      <w:sz w:val="20"/>
      <w:szCs w:val="20"/>
    </w:rPr>
  </w:style>
  <w:style w:type="character" w:customStyle="1" w:styleId="CommentTextChar">
    <w:name w:val="Comment Text Char"/>
    <w:basedOn w:val="DefaultParagraphFont"/>
    <w:link w:val="CommentText"/>
    <w:uiPriority w:val="99"/>
    <w:rsid w:val="00C755A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755AC"/>
    <w:rPr>
      <w:b/>
      <w:bCs/>
    </w:rPr>
  </w:style>
  <w:style w:type="character" w:customStyle="1" w:styleId="CommentSubjectChar">
    <w:name w:val="Comment Subject Char"/>
    <w:basedOn w:val="CommentTextChar"/>
    <w:link w:val="CommentSubject"/>
    <w:uiPriority w:val="99"/>
    <w:semiHidden/>
    <w:rsid w:val="00C755AC"/>
    <w:rPr>
      <w:rFonts w:ascii="Times New Roman" w:eastAsia="Times New Roman" w:hAnsi="Times New Roman" w:cs="Times New Roman"/>
      <w:b/>
      <w:bCs/>
      <w:sz w:val="20"/>
      <w:szCs w:val="20"/>
    </w:rPr>
  </w:style>
  <w:style w:type="table" w:styleId="TableGrid">
    <w:name w:val="Table Grid"/>
    <w:basedOn w:val="TableNormal"/>
    <w:uiPriority w:val="59"/>
    <w:rsid w:val="00C755AC"/>
    <w:rPr>
      <w:rFonts w:ascii="Times New Roman" w:eastAsia="Times New Roman" w:hAnsi="Times New Roman" w:cs="Times New Roman"/>
      <w:sz w:val="20"/>
      <w:szCs w:val="20"/>
      <w:lang w:val="en-SG" w:eastAsia="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7550B"/>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168082">
      <w:bodyDiv w:val="1"/>
      <w:marLeft w:val="0"/>
      <w:marRight w:val="0"/>
      <w:marTop w:val="0"/>
      <w:marBottom w:val="0"/>
      <w:divBdr>
        <w:top w:val="none" w:sz="0" w:space="0" w:color="auto"/>
        <w:left w:val="none" w:sz="0" w:space="0" w:color="auto"/>
        <w:bottom w:val="none" w:sz="0" w:space="0" w:color="auto"/>
        <w:right w:val="none" w:sz="0" w:space="0" w:color="auto"/>
      </w:divBdr>
    </w:div>
    <w:div w:id="529343686">
      <w:bodyDiv w:val="1"/>
      <w:marLeft w:val="0"/>
      <w:marRight w:val="0"/>
      <w:marTop w:val="0"/>
      <w:marBottom w:val="0"/>
      <w:divBdr>
        <w:top w:val="none" w:sz="0" w:space="0" w:color="auto"/>
        <w:left w:val="none" w:sz="0" w:space="0" w:color="auto"/>
        <w:bottom w:val="none" w:sz="0" w:space="0" w:color="auto"/>
        <w:right w:val="none" w:sz="0" w:space="0" w:color="auto"/>
      </w:divBdr>
    </w:div>
    <w:div w:id="1224676425">
      <w:bodyDiv w:val="1"/>
      <w:marLeft w:val="0"/>
      <w:marRight w:val="0"/>
      <w:marTop w:val="0"/>
      <w:marBottom w:val="0"/>
      <w:divBdr>
        <w:top w:val="none" w:sz="0" w:space="0" w:color="auto"/>
        <w:left w:val="none" w:sz="0" w:space="0" w:color="auto"/>
        <w:bottom w:val="none" w:sz="0" w:space="0" w:color="auto"/>
        <w:right w:val="none" w:sz="0" w:space="0" w:color="auto"/>
      </w:divBdr>
    </w:div>
    <w:div w:id="1832940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75D270F-3E08-48A6-AA36-2095C4615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12537</Words>
  <Characters>71466</Characters>
  <Application>Microsoft Office Word</Application>
  <DocSecurity>0</DocSecurity>
  <Lines>595</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Admin</cp:lastModifiedBy>
  <cp:revision>13</cp:revision>
  <cp:lastPrinted>2019-03-20T03:35:00Z</cp:lastPrinted>
  <dcterms:created xsi:type="dcterms:W3CDTF">2018-12-24T09:40:00Z</dcterms:created>
  <dcterms:modified xsi:type="dcterms:W3CDTF">2022-07-06T02:29:00Z</dcterms:modified>
</cp:coreProperties>
</file>