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0ACCF8" w14:textId="4A8E8C7A" w:rsidR="00EE585B" w:rsidRPr="00BC4590" w:rsidRDefault="0034438C" w:rsidP="00EE585B">
      <w:pPr>
        <w:spacing w:after="120"/>
        <w:jc w:val="center"/>
        <w:rPr>
          <w:rFonts w:cs="Times New Roman"/>
          <w:b/>
          <w:sz w:val="28"/>
          <w:lang w:val="it-IT"/>
        </w:rPr>
      </w:pPr>
      <w:r>
        <w:rPr>
          <w:rFonts w:cs="Times New Roman"/>
          <w:b/>
          <w:noProof/>
          <w:sz w:val="28"/>
        </w:rPr>
        <mc:AlternateContent>
          <mc:Choice Requires="wps">
            <w:drawing>
              <wp:anchor distT="0" distB="0" distL="114300" distR="114300" simplePos="0" relativeHeight="251659264" behindDoc="0" locked="0" layoutInCell="1" allowOverlap="1" wp14:anchorId="56F9F3DA" wp14:editId="2C4E1529">
                <wp:simplePos x="0" y="0"/>
                <wp:positionH relativeFrom="column">
                  <wp:posOffset>23495</wp:posOffset>
                </wp:positionH>
                <wp:positionV relativeFrom="paragraph">
                  <wp:posOffset>-173355</wp:posOffset>
                </wp:positionV>
                <wp:extent cx="6096000" cy="8355965"/>
                <wp:effectExtent l="33020" t="36195" r="33655" b="37465"/>
                <wp:wrapNone/>
                <wp:docPr id="1"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0" cy="8355965"/>
                        </a:xfrm>
                        <a:prstGeom prst="rect">
                          <a:avLst/>
                        </a:prstGeom>
                        <a:noFill/>
                        <a:ln w="57150" cmpd="thinThick">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C6F72C" id="Rectangle 27" o:spid="_x0000_s1026" style="position:absolute;margin-left:1.85pt;margin-top:-13.65pt;width:480pt;height:657.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" filled="f" strokeweight="4.5pt">
                <v:stroke linestyle="thinThick"/>
              </v:rect>
            </w:pict>
          </mc:Fallback>
        </mc:AlternateContent>
      </w:r>
      <w:r w:rsidR="00EE585B" w:rsidRPr="00BC4590">
        <w:rPr>
          <w:rFonts w:cs="Times New Roman"/>
          <w:b/>
          <w:sz w:val="28"/>
          <w:lang w:val="it-IT"/>
        </w:rPr>
        <w:t>BỘ GIAO THÔNG VẬN TẢI</w:t>
      </w:r>
    </w:p>
    <w:p w14:paraId="56661E22" w14:textId="77777777" w:rsidR="00EE585B" w:rsidRPr="00BC4590" w:rsidRDefault="00EE585B" w:rsidP="00EE585B">
      <w:pPr>
        <w:spacing w:after="120"/>
        <w:jc w:val="center"/>
        <w:rPr>
          <w:rFonts w:cs="Times New Roman"/>
          <w:b/>
          <w:sz w:val="28"/>
          <w:u w:val="single"/>
          <w:lang w:val="it-IT"/>
        </w:rPr>
      </w:pPr>
      <w:r w:rsidRPr="00BC4590">
        <w:rPr>
          <w:rFonts w:cs="Times New Roman"/>
          <w:b/>
          <w:sz w:val="28"/>
          <w:u w:val="single"/>
          <w:lang w:val="it-IT"/>
        </w:rPr>
        <w:t>CỤC ĐĂNG KIỂM VIỆT NAM</w:t>
      </w:r>
    </w:p>
    <w:p w14:paraId="269EE89A" w14:textId="77777777" w:rsidR="00EE585B" w:rsidRPr="00BC4590" w:rsidRDefault="00EE585B" w:rsidP="00EE585B">
      <w:pPr>
        <w:spacing w:after="120"/>
        <w:jc w:val="center"/>
        <w:rPr>
          <w:rFonts w:cs="Times New Roman"/>
          <w:b/>
          <w:sz w:val="28"/>
          <w:lang w:val="it-IT"/>
        </w:rPr>
      </w:pPr>
    </w:p>
    <w:p w14:paraId="394E2527" w14:textId="77777777" w:rsidR="00EE585B" w:rsidRPr="00BC4590" w:rsidRDefault="00EE585B" w:rsidP="00EE585B">
      <w:pPr>
        <w:spacing w:after="120"/>
        <w:jc w:val="center"/>
        <w:rPr>
          <w:rFonts w:cs="Times New Roman"/>
          <w:b/>
          <w:sz w:val="28"/>
          <w:lang w:val="it-IT"/>
        </w:rPr>
      </w:pPr>
    </w:p>
    <w:p w14:paraId="05F40E68" w14:textId="77777777" w:rsidR="00EE585B" w:rsidRPr="00BC4590" w:rsidRDefault="00EE585B" w:rsidP="00EE585B">
      <w:pPr>
        <w:spacing w:after="120"/>
        <w:jc w:val="center"/>
        <w:rPr>
          <w:rFonts w:cs="Times New Roman"/>
          <w:b/>
          <w:sz w:val="28"/>
          <w:lang w:val="it-IT"/>
        </w:rPr>
      </w:pPr>
    </w:p>
    <w:p w14:paraId="7ED958F6" w14:textId="77777777" w:rsidR="00EE585B" w:rsidRPr="00BC4590" w:rsidRDefault="00EE585B" w:rsidP="00EE585B">
      <w:pPr>
        <w:spacing w:after="120"/>
        <w:jc w:val="center"/>
        <w:rPr>
          <w:rFonts w:cs="Times New Roman"/>
          <w:b/>
          <w:sz w:val="28"/>
          <w:lang w:val="it-IT"/>
        </w:rPr>
      </w:pPr>
    </w:p>
    <w:p w14:paraId="7336C382" w14:textId="77777777" w:rsidR="00EE585B" w:rsidRPr="00BC4590" w:rsidRDefault="00EE585B" w:rsidP="00EE585B">
      <w:pPr>
        <w:spacing w:after="120"/>
        <w:jc w:val="center"/>
        <w:rPr>
          <w:rFonts w:cs="Times New Roman"/>
          <w:b/>
          <w:sz w:val="28"/>
          <w:lang w:val="it-IT"/>
        </w:rPr>
      </w:pPr>
    </w:p>
    <w:p w14:paraId="16F75308" w14:textId="77777777" w:rsidR="00EE585B" w:rsidRPr="00BC4590" w:rsidRDefault="00EE585B" w:rsidP="00EE585B">
      <w:pPr>
        <w:spacing w:after="120"/>
        <w:jc w:val="center"/>
        <w:rPr>
          <w:rFonts w:cs="Times New Roman"/>
          <w:b/>
          <w:sz w:val="28"/>
          <w:lang w:val="it-IT"/>
        </w:rPr>
      </w:pPr>
    </w:p>
    <w:p w14:paraId="293916AD" w14:textId="77777777" w:rsidR="00EE585B" w:rsidRPr="00BC4590" w:rsidRDefault="00EE3C14" w:rsidP="00EE585B">
      <w:pPr>
        <w:spacing w:after="120"/>
        <w:jc w:val="center"/>
        <w:rPr>
          <w:rFonts w:cs="Times New Roman"/>
          <w:b/>
          <w:sz w:val="50"/>
          <w:szCs w:val="50"/>
          <w:lang w:val="it-IT"/>
        </w:rPr>
      </w:pPr>
      <w:r w:rsidRPr="00BC4590">
        <w:rPr>
          <w:rFonts w:cs="Times New Roman"/>
          <w:b/>
          <w:sz w:val="50"/>
          <w:szCs w:val="50"/>
          <w:lang w:val="it-IT"/>
        </w:rPr>
        <w:t>CHI</w:t>
      </w:r>
      <w:r w:rsidR="00EE585B" w:rsidRPr="00BC4590">
        <w:rPr>
          <w:rFonts w:cs="Times New Roman"/>
          <w:b/>
          <w:sz w:val="50"/>
          <w:szCs w:val="50"/>
          <w:lang w:val="it-IT"/>
        </w:rPr>
        <w:t xml:space="preserve"> TIẾT BỔ SUNG SỬA ĐỔI</w:t>
      </w:r>
    </w:p>
    <w:p w14:paraId="0E27AA3E" w14:textId="77777777" w:rsidR="00EE585B" w:rsidRPr="00BC4590" w:rsidRDefault="00EE585B" w:rsidP="00EE585B">
      <w:pPr>
        <w:spacing w:after="120"/>
        <w:jc w:val="center"/>
        <w:rPr>
          <w:rFonts w:cs="Times New Roman"/>
          <w:b/>
          <w:sz w:val="28"/>
          <w:lang w:val="it-IT"/>
        </w:rPr>
      </w:pPr>
    </w:p>
    <w:p w14:paraId="22BAB343" w14:textId="77777777" w:rsidR="00EE585B" w:rsidRPr="00BC4590" w:rsidRDefault="00EE585B" w:rsidP="00EE585B">
      <w:pPr>
        <w:spacing w:after="120"/>
        <w:jc w:val="center"/>
        <w:rPr>
          <w:rFonts w:cs="Times New Roman"/>
          <w:b/>
          <w:sz w:val="28"/>
          <w:lang w:val="it-IT"/>
        </w:rPr>
      </w:pPr>
    </w:p>
    <w:p w14:paraId="6F7BE7A8" w14:textId="77777777" w:rsidR="00EE585B" w:rsidRPr="00BC4590" w:rsidRDefault="00EE585B" w:rsidP="00EE585B">
      <w:pPr>
        <w:spacing w:after="120"/>
        <w:jc w:val="center"/>
        <w:rPr>
          <w:rFonts w:cs="Times New Roman"/>
          <w:b/>
          <w:sz w:val="28"/>
          <w:lang w:val="it-IT"/>
        </w:rPr>
      </w:pPr>
      <w:r w:rsidRPr="00BC4590">
        <w:rPr>
          <w:rFonts w:cs="Times New Roman"/>
          <w:b/>
          <w:sz w:val="28"/>
          <w:lang w:val="it-IT"/>
        </w:rPr>
        <w:t>TÊN DỰ ÁN</w:t>
      </w:r>
    </w:p>
    <w:p w14:paraId="7F72FB75" w14:textId="77777777" w:rsidR="00EE585B" w:rsidRPr="00BC4590" w:rsidRDefault="00EE585B" w:rsidP="00EE585B">
      <w:pPr>
        <w:spacing w:after="120"/>
        <w:jc w:val="center"/>
        <w:rPr>
          <w:rFonts w:cs="Times New Roman"/>
          <w:b/>
          <w:sz w:val="28"/>
          <w:lang w:val="it-IT"/>
        </w:rPr>
      </w:pPr>
      <w:r w:rsidRPr="00BC4590">
        <w:rPr>
          <w:rFonts w:cs="Times New Roman"/>
          <w:b/>
          <w:sz w:val="28"/>
          <w:lang w:val="it-IT"/>
        </w:rPr>
        <w:t xml:space="preserve">BỔ SUNG, SỬA ĐỔI, HỢP NHẤT </w:t>
      </w:r>
    </w:p>
    <w:p w14:paraId="7925B934" w14:textId="77777777" w:rsidR="00EE585B" w:rsidRPr="00BC4590" w:rsidRDefault="00EE585B" w:rsidP="00EE585B">
      <w:pPr>
        <w:spacing w:after="120"/>
        <w:jc w:val="center"/>
        <w:rPr>
          <w:rFonts w:cs="Times New Roman"/>
          <w:b/>
          <w:sz w:val="36"/>
          <w:szCs w:val="36"/>
          <w:lang w:val="it-IT"/>
        </w:rPr>
      </w:pPr>
      <w:r w:rsidRPr="00BC4590">
        <w:rPr>
          <w:rFonts w:cs="Times New Roman"/>
          <w:b/>
          <w:sz w:val="36"/>
          <w:szCs w:val="36"/>
          <w:lang w:val="it-IT"/>
        </w:rPr>
        <w:t xml:space="preserve">QUY CHUẨN KỸ THUẬT QUỐC GIA </w:t>
      </w:r>
    </w:p>
    <w:p w14:paraId="373EE9EA" w14:textId="77777777" w:rsidR="00EE585B" w:rsidRPr="00BC4590" w:rsidRDefault="00EE585B" w:rsidP="00EE585B">
      <w:pPr>
        <w:spacing w:after="120"/>
        <w:jc w:val="center"/>
        <w:rPr>
          <w:rFonts w:cs="Times New Roman"/>
          <w:b/>
          <w:sz w:val="36"/>
          <w:szCs w:val="36"/>
          <w:lang w:val="it-IT"/>
        </w:rPr>
      </w:pPr>
      <w:r w:rsidRPr="00BC4590">
        <w:rPr>
          <w:rFonts w:cs="Times New Roman"/>
          <w:b/>
          <w:sz w:val="36"/>
          <w:szCs w:val="36"/>
          <w:lang w:val="it-IT"/>
        </w:rPr>
        <w:t>VỀ PHÂN CẤP VÀ ĐÓNG TÀU BIỂN VỎ THÉP</w:t>
      </w:r>
    </w:p>
    <w:p w14:paraId="03A090C0" w14:textId="77777777" w:rsidR="00EE585B" w:rsidRPr="00BC4590" w:rsidRDefault="00EE585B" w:rsidP="00EE585B">
      <w:pPr>
        <w:spacing w:after="120"/>
        <w:jc w:val="center"/>
        <w:rPr>
          <w:rFonts w:cs="Times New Roman"/>
          <w:b/>
          <w:sz w:val="28"/>
          <w:lang w:val="it-IT"/>
        </w:rPr>
      </w:pPr>
      <w:r w:rsidRPr="00BC4590">
        <w:rPr>
          <w:rFonts w:cs="Times New Roman"/>
          <w:b/>
          <w:sz w:val="28"/>
          <w:lang w:val="it-IT"/>
        </w:rPr>
        <w:t>MÃ SỐ QC2004</w:t>
      </w:r>
    </w:p>
    <w:p w14:paraId="41DDC7F4" w14:textId="77777777" w:rsidR="00EE585B" w:rsidRPr="00BC4590" w:rsidRDefault="00EE585B" w:rsidP="00EE585B">
      <w:pPr>
        <w:spacing w:after="120"/>
        <w:jc w:val="center"/>
        <w:rPr>
          <w:rFonts w:cs="Times New Roman"/>
          <w:b/>
          <w:sz w:val="28"/>
          <w:lang w:val="it-IT"/>
        </w:rPr>
      </w:pPr>
    </w:p>
    <w:p w14:paraId="744CA9F0" w14:textId="77777777" w:rsidR="00EE585B" w:rsidRPr="00BC4590" w:rsidRDefault="00EE585B" w:rsidP="00EE585B">
      <w:pPr>
        <w:spacing w:after="120"/>
        <w:jc w:val="center"/>
        <w:rPr>
          <w:rFonts w:cs="Times New Roman"/>
          <w:b/>
          <w:sz w:val="28"/>
          <w:lang w:val="it-IT"/>
        </w:rPr>
      </w:pPr>
    </w:p>
    <w:p w14:paraId="3C205546" w14:textId="77777777" w:rsidR="00EE585B" w:rsidRPr="00BC4590" w:rsidRDefault="00EE585B" w:rsidP="00EE585B">
      <w:pPr>
        <w:spacing w:after="120"/>
        <w:jc w:val="center"/>
        <w:rPr>
          <w:rFonts w:cs="Times New Roman"/>
          <w:b/>
          <w:sz w:val="28"/>
          <w:lang w:val="it-IT"/>
        </w:rPr>
      </w:pPr>
    </w:p>
    <w:p w14:paraId="3F742649" w14:textId="77777777" w:rsidR="00EE585B" w:rsidRPr="00BC4590" w:rsidRDefault="00EE585B" w:rsidP="00EE585B">
      <w:pPr>
        <w:spacing w:after="120"/>
        <w:jc w:val="center"/>
        <w:rPr>
          <w:rFonts w:cs="Times New Roman"/>
          <w:b/>
          <w:sz w:val="28"/>
          <w:lang w:val="it-IT"/>
        </w:rPr>
      </w:pPr>
    </w:p>
    <w:p w14:paraId="65ED9FC6" w14:textId="77777777" w:rsidR="00EE585B" w:rsidRPr="00BC4590" w:rsidRDefault="00EE585B" w:rsidP="00EE585B">
      <w:pPr>
        <w:spacing w:after="120"/>
        <w:jc w:val="center"/>
        <w:rPr>
          <w:rFonts w:cs="Times New Roman"/>
          <w:b/>
          <w:sz w:val="28"/>
          <w:lang w:val="it-IT"/>
        </w:rPr>
      </w:pPr>
    </w:p>
    <w:p w14:paraId="6817664A" w14:textId="77777777" w:rsidR="00EE585B" w:rsidRPr="00BC4590" w:rsidRDefault="00EE585B" w:rsidP="00EE585B">
      <w:pPr>
        <w:spacing w:after="120"/>
        <w:jc w:val="center"/>
        <w:rPr>
          <w:rFonts w:cs="Times New Roman"/>
          <w:b/>
          <w:sz w:val="28"/>
          <w:lang w:val="it-IT"/>
        </w:rPr>
      </w:pPr>
    </w:p>
    <w:p w14:paraId="64BC0C48" w14:textId="77777777" w:rsidR="00EE585B" w:rsidRPr="00BC4590" w:rsidRDefault="00EE585B" w:rsidP="00EE585B">
      <w:pPr>
        <w:spacing w:after="120"/>
        <w:jc w:val="center"/>
        <w:rPr>
          <w:rFonts w:cs="Times New Roman"/>
          <w:b/>
          <w:sz w:val="28"/>
          <w:lang w:val="it-IT"/>
        </w:rPr>
      </w:pPr>
    </w:p>
    <w:p w14:paraId="1D301979" w14:textId="77777777" w:rsidR="00EE585B" w:rsidRPr="00BC4590" w:rsidRDefault="00EE585B" w:rsidP="00EE585B">
      <w:pPr>
        <w:jc w:val="center"/>
        <w:rPr>
          <w:rFonts w:cs="Times New Roman"/>
          <w:b/>
        </w:rPr>
      </w:pPr>
      <w:r w:rsidRPr="00BC4590">
        <w:rPr>
          <w:rFonts w:cs="Times New Roman"/>
          <w:b/>
          <w:sz w:val="28"/>
          <w:lang w:val="it-IT"/>
        </w:rPr>
        <w:t>HÀ NỘ</w:t>
      </w:r>
      <w:r w:rsidR="00B85C43" w:rsidRPr="00BC4590">
        <w:rPr>
          <w:rFonts w:cs="Times New Roman"/>
          <w:b/>
          <w:sz w:val="28"/>
          <w:lang w:val="it-IT"/>
        </w:rPr>
        <w:t>I 2021</w:t>
      </w:r>
    </w:p>
    <w:p w14:paraId="594DFF56" w14:textId="77777777" w:rsidR="00ED57CC" w:rsidRPr="00BC4590" w:rsidRDefault="00ED57CC">
      <w:pPr>
        <w:rPr>
          <w:rFonts w:cs="Times New Roman"/>
          <w:b/>
        </w:rPr>
        <w:sectPr w:rsidR="00ED57CC" w:rsidRPr="00BC4590" w:rsidSect="00A6625C">
          <w:footerReference w:type="default" r:id="rId6"/>
          <w:footerReference w:type="first" r:id="rId7"/>
          <w:pgSz w:w="12240" w:h="15840" w:code="1"/>
          <w:pgMar w:top="1440" w:right="1440" w:bottom="1440" w:left="1440" w:header="720" w:footer="720" w:gutter="0"/>
          <w:cols w:space="720"/>
          <w:docGrid w:linePitch="360"/>
        </w:sectPr>
      </w:pPr>
    </w:p>
    <w:p w14:paraId="204971EB" w14:textId="77777777" w:rsidR="007E395D" w:rsidRPr="00BC4590" w:rsidRDefault="007E395D">
      <w:pPr>
        <w:rPr>
          <w:rFonts w:cs="Times New Roman"/>
          <w:b/>
        </w:rPr>
      </w:pPr>
      <w:r w:rsidRPr="00BC4590">
        <w:rPr>
          <w:rFonts w:cs="Times New Roman"/>
          <w:b/>
        </w:rPr>
        <w:lastRenderedPageBreak/>
        <w:t>I. Giới thiệu chung</w:t>
      </w:r>
    </w:p>
    <w:p w14:paraId="3CA3F886" w14:textId="77777777" w:rsidR="007C133E" w:rsidRPr="00BC4590" w:rsidRDefault="007C133E" w:rsidP="00502130">
      <w:pPr>
        <w:jc w:val="both"/>
        <w:rPr>
          <w:rFonts w:cs="Times New Roman"/>
        </w:rPr>
      </w:pPr>
      <w:r w:rsidRPr="00BC4590">
        <w:rPr>
          <w:rFonts w:cs="Times New Roman"/>
          <w:lang w:val="vi-VN"/>
        </w:rPr>
        <w:t xml:space="preserve">Thực hiện </w:t>
      </w:r>
      <w:r w:rsidRPr="00BC4590">
        <w:rPr>
          <w:rFonts w:cs="Times New Roman"/>
        </w:rPr>
        <w:t>kế hoạch khoa học công nghệ năm 2020 của Bộ Giao thông vận tải theo Quyết định số 1769/QĐ-BGTVT ngày 26 tháng 9 năm 2019 về việc Phê duyệt cơ quan chủ trì thực hiện nhiệm vụ cập nhật, bổ sung, xây dựng mới tiêu chuẩn, quy chuẩn của Bộ Giao thông vận tải năm 2020.</w:t>
      </w:r>
      <w:r w:rsidR="004835D9" w:rsidRPr="00BC4590">
        <w:rPr>
          <w:rFonts w:cs="Times New Roman"/>
        </w:rPr>
        <w:t xml:space="preserve"> </w:t>
      </w:r>
    </w:p>
    <w:p w14:paraId="7981F056" w14:textId="77777777" w:rsidR="007C133E" w:rsidRPr="00BC4590" w:rsidRDefault="007C133E" w:rsidP="00502130">
      <w:pPr>
        <w:jc w:val="both"/>
        <w:rPr>
          <w:rFonts w:cs="Times New Roman"/>
        </w:rPr>
      </w:pPr>
      <w:r w:rsidRPr="00BC4590">
        <w:rPr>
          <w:rFonts w:cs="Times New Roman"/>
        </w:rPr>
        <w:t>Phòng Quy phạm đã được giao nhiệm vụ chủ trì, phối hợp với các đơn vị, cá nhân liên quan thực hiện nhiệm vụ “Bổ sung, sửa đổi Quy chuẩn kỹ thuật quốc gia về Phân cấp và đóng tàu biển vỏ thép QCVN 21: 2015/BGTVT” – Mã số QC2004.</w:t>
      </w:r>
    </w:p>
    <w:p w14:paraId="08EE1446" w14:textId="77777777" w:rsidR="008C15BD" w:rsidRPr="00BC4590" w:rsidRDefault="007C133E" w:rsidP="00502130">
      <w:pPr>
        <w:jc w:val="both"/>
        <w:rPr>
          <w:rFonts w:cs="Times New Roman"/>
        </w:rPr>
      </w:pPr>
      <w:r w:rsidRPr="00BC4590">
        <w:rPr>
          <w:rFonts w:cs="Times New Roman"/>
        </w:rPr>
        <w:t>Từ năm 2015 đến nay QCVN 21: 2015/BGTVT đã được sửa đổi</w:t>
      </w:r>
      <w:r w:rsidR="008C15BD" w:rsidRPr="00BC4590">
        <w:rPr>
          <w:rFonts w:cs="Times New Roman"/>
        </w:rPr>
        <w:t xml:space="preserve"> bởi sửa đổi 1:2016 QCVN 21: 2015/BGTVT, sửa đổi 2 : 2017 QCVN 21: 2015/BGTVT và sửa đổi 3: 2018 QCVN 21: 2015/BGTVT.</w:t>
      </w:r>
      <w:r w:rsidR="004835D9" w:rsidRPr="00BC4590">
        <w:rPr>
          <w:rFonts w:cs="Times New Roman"/>
        </w:rPr>
        <w:t xml:space="preserve"> </w:t>
      </w:r>
    </w:p>
    <w:p w14:paraId="308C6CD0" w14:textId="77777777" w:rsidR="004835D9" w:rsidRPr="00BC4590" w:rsidRDefault="004835D9" w:rsidP="00502130">
      <w:pPr>
        <w:jc w:val="both"/>
        <w:rPr>
          <w:rFonts w:cs="Times New Roman"/>
        </w:rPr>
      </w:pPr>
      <w:r w:rsidRPr="00BC4590">
        <w:rPr>
          <w:rFonts w:cs="Times New Roman"/>
        </w:rPr>
        <w:t xml:space="preserve">Dự án quy chuẩn năm 2020 sửa đổi bổ sung Quy chuẩn kỹ thuật quốc gia về phân cấp và đóng tàu biển vỏ thép </w:t>
      </w:r>
      <w:r w:rsidR="00661EE4" w:rsidRPr="00BC4590">
        <w:rPr>
          <w:rFonts w:cs="Times New Roman"/>
        </w:rPr>
        <w:t xml:space="preserve">QCVN 21: 2015/BGTVT </w:t>
      </w:r>
      <w:r w:rsidRPr="00BC4590">
        <w:rPr>
          <w:rFonts w:cs="Times New Roman"/>
        </w:rPr>
        <w:t>chính là  dự án hợp nhất</w:t>
      </w:r>
      <w:r w:rsidR="00661EE4" w:rsidRPr="00BC4590">
        <w:rPr>
          <w:rFonts w:cs="Times New Roman"/>
        </w:rPr>
        <w:t xml:space="preserve"> quy chuẩn này theo các sửa đổi các năm 2016, 2017 và 2018.</w:t>
      </w:r>
    </w:p>
    <w:p w14:paraId="163747EC" w14:textId="77777777" w:rsidR="00434946" w:rsidRPr="00BC4590" w:rsidRDefault="004828FC" w:rsidP="00502130">
      <w:pPr>
        <w:jc w:val="both"/>
        <w:rPr>
          <w:rFonts w:cs="Times New Roman"/>
          <w:szCs w:val="24"/>
        </w:rPr>
      </w:pPr>
      <w:r w:rsidRPr="00BC4590">
        <w:rPr>
          <w:rFonts w:cs="Times New Roman"/>
          <w:szCs w:val="24"/>
        </w:rPr>
        <w:t>Nội dung của Quy chuẩn kỹ thuật quốc gia về phân cấp và đóng tàu biển vỏ thép 2020 về cơ bản lấy theo nội dung của QCVN 21:2015/BGTVT và các bổ sung sửa đổi vào các năm 2016,2017,2018 đã được ban hành và các nội dung bổ sung sửa đổi năm 2020</w:t>
      </w:r>
      <w:r w:rsidR="00AC00F0" w:rsidRPr="00BC4590">
        <w:rPr>
          <w:rFonts w:cs="Times New Roman"/>
          <w:szCs w:val="24"/>
        </w:rPr>
        <w:t xml:space="preserve"> có bổ sung sửa đổi một số quy định mới theo sự sửa đổi của Công ước quốc tế về sinh mạng con người trên biển SOLAS lien quan đến ổn định tai nạn tàu khách, sửa đổi Bộ luật quốc tế về ổn định nguyên vẹn ISCODE</w:t>
      </w:r>
      <w:r w:rsidR="00434946" w:rsidRPr="00BC4590">
        <w:rPr>
          <w:rFonts w:cs="Times New Roman"/>
          <w:szCs w:val="24"/>
        </w:rPr>
        <w:t>, sửa đổi của Quy phạm của các tổ chức đăng kiểm tàu biển như Đăng kiểm Nhật Bản (NK), Đăng kiểm Nga (RS).</w:t>
      </w:r>
    </w:p>
    <w:p w14:paraId="61CEF2D6" w14:textId="77777777" w:rsidR="00661EE4" w:rsidRPr="00BC4590" w:rsidRDefault="00CE44AF" w:rsidP="00502130">
      <w:pPr>
        <w:jc w:val="both"/>
        <w:rPr>
          <w:rFonts w:cs="Times New Roman"/>
          <w:szCs w:val="24"/>
        </w:rPr>
      </w:pPr>
      <w:r w:rsidRPr="00BC4590">
        <w:rPr>
          <w:rFonts w:cs="Times New Roman"/>
          <w:szCs w:val="24"/>
        </w:rPr>
        <w:t>Ngoài các bổ sung sửa đổi đã được thẩm định và ban hành từ các năm 2016, 2017 và 2018, d</w:t>
      </w:r>
      <w:r w:rsidR="00661EE4" w:rsidRPr="00BC4590">
        <w:rPr>
          <w:rFonts w:cs="Times New Roman"/>
          <w:szCs w:val="24"/>
        </w:rPr>
        <w:t>ướ</w:t>
      </w:r>
      <w:r w:rsidRPr="00BC4590">
        <w:rPr>
          <w:rFonts w:cs="Times New Roman"/>
          <w:szCs w:val="24"/>
        </w:rPr>
        <w:t>i đây liệt kê các sửa đổi, bổ sung tại đợt sửa đổi này.</w:t>
      </w:r>
    </w:p>
    <w:p w14:paraId="5B46EE3B" w14:textId="77777777" w:rsidR="004835D9" w:rsidRPr="00BC4590" w:rsidRDefault="004835D9" w:rsidP="004828FC">
      <w:pPr>
        <w:rPr>
          <w:rFonts w:cs="Times New Roman"/>
          <w:szCs w:val="24"/>
        </w:rPr>
      </w:pPr>
    </w:p>
    <w:p w14:paraId="4B2E3C41" w14:textId="77777777" w:rsidR="008739B1" w:rsidRPr="00BC4590" w:rsidRDefault="008739B1" w:rsidP="004828FC">
      <w:pPr>
        <w:rPr>
          <w:rFonts w:cs="Times New Roman"/>
          <w:szCs w:val="24"/>
        </w:rPr>
      </w:pPr>
    </w:p>
    <w:p w14:paraId="47CA55E4" w14:textId="77777777" w:rsidR="007E395D" w:rsidRPr="00BC4590" w:rsidRDefault="007E395D" w:rsidP="004828FC">
      <w:pPr>
        <w:rPr>
          <w:rFonts w:cs="Times New Roman"/>
        </w:rPr>
      </w:pPr>
      <w:r w:rsidRPr="00BC4590">
        <w:rPr>
          <w:rFonts w:cs="Times New Roman"/>
        </w:rPr>
        <w:br w:type="page"/>
      </w:r>
    </w:p>
    <w:p w14:paraId="384DE239" w14:textId="77777777" w:rsidR="007C133E" w:rsidRPr="00BC4590" w:rsidRDefault="007C133E">
      <w:pPr>
        <w:rPr>
          <w:rFonts w:cs="Times New Roman"/>
          <w:b/>
        </w:rPr>
      </w:pPr>
      <w:r w:rsidRPr="00BC4590">
        <w:rPr>
          <w:rFonts w:cs="Times New Roman"/>
          <w:b/>
        </w:rPr>
        <w:lastRenderedPageBreak/>
        <w:t xml:space="preserve">II. Chi tiết </w:t>
      </w:r>
      <w:r w:rsidR="00CE44AF" w:rsidRPr="00BC4590">
        <w:rPr>
          <w:rFonts w:cs="Times New Roman"/>
          <w:b/>
        </w:rPr>
        <w:t>sửa đổi, bổ sung</w:t>
      </w:r>
    </w:p>
    <w:p w14:paraId="1EEC68BF" w14:textId="77777777" w:rsidR="00420EB4" w:rsidRPr="00BC4590" w:rsidRDefault="008C15BD">
      <w:pPr>
        <w:rPr>
          <w:rFonts w:cs="Times New Roman"/>
          <w:b/>
        </w:rPr>
      </w:pPr>
      <w:r w:rsidRPr="00BC4590">
        <w:rPr>
          <w:rFonts w:cs="Times New Roman"/>
          <w:b/>
        </w:rPr>
        <w:t>Phần</w:t>
      </w:r>
      <w:r w:rsidR="0093553B" w:rsidRPr="00BC4590">
        <w:rPr>
          <w:rFonts w:cs="Times New Roman"/>
          <w:b/>
        </w:rPr>
        <w:t xml:space="preserve"> 1A</w:t>
      </w:r>
    </w:p>
    <w:tbl>
      <w:tblPr>
        <w:tblStyle w:val="TableGrid"/>
        <w:tblW w:w="14115" w:type="dxa"/>
        <w:tblInd w:w="339" w:type="dxa"/>
        <w:tblLayout w:type="fixed"/>
        <w:tblLook w:val="04A0" w:firstRow="1" w:lastRow="0" w:firstColumn="1" w:lastColumn="0" w:noHBand="0" w:noVBand="1"/>
      </w:tblPr>
      <w:tblGrid>
        <w:gridCol w:w="474"/>
        <w:gridCol w:w="939"/>
        <w:gridCol w:w="4626"/>
        <w:gridCol w:w="4689"/>
        <w:gridCol w:w="3387"/>
      </w:tblGrid>
      <w:tr w:rsidR="001E1944" w:rsidRPr="00BC4590" w14:paraId="447B5760" w14:textId="77777777" w:rsidTr="001E1944">
        <w:trPr>
          <w:tblHeader/>
        </w:trPr>
        <w:tc>
          <w:tcPr>
            <w:tcW w:w="474" w:type="dxa"/>
          </w:tcPr>
          <w:p w14:paraId="6E7B182A" w14:textId="77777777" w:rsidR="0093553B" w:rsidRPr="00BC4590" w:rsidRDefault="0093553B">
            <w:pPr>
              <w:rPr>
                <w:rFonts w:cs="Times New Roman"/>
                <w:b/>
                <w:szCs w:val="24"/>
              </w:rPr>
            </w:pPr>
            <w:commentRangeStart w:id="0"/>
            <w:r w:rsidRPr="00BC4590">
              <w:rPr>
                <w:rFonts w:cs="Times New Roman"/>
                <w:b/>
                <w:szCs w:val="24"/>
              </w:rPr>
              <w:t>Stt</w:t>
            </w:r>
          </w:p>
        </w:tc>
        <w:tc>
          <w:tcPr>
            <w:tcW w:w="939" w:type="dxa"/>
          </w:tcPr>
          <w:p w14:paraId="035AE69E" w14:textId="77777777" w:rsidR="0093553B" w:rsidRPr="00BC4590" w:rsidRDefault="0093553B">
            <w:pPr>
              <w:rPr>
                <w:rFonts w:cs="Times New Roman"/>
                <w:b/>
                <w:szCs w:val="24"/>
              </w:rPr>
            </w:pPr>
            <w:r w:rsidRPr="00BC4590">
              <w:rPr>
                <w:rFonts w:cs="Times New Roman"/>
                <w:b/>
                <w:szCs w:val="24"/>
              </w:rPr>
              <w:t>Điều</w:t>
            </w:r>
          </w:p>
        </w:tc>
        <w:tc>
          <w:tcPr>
            <w:tcW w:w="4626" w:type="dxa"/>
          </w:tcPr>
          <w:p w14:paraId="514DE97B" w14:textId="77777777" w:rsidR="0093553B" w:rsidRPr="00BC4590" w:rsidRDefault="0093553B">
            <w:pPr>
              <w:rPr>
                <w:rFonts w:cs="Times New Roman"/>
                <w:b/>
                <w:szCs w:val="24"/>
              </w:rPr>
            </w:pPr>
            <w:r w:rsidRPr="00BC4590">
              <w:rPr>
                <w:rFonts w:cs="Times New Roman"/>
                <w:b/>
                <w:szCs w:val="24"/>
              </w:rPr>
              <w:t>Nội dung cũ</w:t>
            </w:r>
          </w:p>
        </w:tc>
        <w:tc>
          <w:tcPr>
            <w:tcW w:w="4689" w:type="dxa"/>
          </w:tcPr>
          <w:p w14:paraId="3502E25C" w14:textId="77777777" w:rsidR="0093553B" w:rsidRPr="00BC4590" w:rsidRDefault="0093553B">
            <w:pPr>
              <w:rPr>
                <w:rFonts w:cs="Times New Roman"/>
                <w:b/>
                <w:szCs w:val="24"/>
              </w:rPr>
            </w:pPr>
            <w:r w:rsidRPr="00BC4590">
              <w:rPr>
                <w:rFonts w:cs="Times New Roman"/>
                <w:b/>
                <w:szCs w:val="24"/>
              </w:rPr>
              <w:t>Nội dung mới</w:t>
            </w:r>
          </w:p>
        </w:tc>
        <w:tc>
          <w:tcPr>
            <w:tcW w:w="3387" w:type="dxa"/>
          </w:tcPr>
          <w:p w14:paraId="4AB2B29F" w14:textId="77777777" w:rsidR="0093553B" w:rsidRPr="00BC4590" w:rsidRDefault="0093553B">
            <w:pPr>
              <w:rPr>
                <w:rFonts w:cs="Times New Roman"/>
                <w:b/>
                <w:szCs w:val="24"/>
              </w:rPr>
            </w:pPr>
            <w:r w:rsidRPr="00BC4590">
              <w:rPr>
                <w:rFonts w:cs="Times New Roman"/>
                <w:b/>
                <w:szCs w:val="24"/>
              </w:rPr>
              <w:t>Lý do bổ sung, sửa đổi</w:t>
            </w:r>
          </w:p>
        </w:tc>
      </w:tr>
      <w:tr w:rsidR="001E1944" w:rsidRPr="00BC4590" w14:paraId="5CCF75D2" w14:textId="77777777" w:rsidTr="001E1944">
        <w:tc>
          <w:tcPr>
            <w:tcW w:w="474" w:type="dxa"/>
          </w:tcPr>
          <w:p w14:paraId="4AD3E101" w14:textId="77777777" w:rsidR="0093553B" w:rsidRPr="00BC4590" w:rsidRDefault="00502E59">
            <w:pPr>
              <w:rPr>
                <w:rFonts w:cs="Times New Roman"/>
                <w:szCs w:val="24"/>
              </w:rPr>
            </w:pPr>
            <w:r w:rsidRPr="00BC4590">
              <w:rPr>
                <w:rFonts w:cs="Times New Roman"/>
                <w:szCs w:val="24"/>
              </w:rPr>
              <w:t>1</w:t>
            </w:r>
          </w:p>
        </w:tc>
        <w:tc>
          <w:tcPr>
            <w:tcW w:w="939" w:type="dxa"/>
          </w:tcPr>
          <w:p w14:paraId="3D6BC91E" w14:textId="77777777" w:rsidR="0093553B" w:rsidRPr="00BC4590" w:rsidRDefault="00C57BEC" w:rsidP="00C57BEC">
            <w:pPr>
              <w:rPr>
                <w:rFonts w:cs="Times New Roman"/>
                <w:szCs w:val="24"/>
              </w:rPr>
            </w:pPr>
            <w:r w:rsidRPr="00BC4590">
              <w:rPr>
                <w:rFonts w:cs="Times New Roman"/>
                <w:szCs w:val="24"/>
              </w:rPr>
              <w:t>1.1.1-3</w:t>
            </w:r>
          </w:p>
        </w:tc>
        <w:tc>
          <w:tcPr>
            <w:tcW w:w="4626" w:type="dxa"/>
          </w:tcPr>
          <w:p w14:paraId="6B0F50FF" w14:textId="77777777" w:rsidR="0093553B" w:rsidRPr="00BC4590" w:rsidRDefault="00C57BEC">
            <w:pPr>
              <w:rPr>
                <w:rFonts w:cs="Times New Roman"/>
                <w:szCs w:val="24"/>
              </w:rPr>
            </w:pPr>
            <w:r w:rsidRPr="00BC4590">
              <w:rPr>
                <w:rFonts w:cs="Times New Roman"/>
                <w:szCs w:val="24"/>
              </w:rPr>
              <w:t>Không có</w:t>
            </w:r>
          </w:p>
        </w:tc>
        <w:tc>
          <w:tcPr>
            <w:tcW w:w="4689" w:type="dxa"/>
          </w:tcPr>
          <w:p w14:paraId="45A34351" w14:textId="22B1BF5B" w:rsidR="0034438C" w:rsidRDefault="00C57BEC" w:rsidP="00C57BEC">
            <w:pPr>
              <w:jc w:val="both"/>
              <w:rPr>
                <w:rFonts w:cs="Times New Roman"/>
                <w:b/>
                <w:szCs w:val="24"/>
              </w:rPr>
            </w:pPr>
            <w:r w:rsidRPr="00BC4590">
              <w:rPr>
                <w:rFonts w:cs="Times New Roman"/>
                <w:b/>
                <w:kern w:val="28"/>
              </w:rPr>
              <w:t>3</w:t>
            </w:r>
            <w:r w:rsidRPr="00BC4590">
              <w:rPr>
                <w:rFonts w:cs="Times New Roman"/>
                <w:b/>
                <w:kern w:val="28"/>
              </w:rPr>
              <w:tab/>
            </w:r>
            <w:r w:rsidRPr="00BC4590">
              <w:rPr>
                <w:rFonts w:cs="Times New Roman"/>
              </w:rPr>
              <w:t>Trong trường hợp Quy chuẩn này không quy định chi tiết về các tiêu chuẩn kỹ thuật, phương pháp tính, kiểm tra thì chủ tàu hoặc đại diện của chủ tàu có thể đề nghị Đăng kiểm áp dụng các quy định có liên quan trong các hướng dẫn, quy phạm của các tổ chức phân cấp thuộc Hiệp hội các tổ chức phân cấp quốc tế (IACS) và các hướng dẫn, bộ luật  của IMO.</w:t>
            </w:r>
          </w:p>
          <w:p w14:paraId="1806B917" w14:textId="307109AE" w:rsidR="0034438C" w:rsidRDefault="0034438C" w:rsidP="0034438C">
            <w:pPr>
              <w:rPr>
                <w:rFonts w:cs="Times New Roman"/>
                <w:szCs w:val="24"/>
              </w:rPr>
            </w:pPr>
          </w:p>
          <w:p w14:paraId="7B8D31F9" w14:textId="6AD74E39" w:rsidR="0034438C" w:rsidRDefault="0034438C" w:rsidP="0034438C">
            <w:pPr>
              <w:rPr>
                <w:rFonts w:cs="Times New Roman"/>
                <w:szCs w:val="24"/>
              </w:rPr>
            </w:pPr>
          </w:p>
          <w:p w14:paraId="60E0E2EE" w14:textId="0B670064" w:rsidR="0093553B" w:rsidRPr="0034438C" w:rsidRDefault="0034438C" w:rsidP="0034438C">
            <w:pPr>
              <w:ind w:left="2550" w:hanging="2550"/>
              <w:rPr>
                <w:rFonts w:cs="Times New Roman"/>
                <w:szCs w:val="24"/>
              </w:rPr>
            </w:pPr>
            <w:r>
              <w:rPr>
                <w:rFonts w:cs="Times New Roman"/>
                <w:szCs w:val="24"/>
              </w:rPr>
              <w:tab/>
            </w:r>
            <w:r>
              <w:rPr>
                <w:rFonts w:cs="Times New Roman"/>
                <w:szCs w:val="24"/>
              </w:rPr>
              <w:tab/>
            </w:r>
          </w:p>
        </w:tc>
        <w:tc>
          <w:tcPr>
            <w:tcW w:w="3387" w:type="dxa"/>
          </w:tcPr>
          <w:p w14:paraId="235A5DDC" w14:textId="77777777" w:rsidR="0093553B" w:rsidRPr="00BC4590" w:rsidRDefault="00C57BEC" w:rsidP="00C57BEC">
            <w:pPr>
              <w:rPr>
                <w:rFonts w:cs="Times New Roman"/>
                <w:szCs w:val="24"/>
              </w:rPr>
            </w:pPr>
            <w:r w:rsidRPr="00BC4590">
              <w:rPr>
                <w:rFonts w:cs="Times New Roman"/>
                <w:szCs w:val="24"/>
              </w:rPr>
              <w:t>Bổ sung thêm do có nhiều trường hợp quy chuẩn không có quy định chi tiết thì chỉ được áp dụng các quy định của đăng kiểm lớn (IACS) và của IMO.</w:t>
            </w:r>
          </w:p>
        </w:tc>
      </w:tr>
      <w:tr w:rsidR="001E1944" w:rsidRPr="00BC4590" w14:paraId="041608DA" w14:textId="77777777" w:rsidTr="001E1944">
        <w:tc>
          <w:tcPr>
            <w:tcW w:w="474" w:type="dxa"/>
          </w:tcPr>
          <w:p w14:paraId="1DE7DC46" w14:textId="77777777" w:rsidR="0093553B" w:rsidRPr="00BC4590" w:rsidRDefault="00775BF6">
            <w:pPr>
              <w:rPr>
                <w:rFonts w:cs="Times New Roman"/>
                <w:szCs w:val="24"/>
              </w:rPr>
            </w:pPr>
            <w:r w:rsidRPr="00BC4590">
              <w:rPr>
                <w:rFonts w:cs="Times New Roman"/>
                <w:szCs w:val="24"/>
              </w:rPr>
              <w:t>2</w:t>
            </w:r>
          </w:p>
        </w:tc>
        <w:tc>
          <w:tcPr>
            <w:tcW w:w="939" w:type="dxa"/>
          </w:tcPr>
          <w:p w14:paraId="62FA1AE1" w14:textId="77777777" w:rsidR="0093553B" w:rsidRPr="00BC4590" w:rsidRDefault="00775BF6">
            <w:pPr>
              <w:rPr>
                <w:rFonts w:cs="Times New Roman"/>
                <w:szCs w:val="24"/>
              </w:rPr>
            </w:pPr>
            <w:r w:rsidRPr="00BC4590">
              <w:rPr>
                <w:rFonts w:cs="Times New Roman"/>
                <w:szCs w:val="24"/>
              </w:rPr>
              <w:t>2.1.4</w:t>
            </w:r>
          </w:p>
        </w:tc>
        <w:tc>
          <w:tcPr>
            <w:tcW w:w="4626" w:type="dxa"/>
          </w:tcPr>
          <w:p w14:paraId="2FE62572" w14:textId="77777777" w:rsidR="00DF1296" w:rsidRPr="00BC4590" w:rsidRDefault="00DF1296" w:rsidP="00DF1296">
            <w:pPr>
              <w:autoSpaceDE w:val="0"/>
              <w:autoSpaceDN w:val="0"/>
              <w:adjustRightInd w:val="0"/>
              <w:rPr>
                <w:rFonts w:cs="Times New Roman"/>
                <w:szCs w:val="24"/>
              </w:rPr>
            </w:pPr>
            <w:r w:rsidRPr="00BC4590">
              <w:rPr>
                <w:rFonts w:cs="Times New Roman"/>
                <w:szCs w:val="24"/>
              </w:rPr>
              <w:t>Nếu tàu được dự định chỉ hoạt động trong các vùng biển hạn chế, cấp tàu được bổ sung</w:t>
            </w:r>
          </w:p>
          <w:p w14:paraId="2B375BFC" w14:textId="77777777" w:rsidR="00DF1296" w:rsidRPr="00BC4590" w:rsidRDefault="00DF1296" w:rsidP="00DF1296">
            <w:pPr>
              <w:autoSpaceDE w:val="0"/>
              <w:autoSpaceDN w:val="0"/>
              <w:adjustRightInd w:val="0"/>
              <w:rPr>
                <w:rFonts w:cs="Times New Roman"/>
                <w:szCs w:val="24"/>
              </w:rPr>
            </w:pPr>
            <w:r w:rsidRPr="00BC4590">
              <w:rPr>
                <w:rFonts w:cs="Times New Roman"/>
                <w:szCs w:val="24"/>
              </w:rPr>
              <w:t>các dấu hiệu như sau:</w:t>
            </w:r>
          </w:p>
          <w:p w14:paraId="05D096A9" w14:textId="77777777" w:rsidR="00DF1296" w:rsidRPr="00BC4590" w:rsidRDefault="00DF1296" w:rsidP="00405A4D">
            <w:pPr>
              <w:autoSpaceDE w:val="0"/>
              <w:autoSpaceDN w:val="0"/>
              <w:adjustRightInd w:val="0"/>
              <w:ind w:left="317" w:hanging="317"/>
              <w:rPr>
                <w:rFonts w:cs="Times New Roman"/>
                <w:szCs w:val="24"/>
              </w:rPr>
            </w:pPr>
            <w:r w:rsidRPr="00BC4590">
              <w:rPr>
                <w:rFonts w:cs="Times New Roman"/>
                <w:szCs w:val="24"/>
              </w:rPr>
              <w:t>(1) Đối với tàu được dự định chỉ hoạt động trong vùng biển cách bờ hoặc nơi trú ẩn</w:t>
            </w:r>
            <w:r w:rsidR="00405A4D" w:rsidRPr="00BC4590">
              <w:rPr>
                <w:rFonts w:cs="Times New Roman"/>
                <w:szCs w:val="24"/>
              </w:rPr>
              <w:t xml:space="preserve"> </w:t>
            </w:r>
            <w:r w:rsidRPr="00BC4590">
              <w:rPr>
                <w:rFonts w:cs="Times New Roman"/>
                <w:szCs w:val="24"/>
              </w:rPr>
              <w:t>không quá 50 hải lý (sau đây gọi là hạn chế II): II;</w:t>
            </w:r>
          </w:p>
          <w:p w14:paraId="2E308925" w14:textId="77777777" w:rsidR="00405A4D" w:rsidRPr="00BC4590" w:rsidRDefault="00405A4D" w:rsidP="00DF1296">
            <w:pPr>
              <w:autoSpaceDE w:val="0"/>
              <w:autoSpaceDN w:val="0"/>
              <w:adjustRightInd w:val="0"/>
              <w:rPr>
                <w:rFonts w:cs="Times New Roman"/>
                <w:szCs w:val="24"/>
              </w:rPr>
            </w:pPr>
          </w:p>
          <w:p w14:paraId="170A0951" w14:textId="77777777" w:rsidR="00405A4D" w:rsidRPr="00BC4590" w:rsidRDefault="00405A4D" w:rsidP="00DF1296">
            <w:pPr>
              <w:autoSpaceDE w:val="0"/>
              <w:autoSpaceDN w:val="0"/>
              <w:adjustRightInd w:val="0"/>
              <w:rPr>
                <w:rFonts w:cs="Times New Roman"/>
                <w:szCs w:val="24"/>
              </w:rPr>
            </w:pPr>
          </w:p>
          <w:p w14:paraId="771416BA" w14:textId="77777777" w:rsidR="00405A4D" w:rsidRPr="00BC4590" w:rsidRDefault="00405A4D" w:rsidP="00DF1296">
            <w:pPr>
              <w:autoSpaceDE w:val="0"/>
              <w:autoSpaceDN w:val="0"/>
              <w:adjustRightInd w:val="0"/>
              <w:rPr>
                <w:rFonts w:cs="Times New Roman"/>
                <w:szCs w:val="24"/>
              </w:rPr>
            </w:pPr>
          </w:p>
          <w:p w14:paraId="58B8E783" w14:textId="77777777" w:rsidR="00405A4D" w:rsidRPr="00BC4590" w:rsidRDefault="00405A4D" w:rsidP="00DF1296">
            <w:pPr>
              <w:autoSpaceDE w:val="0"/>
              <w:autoSpaceDN w:val="0"/>
              <w:adjustRightInd w:val="0"/>
              <w:rPr>
                <w:rFonts w:cs="Times New Roman"/>
                <w:szCs w:val="24"/>
              </w:rPr>
            </w:pPr>
          </w:p>
          <w:p w14:paraId="489675DD" w14:textId="77777777" w:rsidR="00DF1296" w:rsidRPr="00BC4590" w:rsidRDefault="00DF1296" w:rsidP="00405A4D">
            <w:pPr>
              <w:autoSpaceDE w:val="0"/>
              <w:autoSpaceDN w:val="0"/>
              <w:adjustRightInd w:val="0"/>
              <w:ind w:left="317" w:hanging="317"/>
              <w:rPr>
                <w:rFonts w:cs="Times New Roman"/>
                <w:szCs w:val="24"/>
              </w:rPr>
            </w:pPr>
            <w:r w:rsidRPr="00BC4590">
              <w:rPr>
                <w:rFonts w:cs="Times New Roman"/>
                <w:szCs w:val="24"/>
              </w:rPr>
              <w:t>(2) Đối với tàu được dự định chỉ hoạt động trong vùng biển cách bờ hoặc nơi trú ẩn</w:t>
            </w:r>
            <w:r w:rsidR="00405A4D" w:rsidRPr="00BC4590">
              <w:rPr>
                <w:rFonts w:cs="Times New Roman"/>
                <w:szCs w:val="24"/>
              </w:rPr>
              <w:t xml:space="preserve"> </w:t>
            </w:r>
            <w:r w:rsidRPr="00BC4590">
              <w:rPr>
                <w:rFonts w:cs="Times New Roman"/>
                <w:szCs w:val="24"/>
              </w:rPr>
              <w:t xml:space="preserve">không quá 20 hải lý với chiều cao sóng </w:t>
            </w:r>
            <w:r w:rsidRPr="00BC4590">
              <w:rPr>
                <w:rFonts w:cs="Times New Roman"/>
                <w:szCs w:val="24"/>
              </w:rPr>
              <w:lastRenderedPageBreak/>
              <w:t>đáng kể (Hs) nhỏ hơn 2,5 mét (sau đây gọi là</w:t>
            </w:r>
            <w:r w:rsidR="00405A4D" w:rsidRPr="00BC4590">
              <w:rPr>
                <w:rFonts w:cs="Times New Roman"/>
                <w:szCs w:val="24"/>
              </w:rPr>
              <w:t xml:space="preserve"> </w:t>
            </w:r>
            <w:r w:rsidRPr="00BC4590">
              <w:rPr>
                <w:rFonts w:cs="Times New Roman"/>
                <w:szCs w:val="24"/>
              </w:rPr>
              <w:t>hạn chế III): III;</w:t>
            </w:r>
          </w:p>
          <w:p w14:paraId="4F3480FE" w14:textId="77777777" w:rsidR="00405A4D" w:rsidRPr="00BC4590" w:rsidRDefault="00405A4D" w:rsidP="00DF1296">
            <w:pPr>
              <w:autoSpaceDE w:val="0"/>
              <w:autoSpaceDN w:val="0"/>
              <w:adjustRightInd w:val="0"/>
              <w:rPr>
                <w:rFonts w:cs="Times New Roman"/>
                <w:szCs w:val="24"/>
              </w:rPr>
            </w:pPr>
          </w:p>
          <w:p w14:paraId="2C4564B8" w14:textId="77777777" w:rsidR="00405A4D" w:rsidRPr="00BC4590" w:rsidRDefault="00405A4D" w:rsidP="00DF1296">
            <w:pPr>
              <w:autoSpaceDE w:val="0"/>
              <w:autoSpaceDN w:val="0"/>
              <w:adjustRightInd w:val="0"/>
              <w:rPr>
                <w:rFonts w:cs="Times New Roman"/>
                <w:szCs w:val="24"/>
              </w:rPr>
            </w:pPr>
          </w:p>
          <w:p w14:paraId="7D35B584" w14:textId="77777777" w:rsidR="00405A4D" w:rsidRPr="00BC4590" w:rsidRDefault="00405A4D" w:rsidP="00DF1296">
            <w:pPr>
              <w:autoSpaceDE w:val="0"/>
              <w:autoSpaceDN w:val="0"/>
              <w:adjustRightInd w:val="0"/>
              <w:rPr>
                <w:rFonts w:cs="Times New Roman"/>
                <w:szCs w:val="24"/>
              </w:rPr>
            </w:pPr>
          </w:p>
          <w:p w14:paraId="10817E85" w14:textId="77777777" w:rsidR="003049FD" w:rsidRPr="00BC4590" w:rsidRDefault="003049FD" w:rsidP="00405A4D">
            <w:pPr>
              <w:autoSpaceDE w:val="0"/>
              <w:autoSpaceDN w:val="0"/>
              <w:adjustRightInd w:val="0"/>
              <w:ind w:left="317" w:hanging="317"/>
              <w:rPr>
                <w:rFonts w:cs="Times New Roman"/>
                <w:szCs w:val="24"/>
              </w:rPr>
            </w:pPr>
          </w:p>
          <w:p w14:paraId="52DF67A4" w14:textId="77777777" w:rsidR="0093553B" w:rsidRPr="00BC4590" w:rsidRDefault="0093553B" w:rsidP="00405A4D">
            <w:pPr>
              <w:autoSpaceDE w:val="0"/>
              <w:autoSpaceDN w:val="0"/>
              <w:adjustRightInd w:val="0"/>
              <w:ind w:left="317" w:hanging="317"/>
              <w:rPr>
                <w:rFonts w:cs="Times New Roman"/>
                <w:szCs w:val="24"/>
              </w:rPr>
            </w:pPr>
          </w:p>
        </w:tc>
        <w:tc>
          <w:tcPr>
            <w:tcW w:w="4689" w:type="dxa"/>
          </w:tcPr>
          <w:p w14:paraId="5F97E8AD" w14:textId="77777777" w:rsidR="00DF1296" w:rsidRPr="00BC4590" w:rsidRDefault="00DF1296" w:rsidP="00DF1296">
            <w:pPr>
              <w:rPr>
                <w:rFonts w:cs="Times New Roman"/>
                <w:szCs w:val="24"/>
              </w:rPr>
            </w:pPr>
            <w:r w:rsidRPr="00BC4590">
              <w:rPr>
                <w:rFonts w:cs="Times New Roman"/>
                <w:szCs w:val="24"/>
              </w:rPr>
              <w:lastRenderedPageBreak/>
              <w:t>Tàu dự định chỉ hoạt động trong các vùng biển hạn chế, cấp tàu được bổ sung các dấu hiệu như sau:</w:t>
            </w:r>
          </w:p>
          <w:p w14:paraId="61C6167A" w14:textId="77777777" w:rsidR="00DF1296" w:rsidRPr="00BC4590" w:rsidRDefault="00DF1296" w:rsidP="00405A4D">
            <w:pPr>
              <w:autoSpaceDE w:val="0"/>
              <w:autoSpaceDN w:val="0"/>
              <w:adjustRightInd w:val="0"/>
              <w:ind w:left="317" w:hanging="317"/>
              <w:rPr>
                <w:rFonts w:cs="Times New Roman"/>
                <w:szCs w:val="24"/>
              </w:rPr>
            </w:pPr>
            <w:r w:rsidRPr="00BC4590" w:rsidDel="000A0AF0">
              <w:rPr>
                <w:rFonts w:cs="Times New Roman"/>
                <w:szCs w:val="24"/>
              </w:rPr>
              <w:t xml:space="preserve"> </w:t>
            </w:r>
            <w:r w:rsidRPr="00BC4590">
              <w:rPr>
                <w:rFonts w:cs="Times New Roman"/>
                <w:szCs w:val="24"/>
              </w:rPr>
              <w:t>(1)</w:t>
            </w:r>
            <w:r w:rsidRPr="00BC4590">
              <w:rPr>
                <w:rFonts w:cs="Times New Roman"/>
                <w:szCs w:val="24"/>
              </w:rPr>
              <w:tab/>
            </w:r>
            <w:r w:rsidR="00C57BEC" w:rsidRPr="00BC4590">
              <w:rPr>
                <w:rFonts w:cs="Times New Roman"/>
              </w:rPr>
              <w:t xml:space="preserve">Đối với tàu được dự định chỉ hoạt động trong vùng biển cách bờ hoặc nơi trú ẩn không quá 50 hải lý và các tàu hoạt động </w:t>
            </w:r>
            <w:r w:rsidR="00C57BEC" w:rsidRPr="00BC4590">
              <w:rPr>
                <w:rStyle w:val="CommentReference"/>
                <w:rFonts w:cs="Times New Roman"/>
                <w:kern w:val="28"/>
              </w:rPr>
              <w:commentReference w:id="1"/>
            </w:r>
            <w:r w:rsidR="00C57BEC" w:rsidRPr="00BC4590">
              <w:rPr>
                <w:rFonts w:cs="Times New Roman"/>
              </w:rPr>
              <w:t>trong Vịnh Bắc Bộ (sau đây gọi là hạn chế II): II.</w:t>
            </w:r>
          </w:p>
          <w:p w14:paraId="07593A2A" w14:textId="77777777" w:rsidR="00C57BEC" w:rsidRPr="00BC4590" w:rsidRDefault="00DF1296" w:rsidP="00321443">
            <w:pPr>
              <w:pStyle w:val="Ngoac1"/>
              <w:keepNext/>
              <w:ind w:left="497"/>
              <w:rPr>
                <w:rFonts w:ascii="Times New Roman" w:hAnsi="Times New Roman"/>
              </w:rPr>
            </w:pPr>
            <w:r w:rsidRPr="00BC4590">
              <w:rPr>
                <w:rFonts w:ascii="Times New Roman" w:hAnsi="Times New Roman"/>
              </w:rPr>
              <w:t>(2)</w:t>
            </w:r>
            <w:r w:rsidRPr="00BC4590">
              <w:rPr>
                <w:rFonts w:ascii="Times New Roman" w:hAnsi="Times New Roman"/>
              </w:rPr>
              <w:tab/>
            </w:r>
            <w:r w:rsidR="00C57BEC" w:rsidRPr="00BC4590">
              <w:rPr>
                <w:rFonts w:ascii="Times New Roman" w:hAnsi="Times New Roman"/>
              </w:rPr>
              <w:t>Đối với tàu được dự định chỉ hoạt động trong vùng biển cách bờ hoặc nơi trú ẩn không quá 20 hải lý</w:t>
            </w:r>
            <w:r w:rsidR="00C57BEC" w:rsidRPr="00BC4590">
              <w:rPr>
                <w:rFonts w:ascii="Times New Roman" w:hAnsi="Times New Roman"/>
                <w:lang w:val="pt-BR"/>
              </w:rPr>
              <w:t xml:space="preserve"> với chiều cao sóng đáng kể H</w:t>
            </w:r>
            <w:r w:rsidR="00C57BEC" w:rsidRPr="00BC4590">
              <w:rPr>
                <w:rFonts w:ascii="Times New Roman" w:hAnsi="Times New Roman"/>
                <w:vertAlign w:val="subscript"/>
                <w:lang w:val="pt-BR"/>
              </w:rPr>
              <w:t>s</w:t>
            </w:r>
            <w:r w:rsidR="00C57BEC" w:rsidRPr="00BC4590">
              <w:rPr>
                <w:rFonts w:ascii="Times New Roman" w:hAnsi="Times New Roman"/>
                <w:lang w:val="pt-BR"/>
              </w:rPr>
              <w:t xml:space="preserve"> không quá 2,5 mét</w:t>
            </w:r>
            <w:r w:rsidR="00C57BEC" w:rsidRPr="00BC4590">
              <w:rPr>
                <w:rFonts w:ascii="Times New Roman" w:hAnsi="Times New Roman"/>
              </w:rPr>
              <w:t xml:space="preserve"> (sau đây </w:t>
            </w:r>
            <w:r w:rsidR="00C57BEC" w:rsidRPr="00BC4590">
              <w:rPr>
                <w:rFonts w:ascii="Times New Roman" w:hAnsi="Times New Roman"/>
              </w:rPr>
              <w:lastRenderedPageBreak/>
              <w:t>gọi là hạn chế III): III.</w:t>
            </w:r>
          </w:p>
          <w:p w14:paraId="051909B2" w14:textId="77777777" w:rsidR="0093553B" w:rsidRPr="00BC4590" w:rsidRDefault="00C57BEC" w:rsidP="00321443">
            <w:pPr>
              <w:autoSpaceDE w:val="0"/>
              <w:autoSpaceDN w:val="0"/>
              <w:adjustRightInd w:val="0"/>
              <w:ind w:left="466" w:hanging="149"/>
              <w:jc w:val="both"/>
              <w:rPr>
                <w:rFonts w:cs="Times New Roman"/>
                <w:szCs w:val="24"/>
              </w:rPr>
            </w:pPr>
            <w:r w:rsidRPr="00BC4590">
              <w:rPr>
                <w:rFonts w:cs="Times New Roman"/>
                <w:color w:val="000000"/>
                <w:szCs w:val="24"/>
              </w:rPr>
              <w:tab/>
              <w:t xml:space="preserve">Đối với các tàu mang cấp hạn chế III, nếu được trang bị để hoạt động trong Vịnh Bắc Bộ </w:t>
            </w:r>
            <w:r w:rsidRPr="00BC4590">
              <w:rPr>
                <w:rFonts w:cs="Times New Roman"/>
                <w:szCs w:val="24"/>
                <w:lang w:val="pt-BR"/>
              </w:rPr>
              <w:t>với chiều cao sóng đáng kể H</w:t>
            </w:r>
            <w:r w:rsidRPr="00BC4590">
              <w:rPr>
                <w:rFonts w:cs="Times New Roman"/>
                <w:szCs w:val="24"/>
                <w:vertAlign w:val="subscript"/>
                <w:lang w:val="pt-BR"/>
              </w:rPr>
              <w:t>s</w:t>
            </w:r>
            <w:r w:rsidRPr="00BC4590">
              <w:rPr>
                <w:rFonts w:cs="Times New Roman"/>
                <w:szCs w:val="24"/>
                <w:lang w:val="pt-BR"/>
              </w:rPr>
              <w:t xml:space="preserve"> không quá 2,5 mét</w:t>
            </w:r>
            <w:r w:rsidRPr="00BC4590">
              <w:rPr>
                <w:rFonts w:cs="Times New Roman"/>
                <w:szCs w:val="24"/>
              </w:rPr>
              <w:t xml:space="preserve"> </w:t>
            </w:r>
            <w:r w:rsidRPr="00BC4590">
              <w:rPr>
                <w:rFonts w:cs="Times New Roman"/>
                <w:color w:val="000000"/>
                <w:szCs w:val="24"/>
              </w:rPr>
              <w:t>thì dấu hiệu hạn chế được bổ sung thêm “-VBB” (ví dụ III-VBB)</w:t>
            </w:r>
          </w:p>
        </w:tc>
        <w:tc>
          <w:tcPr>
            <w:tcW w:w="3387" w:type="dxa"/>
          </w:tcPr>
          <w:p w14:paraId="2C959A20" w14:textId="77777777" w:rsidR="0093553B" w:rsidRPr="00BC4590" w:rsidRDefault="0093553B">
            <w:pPr>
              <w:rPr>
                <w:rFonts w:cs="Times New Roman"/>
                <w:szCs w:val="24"/>
              </w:rPr>
            </w:pPr>
          </w:p>
          <w:p w14:paraId="02469AC4" w14:textId="77777777" w:rsidR="00463806" w:rsidRPr="00BC4590" w:rsidRDefault="00463806">
            <w:pPr>
              <w:rPr>
                <w:rFonts w:cs="Times New Roman"/>
                <w:szCs w:val="24"/>
              </w:rPr>
            </w:pPr>
          </w:p>
          <w:p w14:paraId="69ABFC36" w14:textId="77777777" w:rsidR="00463806" w:rsidRPr="00BC4590" w:rsidRDefault="00463806">
            <w:pPr>
              <w:rPr>
                <w:rFonts w:cs="Times New Roman"/>
                <w:szCs w:val="24"/>
              </w:rPr>
            </w:pPr>
          </w:p>
          <w:p w14:paraId="05F78781" w14:textId="77777777" w:rsidR="00F872D5" w:rsidRPr="00BC4590" w:rsidRDefault="00463806" w:rsidP="00321443">
            <w:pPr>
              <w:rPr>
                <w:rFonts w:cs="Times New Roman"/>
                <w:szCs w:val="24"/>
              </w:rPr>
            </w:pPr>
            <w:r w:rsidRPr="00BC4590">
              <w:rPr>
                <w:rFonts w:cs="Times New Roman"/>
                <w:szCs w:val="24"/>
              </w:rPr>
              <w:t xml:space="preserve">Bổ sung </w:t>
            </w:r>
            <w:r w:rsidR="00321443" w:rsidRPr="00BC4590">
              <w:rPr>
                <w:rFonts w:cs="Times New Roman"/>
                <w:szCs w:val="24"/>
              </w:rPr>
              <w:t xml:space="preserve">vùng hoạt động Vịnh Bắc Bộ </w:t>
            </w:r>
            <w:r w:rsidR="004E506A" w:rsidRPr="00BC4590">
              <w:rPr>
                <w:rFonts w:cs="Times New Roman"/>
                <w:szCs w:val="24"/>
              </w:rPr>
              <w:t xml:space="preserve">theo thông tư </w:t>
            </w:r>
            <w:r w:rsidR="00304320" w:rsidRPr="00BC4590">
              <w:rPr>
                <w:rFonts w:cs="Times New Roman"/>
                <w:szCs w:val="24"/>
              </w:rPr>
              <w:t xml:space="preserve">Thông tư 06/2016/BGTVT </w:t>
            </w:r>
          </w:p>
        </w:tc>
      </w:tr>
      <w:tr w:rsidR="001E1944" w:rsidRPr="00BC4590" w14:paraId="128B8645" w14:textId="77777777" w:rsidTr="001E1944">
        <w:tc>
          <w:tcPr>
            <w:tcW w:w="474" w:type="dxa"/>
          </w:tcPr>
          <w:p w14:paraId="5C5E5462" w14:textId="77777777" w:rsidR="0093553B" w:rsidRPr="00BC4590" w:rsidRDefault="0093553B">
            <w:pPr>
              <w:rPr>
                <w:rFonts w:cs="Times New Roman"/>
                <w:szCs w:val="24"/>
              </w:rPr>
            </w:pPr>
          </w:p>
        </w:tc>
        <w:tc>
          <w:tcPr>
            <w:tcW w:w="939" w:type="dxa"/>
          </w:tcPr>
          <w:p w14:paraId="29D80E7E" w14:textId="77777777" w:rsidR="0093553B" w:rsidRPr="00BC4590" w:rsidRDefault="0093553B">
            <w:pPr>
              <w:rPr>
                <w:rFonts w:cs="Times New Roman"/>
                <w:szCs w:val="24"/>
              </w:rPr>
            </w:pPr>
          </w:p>
        </w:tc>
        <w:tc>
          <w:tcPr>
            <w:tcW w:w="4626" w:type="dxa"/>
          </w:tcPr>
          <w:p w14:paraId="60B0B7E9" w14:textId="77777777" w:rsidR="0093553B" w:rsidRPr="00BC4590" w:rsidRDefault="0093553B">
            <w:pPr>
              <w:rPr>
                <w:rFonts w:cs="Times New Roman"/>
                <w:szCs w:val="24"/>
              </w:rPr>
            </w:pPr>
          </w:p>
        </w:tc>
        <w:commentRangeEnd w:id="0"/>
        <w:tc>
          <w:tcPr>
            <w:tcW w:w="4689" w:type="dxa"/>
          </w:tcPr>
          <w:p w14:paraId="768C5210" w14:textId="77777777" w:rsidR="0093553B" w:rsidRPr="00BC4590" w:rsidRDefault="0034438C" w:rsidP="00817629">
            <w:pPr>
              <w:autoSpaceDE w:val="0"/>
              <w:autoSpaceDN w:val="0"/>
              <w:adjustRightInd w:val="0"/>
              <w:ind w:left="317" w:hanging="317"/>
              <w:rPr>
                <w:rFonts w:cs="Times New Roman"/>
                <w:szCs w:val="24"/>
              </w:rPr>
            </w:pPr>
            <w:r>
              <w:rPr>
                <w:rStyle w:val="CommentReference"/>
                <w:rFonts w:ascii="VNTime" w:eastAsia="Times New Roman" w:hAnsi="VNTime" w:cs="Times New Roman"/>
                <w:kern w:val="28"/>
              </w:rPr>
              <w:commentReference w:id="0"/>
            </w:r>
          </w:p>
        </w:tc>
        <w:tc>
          <w:tcPr>
            <w:tcW w:w="3387" w:type="dxa"/>
          </w:tcPr>
          <w:p w14:paraId="003529A6" w14:textId="77777777" w:rsidR="006302EC" w:rsidRPr="00BC4590" w:rsidRDefault="006302EC" w:rsidP="0022539B">
            <w:pPr>
              <w:rPr>
                <w:rFonts w:cs="Times New Roman"/>
                <w:szCs w:val="24"/>
              </w:rPr>
            </w:pPr>
          </w:p>
        </w:tc>
      </w:tr>
    </w:tbl>
    <w:p w14:paraId="0DAACB0E" w14:textId="77777777" w:rsidR="00395B77" w:rsidRPr="00BC4590" w:rsidRDefault="00395B77">
      <w:pPr>
        <w:rPr>
          <w:rFonts w:cs="Times New Roman"/>
        </w:rPr>
      </w:pPr>
    </w:p>
    <w:p w14:paraId="6C3C8C97" w14:textId="77777777" w:rsidR="00395B77" w:rsidRPr="00BC4590" w:rsidRDefault="00395B77">
      <w:pPr>
        <w:rPr>
          <w:rFonts w:cs="Times New Roman"/>
        </w:rPr>
      </w:pPr>
      <w:r w:rsidRPr="00BC4590">
        <w:rPr>
          <w:rFonts w:cs="Times New Roman"/>
        </w:rPr>
        <w:br w:type="page"/>
      </w:r>
    </w:p>
    <w:p w14:paraId="69EA6B34" w14:textId="77777777" w:rsidR="0093553B" w:rsidRPr="00BC4590" w:rsidRDefault="00395B77">
      <w:pPr>
        <w:rPr>
          <w:rFonts w:cs="Times New Roman"/>
        </w:rPr>
      </w:pPr>
      <w:r w:rsidRPr="00BC4590">
        <w:rPr>
          <w:rFonts w:cs="Times New Roman"/>
        </w:rPr>
        <w:lastRenderedPageBreak/>
        <w:t>PHẦN 1B</w:t>
      </w:r>
    </w:p>
    <w:tbl>
      <w:tblPr>
        <w:tblStyle w:val="TableGrid"/>
        <w:tblW w:w="13858" w:type="dxa"/>
        <w:tblLook w:val="04A0" w:firstRow="1" w:lastRow="0" w:firstColumn="1" w:lastColumn="0" w:noHBand="0" w:noVBand="1"/>
      </w:tblPr>
      <w:tblGrid>
        <w:gridCol w:w="675"/>
        <w:gridCol w:w="1276"/>
        <w:gridCol w:w="4820"/>
        <w:gridCol w:w="4252"/>
        <w:gridCol w:w="2835"/>
      </w:tblGrid>
      <w:tr w:rsidR="00395B77" w:rsidRPr="00BC4590" w14:paraId="3C2A2AA3" w14:textId="77777777" w:rsidTr="004040B1">
        <w:trPr>
          <w:tblHeader/>
        </w:trPr>
        <w:tc>
          <w:tcPr>
            <w:tcW w:w="675" w:type="dxa"/>
          </w:tcPr>
          <w:p w14:paraId="611FA0F3" w14:textId="77777777" w:rsidR="00395B77" w:rsidRPr="00BC4590" w:rsidRDefault="00395B77" w:rsidP="0006662D">
            <w:pPr>
              <w:rPr>
                <w:rFonts w:cs="Times New Roman"/>
                <w:b/>
                <w:szCs w:val="24"/>
              </w:rPr>
            </w:pPr>
            <w:r w:rsidRPr="00BC4590">
              <w:rPr>
                <w:rFonts w:cs="Times New Roman"/>
                <w:b/>
                <w:szCs w:val="24"/>
              </w:rPr>
              <w:t>Stt</w:t>
            </w:r>
          </w:p>
        </w:tc>
        <w:tc>
          <w:tcPr>
            <w:tcW w:w="1276" w:type="dxa"/>
          </w:tcPr>
          <w:p w14:paraId="156E7C2C" w14:textId="77777777" w:rsidR="00395B77" w:rsidRPr="00BC4590" w:rsidRDefault="00395B77" w:rsidP="0006662D">
            <w:pPr>
              <w:rPr>
                <w:rFonts w:cs="Times New Roman"/>
                <w:b/>
                <w:szCs w:val="24"/>
              </w:rPr>
            </w:pPr>
            <w:r w:rsidRPr="00BC4590">
              <w:rPr>
                <w:rFonts w:cs="Times New Roman"/>
                <w:b/>
                <w:szCs w:val="24"/>
              </w:rPr>
              <w:t>Điều</w:t>
            </w:r>
          </w:p>
        </w:tc>
        <w:tc>
          <w:tcPr>
            <w:tcW w:w="4820" w:type="dxa"/>
          </w:tcPr>
          <w:p w14:paraId="4A9E5B0E" w14:textId="77777777" w:rsidR="00395B77" w:rsidRPr="00BC4590" w:rsidRDefault="00395B77" w:rsidP="0006662D">
            <w:pPr>
              <w:rPr>
                <w:rFonts w:cs="Times New Roman"/>
                <w:b/>
                <w:szCs w:val="24"/>
              </w:rPr>
            </w:pPr>
            <w:r w:rsidRPr="00BC4590">
              <w:rPr>
                <w:rFonts w:cs="Times New Roman"/>
                <w:b/>
                <w:szCs w:val="24"/>
              </w:rPr>
              <w:t>Nội dung cũ</w:t>
            </w:r>
          </w:p>
        </w:tc>
        <w:tc>
          <w:tcPr>
            <w:tcW w:w="4252" w:type="dxa"/>
          </w:tcPr>
          <w:p w14:paraId="38181555" w14:textId="77777777" w:rsidR="00395B77" w:rsidRPr="00BC4590" w:rsidRDefault="00395B77" w:rsidP="0006662D">
            <w:pPr>
              <w:rPr>
                <w:rFonts w:cs="Times New Roman"/>
                <w:b/>
                <w:szCs w:val="24"/>
              </w:rPr>
            </w:pPr>
            <w:r w:rsidRPr="00BC4590">
              <w:rPr>
                <w:rFonts w:cs="Times New Roman"/>
                <w:b/>
                <w:szCs w:val="24"/>
              </w:rPr>
              <w:t>Nội dung mới</w:t>
            </w:r>
          </w:p>
        </w:tc>
        <w:tc>
          <w:tcPr>
            <w:tcW w:w="2835" w:type="dxa"/>
          </w:tcPr>
          <w:p w14:paraId="0EF73147" w14:textId="77777777" w:rsidR="00395B77" w:rsidRPr="00BC4590" w:rsidRDefault="00395B77" w:rsidP="0006662D">
            <w:pPr>
              <w:rPr>
                <w:rFonts w:cs="Times New Roman"/>
                <w:b/>
                <w:szCs w:val="24"/>
              </w:rPr>
            </w:pPr>
            <w:r w:rsidRPr="00BC4590">
              <w:rPr>
                <w:rFonts w:cs="Times New Roman"/>
                <w:b/>
                <w:szCs w:val="24"/>
              </w:rPr>
              <w:t>Lý do bổ sung, sửa đổi</w:t>
            </w:r>
          </w:p>
        </w:tc>
      </w:tr>
      <w:tr w:rsidR="00395B77" w:rsidRPr="00BC4590" w14:paraId="664ADC87" w14:textId="77777777" w:rsidTr="0006662D">
        <w:tc>
          <w:tcPr>
            <w:tcW w:w="675" w:type="dxa"/>
          </w:tcPr>
          <w:p w14:paraId="38B291BF" w14:textId="77777777" w:rsidR="00395B77" w:rsidRPr="00BC4590" w:rsidRDefault="00395B77" w:rsidP="0006662D">
            <w:pPr>
              <w:rPr>
                <w:rFonts w:cs="Times New Roman"/>
                <w:szCs w:val="24"/>
              </w:rPr>
            </w:pPr>
            <w:r w:rsidRPr="00BC4590">
              <w:rPr>
                <w:rFonts w:cs="Times New Roman"/>
                <w:szCs w:val="24"/>
              </w:rPr>
              <w:t>1</w:t>
            </w:r>
          </w:p>
        </w:tc>
        <w:tc>
          <w:tcPr>
            <w:tcW w:w="1276" w:type="dxa"/>
          </w:tcPr>
          <w:p w14:paraId="358E20C2" w14:textId="77777777" w:rsidR="00395B77" w:rsidRPr="00BC4590" w:rsidRDefault="005C6A43" w:rsidP="005C6A43">
            <w:pPr>
              <w:rPr>
                <w:rFonts w:cs="Times New Roman"/>
                <w:szCs w:val="24"/>
              </w:rPr>
            </w:pPr>
            <w:r w:rsidRPr="00BC4590">
              <w:rPr>
                <w:rFonts w:cs="Times New Roman"/>
                <w:szCs w:val="24"/>
              </w:rPr>
              <w:t>1.1.1-1(6)</w:t>
            </w:r>
          </w:p>
        </w:tc>
        <w:tc>
          <w:tcPr>
            <w:tcW w:w="4820" w:type="dxa"/>
          </w:tcPr>
          <w:p w14:paraId="288B7A2F" w14:textId="77777777" w:rsidR="00395B77" w:rsidRPr="00BC4590" w:rsidRDefault="005C6A43" w:rsidP="005C6A43">
            <w:pPr>
              <w:autoSpaceDE w:val="0"/>
              <w:autoSpaceDN w:val="0"/>
              <w:adjustRightInd w:val="0"/>
              <w:ind w:left="317" w:hanging="317"/>
              <w:rPr>
                <w:rFonts w:cs="Times New Roman"/>
                <w:szCs w:val="24"/>
              </w:rPr>
            </w:pPr>
            <w:r w:rsidRPr="00BC4590">
              <w:rPr>
                <w:rFonts w:cs="Times New Roman"/>
                <w:szCs w:val="24"/>
              </w:rPr>
              <w:t>(6) Tàu khách phải được kiểm tra phân cấp phù hợp với các quy định ở Phần 8F của Quy chuẩn này.</w:t>
            </w:r>
          </w:p>
        </w:tc>
        <w:tc>
          <w:tcPr>
            <w:tcW w:w="4252" w:type="dxa"/>
          </w:tcPr>
          <w:p w14:paraId="09DB3066" w14:textId="77777777" w:rsidR="005C6A43" w:rsidRPr="00BC4590" w:rsidRDefault="005C6A43" w:rsidP="005C6A43">
            <w:pPr>
              <w:autoSpaceDE w:val="0"/>
              <w:autoSpaceDN w:val="0"/>
              <w:adjustRightInd w:val="0"/>
              <w:ind w:left="317" w:hanging="317"/>
              <w:rPr>
                <w:rFonts w:cs="Times New Roman"/>
                <w:szCs w:val="24"/>
              </w:rPr>
            </w:pPr>
            <w:r w:rsidRPr="00BC4590">
              <w:rPr>
                <w:rFonts w:cs="Times New Roman"/>
                <w:szCs w:val="24"/>
              </w:rPr>
              <w:t>(6)</w:t>
            </w:r>
            <w:r w:rsidRPr="00BC4590">
              <w:rPr>
                <w:rFonts w:cs="Times New Roman"/>
                <w:szCs w:val="24"/>
              </w:rPr>
              <w:tab/>
              <w:t>Tàu khách phải được kiểm tra phân cấp phù hợp với các quy định ở Chương 14 của Phần này</w:t>
            </w:r>
          </w:p>
          <w:p w14:paraId="38DC6BEF" w14:textId="77777777" w:rsidR="00395B77" w:rsidRPr="00BC4590" w:rsidRDefault="00395B77" w:rsidP="005C6A43">
            <w:pPr>
              <w:rPr>
                <w:rFonts w:cs="Times New Roman"/>
                <w:szCs w:val="24"/>
              </w:rPr>
            </w:pPr>
          </w:p>
        </w:tc>
        <w:tc>
          <w:tcPr>
            <w:tcW w:w="2835" w:type="dxa"/>
          </w:tcPr>
          <w:p w14:paraId="7B25701C" w14:textId="77777777" w:rsidR="00395B77" w:rsidRPr="00BC4590" w:rsidRDefault="005C6A43" w:rsidP="00A72E42">
            <w:pPr>
              <w:rPr>
                <w:rFonts w:cs="Times New Roman"/>
                <w:szCs w:val="24"/>
              </w:rPr>
            </w:pPr>
            <w:r w:rsidRPr="00BC4590">
              <w:rPr>
                <w:rFonts w:cs="Times New Roman"/>
                <w:szCs w:val="24"/>
              </w:rPr>
              <w:t xml:space="preserve">Chuyển nội dung kiểm tra phân cấp của tàu khách từ </w:t>
            </w:r>
            <w:r w:rsidR="00A72E42" w:rsidRPr="00BC4590">
              <w:rPr>
                <w:rFonts w:cs="Times New Roman"/>
                <w:szCs w:val="24"/>
              </w:rPr>
              <w:t>P</w:t>
            </w:r>
            <w:r w:rsidRPr="00BC4590">
              <w:rPr>
                <w:rFonts w:cs="Times New Roman"/>
                <w:szCs w:val="24"/>
              </w:rPr>
              <w:t>hần 8F về Phần 1B, nội dung kiểm tra không đổi</w:t>
            </w:r>
          </w:p>
        </w:tc>
      </w:tr>
      <w:tr w:rsidR="00395B77" w:rsidRPr="00BC4590" w14:paraId="5318C879" w14:textId="77777777" w:rsidTr="0006662D">
        <w:tc>
          <w:tcPr>
            <w:tcW w:w="675" w:type="dxa"/>
          </w:tcPr>
          <w:p w14:paraId="60FB18B5" w14:textId="77777777" w:rsidR="00395B77" w:rsidRPr="00BC4590" w:rsidRDefault="00395B77" w:rsidP="0006662D">
            <w:pPr>
              <w:rPr>
                <w:rFonts w:cs="Times New Roman"/>
                <w:szCs w:val="24"/>
              </w:rPr>
            </w:pPr>
            <w:r w:rsidRPr="00BC4590">
              <w:rPr>
                <w:rFonts w:cs="Times New Roman"/>
                <w:szCs w:val="24"/>
              </w:rPr>
              <w:t>2</w:t>
            </w:r>
          </w:p>
        </w:tc>
        <w:tc>
          <w:tcPr>
            <w:tcW w:w="1276" w:type="dxa"/>
          </w:tcPr>
          <w:p w14:paraId="1BEFC6A6" w14:textId="77777777" w:rsidR="00395B77" w:rsidRPr="00BC4590" w:rsidRDefault="00A37070" w:rsidP="0006662D">
            <w:pPr>
              <w:rPr>
                <w:rFonts w:cs="Times New Roman"/>
                <w:szCs w:val="24"/>
              </w:rPr>
            </w:pPr>
            <w:r w:rsidRPr="00BC4590">
              <w:rPr>
                <w:rFonts w:cs="Times New Roman"/>
                <w:szCs w:val="24"/>
              </w:rPr>
              <w:t>1.1.2-1</w:t>
            </w:r>
          </w:p>
        </w:tc>
        <w:tc>
          <w:tcPr>
            <w:tcW w:w="4820" w:type="dxa"/>
          </w:tcPr>
          <w:p w14:paraId="58A4A18D" w14:textId="77777777" w:rsidR="00A37070" w:rsidRPr="00BC4590" w:rsidRDefault="00A37070" w:rsidP="00A37070">
            <w:pPr>
              <w:autoSpaceDE w:val="0"/>
              <w:autoSpaceDN w:val="0"/>
              <w:adjustRightInd w:val="0"/>
              <w:rPr>
                <w:rFonts w:cs="Times New Roman"/>
                <w:szCs w:val="24"/>
              </w:rPr>
            </w:pPr>
            <w:r w:rsidRPr="00BC4590">
              <w:rPr>
                <w:rFonts w:cs="Times New Roman"/>
                <w:szCs w:val="24"/>
              </w:rPr>
              <w:t>Tất cả các tàu biển (trừ sà lan vỏ thép, tàu lặn, tàu công trình, tàu khách) đã được Đăng</w:t>
            </w:r>
          </w:p>
          <w:p w14:paraId="3ED6707F" w14:textId="77777777" w:rsidR="00A37070" w:rsidRPr="00BC4590" w:rsidRDefault="00A37070" w:rsidP="00A37070">
            <w:pPr>
              <w:autoSpaceDE w:val="0"/>
              <w:autoSpaceDN w:val="0"/>
              <w:adjustRightInd w:val="0"/>
              <w:rPr>
                <w:rFonts w:cs="Times New Roman"/>
                <w:szCs w:val="24"/>
              </w:rPr>
            </w:pPr>
            <w:r w:rsidRPr="00BC4590">
              <w:rPr>
                <w:rFonts w:cs="Times New Roman"/>
                <w:szCs w:val="24"/>
              </w:rPr>
              <w:t>kiểm trao cấp phải được kiểm tra duy trì cấp phù hợp với các quy định ở từ Chương 3</w:t>
            </w:r>
          </w:p>
          <w:p w14:paraId="43A67C8C" w14:textId="77777777" w:rsidR="00A37070" w:rsidRPr="00BC4590" w:rsidRDefault="00A37070" w:rsidP="00A37070">
            <w:pPr>
              <w:autoSpaceDE w:val="0"/>
              <w:autoSpaceDN w:val="0"/>
              <w:adjustRightInd w:val="0"/>
              <w:rPr>
                <w:rFonts w:cs="Times New Roman"/>
                <w:szCs w:val="24"/>
              </w:rPr>
            </w:pPr>
            <w:r w:rsidRPr="00BC4590">
              <w:rPr>
                <w:rFonts w:cs="Times New Roman"/>
                <w:szCs w:val="24"/>
              </w:rPr>
              <w:t>đến Chương 9 của Phần này. Sà lan vỏ thép, tàu lặn, sà lan chuyên dùng, tàu công trình</w:t>
            </w:r>
          </w:p>
          <w:p w14:paraId="6504DA7A" w14:textId="77777777" w:rsidR="00A37070" w:rsidRPr="00BC4590" w:rsidRDefault="00A37070" w:rsidP="00A37070">
            <w:pPr>
              <w:autoSpaceDE w:val="0"/>
              <w:autoSpaceDN w:val="0"/>
              <w:adjustRightInd w:val="0"/>
              <w:rPr>
                <w:rFonts w:cs="Times New Roman"/>
                <w:szCs w:val="24"/>
              </w:rPr>
            </w:pPr>
            <w:r w:rsidRPr="00BC4590">
              <w:rPr>
                <w:rFonts w:cs="Times New Roman"/>
                <w:szCs w:val="24"/>
              </w:rPr>
              <w:t>phải được kiểm tra duy trì cấp phù hợp với các quy định ở Chương 10, Chương 11,</w:t>
            </w:r>
          </w:p>
          <w:p w14:paraId="063E6F70" w14:textId="77777777" w:rsidR="00A37070" w:rsidRPr="00BC4590" w:rsidRDefault="00A37070" w:rsidP="00A37070">
            <w:pPr>
              <w:autoSpaceDE w:val="0"/>
              <w:autoSpaceDN w:val="0"/>
              <w:adjustRightInd w:val="0"/>
              <w:rPr>
                <w:rFonts w:cs="Times New Roman"/>
                <w:szCs w:val="24"/>
              </w:rPr>
            </w:pPr>
            <w:r w:rsidRPr="00BC4590">
              <w:rPr>
                <w:rFonts w:cs="Times New Roman"/>
                <w:szCs w:val="24"/>
              </w:rPr>
              <w:t>Chương 12, Chương 13 (tương ứng) của Phần này và tàu khách phải được kiểm tra duy</w:t>
            </w:r>
          </w:p>
          <w:p w14:paraId="2445CB7E" w14:textId="77777777" w:rsidR="00A37070" w:rsidRPr="00BC4590" w:rsidRDefault="00A37070" w:rsidP="00A37070">
            <w:pPr>
              <w:autoSpaceDE w:val="0"/>
              <w:autoSpaceDN w:val="0"/>
              <w:adjustRightInd w:val="0"/>
              <w:rPr>
                <w:rFonts w:cs="Times New Roman"/>
                <w:szCs w:val="24"/>
              </w:rPr>
            </w:pPr>
            <w:r w:rsidRPr="00BC4590">
              <w:rPr>
                <w:rFonts w:cs="Times New Roman"/>
                <w:szCs w:val="24"/>
              </w:rPr>
              <w:t>trì phù hợp với các quy định ở Phần 8F của Quy chuẩn này. Ngoài ra, nếu cần phải thay</w:t>
            </w:r>
          </w:p>
          <w:p w14:paraId="249C7645" w14:textId="77777777" w:rsidR="00A37070" w:rsidRPr="00BC4590" w:rsidRDefault="00A37070" w:rsidP="00A37070">
            <w:pPr>
              <w:autoSpaceDE w:val="0"/>
              <w:autoSpaceDN w:val="0"/>
              <w:adjustRightInd w:val="0"/>
              <w:rPr>
                <w:rFonts w:cs="Times New Roman"/>
                <w:szCs w:val="24"/>
              </w:rPr>
            </w:pPr>
            <w:r w:rsidRPr="00BC4590">
              <w:rPr>
                <w:rFonts w:cs="Times New Roman"/>
                <w:szCs w:val="24"/>
              </w:rPr>
              <w:t>đổi các chi tiết đăng ký của tàu thì tàu còn phải phải áp dụng thêm quy định 2.5 của</w:t>
            </w:r>
          </w:p>
          <w:p w14:paraId="2171F236" w14:textId="77777777" w:rsidR="00395B77" w:rsidRPr="00BC4590" w:rsidRDefault="00A37070" w:rsidP="00A37070">
            <w:pPr>
              <w:autoSpaceDE w:val="0"/>
              <w:autoSpaceDN w:val="0"/>
              <w:adjustRightInd w:val="0"/>
              <w:ind w:left="317" w:hanging="317"/>
              <w:rPr>
                <w:rFonts w:cs="Times New Roman"/>
                <w:szCs w:val="24"/>
              </w:rPr>
            </w:pPr>
            <w:r w:rsidRPr="00BC4590">
              <w:rPr>
                <w:rFonts w:cs="Times New Roman"/>
                <w:szCs w:val="24"/>
              </w:rPr>
              <w:t>Phần này.</w:t>
            </w:r>
          </w:p>
        </w:tc>
        <w:tc>
          <w:tcPr>
            <w:tcW w:w="4252" w:type="dxa"/>
          </w:tcPr>
          <w:p w14:paraId="2B65BD7D" w14:textId="77777777" w:rsidR="00395B77" w:rsidRPr="00BC4590" w:rsidRDefault="00A37070" w:rsidP="00A37070">
            <w:pPr>
              <w:autoSpaceDE w:val="0"/>
              <w:autoSpaceDN w:val="0"/>
              <w:adjustRightInd w:val="0"/>
              <w:rPr>
                <w:rFonts w:cs="Times New Roman"/>
                <w:szCs w:val="24"/>
              </w:rPr>
            </w:pPr>
            <w:r w:rsidRPr="00BC4590">
              <w:rPr>
                <w:rFonts w:cs="Times New Roman"/>
                <w:szCs w:val="24"/>
              </w:rPr>
              <w:t>Tất cả các tàu biển (trừ sà lan vỏ thép, tàu lặn, sà lan chuyên dùng, tàu công trình, tàu khách) đã được Đăng kiểm trao cấp phải được kiểm tra duy trì cấp phù hợp với các quy định ở từ Chương 3 đến Chương 9 của Phần này. Sà lan vỏ thép, tàu lặn, sà lan chuyên dùng, tàu công trình, tàu khách phải được kiểm tra duy trì cấp phù hợp với các quy định tương ứng ở Chương 10, Chương 11, Chương 12, Chương 13 và Chương 14  của Phần này. Ngoài ra, nếu cần phải thay đổi các chi tiết đăng ký của tàu thì tàu còn phải phải áp dụng thêm quy định 2.5 của Phần này.</w:t>
            </w:r>
          </w:p>
        </w:tc>
        <w:tc>
          <w:tcPr>
            <w:tcW w:w="2835" w:type="dxa"/>
          </w:tcPr>
          <w:p w14:paraId="79231CE7" w14:textId="77777777" w:rsidR="00395B77" w:rsidRPr="00BC4590" w:rsidRDefault="00A37070" w:rsidP="00A37070">
            <w:pPr>
              <w:rPr>
                <w:rFonts w:cs="Times New Roman"/>
                <w:szCs w:val="24"/>
              </w:rPr>
            </w:pPr>
            <w:r w:rsidRPr="00BC4590">
              <w:rPr>
                <w:rFonts w:cs="Times New Roman"/>
                <w:szCs w:val="24"/>
              </w:rPr>
              <w:t>Sửa đổi liên quan đến chuyển nội dung kiểm tra phân cấp của tàu khách từ Phần 8F về Phần 1B.</w:t>
            </w:r>
          </w:p>
        </w:tc>
      </w:tr>
      <w:tr w:rsidR="001C6B41" w:rsidRPr="00BC4590" w14:paraId="30A88A84" w14:textId="77777777" w:rsidTr="0006662D">
        <w:tc>
          <w:tcPr>
            <w:tcW w:w="675" w:type="dxa"/>
          </w:tcPr>
          <w:p w14:paraId="78CF9BDA" w14:textId="77777777" w:rsidR="001C6B41" w:rsidRPr="00BC4590" w:rsidRDefault="00BD2D4A" w:rsidP="0006662D">
            <w:pPr>
              <w:rPr>
                <w:rFonts w:cs="Times New Roman"/>
                <w:szCs w:val="24"/>
              </w:rPr>
            </w:pPr>
            <w:r w:rsidRPr="00BC4590">
              <w:rPr>
                <w:rFonts w:cs="Times New Roman"/>
                <w:szCs w:val="24"/>
              </w:rPr>
              <w:t>3</w:t>
            </w:r>
          </w:p>
        </w:tc>
        <w:tc>
          <w:tcPr>
            <w:tcW w:w="1276" w:type="dxa"/>
          </w:tcPr>
          <w:p w14:paraId="4F9AE87D" w14:textId="77777777" w:rsidR="001C6B41" w:rsidRPr="00BC4590" w:rsidRDefault="001C6B41" w:rsidP="0006662D">
            <w:pPr>
              <w:rPr>
                <w:rFonts w:cs="Times New Roman"/>
                <w:szCs w:val="24"/>
              </w:rPr>
            </w:pPr>
            <w:r w:rsidRPr="00BC4590">
              <w:rPr>
                <w:rFonts w:cs="Times New Roman"/>
                <w:szCs w:val="24"/>
              </w:rPr>
              <w:t>1.5.2</w:t>
            </w:r>
          </w:p>
        </w:tc>
        <w:tc>
          <w:tcPr>
            <w:tcW w:w="4820" w:type="dxa"/>
          </w:tcPr>
          <w:p w14:paraId="04D5EBA4" w14:textId="77777777" w:rsidR="001C6B41" w:rsidRPr="00BC4590" w:rsidRDefault="001C6B41" w:rsidP="0006662D">
            <w:pPr>
              <w:rPr>
                <w:rFonts w:cs="Times New Roman"/>
                <w:szCs w:val="24"/>
              </w:rPr>
            </w:pPr>
          </w:p>
        </w:tc>
        <w:tc>
          <w:tcPr>
            <w:tcW w:w="4252" w:type="dxa"/>
          </w:tcPr>
          <w:p w14:paraId="1DBD9918" w14:textId="77777777" w:rsidR="001C6B41" w:rsidRPr="00BC4590" w:rsidRDefault="001C6B41" w:rsidP="0006662D">
            <w:pPr>
              <w:keepNext/>
              <w:widowControl w:val="0"/>
              <w:ind w:left="454" w:hanging="454"/>
              <w:rPr>
                <w:rFonts w:cs="Times New Roman"/>
                <w:szCs w:val="24"/>
              </w:rPr>
            </w:pPr>
            <w:r w:rsidRPr="00BC4590">
              <w:rPr>
                <w:rFonts w:cs="Times New Roman"/>
                <w:szCs w:val="24"/>
              </w:rPr>
              <w:t>Kỹ thuật kiểm tra từ xa</w:t>
            </w:r>
          </w:p>
          <w:p w14:paraId="0DA6EF22" w14:textId="77777777" w:rsidR="001C6B41" w:rsidRPr="00BC4590" w:rsidRDefault="001C6B41" w:rsidP="0006662D">
            <w:pPr>
              <w:keepNext/>
              <w:widowControl w:val="0"/>
              <w:spacing w:before="120"/>
              <w:ind w:left="454" w:hanging="454"/>
              <w:rPr>
                <w:rFonts w:cs="Times New Roman"/>
                <w:szCs w:val="24"/>
              </w:rPr>
            </w:pPr>
            <w:r w:rsidRPr="00BC4590">
              <w:rPr>
                <w:rFonts w:cs="Times New Roman"/>
                <w:szCs w:val="24"/>
              </w:rPr>
              <w:t>1</w:t>
            </w:r>
            <w:r w:rsidRPr="00BC4590">
              <w:rPr>
                <w:rFonts w:cs="Times New Roman"/>
                <w:szCs w:val="24"/>
              </w:rPr>
              <w:tab/>
              <w:t>Đối với các kiểm tra sử dụng kỹ thuật kiểm tra từ xa, kế hoạch kiểm tra phải được trình cho Đăng kiểm duyệt trước khi thực hiện kiểm tra.</w:t>
            </w:r>
          </w:p>
          <w:p w14:paraId="5830B4C8" w14:textId="77777777" w:rsidR="001C6B41" w:rsidRPr="00BC4590" w:rsidRDefault="001C6B41" w:rsidP="0006662D">
            <w:pPr>
              <w:keepNext/>
              <w:widowControl w:val="0"/>
              <w:spacing w:before="120"/>
              <w:ind w:left="454" w:hanging="454"/>
              <w:rPr>
                <w:rFonts w:cs="Times New Roman"/>
                <w:szCs w:val="24"/>
              </w:rPr>
            </w:pPr>
            <w:r w:rsidRPr="00BC4590">
              <w:rPr>
                <w:rFonts w:cs="Times New Roman"/>
                <w:szCs w:val="24"/>
              </w:rPr>
              <w:t>2</w:t>
            </w:r>
            <w:r w:rsidRPr="00BC4590">
              <w:rPr>
                <w:rFonts w:cs="Times New Roman"/>
                <w:szCs w:val="24"/>
              </w:rPr>
              <w:tab/>
              <w:t xml:space="preserve">Đối với các kiểm tra sử dụng kỹ thuật kiểm tra từ xa, phải có các thông tin mà thông thường thu nhận </w:t>
            </w:r>
            <w:r w:rsidRPr="00BC4590">
              <w:rPr>
                <w:rFonts w:cs="Times New Roman"/>
                <w:szCs w:val="24"/>
              </w:rPr>
              <w:lastRenderedPageBreak/>
              <w:t>được từ kiểm tra.</w:t>
            </w:r>
          </w:p>
          <w:p w14:paraId="5F9436CB" w14:textId="77777777" w:rsidR="001C6B41" w:rsidRPr="00BC4590" w:rsidRDefault="001C6B41" w:rsidP="0006662D">
            <w:pPr>
              <w:keepNext/>
              <w:widowControl w:val="0"/>
              <w:spacing w:before="120"/>
              <w:ind w:left="454" w:hanging="454"/>
              <w:rPr>
                <w:rFonts w:cs="Times New Roman"/>
                <w:szCs w:val="24"/>
              </w:rPr>
            </w:pPr>
            <w:r w:rsidRPr="00BC4590">
              <w:rPr>
                <w:rFonts w:cs="Times New Roman"/>
                <w:szCs w:val="24"/>
              </w:rPr>
              <w:t>3</w:t>
            </w:r>
            <w:r w:rsidRPr="00BC4590">
              <w:rPr>
                <w:rFonts w:cs="Times New Roman"/>
                <w:szCs w:val="24"/>
              </w:rPr>
              <w:tab/>
              <w:t>Thiết bị và quy trình để quan sát và báo cáo về nội dung kiểm tra sử dụng kỹ thuật kiểm tra từ xa phải được thảo luận và thống nhất với các bên liên quan trước khi kiểm tra và phải có thời gian thích hợp để có thể chuẩn bị, hiệu chuẩn và thử tất cả thiết bị từ trước.</w:t>
            </w:r>
          </w:p>
          <w:p w14:paraId="5406F74A" w14:textId="77777777" w:rsidR="001C6B41" w:rsidRPr="00BC4590" w:rsidRDefault="001C6B41" w:rsidP="0006662D">
            <w:pPr>
              <w:keepNext/>
              <w:widowControl w:val="0"/>
              <w:spacing w:before="120"/>
              <w:ind w:left="454" w:hanging="454"/>
              <w:rPr>
                <w:rFonts w:cs="Times New Roman"/>
                <w:szCs w:val="24"/>
              </w:rPr>
            </w:pPr>
            <w:r w:rsidRPr="00BC4590">
              <w:rPr>
                <w:rFonts w:cs="Times New Roman"/>
                <w:szCs w:val="24"/>
              </w:rPr>
              <w:t>4</w:t>
            </w:r>
            <w:r w:rsidRPr="00BC4590">
              <w:rPr>
                <w:rFonts w:cs="Times New Roman"/>
                <w:szCs w:val="24"/>
              </w:rPr>
              <w:tab/>
              <w:t>Kết cấu được kiểm tra sử dụng kỹ thuật kiểm tra từ xa phải đủ sạch để phục vụ tốt cho việc kiểm tra và tầm nhìn phải đủ để đảm bảo quan sát tốt cho kiểm tra. Phương pháp chuyển hướng trên kết cấu phải được Đăng kiểm chấp nhận.</w:t>
            </w:r>
          </w:p>
          <w:p w14:paraId="2A49C127" w14:textId="77777777" w:rsidR="001C6B41" w:rsidRPr="00BC4590" w:rsidRDefault="001C6B41" w:rsidP="0006662D">
            <w:pPr>
              <w:keepNext/>
              <w:widowControl w:val="0"/>
              <w:spacing w:before="120"/>
              <w:ind w:left="454" w:hanging="454"/>
              <w:rPr>
                <w:rFonts w:cs="Times New Roman"/>
                <w:szCs w:val="24"/>
              </w:rPr>
            </w:pPr>
            <w:r w:rsidRPr="00BC4590">
              <w:rPr>
                <w:rFonts w:cs="Times New Roman"/>
                <w:szCs w:val="24"/>
              </w:rPr>
              <w:t>5</w:t>
            </w:r>
            <w:r w:rsidRPr="00BC4590">
              <w:rPr>
                <w:rFonts w:cs="Times New Roman"/>
                <w:szCs w:val="24"/>
              </w:rPr>
              <w:tab/>
              <w:t>Phương pháp thể hiện số liệu bao gồm thể hiện hình ảnh phải được Đăng kiểm chấp nhận. Phải có giao tiếp hai chiều tốt giữa đăng kiểm viên và người thực hiện kỹ thuật kiểm tra từ xa.</w:t>
            </w:r>
          </w:p>
          <w:p w14:paraId="6A83C4E4" w14:textId="77777777" w:rsidR="001C6B41" w:rsidRPr="00BC4590" w:rsidRDefault="001C6B41" w:rsidP="0006662D">
            <w:pPr>
              <w:keepNext/>
              <w:widowControl w:val="0"/>
              <w:spacing w:before="120"/>
              <w:ind w:left="454" w:hanging="454"/>
              <w:rPr>
                <w:rFonts w:cs="Times New Roman"/>
                <w:szCs w:val="24"/>
              </w:rPr>
            </w:pPr>
            <w:r w:rsidRPr="00BC4590">
              <w:rPr>
                <w:rFonts w:cs="Times New Roman"/>
                <w:szCs w:val="24"/>
              </w:rPr>
              <w:t>6</w:t>
            </w:r>
            <w:r w:rsidRPr="00BC4590">
              <w:rPr>
                <w:rFonts w:cs="Times New Roman"/>
                <w:szCs w:val="24"/>
              </w:rPr>
              <w:tab/>
              <w:t>Nếu kỹ thuật kiểm tra từ xa phát hiện hư hỏng và khuyết tật cần phải được lưu ý, đăng kiểm viên có thể yêu cầu kiểm tra theo cách thông thường mà không sử dụng kỹ thuật kiểm tra từ xa.</w:t>
            </w:r>
          </w:p>
          <w:p w14:paraId="5C2542DB" w14:textId="77777777" w:rsidR="001C6B41" w:rsidRPr="00BC4590" w:rsidRDefault="001C6B41" w:rsidP="0006662D">
            <w:pPr>
              <w:keepNext/>
              <w:widowControl w:val="0"/>
              <w:spacing w:before="120"/>
              <w:ind w:left="454" w:hanging="454"/>
              <w:rPr>
                <w:rFonts w:cs="Times New Roman"/>
                <w:szCs w:val="24"/>
              </w:rPr>
            </w:pPr>
            <w:r w:rsidRPr="00BC4590">
              <w:rPr>
                <w:rFonts w:cs="Times New Roman"/>
                <w:szCs w:val="24"/>
              </w:rPr>
              <w:t>7</w:t>
            </w:r>
            <w:r w:rsidRPr="00BC4590">
              <w:rPr>
                <w:rFonts w:cs="Times New Roman"/>
                <w:szCs w:val="24"/>
              </w:rPr>
              <w:tab/>
              <w:t xml:space="preserve">Ngoài các yêu cầu ở 1.5.2 này, kiểm tra sử dụng kỹ thuật kiểm tra từ xa </w:t>
            </w:r>
            <w:r w:rsidRPr="00BC4590">
              <w:rPr>
                <w:rFonts w:cs="Times New Roman"/>
                <w:szCs w:val="24"/>
              </w:rPr>
              <w:lastRenderedPageBreak/>
              <w:t>phải phù hợp với hướng dẫn của Đăng kiểm.</w:t>
            </w:r>
          </w:p>
          <w:p w14:paraId="1C82B835" w14:textId="77777777" w:rsidR="001C6B41" w:rsidRPr="00BC4590" w:rsidRDefault="001C6B41" w:rsidP="0006662D">
            <w:pPr>
              <w:rPr>
                <w:rFonts w:cs="Times New Roman"/>
                <w:szCs w:val="24"/>
              </w:rPr>
            </w:pPr>
          </w:p>
        </w:tc>
        <w:tc>
          <w:tcPr>
            <w:tcW w:w="2835" w:type="dxa"/>
          </w:tcPr>
          <w:p w14:paraId="5DE18B44" w14:textId="77777777" w:rsidR="001C6B41" w:rsidRPr="00BC4590" w:rsidRDefault="001C6B41" w:rsidP="0006662D">
            <w:pPr>
              <w:rPr>
                <w:rFonts w:cs="Times New Roman"/>
                <w:szCs w:val="24"/>
              </w:rPr>
            </w:pPr>
            <w:r w:rsidRPr="00BC4590">
              <w:rPr>
                <w:rFonts w:cs="Times New Roman"/>
                <w:szCs w:val="24"/>
              </w:rPr>
              <w:lastRenderedPageBreak/>
              <w:t>Bổ sung theo quy phạm đăng kiểm Nhật (NK)</w:t>
            </w:r>
          </w:p>
        </w:tc>
      </w:tr>
      <w:tr w:rsidR="0083437F" w:rsidRPr="00BC4590" w14:paraId="554E3471" w14:textId="77777777" w:rsidTr="0006662D">
        <w:tc>
          <w:tcPr>
            <w:tcW w:w="675" w:type="dxa"/>
          </w:tcPr>
          <w:p w14:paraId="4CD6C97C" w14:textId="77777777" w:rsidR="0083437F" w:rsidRPr="00BC4590" w:rsidRDefault="00BD2D4A" w:rsidP="0006662D">
            <w:pPr>
              <w:rPr>
                <w:rFonts w:cs="Times New Roman"/>
                <w:szCs w:val="24"/>
              </w:rPr>
            </w:pPr>
            <w:r w:rsidRPr="00BC4590">
              <w:rPr>
                <w:rFonts w:cs="Times New Roman"/>
                <w:szCs w:val="24"/>
              </w:rPr>
              <w:lastRenderedPageBreak/>
              <w:t>4</w:t>
            </w:r>
          </w:p>
        </w:tc>
        <w:tc>
          <w:tcPr>
            <w:tcW w:w="1276" w:type="dxa"/>
          </w:tcPr>
          <w:p w14:paraId="66FC8A96" w14:textId="77777777" w:rsidR="0083437F" w:rsidRPr="00BC4590" w:rsidRDefault="0083437F" w:rsidP="0006662D">
            <w:pPr>
              <w:rPr>
                <w:rFonts w:cs="Times New Roman"/>
                <w:szCs w:val="24"/>
              </w:rPr>
            </w:pPr>
            <w:r w:rsidRPr="00BC4590">
              <w:rPr>
                <w:rFonts w:cs="Times New Roman"/>
                <w:szCs w:val="24"/>
              </w:rPr>
              <w:t>Chương 14</w:t>
            </w:r>
          </w:p>
        </w:tc>
        <w:tc>
          <w:tcPr>
            <w:tcW w:w="4820" w:type="dxa"/>
          </w:tcPr>
          <w:p w14:paraId="015D95F5" w14:textId="77777777" w:rsidR="0083437F" w:rsidRPr="00BC4590" w:rsidRDefault="0083437F" w:rsidP="0006662D">
            <w:pPr>
              <w:rPr>
                <w:rFonts w:cs="Times New Roman"/>
                <w:szCs w:val="24"/>
              </w:rPr>
            </w:pPr>
          </w:p>
        </w:tc>
        <w:tc>
          <w:tcPr>
            <w:tcW w:w="4252" w:type="dxa"/>
          </w:tcPr>
          <w:p w14:paraId="7E4E75F9" w14:textId="77777777" w:rsidR="0083437F" w:rsidRPr="00BC4590" w:rsidRDefault="0083437F" w:rsidP="0006662D">
            <w:pPr>
              <w:keepNext/>
              <w:widowControl w:val="0"/>
              <w:ind w:left="454" w:hanging="454"/>
              <w:rPr>
                <w:rFonts w:cs="Times New Roman"/>
                <w:szCs w:val="24"/>
              </w:rPr>
            </w:pPr>
            <w:r w:rsidRPr="00BC4590">
              <w:rPr>
                <w:rFonts w:cs="Times New Roman"/>
                <w:szCs w:val="24"/>
              </w:rPr>
              <w:t>Bổ sung mới</w:t>
            </w:r>
          </w:p>
        </w:tc>
        <w:tc>
          <w:tcPr>
            <w:tcW w:w="2835" w:type="dxa"/>
          </w:tcPr>
          <w:p w14:paraId="2310C47A" w14:textId="77777777" w:rsidR="0083437F" w:rsidRPr="00BC4590" w:rsidRDefault="0083437F" w:rsidP="0006662D">
            <w:pPr>
              <w:rPr>
                <w:rFonts w:cs="Times New Roman"/>
                <w:szCs w:val="24"/>
              </w:rPr>
            </w:pPr>
            <w:r w:rsidRPr="00BC4590">
              <w:rPr>
                <w:rFonts w:cs="Times New Roman"/>
                <w:szCs w:val="24"/>
              </w:rPr>
              <w:t>Chuyển từ Phần 8F sang Phần 1B (nội dung không đổi)</w:t>
            </w:r>
          </w:p>
        </w:tc>
      </w:tr>
    </w:tbl>
    <w:p w14:paraId="343EAEC4" w14:textId="77777777" w:rsidR="00395B77" w:rsidRPr="00BC4590" w:rsidRDefault="00395B77">
      <w:pPr>
        <w:rPr>
          <w:rFonts w:cs="Times New Roman"/>
        </w:rPr>
      </w:pPr>
    </w:p>
    <w:p w14:paraId="63C35544" w14:textId="77777777" w:rsidR="00612B31" w:rsidRPr="00BC4590" w:rsidRDefault="00612B31">
      <w:pPr>
        <w:rPr>
          <w:rFonts w:cs="Times New Roman"/>
        </w:rPr>
      </w:pPr>
      <w:r w:rsidRPr="00BC4590">
        <w:rPr>
          <w:rFonts w:cs="Times New Roman"/>
        </w:rPr>
        <w:br w:type="page"/>
      </w:r>
    </w:p>
    <w:p w14:paraId="57AAF728" w14:textId="77777777" w:rsidR="00612B31" w:rsidRPr="00BC4590" w:rsidRDefault="00612B31" w:rsidP="00612B31">
      <w:pPr>
        <w:rPr>
          <w:rFonts w:cs="Times New Roman"/>
          <w:szCs w:val="24"/>
        </w:rPr>
      </w:pPr>
      <w:r w:rsidRPr="00BC4590">
        <w:rPr>
          <w:rFonts w:cs="Times New Roman"/>
          <w:szCs w:val="24"/>
        </w:rPr>
        <w:lastRenderedPageBreak/>
        <w:t>PHẦ</w:t>
      </w:r>
      <w:r w:rsidR="008739B1" w:rsidRPr="00BC4590">
        <w:rPr>
          <w:rFonts w:cs="Times New Roman"/>
          <w:szCs w:val="24"/>
        </w:rPr>
        <w:t>N 2A</w:t>
      </w:r>
    </w:p>
    <w:tbl>
      <w:tblPr>
        <w:tblStyle w:val="TableGrid"/>
        <w:tblW w:w="13858" w:type="dxa"/>
        <w:tblLook w:val="04A0" w:firstRow="1" w:lastRow="0" w:firstColumn="1" w:lastColumn="0" w:noHBand="0" w:noVBand="1"/>
      </w:tblPr>
      <w:tblGrid>
        <w:gridCol w:w="675"/>
        <w:gridCol w:w="1276"/>
        <w:gridCol w:w="4820"/>
        <w:gridCol w:w="4252"/>
        <w:gridCol w:w="2835"/>
      </w:tblGrid>
      <w:tr w:rsidR="00612B31" w:rsidRPr="00BC4590" w14:paraId="43AC50C3" w14:textId="77777777" w:rsidTr="00F97B58">
        <w:trPr>
          <w:tblHeader/>
        </w:trPr>
        <w:tc>
          <w:tcPr>
            <w:tcW w:w="675" w:type="dxa"/>
          </w:tcPr>
          <w:p w14:paraId="54D8911F" w14:textId="77777777" w:rsidR="00612B31" w:rsidRPr="00BC4590" w:rsidRDefault="00612B31" w:rsidP="00F97B58">
            <w:pPr>
              <w:rPr>
                <w:rFonts w:cs="Times New Roman"/>
                <w:b/>
                <w:szCs w:val="24"/>
              </w:rPr>
            </w:pPr>
            <w:r w:rsidRPr="00BC4590">
              <w:rPr>
                <w:rFonts w:cs="Times New Roman"/>
                <w:b/>
                <w:szCs w:val="24"/>
              </w:rPr>
              <w:t>STT</w:t>
            </w:r>
          </w:p>
        </w:tc>
        <w:tc>
          <w:tcPr>
            <w:tcW w:w="1276" w:type="dxa"/>
          </w:tcPr>
          <w:p w14:paraId="13443911" w14:textId="77777777" w:rsidR="00612B31" w:rsidRPr="00BC4590" w:rsidRDefault="00612B31" w:rsidP="00F97B58">
            <w:pPr>
              <w:rPr>
                <w:rFonts w:cs="Times New Roman"/>
                <w:b/>
                <w:szCs w:val="24"/>
              </w:rPr>
            </w:pPr>
            <w:r w:rsidRPr="00BC4590">
              <w:rPr>
                <w:rFonts w:cs="Times New Roman"/>
                <w:b/>
                <w:szCs w:val="24"/>
              </w:rPr>
              <w:t>Điều khoản</w:t>
            </w:r>
          </w:p>
        </w:tc>
        <w:tc>
          <w:tcPr>
            <w:tcW w:w="4820" w:type="dxa"/>
          </w:tcPr>
          <w:p w14:paraId="3B4DFCBF" w14:textId="77777777" w:rsidR="00612B31" w:rsidRPr="00BC4590" w:rsidRDefault="00612B31" w:rsidP="00F97B58">
            <w:pPr>
              <w:rPr>
                <w:rFonts w:cs="Times New Roman"/>
                <w:b/>
                <w:szCs w:val="24"/>
              </w:rPr>
            </w:pPr>
            <w:r w:rsidRPr="00BC4590">
              <w:rPr>
                <w:rFonts w:cs="Times New Roman"/>
                <w:b/>
                <w:szCs w:val="24"/>
              </w:rPr>
              <w:t>Nội dung cũ</w:t>
            </w:r>
          </w:p>
        </w:tc>
        <w:tc>
          <w:tcPr>
            <w:tcW w:w="4252" w:type="dxa"/>
          </w:tcPr>
          <w:p w14:paraId="39E5EE60" w14:textId="77777777" w:rsidR="00612B31" w:rsidRPr="00BC4590" w:rsidRDefault="00612B31" w:rsidP="00F97B58">
            <w:pPr>
              <w:rPr>
                <w:rFonts w:cs="Times New Roman"/>
                <w:b/>
                <w:szCs w:val="24"/>
              </w:rPr>
            </w:pPr>
            <w:r w:rsidRPr="00BC4590">
              <w:rPr>
                <w:rFonts w:cs="Times New Roman"/>
                <w:b/>
                <w:szCs w:val="24"/>
              </w:rPr>
              <w:t>Nội dung mới</w:t>
            </w:r>
          </w:p>
        </w:tc>
        <w:tc>
          <w:tcPr>
            <w:tcW w:w="2835" w:type="dxa"/>
          </w:tcPr>
          <w:p w14:paraId="44F69B30" w14:textId="77777777" w:rsidR="00612B31" w:rsidRPr="00BC4590" w:rsidRDefault="00612B31" w:rsidP="00F97B58">
            <w:pPr>
              <w:rPr>
                <w:rFonts w:cs="Times New Roman"/>
                <w:b/>
                <w:szCs w:val="24"/>
              </w:rPr>
            </w:pPr>
            <w:r w:rsidRPr="00BC4590">
              <w:rPr>
                <w:rFonts w:cs="Times New Roman"/>
                <w:b/>
                <w:szCs w:val="24"/>
              </w:rPr>
              <w:t>Lý do</w:t>
            </w:r>
          </w:p>
        </w:tc>
      </w:tr>
      <w:tr w:rsidR="00612B31" w:rsidRPr="00BC4590" w14:paraId="3C993591" w14:textId="77777777" w:rsidTr="00612B31">
        <w:tc>
          <w:tcPr>
            <w:tcW w:w="675" w:type="dxa"/>
          </w:tcPr>
          <w:p w14:paraId="44A317E4" w14:textId="77777777" w:rsidR="00612B31" w:rsidRPr="00BC4590" w:rsidRDefault="00612B31" w:rsidP="00F97B58">
            <w:pPr>
              <w:rPr>
                <w:rFonts w:cs="Times New Roman"/>
                <w:szCs w:val="24"/>
              </w:rPr>
            </w:pPr>
            <w:r w:rsidRPr="00BC4590">
              <w:rPr>
                <w:rFonts w:cs="Times New Roman"/>
                <w:szCs w:val="24"/>
              </w:rPr>
              <w:t>1</w:t>
            </w:r>
          </w:p>
        </w:tc>
        <w:tc>
          <w:tcPr>
            <w:tcW w:w="1276" w:type="dxa"/>
          </w:tcPr>
          <w:p w14:paraId="3FD85182" w14:textId="77777777" w:rsidR="00612B31" w:rsidRPr="00BC4590" w:rsidRDefault="00612B31" w:rsidP="00F97B58">
            <w:pPr>
              <w:rPr>
                <w:rFonts w:cs="Times New Roman"/>
                <w:szCs w:val="24"/>
              </w:rPr>
            </w:pPr>
            <w:r w:rsidRPr="00BC4590">
              <w:rPr>
                <w:rFonts w:cs="Times New Roman"/>
                <w:szCs w:val="24"/>
              </w:rPr>
              <w:t xml:space="preserve">1.1.1-2 </w:t>
            </w:r>
          </w:p>
        </w:tc>
        <w:tc>
          <w:tcPr>
            <w:tcW w:w="4820" w:type="dxa"/>
          </w:tcPr>
          <w:p w14:paraId="68BBAD3C" w14:textId="77777777" w:rsidR="00612B31" w:rsidRPr="00BC4590" w:rsidRDefault="00612B31" w:rsidP="00F97B58">
            <w:pPr>
              <w:rPr>
                <w:rFonts w:cs="Times New Roman"/>
                <w:szCs w:val="24"/>
              </w:rPr>
            </w:pPr>
          </w:p>
        </w:tc>
        <w:tc>
          <w:tcPr>
            <w:tcW w:w="4252" w:type="dxa"/>
          </w:tcPr>
          <w:p w14:paraId="02F1BBCE" w14:textId="77777777" w:rsidR="00612B31" w:rsidRPr="00BC4590" w:rsidRDefault="00612B31" w:rsidP="00F97B58">
            <w:pPr>
              <w:rPr>
                <w:rFonts w:cs="Times New Roman"/>
                <w:szCs w:val="24"/>
              </w:rPr>
            </w:pPr>
            <w:r w:rsidRPr="00BC4590">
              <w:rPr>
                <w:rFonts w:cs="Times New Roman"/>
                <w:szCs w:val="24"/>
              </w:rPr>
              <w:t>Bổ sung : Miễn giảm theo các quy định ở 1.1.1-2 Phần 2B, trừ những quy định đặc biệt của Phần này.</w:t>
            </w:r>
          </w:p>
        </w:tc>
        <w:tc>
          <w:tcPr>
            <w:tcW w:w="2835" w:type="dxa"/>
          </w:tcPr>
          <w:p w14:paraId="0EBE7B9F" w14:textId="77777777" w:rsidR="00612B31" w:rsidRPr="00BC4590" w:rsidRDefault="00612B31" w:rsidP="00F97B58">
            <w:pPr>
              <w:rPr>
                <w:rFonts w:cs="Times New Roman"/>
                <w:szCs w:val="24"/>
              </w:rPr>
            </w:pPr>
            <w:r w:rsidRPr="00BC4590">
              <w:rPr>
                <w:rFonts w:cs="Times New Roman"/>
                <w:szCs w:val="24"/>
              </w:rPr>
              <w:t>Miễn giảm các tàu mang cấp hạn chế II và hạn chế III Theo sửa đổi của Đăng kiểm NK.</w:t>
            </w:r>
          </w:p>
        </w:tc>
      </w:tr>
      <w:tr w:rsidR="00612B31" w:rsidRPr="00BC4590" w14:paraId="5B735F17" w14:textId="77777777" w:rsidTr="00612B31">
        <w:tc>
          <w:tcPr>
            <w:tcW w:w="675" w:type="dxa"/>
          </w:tcPr>
          <w:p w14:paraId="5CA8CBFF" w14:textId="77777777" w:rsidR="00612B31" w:rsidRPr="00BC4590" w:rsidRDefault="00612B31" w:rsidP="00F97B58">
            <w:pPr>
              <w:rPr>
                <w:rFonts w:cs="Times New Roman"/>
                <w:szCs w:val="24"/>
              </w:rPr>
            </w:pPr>
            <w:r w:rsidRPr="00BC4590">
              <w:rPr>
                <w:rFonts w:cs="Times New Roman"/>
                <w:szCs w:val="24"/>
              </w:rPr>
              <w:t>2</w:t>
            </w:r>
          </w:p>
        </w:tc>
        <w:tc>
          <w:tcPr>
            <w:tcW w:w="1276" w:type="dxa"/>
          </w:tcPr>
          <w:p w14:paraId="52A6EB0C" w14:textId="77777777" w:rsidR="00612B31" w:rsidRPr="00BC4590" w:rsidRDefault="00612B31" w:rsidP="00F97B58">
            <w:pPr>
              <w:rPr>
                <w:rFonts w:cs="Times New Roman"/>
                <w:szCs w:val="24"/>
              </w:rPr>
            </w:pPr>
            <w:r w:rsidRPr="00BC4590">
              <w:rPr>
                <w:rFonts w:cs="Times New Roman"/>
                <w:szCs w:val="24"/>
              </w:rPr>
              <w:t xml:space="preserve">1.1.22 </w:t>
            </w:r>
          </w:p>
        </w:tc>
        <w:tc>
          <w:tcPr>
            <w:tcW w:w="4820" w:type="dxa"/>
          </w:tcPr>
          <w:p w14:paraId="68941D66" w14:textId="77777777" w:rsidR="00612B31" w:rsidRPr="00BC4590" w:rsidRDefault="00612B31" w:rsidP="00F97B58">
            <w:pPr>
              <w:rPr>
                <w:rFonts w:cs="Times New Roman"/>
                <w:szCs w:val="24"/>
              </w:rPr>
            </w:pPr>
          </w:p>
        </w:tc>
        <w:tc>
          <w:tcPr>
            <w:tcW w:w="4252" w:type="dxa"/>
          </w:tcPr>
          <w:p w14:paraId="1538BD6E" w14:textId="77777777" w:rsidR="00612B31" w:rsidRPr="00BC4590" w:rsidRDefault="00612B31" w:rsidP="00F97B58">
            <w:pPr>
              <w:rPr>
                <w:rFonts w:cs="Times New Roman"/>
                <w:szCs w:val="24"/>
              </w:rPr>
            </w:pPr>
            <w:r w:rsidRPr="00BC4590">
              <w:rPr>
                <w:rFonts w:cs="Times New Roman"/>
                <w:szCs w:val="24"/>
              </w:rPr>
              <w:t>Bổ sung quy định tính toán trực tiếp</w:t>
            </w:r>
          </w:p>
        </w:tc>
        <w:tc>
          <w:tcPr>
            <w:tcW w:w="2835" w:type="dxa"/>
          </w:tcPr>
          <w:p w14:paraId="3CC7E39A" w14:textId="77777777" w:rsidR="00612B31" w:rsidRPr="00BC4590" w:rsidRDefault="00612B31" w:rsidP="00F97B58">
            <w:pPr>
              <w:rPr>
                <w:rFonts w:cs="Times New Roman"/>
                <w:szCs w:val="24"/>
              </w:rPr>
            </w:pPr>
          </w:p>
        </w:tc>
      </w:tr>
      <w:tr w:rsidR="00612B31" w:rsidRPr="00BC4590" w14:paraId="5D8B7456" w14:textId="77777777" w:rsidTr="00612B31">
        <w:tc>
          <w:tcPr>
            <w:tcW w:w="675" w:type="dxa"/>
          </w:tcPr>
          <w:p w14:paraId="7413CE84" w14:textId="77777777" w:rsidR="00612B31" w:rsidRPr="00BC4590" w:rsidRDefault="00612B31" w:rsidP="00F97B58">
            <w:pPr>
              <w:rPr>
                <w:rFonts w:cs="Times New Roman"/>
                <w:szCs w:val="24"/>
              </w:rPr>
            </w:pPr>
            <w:r w:rsidRPr="00BC4590">
              <w:rPr>
                <w:rFonts w:cs="Times New Roman"/>
                <w:szCs w:val="24"/>
              </w:rPr>
              <w:t>3</w:t>
            </w:r>
          </w:p>
        </w:tc>
        <w:tc>
          <w:tcPr>
            <w:tcW w:w="1276" w:type="dxa"/>
          </w:tcPr>
          <w:p w14:paraId="36E6A400" w14:textId="77777777" w:rsidR="00612B31" w:rsidRPr="00BC4590" w:rsidRDefault="00612B31" w:rsidP="00F97B58">
            <w:pPr>
              <w:rPr>
                <w:rFonts w:cs="Times New Roman"/>
                <w:szCs w:val="24"/>
              </w:rPr>
            </w:pPr>
            <w:r w:rsidRPr="00BC4590">
              <w:rPr>
                <w:rFonts w:cs="Times New Roman"/>
                <w:szCs w:val="24"/>
              </w:rPr>
              <w:t xml:space="preserve">1.2.3-5 </w:t>
            </w:r>
          </w:p>
        </w:tc>
        <w:tc>
          <w:tcPr>
            <w:tcW w:w="4820" w:type="dxa"/>
          </w:tcPr>
          <w:p w14:paraId="492E6C31" w14:textId="77777777" w:rsidR="00612B31" w:rsidRPr="00BC4590" w:rsidRDefault="00612B31" w:rsidP="00F97B58">
            <w:pPr>
              <w:rPr>
                <w:rFonts w:cs="Times New Roman"/>
                <w:szCs w:val="24"/>
              </w:rPr>
            </w:pPr>
          </w:p>
        </w:tc>
        <w:tc>
          <w:tcPr>
            <w:tcW w:w="4252" w:type="dxa"/>
          </w:tcPr>
          <w:p w14:paraId="14F965A0" w14:textId="77777777" w:rsidR="00612B31" w:rsidRPr="00BC4590" w:rsidRDefault="00612B31" w:rsidP="00F97B58">
            <w:pPr>
              <w:rPr>
                <w:rFonts w:cs="Times New Roman"/>
                <w:szCs w:val="24"/>
              </w:rPr>
            </w:pPr>
            <w:r w:rsidRPr="00BC4590">
              <w:rPr>
                <w:rFonts w:cs="Times New Roman"/>
                <w:szCs w:val="24"/>
              </w:rPr>
              <w:t>Bổ sung chi tiết mối hàn chữ thập</w:t>
            </w:r>
          </w:p>
        </w:tc>
        <w:tc>
          <w:tcPr>
            <w:tcW w:w="2835" w:type="dxa"/>
          </w:tcPr>
          <w:p w14:paraId="3EBC6C17" w14:textId="77777777" w:rsidR="00612B31" w:rsidRPr="00BC4590" w:rsidRDefault="00612B31" w:rsidP="00F97B58">
            <w:pPr>
              <w:rPr>
                <w:rFonts w:cs="Times New Roman"/>
                <w:szCs w:val="24"/>
              </w:rPr>
            </w:pPr>
            <w:r w:rsidRPr="00BC4590">
              <w:rPr>
                <w:rFonts w:cs="Times New Roman"/>
                <w:szCs w:val="24"/>
              </w:rPr>
              <w:t>Để tránh tập trung ứng suất lớn</w:t>
            </w:r>
          </w:p>
        </w:tc>
      </w:tr>
      <w:tr w:rsidR="00612B31" w:rsidRPr="00BC4590" w14:paraId="5E9B0C32" w14:textId="77777777" w:rsidTr="00612B31">
        <w:tc>
          <w:tcPr>
            <w:tcW w:w="675" w:type="dxa"/>
          </w:tcPr>
          <w:p w14:paraId="49FAFA1B" w14:textId="77777777" w:rsidR="00612B31" w:rsidRPr="00BC4590" w:rsidRDefault="00612B31" w:rsidP="00F97B58">
            <w:pPr>
              <w:rPr>
                <w:rFonts w:cs="Times New Roman"/>
                <w:szCs w:val="24"/>
              </w:rPr>
            </w:pPr>
            <w:r w:rsidRPr="00BC4590">
              <w:rPr>
                <w:rFonts w:cs="Times New Roman"/>
                <w:szCs w:val="24"/>
              </w:rPr>
              <w:t>4</w:t>
            </w:r>
          </w:p>
        </w:tc>
        <w:tc>
          <w:tcPr>
            <w:tcW w:w="1276" w:type="dxa"/>
          </w:tcPr>
          <w:p w14:paraId="3C59C91B" w14:textId="77777777" w:rsidR="00612B31" w:rsidRPr="00BC4590" w:rsidRDefault="00612B31" w:rsidP="00F97B58">
            <w:pPr>
              <w:rPr>
                <w:rFonts w:cs="Times New Roman"/>
                <w:szCs w:val="24"/>
              </w:rPr>
            </w:pPr>
            <w:r w:rsidRPr="00BC4590">
              <w:rPr>
                <w:rFonts w:cs="Times New Roman"/>
                <w:szCs w:val="24"/>
              </w:rPr>
              <w:t xml:space="preserve">2.2.2-2 </w:t>
            </w:r>
          </w:p>
        </w:tc>
        <w:tc>
          <w:tcPr>
            <w:tcW w:w="4820" w:type="dxa"/>
          </w:tcPr>
          <w:p w14:paraId="5B84EED8" w14:textId="77777777" w:rsidR="00612B31" w:rsidRPr="00BC4590" w:rsidRDefault="00612B31" w:rsidP="00F97B58">
            <w:pPr>
              <w:rPr>
                <w:rFonts w:cs="Times New Roman"/>
                <w:szCs w:val="24"/>
              </w:rPr>
            </w:pPr>
          </w:p>
        </w:tc>
        <w:tc>
          <w:tcPr>
            <w:tcW w:w="4252" w:type="dxa"/>
          </w:tcPr>
          <w:p w14:paraId="15CBACBD" w14:textId="77777777" w:rsidR="00612B31" w:rsidRPr="00BC4590" w:rsidRDefault="00612B31" w:rsidP="00F97B58">
            <w:pPr>
              <w:rPr>
                <w:rFonts w:cs="Times New Roman"/>
                <w:szCs w:val="24"/>
              </w:rPr>
            </w:pPr>
            <w:r w:rsidRPr="00BC4590">
              <w:rPr>
                <w:rFonts w:cs="Times New Roman"/>
                <w:szCs w:val="24"/>
              </w:rPr>
              <w:t>Bổ sung (2) Chiều dày thành ụ đỡ trục chân vịt theo đường kính trục chân vịt</w:t>
            </w:r>
          </w:p>
        </w:tc>
        <w:tc>
          <w:tcPr>
            <w:tcW w:w="2835" w:type="dxa"/>
          </w:tcPr>
          <w:p w14:paraId="41AE8116" w14:textId="77777777" w:rsidR="00612B31" w:rsidRPr="00BC4590" w:rsidRDefault="00612B31" w:rsidP="00F97B58">
            <w:pPr>
              <w:rPr>
                <w:rFonts w:cs="Times New Roman"/>
                <w:szCs w:val="24"/>
              </w:rPr>
            </w:pPr>
            <w:r w:rsidRPr="00BC4590">
              <w:rPr>
                <w:rFonts w:cs="Times New Roman"/>
                <w:szCs w:val="24"/>
              </w:rPr>
              <w:t>Để tính toán cho phù hợp</w:t>
            </w:r>
          </w:p>
        </w:tc>
      </w:tr>
      <w:tr w:rsidR="00612B31" w:rsidRPr="00BC4590" w14:paraId="2FA6D2C3" w14:textId="77777777" w:rsidTr="00612B31">
        <w:tc>
          <w:tcPr>
            <w:tcW w:w="675" w:type="dxa"/>
          </w:tcPr>
          <w:p w14:paraId="7D2FC6E2" w14:textId="77777777" w:rsidR="00612B31" w:rsidRPr="00BC4590" w:rsidRDefault="00612B31" w:rsidP="00F97B58">
            <w:pPr>
              <w:rPr>
                <w:rFonts w:cs="Times New Roman"/>
                <w:szCs w:val="24"/>
              </w:rPr>
            </w:pPr>
            <w:r w:rsidRPr="00BC4590">
              <w:rPr>
                <w:rFonts w:cs="Times New Roman"/>
                <w:szCs w:val="24"/>
              </w:rPr>
              <w:t>5</w:t>
            </w:r>
          </w:p>
        </w:tc>
        <w:tc>
          <w:tcPr>
            <w:tcW w:w="1276" w:type="dxa"/>
          </w:tcPr>
          <w:p w14:paraId="2CEDBB72" w14:textId="77777777" w:rsidR="00612B31" w:rsidRPr="00BC4590" w:rsidRDefault="00612B31" w:rsidP="00F97B58">
            <w:pPr>
              <w:rPr>
                <w:rFonts w:cs="Times New Roman"/>
                <w:szCs w:val="24"/>
              </w:rPr>
            </w:pPr>
            <w:r w:rsidRPr="00BC4590">
              <w:rPr>
                <w:rFonts w:cs="Times New Roman"/>
                <w:szCs w:val="24"/>
              </w:rPr>
              <w:t xml:space="preserve">4.1.1-2 </w:t>
            </w:r>
          </w:p>
        </w:tc>
        <w:tc>
          <w:tcPr>
            <w:tcW w:w="4820" w:type="dxa"/>
          </w:tcPr>
          <w:p w14:paraId="373CDB42" w14:textId="77777777" w:rsidR="00612B31" w:rsidRPr="00BC4590" w:rsidRDefault="00612B31" w:rsidP="00F97B58">
            <w:pPr>
              <w:rPr>
                <w:rFonts w:cs="Times New Roman"/>
                <w:szCs w:val="24"/>
              </w:rPr>
            </w:pPr>
            <w:r w:rsidRPr="00BC4590">
              <w:rPr>
                <w:rFonts w:cs="Times New Roman"/>
                <w:szCs w:val="24"/>
              </w:rPr>
              <w:t>Với những tàu có tổng dung tích nhỏ hơn 500 hoặc những tàu không chạy tuyến quốc tế có chiều dài nhỏ hơn 100 mét hoặc những tàu mà vì những lý do riêng biệt của hình thức kết cấu, hình dạng thân tàu và mục đích khai thác v.v... được Đăng kiểm thừa nhận rằng không phải dùng kết cấu đáy đôi thì đáy đôi có thể khuyết từng phần hoặc toàn bộ.</w:t>
            </w:r>
          </w:p>
        </w:tc>
        <w:tc>
          <w:tcPr>
            <w:tcW w:w="4252" w:type="dxa"/>
          </w:tcPr>
          <w:p w14:paraId="34B43A76" w14:textId="77777777" w:rsidR="00612B31" w:rsidRPr="00BC4590" w:rsidRDefault="00612B31" w:rsidP="00F97B58">
            <w:pPr>
              <w:rPr>
                <w:rFonts w:cs="Times New Roman"/>
                <w:szCs w:val="24"/>
              </w:rPr>
            </w:pPr>
            <w:r w:rsidRPr="00BC4590">
              <w:rPr>
                <w:rFonts w:cs="Times New Roman"/>
                <w:szCs w:val="24"/>
              </w:rPr>
              <w:t>Sửa đổi mục -2 như sau: Đáy đôi có thể khuyết một phần hoặc toàn bộ với điều kiện tàu phải được tính toán thỏa mãn yêu cầu ở 2.8.3 Phần 9 của Quy chuẩn. Với những tàu có tổng dung tích nhỏ hơn 500 hoặc những tàu không chạy tuyến quốc tế có chiều dài nhỏ hơn 100 mét thì không cần bố trí đáy đôi. Đáy đôi của của các tàu dầu, tàu chở hóa xô hóa chất nguy hiểm, tàu chở xô khí hóa lỏng được trang bị theo các yêu cầu của các quy chuẩn tương ứng bao gồm Quy chuẩn kỹ thuật quốc gia về các hệ thống ngăn ngừa ô nhiễm của tàu, Phần 8E, 8D.</w:t>
            </w:r>
          </w:p>
        </w:tc>
        <w:tc>
          <w:tcPr>
            <w:tcW w:w="2835" w:type="dxa"/>
          </w:tcPr>
          <w:p w14:paraId="01337F49" w14:textId="77777777" w:rsidR="00612B31" w:rsidRPr="00BC4590" w:rsidRDefault="00612B31" w:rsidP="00F97B58">
            <w:pPr>
              <w:rPr>
                <w:rFonts w:cs="Times New Roman"/>
                <w:szCs w:val="24"/>
              </w:rPr>
            </w:pPr>
            <w:r w:rsidRPr="00BC4590">
              <w:rPr>
                <w:rFonts w:cs="Times New Roman"/>
                <w:szCs w:val="24"/>
              </w:rPr>
              <w:t>Cập nhật theo các phần 9 phân khoang</w:t>
            </w:r>
          </w:p>
        </w:tc>
      </w:tr>
      <w:tr w:rsidR="00612B31" w:rsidRPr="00BC4590" w14:paraId="4767D4B2" w14:textId="77777777" w:rsidTr="00612B31">
        <w:tc>
          <w:tcPr>
            <w:tcW w:w="675" w:type="dxa"/>
          </w:tcPr>
          <w:p w14:paraId="2DF04202" w14:textId="77777777" w:rsidR="00612B31" w:rsidRPr="00BC4590" w:rsidRDefault="00612B31" w:rsidP="00F97B58">
            <w:pPr>
              <w:rPr>
                <w:rFonts w:cs="Times New Roman"/>
                <w:szCs w:val="24"/>
              </w:rPr>
            </w:pPr>
            <w:r w:rsidRPr="00BC4590">
              <w:rPr>
                <w:rFonts w:cs="Times New Roman"/>
                <w:szCs w:val="24"/>
              </w:rPr>
              <w:t>6</w:t>
            </w:r>
          </w:p>
        </w:tc>
        <w:tc>
          <w:tcPr>
            <w:tcW w:w="1276" w:type="dxa"/>
          </w:tcPr>
          <w:p w14:paraId="75210A6C" w14:textId="77777777" w:rsidR="00612B31" w:rsidRPr="00BC4590" w:rsidRDefault="00612B31" w:rsidP="00F97B58">
            <w:pPr>
              <w:rPr>
                <w:rFonts w:cs="Times New Roman"/>
                <w:szCs w:val="24"/>
              </w:rPr>
            </w:pPr>
            <w:r w:rsidRPr="00BC4590">
              <w:rPr>
                <w:rFonts w:cs="Times New Roman"/>
                <w:szCs w:val="24"/>
              </w:rPr>
              <w:t xml:space="preserve">25.2.1-1(1) </w:t>
            </w:r>
          </w:p>
        </w:tc>
        <w:tc>
          <w:tcPr>
            <w:tcW w:w="4820" w:type="dxa"/>
          </w:tcPr>
          <w:p w14:paraId="0F99C291" w14:textId="77777777" w:rsidR="00612B31" w:rsidRPr="00BC4590" w:rsidRDefault="00612B31" w:rsidP="00F97B58">
            <w:pPr>
              <w:rPr>
                <w:rFonts w:cs="Times New Roman"/>
                <w:szCs w:val="24"/>
              </w:rPr>
            </w:pPr>
          </w:p>
        </w:tc>
        <w:tc>
          <w:tcPr>
            <w:tcW w:w="4252" w:type="dxa"/>
          </w:tcPr>
          <w:p w14:paraId="18C9F125" w14:textId="77777777" w:rsidR="00612B31" w:rsidRPr="00BC4590" w:rsidRDefault="00612B31" w:rsidP="00F97B58">
            <w:pPr>
              <w:rPr>
                <w:rFonts w:cs="Times New Roman"/>
                <w:szCs w:val="24"/>
              </w:rPr>
            </w:pPr>
            <w:r w:rsidRPr="00BC4590">
              <w:rPr>
                <w:rFonts w:cs="Times New Roman"/>
                <w:szCs w:val="24"/>
              </w:rPr>
              <w:t xml:space="preserve">Bổ sung: Bảng 2A/25.4 hoặc 25.2.1-5. Trong trường hợp thiết bị neo đối với tàu hoạt động ở vùng nước sâu và vùng nước không được che chắn thì Đăng kiểm có thể yêu cầu xem xét đặc biệt thiết bị này. </w:t>
            </w:r>
            <w:r w:rsidRPr="00BC4590">
              <w:rPr>
                <w:rFonts w:cs="Times New Roman"/>
                <w:szCs w:val="24"/>
              </w:rPr>
              <w:lastRenderedPageBreak/>
              <w:t>Tất cả các tàu phải được trang bị các phương tiện để kéo thả neo và chằng buộc.</w:t>
            </w:r>
          </w:p>
          <w:p w14:paraId="1634E253" w14:textId="77777777" w:rsidR="00612B31" w:rsidRPr="00BC4590" w:rsidRDefault="00612B31" w:rsidP="00F97B58">
            <w:pPr>
              <w:rPr>
                <w:rFonts w:cs="Times New Roman"/>
                <w:szCs w:val="24"/>
              </w:rPr>
            </w:pPr>
          </w:p>
        </w:tc>
        <w:tc>
          <w:tcPr>
            <w:tcW w:w="2835" w:type="dxa"/>
          </w:tcPr>
          <w:p w14:paraId="05DB4161" w14:textId="77777777" w:rsidR="00612B31" w:rsidRPr="00BC4590" w:rsidRDefault="00612B31" w:rsidP="00F97B58">
            <w:pPr>
              <w:rPr>
                <w:rFonts w:cs="Times New Roman"/>
                <w:szCs w:val="24"/>
              </w:rPr>
            </w:pPr>
            <w:r w:rsidRPr="00BC4590">
              <w:rPr>
                <w:rFonts w:cs="Times New Roman"/>
                <w:szCs w:val="24"/>
              </w:rPr>
              <w:lastRenderedPageBreak/>
              <w:t>Sửa đổi cho phù hợp</w:t>
            </w:r>
          </w:p>
        </w:tc>
      </w:tr>
      <w:tr w:rsidR="00612B31" w:rsidRPr="00BC4590" w14:paraId="4619512C" w14:textId="77777777" w:rsidTr="00612B31">
        <w:tc>
          <w:tcPr>
            <w:tcW w:w="675" w:type="dxa"/>
          </w:tcPr>
          <w:p w14:paraId="75577BD0" w14:textId="77777777" w:rsidR="00612B31" w:rsidRPr="00BC4590" w:rsidRDefault="00612B31" w:rsidP="00F97B58">
            <w:pPr>
              <w:rPr>
                <w:rFonts w:cs="Times New Roman"/>
                <w:szCs w:val="24"/>
              </w:rPr>
            </w:pPr>
            <w:r w:rsidRPr="00BC4590">
              <w:rPr>
                <w:rFonts w:cs="Times New Roman"/>
                <w:szCs w:val="24"/>
              </w:rPr>
              <w:lastRenderedPageBreak/>
              <w:t>7</w:t>
            </w:r>
          </w:p>
        </w:tc>
        <w:tc>
          <w:tcPr>
            <w:tcW w:w="1276" w:type="dxa"/>
          </w:tcPr>
          <w:p w14:paraId="3835E1E2" w14:textId="77777777" w:rsidR="00612B31" w:rsidRPr="00BC4590" w:rsidRDefault="00612B31" w:rsidP="00F97B58">
            <w:pPr>
              <w:rPr>
                <w:rFonts w:cs="Times New Roman"/>
                <w:szCs w:val="24"/>
              </w:rPr>
            </w:pPr>
            <w:r w:rsidRPr="00BC4590">
              <w:rPr>
                <w:rFonts w:cs="Times New Roman"/>
                <w:szCs w:val="24"/>
              </w:rPr>
              <w:t xml:space="preserve">25.2.1-5 </w:t>
            </w:r>
          </w:p>
        </w:tc>
        <w:tc>
          <w:tcPr>
            <w:tcW w:w="4820" w:type="dxa"/>
          </w:tcPr>
          <w:p w14:paraId="062776BE" w14:textId="77777777" w:rsidR="00612B31" w:rsidRPr="00BC4590" w:rsidRDefault="00612B31" w:rsidP="00F97B58">
            <w:pPr>
              <w:rPr>
                <w:rFonts w:cs="Times New Roman"/>
                <w:szCs w:val="24"/>
              </w:rPr>
            </w:pPr>
            <w:r w:rsidRPr="00BC4590">
              <w:rPr>
                <w:rFonts w:cs="Times New Roman"/>
                <w:szCs w:val="24"/>
              </w:rPr>
              <w:t xml:space="preserve">Tra theo Bảng 2A/25.3 </w:t>
            </w:r>
          </w:p>
        </w:tc>
        <w:tc>
          <w:tcPr>
            <w:tcW w:w="4252" w:type="dxa"/>
          </w:tcPr>
          <w:p w14:paraId="3303101F" w14:textId="77777777" w:rsidR="00612B31" w:rsidRPr="00BC4590" w:rsidRDefault="00612B31" w:rsidP="00F97B58">
            <w:pPr>
              <w:rPr>
                <w:rFonts w:cs="Times New Roman"/>
                <w:szCs w:val="24"/>
              </w:rPr>
            </w:pPr>
            <w:r w:rsidRPr="00BC4590">
              <w:rPr>
                <w:rFonts w:cs="Times New Roman"/>
                <w:szCs w:val="24"/>
              </w:rPr>
              <w:t>Sửa đổi: Số lượng và dộ bền dây buộc tàu</w:t>
            </w:r>
          </w:p>
        </w:tc>
        <w:tc>
          <w:tcPr>
            <w:tcW w:w="2835" w:type="dxa"/>
          </w:tcPr>
          <w:p w14:paraId="178E387A" w14:textId="77777777" w:rsidR="00612B31" w:rsidRPr="00BC4590" w:rsidRDefault="00612B31" w:rsidP="00F97B58">
            <w:pPr>
              <w:rPr>
                <w:rFonts w:cs="Times New Roman"/>
                <w:szCs w:val="24"/>
              </w:rPr>
            </w:pPr>
            <w:r w:rsidRPr="00BC4590">
              <w:rPr>
                <w:rFonts w:cs="Times New Roman"/>
                <w:szCs w:val="24"/>
              </w:rPr>
              <w:t>Sửa đổi tính toán sát với tàu</w:t>
            </w:r>
          </w:p>
        </w:tc>
      </w:tr>
      <w:tr w:rsidR="00612B31" w:rsidRPr="00BC4590" w14:paraId="6295F17E" w14:textId="77777777" w:rsidTr="00612B31">
        <w:tc>
          <w:tcPr>
            <w:tcW w:w="675" w:type="dxa"/>
          </w:tcPr>
          <w:p w14:paraId="544BEF4F" w14:textId="77777777" w:rsidR="00612B31" w:rsidRPr="00BC4590" w:rsidRDefault="00612B31" w:rsidP="00F97B58">
            <w:pPr>
              <w:rPr>
                <w:rFonts w:cs="Times New Roman"/>
                <w:szCs w:val="24"/>
              </w:rPr>
            </w:pPr>
            <w:r w:rsidRPr="00BC4590">
              <w:rPr>
                <w:rFonts w:cs="Times New Roman"/>
                <w:szCs w:val="24"/>
              </w:rPr>
              <w:t>8</w:t>
            </w:r>
          </w:p>
        </w:tc>
        <w:tc>
          <w:tcPr>
            <w:tcW w:w="1276" w:type="dxa"/>
          </w:tcPr>
          <w:p w14:paraId="002879E0" w14:textId="77777777" w:rsidR="00612B31" w:rsidRPr="00BC4590" w:rsidRDefault="00612B31" w:rsidP="00F97B58">
            <w:pPr>
              <w:rPr>
                <w:rFonts w:cs="Times New Roman"/>
                <w:szCs w:val="24"/>
              </w:rPr>
            </w:pPr>
            <w:r w:rsidRPr="00BC4590">
              <w:rPr>
                <w:rFonts w:cs="Times New Roman"/>
                <w:szCs w:val="24"/>
              </w:rPr>
              <w:t xml:space="preserve">25.2.1-7 </w:t>
            </w:r>
          </w:p>
        </w:tc>
        <w:tc>
          <w:tcPr>
            <w:tcW w:w="4820" w:type="dxa"/>
          </w:tcPr>
          <w:p w14:paraId="2BD8477D" w14:textId="77777777" w:rsidR="00612B31" w:rsidRPr="00BC4590" w:rsidRDefault="00612B31" w:rsidP="00F97B58">
            <w:pPr>
              <w:rPr>
                <w:rFonts w:cs="Times New Roman"/>
                <w:szCs w:val="24"/>
              </w:rPr>
            </w:pPr>
          </w:p>
        </w:tc>
        <w:tc>
          <w:tcPr>
            <w:tcW w:w="4252" w:type="dxa"/>
          </w:tcPr>
          <w:p w14:paraId="233B5A55" w14:textId="77777777" w:rsidR="00612B31" w:rsidRPr="00BC4590" w:rsidRDefault="00612B31" w:rsidP="00F97B58">
            <w:pPr>
              <w:rPr>
                <w:rFonts w:cs="Times New Roman"/>
                <w:szCs w:val="24"/>
              </w:rPr>
            </w:pPr>
            <w:r w:rsidRPr="00BC4590">
              <w:rPr>
                <w:rFonts w:cs="Times New Roman"/>
                <w:szCs w:val="24"/>
              </w:rPr>
              <w:t xml:space="preserve">Bổ sung: </w:t>
            </w:r>
          </w:p>
          <w:p w14:paraId="37054187" w14:textId="77777777" w:rsidR="00612B31" w:rsidRPr="00BC4590" w:rsidRDefault="00612B31" w:rsidP="00F97B58">
            <w:pPr>
              <w:rPr>
                <w:rFonts w:cs="Times New Roman"/>
                <w:szCs w:val="24"/>
              </w:rPr>
            </w:pPr>
            <w:r w:rsidRPr="00BC4590">
              <w:rPr>
                <w:rFonts w:cs="Times New Roman"/>
                <w:szCs w:val="24"/>
              </w:rPr>
              <w:t>(1) Hầm xích phải có đủ thể tích và chiều sâu để dễ dàng dẫn hướng xích neo qua ống dẫn xích và tự xếp của xích.</w:t>
            </w:r>
          </w:p>
          <w:p w14:paraId="5FAF98EE" w14:textId="77777777" w:rsidR="00612B31" w:rsidRPr="00BC4590" w:rsidRDefault="00612B31" w:rsidP="00F97B58">
            <w:pPr>
              <w:rPr>
                <w:rFonts w:cs="Times New Roman"/>
                <w:szCs w:val="24"/>
              </w:rPr>
            </w:pPr>
            <w:r w:rsidRPr="00BC4590">
              <w:rPr>
                <w:rFonts w:cs="Times New Roman"/>
                <w:szCs w:val="24"/>
              </w:rPr>
              <w:t>(7) Một đầu của xích neo trên tàu phải được buộc cố định vào kết cấu bằng chốt có khả năng chịu được lực không nhỏ hơn 15% và không lớn hơn 30% tải trọng kéo đứt của xích neo.</w:t>
            </w:r>
          </w:p>
          <w:p w14:paraId="6E8AC7D6" w14:textId="77777777" w:rsidR="00612B31" w:rsidRPr="00BC4590" w:rsidRDefault="00612B31" w:rsidP="00F97B58">
            <w:pPr>
              <w:rPr>
                <w:rFonts w:cs="Times New Roman"/>
                <w:szCs w:val="24"/>
              </w:rPr>
            </w:pPr>
            <w:r w:rsidRPr="00BC4590">
              <w:rPr>
                <w:rFonts w:cs="Times New Roman"/>
                <w:szCs w:val="24"/>
              </w:rPr>
              <w:t>(8) Chốt phải có phương tiện phù hợp để có thể dễ dàng thả xích neo xuống biển, thao tác từ vị trí bên ngoài thùng xích trong trường hợp khẩn cấp.</w:t>
            </w:r>
          </w:p>
        </w:tc>
        <w:tc>
          <w:tcPr>
            <w:tcW w:w="2835" w:type="dxa"/>
          </w:tcPr>
          <w:p w14:paraId="5D2153BA" w14:textId="77777777" w:rsidR="00612B31" w:rsidRPr="00BC4590" w:rsidRDefault="00612B31" w:rsidP="00F97B58">
            <w:pPr>
              <w:rPr>
                <w:rFonts w:cs="Times New Roman"/>
                <w:szCs w:val="24"/>
              </w:rPr>
            </w:pPr>
            <w:r w:rsidRPr="00BC4590">
              <w:rPr>
                <w:rFonts w:cs="Times New Roman"/>
                <w:szCs w:val="24"/>
              </w:rPr>
              <w:t>Sửa đổi cho phù hợp với yêu cầu khai thác</w:t>
            </w:r>
          </w:p>
        </w:tc>
      </w:tr>
      <w:tr w:rsidR="00612B31" w:rsidRPr="00BC4590" w14:paraId="14AFCFC5" w14:textId="77777777" w:rsidTr="00612B31">
        <w:tc>
          <w:tcPr>
            <w:tcW w:w="675" w:type="dxa"/>
          </w:tcPr>
          <w:p w14:paraId="2D5E5055" w14:textId="77777777" w:rsidR="00612B31" w:rsidRPr="00BC4590" w:rsidRDefault="00612B31" w:rsidP="00F97B58">
            <w:pPr>
              <w:rPr>
                <w:rFonts w:cs="Times New Roman"/>
                <w:szCs w:val="24"/>
              </w:rPr>
            </w:pPr>
            <w:r w:rsidRPr="00BC4590">
              <w:rPr>
                <w:rFonts w:cs="Times New Roman"/>
                <w:szCs w:val="24"/>
              </w:rPr>
              <w:t>8</w:t>
            </w:r>
          </w:p>
        </w:tc>
        <w:tc>
          <w:tcPr>
            <w:tcW w:w="1276" w:type="dxa"/>
          </w:tcPr>
          <w:p w14:paraId="163C9364" w14:textId="77777777" w:rsidR="00612B31" w:rsidRPr="00BC4590" w:rsidRDefault="00612B31" w:rsidP="00F97B58">
            <w:pPr>
              <w:rPr>
                <w:rFonts w:cs="Times New Roman"/>
                <w:szCs w:val="24"/>
              </w:rPr>
            </w:pPr>
            <w:r w:rsidRPr="00BC4590">
              <w:rPr>
                <w:rFonts w:cs="Times New Roman"/>
                <w:szCs w:val="24"/>
              </w:rPr>
              <w:t xml:space="preserve">25.2.1-8 </w:t>
            </w:r>
          </w:p>
        </w:tc>
        <w:tc>
          <w:tcPr>
            <w:tcW w:w="4820" w:type="dxa"/>
          </w:tcPr>
          <w:p w14:paraId="2CEF13E2" w14:textId="77777777" w:rsidR="00612B31" w:rsidRPr="00BC4590" w:rsidRDefault="00612B31" w:rsidP="00F97B58">
            <w:pPr>
              <w:rPr>
                <w:rFonts w:cs="Times New Roman"/>
                <w:szCs w:val="24"/>
              </w:rPr>
            </w:pPr>
            <w:r w:rsidRPr="00BC4590">
              <w:rPr>
                <w:rFonts w:cs="Times New Roman"/>
                <w:szCs w:val="24"/>
              </w:rPr>
              <w:t xml:space="preserve">Những quy định khác </w:t>
            </w:r>
          </w:p>
          <w:p w14:paraId="6ADA938D" w14:textId="77777777" w:rsidR="00612B31" w:rsidRPr="00BC4590" w:rsidRDefault="00612B31" w:rsidP="00F97B58">
            <w:pPr>
              <w:rPr>
                <w:rFonts w:cs="Times New Roman"/>
                <w:szCs w:val="24"/>
              </w:rPr>
            </w:pPr>
            <w:r w:rsidRPr="00BC4590">
              <w:rPr>
                <w:rFonts w:cs="Times New Roman"/>
                <w:szCs w:val="24"/>
              </w:rPr>
              <w:t>Tất cả các tàu phải trang bị phương tiện kéo thả neo</w:t>
            </w:r>
          </w:p>
        </w:tc>
        <w:tc>
          <w:tcPr>
            <w:tcW w:w="4252" w:type="dxa"/>
          </w:tcPr>
          <w:p w14:paraId="5E5B68E1" w14:textId="77777777" w:rsidR="00612B31" w:rsidRPr="00BC4590" w:rsidRDefault="00612B31" w:rsidP="00F97B58">
            <w:pPr>
              <w:rPr>
                <w:rFonts w:cs="Times New Roman"/>
                <w:szCs w:val="24"/>
              </w:rPr>
            </w:pPr>
            <w:r w:rsidRPr="00BC4590">
              <w:rPr>
                <w:rFonts w:cs="Times New Roman"/>
                <w:szCs w:val="24"/>
              </w:rPr>
              <w:t>Sửa đổi: Cơ cấu đỡ bệ tời neo và thiết bị chặn xích neo</w:t>
            </w:r>
          </w:p>
          <w:p w14:paraId="73D365DD" w14:textId="77777777" w:rsidR="00612B31" w:rsidRPr="00BC4590" w:rsidRDefault="00612B31" w:rsidP="00F97B58">
            <w:pPr>
              <w:rPr>
                <w:rFonts w:cs="Times New Roman"/>
                <w:szCs w:val="24"/>
              </w:rPr>
            </w:pPr>
            <w:r w:rsidRPr="00BC4590">
              <w:rPr>
                <w:rFonts w:cs="Times New Roman"/>
                <w:szCs w:val="24"/>
              </w:rPr>
              <w:t>(1) Tất cả các tàu phải được trang bị các phương tiện kéo thả neo.Cơ cấu đỡ bệ tời neo và thiết bị chặn xích neo phải đủ để dàn đều tải trọng làm việc và tải trọng sóng.</w:t>
            </w:r>
          </w:p>
          <w:p w14:paraId="0FF7BF3B" w14:textId="77777777" w:rsidR="00612B31" w:rsidRPr="00BC4590" w:rsidRDefault="00612B31" w:rsidP="00F97B58">
            <w:pPr>
              <w:rPr>
                <w:rFonts w:cs="Times New Roman"/>
                <w:szCs w:val="24"/>
              </w:rPr>
            </w:pPr>
            <w:r w:rsidRPr="00BC4590">
              <w:rPr>
                <w:rFonts w:cs="Times New Roman"/>
                <w:szCs w:val="24"/>
              </w:rPr>
              <w:t xml:space="preserve">(2) Một đầu của xích neo phải được buộc cố định vào thân tàu bằng ma ní thông qua một khuyết nối khỏe và đầu kia được nối với neo bằng ma ní hoặc các cơ cấu </w:t>
            </w:r>
            <w:r w:rsidRPr="00BC4590">
              <w:rPr>
                <w:rFonts w:cs="Times New Roman"/>
                <w:szCs w:val="24"/>
              </w:rPr>
              <w:lastRenderedPageBreak/>
              <w:t>tương đương khác.Ứng suất cho phép kết cấu đỡ bệ tời neo và thiết bị chặn xích neo, gồm cả chiều dày tổng cộng phải không lớn hơn giá trị cho phép sau:</w:t>
            </w:r>
          </w:p>
          <w:p w14:paraId="2E6FFC4C" w14:textId="77777777" w:rsidR="00612B31" w:rsidRPr="00BC4590" w:rsidRDefault="00612B31" w:rsidP="00F97B58">
            <w:pPr>
              <w:rPr>
                <w:rFonts w:cs="Times New Roman"/>
                <w:szCs w:val="24"/>
              </w:rPr>
            </w:pPr>
            <w:r w:rsidRPr="00BC4590">
              <w:rPr>
                <w:rFonts w:cs="Times New Roman"/>
                <w:szCs w:val="24"/>
              </w:rPr>
              <w:t>(a) Ứng suất uốn: 1,00ReH</w:t>
            </w:r>
          </w:p>
          <w:p w14:paraId="192EBC7D" w14:textId="77777777" w:rsidR="00612B31" w:rsidRPr="00BC4590" w:rsidRDefault="00612B31" w:rsidP="00F97B58">
            <w:pPr>
              <w:rPr>
                <w:rFonts w:cs="Times New Roman"/>
                <w:szCs w:val="24"/>
              </w:rPr>
            </w:pPr>
            <w:r w:rsidRPr="00BC4590">
              <w:rPr>
                <w:rFonts w:cs="Times New Roman"/>
                <w:szCs w:val="24"/>
              </w:rPr>
              <w:t>(b) Ứng suất cắt: 0,60ReH</w:t>
            </w:r>
          </w:p>
          <w:p w14:paraId="3101C8D3" w14:textId="77777777" w:rsidR="00612B31" w:rsidRPr="00BC4590" w:rsidRDefault="00612B31" w:rsidP="00F97B58">
            <w:pPr>
              <w:rPr>
                <w:rFonts w:cs="Times New Roman"/>
                <w:szCs w:val="24"/>
              </w:rPr>
            </w:pPr>
            <w:r w:rsidRPr="00BC4590">
              <w:rPr>
                <w:rFonts w:cs="Times New Roman"/>
                <w:szCs w:val="24"/>
              </w:rPr>
              <w:t>ReH : Ứng suất chảy tối thiểu của vật liệu.</w:t>
            </w:r>
          </w:p>
        </w:tc>
        <w:tc>
          <w:tcPr>
            <w:tcW w:w="2835" w:type="dxa"/>
          </w:tcPr>
          <w:p w14:paraId="2C821015" w14:textId="77777777" w:rsidR="00612B31" w:rsidRPr="00BC4590" w:rsidRDefault="00612B31" w:rsidP="00F97B58">
            <w:pPr>
              <w:rPr>
                <w:rFonts w:cs="Times New Roman"/>
                <w:szCs w:val="24"/>
              </w:rPr>
            </w:pPr>
            <w:r w:rsidRPr="00BC4590">
              <w:rPr>
                <w:rFonts w:cs="Times New Roman"/>
                <w:szCs w:val="24"/>
              </w:rPr>
              <w:lastRenderedPageBreak/>
              <w:t>Sửa dổi cho cụ thể hơn</w:t>
            </w:r>
          </w:p>
        </w:tc>
      </w:tr>
    </w:tbl>
    <w:p w14:paraId="37C27FC0" w14:textId="77777777" w:rsidR="00612B31" w:rsidRPr="00BC4590" w:rsidRDefault="00612B31" w:rsidP="00612B31">
      <w:pPr>
        <w:rPr>
          <w:rFonts w:cs="Times New Roman"/>
          <w:szCs w:val="24"/>
        </w:rPr>
      </w:pPr>
    </w:p>
    <w:p w14:paraId="3BABB1A8" w14:textId="77777777" w:rsidR="003E5028" w:rsidRPr="00BC4590" w:rsidRDefault="003E5028">
      <w:pPr>
        <w:rPr>
          <w:rFonts w:cs="Times New Roman"/>
        </w:rPr>
      </w:pPr>
      <w:r w:rsidRPr="00BC4590">
        <w:rPr>
          <w:rFonts w:cs="Times New Roman"/>
        </w:rPr>
        <w:br w:type="page"/>
      </w:r>
    </w:p>
    <w:p w14:paraId="44CB49C1" w14:textId="77777777" w:rsidR="003E5028" w:rsidRPr="00BC4590" w:rsidRDefault="003E5028">
      <w:pPr>
        <w:rPr>
          <w:rFonts w:cs="Times New Roman"/>
        </w:rPr>
      </w:pPr>
      <w:r w:rsidRPr="00BC4590">
        <w:rPr>
          <w:rFonts w:cs="Times New Roman"/>
        </w:rPr>
        <w:lastRenderedPageBreak/>
        <w:t>PHẦN 2B</w:t>
      </w:r>
    </w:p>
    <w:tbl>
      <w:tblPr>
        <w:tblW w:w="14145" w:type="dxa"/>
        <w:shd w:val="clear" w:color="auto" w:fill="FFFFFF"/>
        <w:tblLayout w:type="fixed"/>
        <w:tblCellMar>
          <w:left w:w="0" w:type="dxa"/>
          <w:right w:w="0" w:type="dxa"/>
        </w:tblCellMar>
        <w:tblLook w:val="04A0" w:firstRow="1" w:lastRow="0" w:firstColumn="1" w:lastColumn="0" w:noHBand="0" w:noVBand="1"/>
      </w:tblPr>
      <w:tblGrid>
        <w:gridCol w:w="691"/>
        <w:gridCol w:w="1276"/>
        <w:gridCol w:w="4323"/>
        <w:gridCol w:w="6390"/>
        <w:gridCol w:w="1465"/>
      </w:tblGrid>
      <w:tr w:rsidR="003E5028" w:rsidRPr="00BC4590" w14:paraId="76BD143E" w14:textId="77777777" w:rsidTr="003E5028">
        <w:trPr>
          <w:tblHeader/>
        </w:trPr>
        <w:tc>
          <w:tcPr>
            <w:tcW w:w="69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45D95524" w14:textId="77777777" w:rsidR="003E5028" w:rsidRPr="00BC4590" w:rsidRDefault="003E5028" w:rsidP="003E5028">
            <w:pPr>
              <w:rPr>
                <w:rFonts w:cs="Times New Roman"/>
                <w:b/>
                <w:szCs w:val="24"/>
              </w:rPr>
            </w:pPr>
            <w:r w:rsidRPr="00BC4590">
              <w:rPr>
                <w:rFonts w:cs="Times New Roman"/>
                <w:b/>
                <w:szCs w:val="24"/>
              </w:rPr>
              <w:t>Stt</w:t>
            </w:r>
          </w:p>
        </w:tc>
        <w:tc>
          <w:tcPr>
            <w:tcW w:w="127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14:paraId="3DA432BA" w14:textId="77777777" w:rsidR="003E5028" w:rsidRPr="00BC4590" w:rsidRDefault="003E5028" w:rsidP="003E5028">
            <w:pPr>
              <w:rPr>
                <w:rFonts w:cs="Times New Roman"/>
                <w:b/>
                <w:szCs w:val="24"/>
              </w:rPr>
            </w:pPr>
            <w:r w:rsidRPr="00BC4590">
              <w:rPr>
                <w:rFonts w:cs="Times New Roman"/>
                <w:b/>
                <w:szCs w:val="24"/>
              </w:rPr>
              <w:t>Điều khoản</w:t>
            </w:r>
          </w:p>
        </w:tc>
        <w:tc>
          <w:tcPr>
            <w:tcW w:w="432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14:paraId="5F3ACB95" w14:textId="77777777" w:rsidR="003E5028" w:rsidRPr="00BC4590" w:rsidRDefault="003E5028" w:rsidP="003E5028">
            <w:pPr>
              <w:rPr>
                <w:rFonts w:cs="Times New Roman"/>
                <w:b/>
                <w:szCs w:val="24"/>
              </w:rPr>
            </w:pPr>
            <w:r w:rsidRPr="00BC4590">
              <w:rPr>
                <w:rFonts w:cs="Times New Roman"/>
                <w:b/>
                <w:szCs w:val="24"/>
              </w:rPr>
              <w:t>Nội dung cũ</w:t>
            </w:r>
          </w:p>
        </w:tc>
        <w:tc>
          <w:tcPr>
            <w:tcW w:w="639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14:paraId="6DA0EDF1" w14:textId="77777777" w:rsidR="003E5028" w:rsidRPr="00BC4590" w:rsidRDefault="003E5028" w:rsidP="003E5028">
            <w:pPr>
              <w:rPr>
                <w:rFonts w:cs="Times New Roman"/>
                <w:b/>
                <w:szCs w:val="24"/>
              </w:rPr>
            </w:pPr>
            <w:r w:rsidRPr="00BC4590">
              <w:rPr>
                <w:rFonts w:cs="Times New Roman"/>
                <w:b/>
                <w:szCs w:val="24"/>
              </w:rPr>
              <w:t>Nội dung mới</w:t>
            </w:r>
          </w:p>
        </w:tc>
        <w:tc>
          <w:tcPr>
            <w:tcW w:w="146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14:paraId="51D51615" w14:textId="77777777" w:rsidR="003E5028" w:rsidRPr="00BC4590" w:rsidRDefault="003E5028" w:rsidP="003E5028">
            <w:pPr>
              <w:rPr>
                <w:rFonts w:cs="Times New Roman"/>
                <w:b/>
                <w:szCs w:val="24"/>
              </w:rPr>
            </w:pPr>
            <w:r w:rsidRPr="00BC4590">
              <w:rPr>
                <w:rFonts w:cs="Times New Roman"/>
                <w:b/>
                <w:szCs w:val="24"/>
              </w:rPr>
              <w:t>Lý do</w:t>
            </w:r>
          </w:p>
        </w:tc>
      </w:tr>
      <w:tr w:rsidR="003E5028" w:rsidRPr="00BC4590" w14:paraId="79358414" w14:textId="77777777" w:rsidTr="00C57BEC">
        <w:tc>
          <w:tcPr>
            <w:tcW w:w="69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4EBE8EF3" w14:textId="77777777" w:rsidR="003E5028" w:rsidRPr="00BC4590" w:rsidRDefault="003E5028" w:rsidP="003E5028">
            <w:pPr>
              <w:rPr>
                <w:rFonts w:cs="Times New Roman"/>
                <w:szCs w:val="24"/>
              </w:rPr>
            </w:pPr>
            <w:r w:rsidRPr="00BC4590">
              <w:rPr>
                <w:rFonts w:cs="Times New Roman"/>
                <w:szCs w:val="24"/>
              </w:rPr>
              <w:t>1</w:t>
            </w:r>
          </w:p>
        </w:tc>
        <w:tc>
          <w:tcPr>
            <w:tcW w:w="127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14:paraId="7F7EE700" w14:textId="77777777" w:rsidR="003E5028" w:rsidRPr="00BC4590" w:rsidRDefault="003E5028" w:rsidP="003E5028">
            <w:pPr>
              <w:rPr>
                <w:rFonts w:cs="Times New Roman"/>
                <w:szCs w:val="24"/>
              </w:rPr>
            </w:pPr>
            <w:r w:rsidRPr="00BC4590">
              <w:rPr>
                <w:rFonts w:cs="Times New Roman"/>
                <w:szCs w:val="24"/>
              </w:rPr>
              <w:t>21.1.6-3(3)</w:t>
            </w:r>
          </w:p>
        </w:tc>
        <w:tc>
          <w:tcPr>
            <w:tcW w:w="432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14:paraId="4270EC54" w14:textId="77777777" w:rsidR="003E5028" w:rsidRPr="00BC4590" w:rsidRDefault="003E5028" w:rsidP="003E5028">
            <w:pPr>
              <w:rPr>
                <w:rFonts w:cs="Times New Roman"/>
                <w:szCs w:val="24"/>
              </w:rPr>
            </w:pPr>
            <w:r w:rsidRPr="00BC4590">
              <w:rPr>
                <w:rFonts w:cs="Times New Roman"/>
                <w:szCs w:val="24"/>
              </w:rPr>
              <w:t>(3)</w:t>
            </w:r>
            <w:r w:rsidRPr="00BC4590">
              <w:rPr>
                <w:rFonts w:cs="Times New Roman"/>
                <w:szCs w:val="24"/>
              </w:rPr>
              <w:tab/>
              <w:t>Mô đun chống uốn của tiết diện và diện tích tiết diện bản thành của cốt phải sao cho ứng suất uốn, ứng suất cắt và ứng suất tương đương không được lớn hơn các giá trị dưới đây:</w:t>
            </w:r>
          </w:p>
          <w:p w14:paraId="012719C7" w14:textId="77777777" w:rsidR="003E5028" w:rsidRPr="00BC4590" w:rsidRDefault="003E5028" w:rsidP="003E5028">
            <w:pPr>
              <w:rPr>
                <w:rFonts w:cs="Times New Roman"/>
                <w:b/>
                <w:szCs w:val="24"/>
              </w:rPr>
            </w:pPr>
            <w:r w:rsidRPr="00BC4590">
              <w:rPr>
                <w:rFonts w:cs="Times New Roman"/>
                <w:szCs w:val="24"/>
              </w:rPr>
              <w:t>Ứng suất uốn (ứng suất pháp):</w:t>
            </w:r>
            <w:r w:rsidRPr="00BC4590">
              <w:rPr>
                <w:rFonts w:cs="Times New Roman"/>
                <w:szCs w:val="24"/>
              </w:rPr>
              <w:tab/>
            </w:r>
            <w:r w:rsidRPr="00BC4590">
              <w:rPr>
                <w:rFonts w:cs="Times New Roman"/>
                <w:position w:val="-30"/>
                <w:szCs w:val="24"/>
              </w:rPr>
              <w:object w:dxaOrig="999" w:dyaOrig="680" w14:anchorId="4E0CE3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33.75pt" o:ole="">
                  <v:imagedata r:id="rId10" o:title=""/>
                </v:shape>
                <o:OLEObject Type="Embed" ProgID="Equation.3" ShapeID="_x0000_i1025" DrawAspect="Content" ObjectID="_1731239561" r:id="rId11"/>
              </w:object>
            </w:r>
            <w:r w:rsidRPr="00BC4590">
              <w:rPr>
                <w:rFonts w:cs="Times New Roman"/>
                <w:szCs w:val="24"/>
              </w:rPr>
              <w:t xml:space="preserve"> </w:t>
            </w:r>
            <w:r w:rsidRPr="00BC4590">
              <w:rPr>
                <w:rFonts w:cs="Times New Roman"/>
                <w:szCs w:val="24"/>
              </w:rPr>
              <w:tab/>
              <w:t>N/mm</w:t>
            </w:r>
            <w:r w:rsidRPr="00BC4590">
              <w:rPr>
                <w:rFonts w:cs="Times New Roman"/>
                <w:szCs w:val="24"/>
                <w:vertAlign w:val="superscript"/>
              </w:rPr>
              <w:t>2</w:t>
            </w:r>
          </w:p>
          <w:p w14:paraId="541490CD" w14:textId="77777777" w:rsidR="003E5028" w:rsidRPr="00BC4590" w:rsidRDefault="003E5028" w:rsidP="003E5028">
            <w:pPr>
              <w:rPr>
                <w:rFonts w:cs="Times New Roman"/>
                <w:b/>
                <w:szCs w:val="24"/>
              </w:rPr>
            </w:pPr>
            <w:r w:rsidRPr="00BC4590">
              <w:rPr>
                <w:rFonts w:cs="Times New Roman"/>
                <w:szCs w:val="24"/>
              </w:rPr>
              <w:t>Ứng suất cắt  (ứng suất tiếp):</w:t>
            </w:r>
            <w:r w:rsidRPr="00BC4590">
              <w:rPr>
                <w:rFonts w:cs="Times New Roman"/>
                <w:szCs w:val="24"/>
              </w:rPr>
              <w:tab/>
            </w:r>
            <w:r w:rsidRPr="00BC4590">
              <w:rPr>
                <w:rFonts w:cs="Times New Roman"/>
                <w:position w:val="-30"/>
                <w:szCs w:val="24"/>
              </w:rPr>
              <w:object w:dxaOrig="800" w:dyaOrig="680" w14:anchorId="5F85BE34">
                <v:shape id="_x0000_i1026" type="#_x0000_t75" style="width:39.75pt;height:33.75pt" o:ole="">
                  <v:imagedata r:id="rId12" o:title=""/>
                </v:shape>
                <o:OLEObject Type="Embed" ProgID="Equation.3" ShapeID="_x0000_i1026" DrawAspect="Content" ObjectID="_1731239562" r:id="rId13"/>
              </w:object>
            </w:r>
            <w:r w:rsidRPr="00BC4590">
              <w:rPr>
                <w:rFonts w:cs="Times New Roman"/>
                <w:szCs w:val="24"/>
              </w:rPr>
              <w:tab/>
              <w:t>N/mm</w:t>
            </w:r>
            <w:r w:rsidRPr="00BC4590">
              <w:rPr>
                <w:rFonts w:cs="Times New Roman"/>
                <w:szCs w:val="24"/>
                <w:vertAlign w:val="superscript"/>
              </w:rPr>
              <w:t>2</w:t>
            </w:r>
          </w:p>
          <w:p w14:paraId="3403FA71" w14:textId="77777777" w:rsidR="003E5028" w:rsidRPr="00BC4590" w:rsidRDefault="003E5028" w:rsidP="003E5028">
            <w:pPr>
              <w:rPr>
                <w:rStyle w:val="08Char"/>
                <w:rFonts w:ascii="Times New Roman" w:eastAsiaTheme="minorHAnsi" w:hAnsi="Times New Roman"/>
                <w:b/>
                <w:szCs w:val="24"/>
                <w:vertAlign w:val="superscript"/>
              </w:rPr>
            </w:pPr>
            <w:r w:rsidRPr="00BC4590">
              <w:rPr>
                <w:rFonts w:cs="Times New Roman"/>
                <w:szCs w:val="24"/>
              </w:rPr>
              <w:t>Ứng  suất tương đương:</w:t>
            </w:r>
            <w:r w:rsidRPr="00BC4590">
              <w:rPr>
                <w:rFonts w:cs="Times New Roman"/>
                <w:szCs w:val="24"/>
              </w:rPr>
              <w:tab/>
            </w:r>
            <w:r w:rsidRPr="00BC4590">
              <w:rPr>
                <w:rFonts w:cs="Times New Roman"/>
                <w:position w:val="-30"/>
                <w:szCs w:val="24"/>
              </w:rPr>
              <w:object w:dxaOrig="2299" w:dyaOrig="680" w14:anchorId="28DEB080">
                <v:shape id="_x0000_i1027" type="#_x0000_t75" style="width:114.75pt;height:33.75pt" o:ole="">
                  <v:imagedata r:id="rId14" o:title=""/>
                </v:shape>
                <o:OLEObject Type="Embed" ProgID="Equation.3" ShapeID="_x0000_i1027" DrawAspect="Content" ObjectID="_1731239563" r:id="rId15"/>
              </w:object>
            </w:r>
            <w:r w:rsidRPr="00BC4590">
              <w:rPr>
                <w:rStyle w:val="08Char"/>
                <w:rFonts w:ascii="Times New Roman" w:eastAsiaTheme="minorHAnsi" w:hAnsi="Times New Roman"/>
                <w:szCs w:val="24"/>
              </w:rPr>
              <w:t xml:space="preserve"> N/mm</w:t>
            </w:r>
            <w:r w:rsidRPr="00BC4590">
              <w:rPr>
                <w:rStyle w:val="08Char"/>
                <w:rFonts w:ascii="Times New Roman" w:eastAsiaTheme="minorHAnsi" w:hAnsi="Times New Roman"/>
                <w:szCs w:val="24"/>
                <w:vertAlign w:val="superscript"/>
              </w:rPr>
              <w:t>2</w:t>
            </w:r>
          </w:p>
          <w:p w14:paraId="17AB8A8F" w14:textId="77777777" w:rsidR="003E5028" w:rsidRPr="00BC4590" w:rsidRDefault="003E5028" w:rsidP="003E5028">
            <w:pPr>
              <w:rPr>
                <w:rFonts w:cs="Times New Roman"/>
                <w:b/>
                <w:szCs w:val="24"/>
              </w:rPr>
            </w:pPr>
            <w:r w:rsidRPr="00BC4590">
              <w:rPr>
                <w:rFonts w:cs="Times New Roman"/>
                <w:szCs w:val="24"/>
              </w:rPr>
              <w:tab/>
            </w:r>
            <w:r w:rsidRPr="00BC4590">
              <w:rPr>
                <w:rFonts w:cs="Times New Roman"/>
                <w:szCs w:val="24"/>
              </w:rPr>
              <w:tab/>
              <w:t>Ứng suất uốn:</w:t>
            </w:r>
            <w:r w:rsidRPr="00BC4590">
              <w:rPr>
                <w:rFonts w:cs="Times New Roman"/>
                <w:szCs w:val="24"/>
              </w:rPr>
              <w:tab/>
            </w:r>
            <w:r w:rsidRPr="00BC4590">
              <w:rPr>
                <w:rFonts w:cs="Times New Roman"/>
                <w:position w:val="-30"/>
                <w:szCs w:val="24"/>
              </w:rPr>
              <w:object w:dxaOrig="940" w:dyaOrig="680" w14:anchorId="0225EFA7">
                <v:shape id="_x0000_i1028" type="#_x0000_t75" style="width:47.25pt;height:33.75pt" o:ole="">
                  <v:imagedata r:id="rId16" o:title=""/>
                </v:shape>
                <o:OLEObject Type="Embed" ProgID="Equation.3" ShapeID="_x0000_i1028" DrawAspect="Content" ObjectID="_1731239564" r:id="rId17"/>
              </w:object>
            </w:r>
            <w:r w:rsidRPr="00BC4590">
              <w:rPr>
                <w:rFonts w:cs="Times New Roman"/>
                <w:szCs w:val="24"/>
              </w:rPr>
              <w:tab/>
            </w:r>
            <w:r w:rsidRPr="00BC4590">
              <w:rPr>
                <w:rFonts w:cs="Times New Roman"/>
                <w:szCs w:val="24"/>
              </w:rPr>
              <w:tab/>
              <w:t>N/mm</w:t>
            </w:r>
            <w:r w:rsidRPr="00BC4590">
              <w:rPr>
                <w:rFonts w:cs="Times New Roman"/>
                <w:szCs w:val="24"/>
                <w:vertAlign w:val="superscript"/>
              </w:rPr>
              <w:t>2</w:t>
            </w:r>
          </w:p>
          <w:p w14:paraId="2AEF4AB2" w14:textId="77777777" w:rsidR="003E5028" w:rsidRPr="00BC4590" w:rsidRDefault="003E5028" w:rsidP="003E5028">
            <w:pPr>
              <w:rPr>
                <w:rFonts w:cs="Times New Roman"/>
                <w:b/>
                <w:szCs w:val="24"/>
                <w:vertAlign w:val="superscript"/>
              </w:rPr>
            </w:pPr>
            <w:r w:rsidRPr="00BC4590">
              <w:rPr>
                <w:rFonts w:cs="Times New Roman"/>
                <w:szCs w:val="24"/>
              </w:rPr>
              <w:lastRenderedPageBreak/>
              <w:t xml:space="preserve">Ứng suất cắt: </w:t>
            </w:r>
            <w:r w:rsidRPr="00BC4590">
              <w:rPr>
                <w:rFonts w:cs="Times New Roman"/>
                <w:szCs w:val="24"/>
              </w:rPr>
              <w:tab/>
            </w:r>
            <w:r w:rsidRPr="00BC4590">
              <w:rPr>
                <w:rFonts w:cs="Times New Roman"/>
                <w:position w:val="-30"/>
                <w:szCs w:val="24"/>
              </w:rPr>
              <w:object w:dxaOrig="800" w:dyaOrig="680" w14:anchorId="04678248">
                <v:shape id="_x0000_i1029" type="#_x0000_t75" style="width:39.75pt;height:33.75pt" o:ole="">
                  <v:imagedata r:id="rId18" o:title=""/>
                </v:shape>
                <o:OLEObject Type="Embed" ProgID="Equation.3" ShapeID="_x0000_i1029" DrawAspect="Content" ObjectID="_1731239565" r:id="rId19"/>
              </w:object>
            </w:r>
            <w:r w:rsidRPr="00BC4590">
              <w:rPr>
                <w:rFonts w:cs="Times New Roman"/>
                <w:szCs w:val="24"/>
              </w:rPr>
              <w:tab/>
            </w:r>
            <w:r w:rsidRPr="00BC4590">
              <w:rPr>
                <w:rFonts w:cs="Times New Roman"/>
                <w:szCs w:val="24"/>
              </w:rPr>
              <w:tab/>
              <w:t>N/mm</w:t>
            </w:r>
            <w:r w:rsidRPr="00BC4590">
              <w:rPr>
                <w:rFonts w:cs="Times New Roman"/>
                <w:szCs w:val="24"/>
                <w:vertAlign w:val="superscript"/>
              </w:rPr>
              <w:t>2</w:t>
            </w:r>
          </w:p>
          <w:p w14:paraId="391151BA" w14:textId="77777777" w:rsidR="003E5028" w:rsidRPr="00BC4590" w:rsidRDefault="003E5028" w:rsidP="003E5028">
            <w:pPr>
              <w:rPr>
                <w:rStyle w:val="08Char"/>
                <w:rFonts w:ascii="Times New Roman" w:eastAsiaTheme="minorHAnsi" w:hAnsi="Times New Roman"/>
                <w:b/>
                <w:szCs w:val="24"/>
                <w:vertAlign w:val="superscript"/>
              </w:rPr>
            </w:pPr>
            <w:r w:rsidRPr="00BC4590">
              <w:rPr>
                <w:rFonts w:cs="Times New Roman"/>
                <w:szCs w:val="24"/>
              </w:rPr>
              <w:t>Ứng suất tương đương:</w:t>
            </w:r>
            <w:r w:rsidRPr="00BC4590">
              <w:rPr>
                <w:rFonts w:cs="Times New Roman"/>
                <w:szCs w:val="24"/>
              </w:rPr>
              <w:tab/>
            </w:r>
            <w:r w:rsidRPr="00BC4590">
              <w:rPr>
                <w:rFonts w:cs="Times New Roman"/>
                <w:position w:val="-30"/>
                <w:szCs w:val="24"/>
              </w:rPr>
              <w:object w:dxaOrig="2299" w:dyaOrig="680" w14:anchorId="11FDC8DF">
                <v:shape id="_x0000_i1030" type="#_x0000_t75" style="width:114.75pt;height:33.75pt" o:ole="">
                  <v:imagedata r:id="rId20" o:title=""/>
                </v:shape>
                <o:OLEObject Type="Embed" ProgID="Equation.3" ShapeID="_x0000_i1030" DrawAspect="Content" ObjectID="_1731239566" r:id="rId21"/>
              </w:object>
            </w:r>
            <w:r w:rsidRPr="00BC4590">
              <w:rPr>
                <w:rStyle w:val="08Char"/>
                <w:rFonts w:ascii="Times New Roman" w:eastAsiaTheme="minorHAnsi" w:hAnsi="Times New Roman"/>
                <w:szCs w:val="24"/>
              </w:rPr>
              <w:tab/>
            </w:r>
            <w:r w:rsidRPr="00BC4590">
              <w:rPr>
                <w:rStyle w:val="08Char"/>
                <w:rFonts w:ascii="Times New Roman" w:eastAsiaTheme="minorHAnsi" w:hAnsi="Times New Roman"/>
                <w:szCs w:val="24"/>
              </w:rPr>
              <w:tab/>
              <w:t>N/mm</w:t>
            </w:r>
            <w:r w:rsidRPr="00BC4590">
              <w:rPr>
                <w:rStyle w:val="08Char"/>
                <w:rFonts w:ascii="Times New Roman" w:eastAsiaTheme="minorHAnsi" w:hAnsi="Times New Roman"/>
                <w:szCs w:val="24"/>
                <w:vertAlign w:val="superscript"/>
              </w:rPr>
              <w:t>2</w:t>
            </w:r>
            <w:r w:rsidRPr="00BC4590">
              <w:rPr>
                <w:rStyle w:val="08Char"/>
                <w:rFonts w:ascii="Times New Roman" w:eastAsiaTheme="minorHAnsi" w:hAnsi="Times New Roman"/>
                <w:szCs w:val="24"/>
                <w:vertAlign w:val="superscript"/>
              </w:rPr>
              <w:tab/>
            </w:r>
          </w:p>
          <w:p w14:paraId="687915D9" w14:textId="77777777" w:rsidR="003E5028" w:rsidRPr="00BC4590" w:rsidRDefault="003E5028" w:rsidP="003E5028">
            <w:pPr>
              <w:rPr>
                <w:rFonts w:cs="Times New Roman"/>
                <w:szCs w:val="24"/>
              </w:rPr>
            </w:pPr>
            <w:r w:rsidRPr="00BC4590">
              <w:rPr>
                <w:rFonts w:cs="Times New Roman"/>
                <w:szCs w:val="24"/>
              </w:rPr>
              <w:t>Trong đó:</w:t>
            </w:r>
          </w:p>
          <w:p w14:paraId="08481867" w14:textId="77777777" w:rsidR="003E5028" w:rsidRPr="00BC4590" w:rsidRDefault="003E5028" w:rsidP="003E5028">
            <w:pPr>
              <w:rPr>
                <w:rFonts w:cs="Times New Roman"/>
                <w:b/>
                <w:szCs w:val="24"/>
              </w:rPr>
            </w:pPr>
            <w:r w:rsidRPr="00BC4590">
              <w:rPr>
                <w:rFonts w:cs="Times New Roman"/>
                <w:szCs w:val="24"/>
              </w:rPr>
              <w:t>K</w:t>
            </w:r>
            <w:r w:rsidRPr="00BC4590">
              <w:rPr>
                <w:rFonts w:cs="Times New Roman"/>
                <w:szCs w:val="24"/>
                <w:vertAlign w:val="subscript"/>
              </w:rPr>
              <w:t>m</w:t>
            </w:r>
            <w:r w:rsidRPr="00BC4590">
              <w:rPr>
                <w:rFonts w:cs="Times New Roman"/>
                <w:szCs w:val="24"/>
              </w:rPr>
              <w:t>:</w:t>
            </w:r>
            <w:r w:rsidRPr="00BC4590">
              <w:rPr>
                <w:rFonts w:cs="Times New Roman"/>
                <w:szCs w:val="24"/>
              </w:rPr>
              <w:tab/>
              <w:t>Hệ số vật liệu của cốt, như quy định ở 21.1.1-2.</w:t>
            </w:r>
          </w:p>
          <w:p w14:paraId="50DCD07A" w14:textId="77777777" w:rsidR="003E5028" w:rsidRPr="00BC4590" w:rsidRDefault="003E5028" w:rsidP="003E5028">
            <w:pPr>
              <w:rPr>
                <w:rFonts w:cs="Times New Roman"/>
                <w:b/>
                <w:szCs w:val="24"/>
              </w:rPr>
            </w:pPr>
            <w:r w:rsidRPr="00BC4590">
              <w:rPr>
                <w:rFonts w:cs="Times New Roman"/>
                <w:szCs w:val="24"/>
              </w:rPr>
              <w:t>Tuy nhiên, với bánh lái kiểu A, mô đun chống uốn và diện tích tiết diện nằm ngang của cốt ở chỗ có khoét lỗ phải sao cho ứng suất uốn, ứng suất cắt và ứng suất tương đương bất kể là thép cường độ cao hoặc thép thường không được lớn hơn các trị số sau đây:</w:t>
            </w:r>
          </w:p>
          <w:p w14:paraId="4236C6D7" w14:textId="77777777" w:rsidR="003E5028" w:rsidRPr="00BC4590" w:rsidRDefault="003E5028" w:rsidP="003E5028">
            <w:pPr>
              <w:rPr>
                <w:rFonts w:cs="Times New Roman"/>
                <w:b/>
                <w:szCs w:val="24"/>
              </w:rPr>
            </w:pPr>
            <w:r w:rsidRPr="00BC4590">
              <w:rPr>
                <w:rFonts w:cs="Times New Roman"/>
                <w:szCs w:val="24"/>
              </w:rPr>
              <w:t xml:space="preserve">Ứng suất uốn :    </w:t>
            </w:r>
            <w:r w:rsidRPr="00BC4590">
              <w:rPr>
                <w:rFonts w:cs="Times New Roman"/>
                <w:szCs w:val="24"/>
              </w:rPr>
              <w:tab/>
            </w:r>
            <w:r w:rsidRPr="00BC4590">
              <w:rPr>
                <w:rFonts w:cs="Times New Roman"/>
                <w:szCs w:val="24"/>
              </w:rPr>
              <w:tab/>
            </w:r>
            <w:r w:rsidRPr="00BC4590">
              <w:rPr>
                <w:rFonts w:cs="Times New Roman"/>
                <w:szCs w:val="24"/>
              </w:rPr>
              <w:tab/>
            </w:r>
            <w:r w:rsidRPr="00BC4590">
              <w:rPr>
                <w:rFonts w:cs="Times New Roman"/>
                <w:position w:val="-12"/>
                <w:szCs w:val="24"/>
              </w:rPr>
              <w:object w:dxaOrig="880" w:dyaOrig="360" w14:anchorId="500FCCC5">
                <v:shape id="_x0000_i1031" type="#_x0000_t75" style="width:44.25pt;height:18pt" o:ole="">
                  <v:imagedata r:id="rId22" o:title=""/>
                </v:shape>
                <o:OLEObject Type="Embed" ProgID="Equation.3" ShapeID="_x0000_i1031" DrawAspect="Content" ObjectID="_1731239567" r:id="rId23"/>
              </w:object>
            </w:r>
            <w:r w:rsidRPr="00BC4590">
              <w:rPr>
                <w:rFonts w:cs="Times New Roman"/>
                <w:szCs w:val="24"/>
              </w:rPr>
              <w:tab/>
            </w:r>
            <w:r w:rsidRPr="00BC4590">
              <w:rPr>
                <w:rFonts w:cs="Times New Roman"/>
                <w:szCs w:val="24"/>
              </w:rPr>
              <w:tab/>
              <w:t>(N/mm</w:t>
            </w:r>
            <w:r w:rsidRPr="00BC4590">
              <w:rPr>
                <w:rFonts w:cs="Times New Roman"/>
                <w:szCs w:val="24"/>
                <w:vertAlign w:val="superscript"/>
              </w:rPr>
              <w:t>2</w:t>
            </w:r>
            <w:r w:rsidRPr="00BC4590">
              <w:rPr>
                <w:rFonts w:cs="Times New Roman"/>
                <w:szCs w:val="24"/>
              </w:rPr>
              <w:t>)</w:t>
            </w:r>
          </w:p>
          <w:p w14:paraId="4A76FCDF" w14:textId="77777777" w:rsidR="003E5028" w:rsidRPr="00BC4590" w:rsidRDefault="003E5028" w:rsidP="003E5028">
            <w:pPr>
              <w:rPr>
                <w:rFonts w:cs="Times New Roman"/>
                <w:b/>
                <w:szCs w:val="24"/>
              </w:rPr>
            </w:pPr>
            <w:r w:rsidRPr="00BC4590">
              <w:rPr>
                <w:rFonts w:cs="Times New Roman"/>
                <w:szCs w:val="24"/>
              </w:rPr>
              <w:lastRenderedPageBreak/>
              <w:t xml:space="preserve">Ứng suất cắt : </w:t>
            </w:r>
            <w:r w:rsidRPr="00BC4590">
              <w:rPr>
                <w:rFonts w:cs="Times New Roman"/>
                <w:szCs w:val="24"/>
              </w:rPr>
              <w:tab/>
            </w:r>
            <w:r w:rsidRPr="00BC4590">
              <w:rPr>
                <w:rFonts w:cs="Times New Roman"/>
                <w:szCs w:val="24"/>
              </w:rPr>
              <w:tab/>
            </w:r>
            <w:r w:rsidRPr="00BC4590">
              <w:rPr>
                <w:rFonts w:cs="Times New Roman"/>
                <w:szCs w:val="24"/>
              </w:rPr>
              <w:tab/>
            </w:r>
            <w:r w:rsidRPr="00BC4590">
              <w:rPr>
                <w:rFonts w:cs="Times New Roman"/>
                <w:szCs w:val="24"/>
              </w:rPr>
              <w:tab/>
            </w:r>
            <w:r w:rsidRPr="00BC4590">
              <w:rPr>
                <w:rFonts w:cs="Times New Roman"/>
                <w:szCs w:val="24"/>
              </w:rPr>
              <w:tab/>
            </w:r>
            <w:r w:rsidRPr="00BC4590">
              <w:rPr>
                <w:rFonts w:cs="Times New Roman"/>
                <w:position w:val="-10"/>
                <w:szCs w:val="24"/>
              </w:rPr>
              <w:object w:dxaOrig="740" w:dyaOrig="320" w14:anchorId="092F943F">
                <v:shape id="_x0000_i1032" type="#_x0000_t75" style="width:36.75pt;height:15.75pt" o:ole="">
                  <v:imagedata r:id="rId24" o:title=""/>
                </v:shape>
                <o:OLEObject Type="Embed" ProgID="Equation.3" ShapeID="_x0000_i1032" DrawAspect="Content" ObjectID="_1731239568" r:id="rId25"/>
              </w:object>
            </w:r>
            <w:r w:rsidRPr="00BC4590">
              <w:rPr>
                <w:rFonts w:cs="Times New Roman"/>
                <w:szCs w:val="24"/>
              </w:rPr>
              <w:tab/>
            </w:r>
            <w:r w:rsidRPr="00BC4590">
              <w:rPr>
                <w:rFonts w:cs="Times New Roman"/>
                <w:szCs w:val="24"/>
              </w:rPr>
              <w:tab/>
              <w:t>(N/mm</w:t>
            </w:r>
            <w:r w:rsidRPr="00BC4590">
              <w:rPr>
                <w:rFonts w:cs="Times New Roman"/>
                <w:szCs w:val="24"/>
                <w:vertAlign w:val="superscript"/>
              </w:rPr>
              <w:t>2</w:t>
            </w:r>
            <w:r w:rsidRPr="00BC4590">
              <w:rPr>
                <w:rFonts w:cs="Times New Roman"/>
                <w:szCs w:val="24"/>
              </w:rPr>
              <w:t>)</w:t>
            </w:r>
          </w:p>
          <w:p w14:paraId="51CFDDE3" w14:textId="77777777" w:rsidR="003E5028" w:rsidRPr="00BC4590" w:rsidRDefault="003E5028" w:rsidP="003E5028">
            <w:pPr>
              <w:rPr>
                <w:rFonts w:cs="Times New Roman"/>
                <w:b/>
                <w:szCs w:val="24"/>
              </w:rPr>
            </w:pPr>
            <w:r w:rsidRPr="00BC4590">
              <w:rPr>
                <w:rFonts w:cs="Times New Roman"/>
                <w:szCs w:val="24"/>
              </w:rPr>
              <w:t xml:space="preserve">Ứng suất tương đương : </w:t>
            </w:r>
            <w:r w:rsidRPr="00BC4590">
              <w:rPr>
                <w:rFonts w:cs="Times New Roman"/>
                <w:szCs w:val="24"/>
              </w:rPr>
              <w:tab/>
            </w:r>
            <w:r w:rsidRPr="00BC4590">
              <w:rPr>
                <w:rFonts w:cs="Times New Roman"/>
                <w:szCs w:val="24"/>
              </w:rPr>
              <w:tab/>
            </w:r>
            <w:r w:rsidRPr="00BC4590">
              <w:rPr>
                <w:rFonts w:cs="Times New Roman"/>
                <w:position w:val="-14"/>
                <w:szCs w:val="24"/>
              </w:rPr>
              <w:object w:dxaOrig="2220" w:dyaOrig="460" w14:anchorId="0156FBA0">
                <v:shape id="_x0000_i1033" type="#_x0000_t75" style="width:111pt;height:23.25pt" o:ole="">
                  <v:imagedata r:id="rId26" o:title=""/>
                </v:shape>
                <o:OLEObject Type="Embed" ProgID="Equation.3" ShapeID="_x0000_i1033" DrawAspect="Content" ObjectID="_1731239569" r:id="rId27"/>
              </w:object>
            </w:r>
            <w:r w:rsidRPr="00BC4590">
              <w:rPr>
                <w:rFonts w:cs="Times New Roman"/>
                <w:szCs w:val="24"/>
              </w:rPr>
              <w:tab/>
            </w:r>
            <w:r w:rsidRPr="00BC4590">
              <w:rPr>
                <w:rFonts w:cs="Times New Roman"/>
                <w:szCs w:val="24"/>
              </w:rPr>
              <w:tab/>
              <w:t>(N/mm</w:t>
            </w:r>
            <w:r w:rsidRPr="00BC4590">
              <w:rPr>
                <w:rFonts w:cs="Times New Roman"/>
                <w:szCs w:val="24"/>
                <w:vertAlign w:val="superscript"/>
              </w:rPr>
              <w:t>2</w:t>
            </w:r>
            <w:r w:rsidRPr="00BC4590">
              <w:rPr>
                <w:rFonts w:cs="Times New Roman"/>
                <w:szCs w:val="24"/>
              </w:rPr>
              <w:t>)</w:t>
            </w:r>
          </w:p>
          <w:p w14:paraId="2E80365E" w14:textId="77777777" w:rsidR="003E5028" w:rsidRPr="00BC4590" w:rsidRDefault="003E5028" w:rsidP="003E5028">
            <w:pPr>
              <w:rPr>
                <w:rFonts w:cs="Times New Roman"/>
                <w:szCs w:val="24"/>
              </w:rPr>
            </w:pPr>
          </w:p>
        </w:tc>
        <w:tc>
          <w:tcPr>
            <w:tcW w:w="639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14:paraId="07B27304" w14:textId="77777777" w:rsidR="003E5028" w:rsidRPr="00BC4590" w:rsidRDefault="003E5028" w:rsidP="003E5028">
            <w:pPr>
              <w:rPr>
                <w:rFonts w:cs="Times New Roman"/>
                <w:szCs w:val="24"/>
              </w:rPr>
            </w:pPr>
            <w:r w:rsidRPr="00BC4590">
              <w:rPr>
                <w:rFonts w:cs="Times New Roman"/>
                <w:szCs w:val="24"/>
              </w:rPr>
              <w:lastRenderedPageBreak/>
              <w:t>(3)</w:t>
            </w:r>
            <w:r w:rsidRPr="00BC4590">
              <w:rPr>
                <w:rFonts w:cs="Times New Roman"/>
                <w:szCs w:val="24"/>
              </w:rPr>
              <w:tab/>
              <w:t>Mô đun chống uốn của tiết diện và diện tích tiết diện bản thành của cốt phải sao cho ứng suất uốn, ứng suất cắt và ứng suất tương đương không được lớn hơn các giá trị dưới đây:</w:t>
            </w:r>
          </w:p>
          <w:p w14:paraId="63F32323" w14:textId="77777777" w:rsidR="003E5028" w:rsidRPr="00BC4590" w:rsidRDefault="003E5028" w:rsidP="003E5028">
            <w:pPr>
              <w:rPr>
                <w:rFonts w:cs="Times New Roman"/>
                <w:szCs w:val="24"/>
              </w:rPr>
            </w:pPr>
            <w:r w:rsidRPr="00BC4590">
              <w:rPr>
                <w:rFonts w:cs="Times New Roman"/>
                <w:szCs w:val="24"/>
              </w:rPr>
              <w:t xml:space="preserve">(a) </w:t>
            </w:r>
            <w:r w:rsidRPr="00BC4590">
              <w:rPr>
                <w:rFonts w:cs="Times New Roman"/>
                <w:szCs w:val="24"/>
              </w:rPr>
              <w:tab/>
              <w:t>Áp dụng chung, trừ tiết diện bánh lái hõm nêu ở (b)</w:t>
            </w:r>
          </w:p>
          <w:p w14:paraId="0197E8E2" w14:textId="77777777" w:rsidR="003E5028" w:rsidRPr="00BC4590" w:rsidRDefault="003E5028" w:rsidP="003E5028">
            <w:pPr>
              <w:rPr>
                <w:rFonts w:cs="Times New Roman"/>
                <w:b/>
                <w:szCs w:val="24"/>
              </w:rPr>
            </w:pPr>
            <w:r w:rsidRPr="00BC4590">
              <w:rPr>
                <w:rFonts w:cs="Times New Roman"/>
                <w:szCs w:val="24"/>
              </w:rPr>
              <w:t xml:space="preserve">Ứng suất uốn (ứng suất pháp): </w:t>
            </w:r>
            <w:r w:rsidRPr="00BC4590">
              <w:rPr>
                <w:rFonts w:cs="Times New Roman"/>
                <w:position w:val="-30"/>
                <w:szCs w:val="24"/>
              </w:rPr>
              <w:object w:dxaOrig="999" w:dyaOrig="680" w14:anchorId="00FFC839">
                <v:shape id="_x0000_i1034" type="#_x0000_t75" style="width:50.25pt;height:33.75pt" o:ole="">
                  <v:imagedata r:id="rId10" o:title=""/>
                </v:shape>
                <o:OLEObject Type="Embed" ProgID="Equation.3" ShapeID="_x0000_i1034" DrawAspect="Content" ObjectID="_1731239570" r:id="rId28"/>
              </w:object>
            </w:r>
            <w:r w:rsidRPr="00BC4590">
              <w:rPr>
                <w:rFonts w:cs="Times New Roman"/>
                <w:szCs w:val="24"/>
              </w:rPr>
              <w:t xml:space="preserve"> </w:t>
            </w:r>
            <w:r w:rsidRPr="00BC4590">
              <w:rPr>
                <w:rFonts w:cs="Times New Roman"/>
                <w:szCs w:val="24"/>
              </w:rPr>
              <w:tab/>
              <w:t>N/mm</w:t>
            </w:r>
            <w:r w:rsidRPr="00BC4590">
              <w:rPr>
                <w:rFonts w:cs="Times New Roman"/>
                <w:szCs w:val="24"/>
                <w:vertAlign w:val="superscript"/>
              </w:rPr>
              <w:t>2</w:t>
            </w:r>
          </w:p>
          <w:p w14:paraId="3BCDE08C" w14:textId="77777777" w:rsidR="003E5028" w:rsidRPr="00BC4590" w:rsidRDefault="003E5028" w:rsidP="003E5028">
            <w:pPr>
              <w:rPr>
                <w:rFonts w:cs="Times New Roman"/>
                <w:b/>
                <w:szCs w:val="24"/>
              </w:rPr>
            </w:pPr>
            <w:r w:rsidRPr="00BC4590">
              <w:rPr>
                <w:rFonts w:cs="Times New Roman"/>
                <w:szCs w:val="24"/>
              </w:rPr>
              <w:t>Ứng suất cắt  (ứng suất tiếp):</w:t>
            </w:r>
            <w:r w:rsidRPr="00BC4590">
              <w:rPr>
                <w:rFonts w:cs="Times New Roman"/>
                <w:szCs w:val="24"/>
              </w:rPr>
              <w:tab/>
              <w:t xml:space="preserve"> </w:t>
            </w:r>
            <w:r w:rsidRPr="00BC4590">
              <w:rPr>
                <w:rFonts w:cs="Times New Roman"/>
                <w:position w:val="-30"/>
                <w:szCs w:val="24"/>
              </w:rPr>
              <w:object w:dxaOrig="800" w:dyaOrig="680" w14:anchorId="6FB0F4CB">
                <v:shape id="_x0000_i1035" type="#_x0000_t75" style="width:39.75pt;height:33.75pt" o:ole="">
                  <v:imagedata r:id="rId12" o:title=""/>
                </v:shape>
                <o:OLEObject Type="Embed" ProgID="Equation.3" ShapeID="_x0000_i1035" DrawAspect="Content" ObjectID="_1731239571" r:id="rId29"/>
              </w:object>
            </w:r>
            <w:r w:rsidRPr="00BC4590">
              <w:rPr>
                <w:rFonts w:cs="Times New Roman"/>
                <w:szCs w:val="24"/>
              </w:rPr>
              <w:tab/>
              <w:t>N/mm</w:t>
            </w:r>
            <w:r w:rsidRPr="00BC4590">
              <w:rPr>
                <w:rFonts w:cs="Times New Roman"/>
                <w:szCs w:val="24"/>
                <w:vertAlign w:val="superscript"/>
              </w:rPr>
              <w:t>2</w:t>
            </w:r>
          </w:p>
          <w:p w14:paraId="642C2869" w14:textId="77777777" w:rsidR="003E5028" w:rsidRPr="00BC4590" w:rsidRDefault="003E5028" w:rsidP="003E5028">
            <w:pPr>
              <w:rPr>
                <w:rStyle w:val="08Char"/>
                <w:rFonts w:ascii="Times New Roman" w:eastAsiaTheme="minorHAnsi" w:hAnsi="Times New Roman"/>
                <w:b/>
                <w:szCs w:val="24"/>
                <w:vertAlign w:val="superscript"/>
              </w:rPr>
            </w:pPr>
            <w:r w:rsidRPr="00BC4590">
              <w:rPr>
                <w:rFonts w:cs="Times New Roman"/>
                <w:szCs w:val="24"/>
              </w:rPr>
              <w:t xml:space="preserve">Ứng  suất tương đương: </w:t>
            </w:r>
            <w:r w:rsidRPr="00BC4590">
              <w:rPr>
                <w:rFonts w:cs="Times New Roman"/>
                <w:position w:val="-30"/>
                <w:szCs w:val="24"/>
              </w:rPr>
              <w:object w:dxaOrig="2299" w:dyaOrig="680" w14:anchorId="72ABFD06">
                <v:shape id="_x0000_i1036" type="#_x0000_t75" style="width:114.75pt;height:33.75pt" o:ole="">
                  <v:imagedata r:id="rId14" o:title=""/>
                </v:shape>
                <o:OLEObject Type="Embed" ProgID="Equation.3" ShapeID="_x0000_i1036" DrawAspect="Content" ObjectID="_1731239572" r:id="rId30"/>
              </w:object>
            </w:r>
            <w:r w:rsidRPr="00BC4590">
              <w:rPr>
                <w:rStyle w:val="08Char"/>
                <w:rFonts w:ascii="Times New Roman" w:eastAsiaTheme="minorHAnsi" w:hAnsi="Times New Roman"/>
                <w:szCs w:val="24"/>
              </w:rPr>
              <w:t xml:space="preserve"> </w:t>
            </w:r>
            <w:r w:rsidRPr="00BC4590">
              <w:rPr>
                <w:rStyle w:val="08Char"/>
                <w:rFonts w:ascii="Times New Roman" w:eastAsiaTheme="minorHAnsi" w:hAnsi="Times New Roman"/>
                <w:szCs w:val="24"/>
              </w:rPr>
              <w:tab/>
              <w:t>N/mm</w:t>
            </w:r>
            <w:r w:rsidRPr="00BC4590">
              <w:rPr>
                <w:rStyle w:val="08Char"/>
                <w:rFonts w:ascii="Times New Roman" w:eastAsiaTheme="minorHAnsi" w:hAnsi="Times New Roman"/>
                <w:szCs w:val="24"/>
                <w:vertAlign w:val="superscript"/>
              </w:rPr>
              <w:t>2</w:t>
            </w:r>
          </w:p>
          <w:p w14:paraId="0D172960" w14:textId="77777777" w:rsidR="003E5028" w:rsidRPr="00BC4590" w:rsidRDefault="003E5028" w:rsidP="003E5028">
            <w:pPr>
              <w:rPr>
                <w:rFonts w:cs="Times New Roman"/>
                <w:szCs w:val="24"/>
              </w:rPr>
            </w:pPr>
            <w:r w:rsidRPr="00BC4590">
              <w:rPr>
                <w:rFonts w:cs="Times New Roman"/>
                <w:szCs w:val="24"/>
              </w:rPr>
              <w:t xml:space="preserve">(b) </w:t>
            </w:r>
            <w:r w:rsidRPr="00BC4590">
              <w:rPr>
                <w:rFonts w:cs="Times New Roman"/>
                <w:szCs w:val="24"/>
              </w:rPr>
              <w:tab/>
              <w:t>Trong vùng hõm của chốt giá bánh lái kiểu A</w:t>
            </w:r>
          </w:p>
          <w:p w14:paraId="4C9B0A90" w14:textId="77777777" w:rsidR="003E5028" w:rsidRPr="00BC4590" w:rsidRDefault="003E5028" w:rsidP="003E5028">
            <w:pPr>
              <w:rPr>
                <w:rFonts w:cs="Times New Roman"/>
                <w:szCs w:val="24"/>
              </w:rPr>
            </w:pPr>
            <w:r w:rsidRPr="00BC4590">
              <w:rPr>
                <w:rFonts w:cs="Times New Roman"/>
                <w:szCs w:val="24"/>
              </w:rPr>
              <w:tab/>
              <w:t>Ứng suất uốn:</w:t>
            </w:r>
            <w:r w:rsidRPr="00BC4590">
              <w:rPr>
                <w:rFonts w:cs="Times New Roman"/>
                <w:szCs w:val="24"/>
              </w:rPr>
              <w:tab/>
            </w:r>
            <w:r w:rsidRPr="00BC4590">
              <w:rPr>
                <w:rFonts w:cs="Times New Roman"/>
                <w:position w:val="-30"/>
                <w:szCs w:val="24"/>
              </w:rPr>
              <w:object w:dxaOrig="940" w:dyaOrig="680" w14:anchorId="4B16C8A3">
                <v:shape id="_x0000_i1037" type="#_x0000_t75" style="width:47.25pt;height:33.75pt" o:ole="">
                  <v:imagedata r:id="rId16" o:title=""/>
                </v:shape>
                <o:OLEObject Type="Embed" ProgID="Equation.3" ShapeID="_x0000_i1037" DrawAspect="Content" ObjectID="_1731239573" r:id="rId31"/>
              </w:object>
            </w:r>
            <w:r w:rsidRPr="00BC4590">
              <w:rPr>
                <w:rFonts w:cs="Times New Roman"/>
                <w:szCs w:val="24"/>
              </w:rPr>
              <w:tab/>
            </w:r>
            <w:r w:rsidRPr="00BC4590">
              <w:rPr>
                <w:rFonts w:cs="Times New Roman"/>
                <w:szCs w:val="24"/>
              </w:rPr>
              <w:tab/>
              <w:t>N/mm</w:t>
            </w:r>
            <w:r w:rsidRPr="00BC4590">
              <w:rPr>
                <w:rFonts w:cs="Times New Roman"/>
                <w:szCs w:val="24"/>
                <w:vertAlign w:val="superscript"/>
              </w:rPr>
              <w:t>2</w:t>
            </w:r>
          </w:p>
          <w:p w14:paraId="72F1031C" w14:textId="77777777" w:rsidR="003E5028" w:rsidRPr="00BC4590" w:rsidRDefault="003E5028" w:rsidP="003E5028">
            <w:pPr>
              <w:rPr>
                <w:rFonts w:cs="Times New Roman"/>
                <w:b/>
                <w:szCs w:val="24"/>
                <w:vertAlign w:val="superscript"/>
              </w:rPr>
            </w:pPr>
            <w:r w:rsidRPr="00BC4590">
              <w:rPr>
                <w:rFonts w:cs="Times New Roman"/>
                <w:szCs w:val="24"/>
              </w:rPr>
              <w:t xml:space="preserve">Ứng suất cắt: </w:t>
            </w:r>
            <w:r w:rsidRPr="00BC4590">
              <w:rPr>
                <w:rFonts w:cs="Times New Roman"/>
                <w:position w:val="-30"/>
                <w:szCs w:val="24"/>
              </w:rPr>
              <w:object w:dxaOrig="800" w:dyaOrig="680" w14:anchorId="441BFFFD">
                <v:shape id="_x0000_i1038" type="#_x0000_t75" style="width:39.75pt;height:33.75pt" o:ole="">
                  <v:imagedata r:id="rId18" o:title=""/>
                </v:shape>
                <o:OLEObject Type="Embed" ProgID="Equation.3" ShapeID="_x0000_i1038" DrawAspect="Content" ObjectID="_1731239574" r:id="rId32"/>
              </w:object>
            </w:r>
            <w:r w:rsidRPr="00BC4590">
              <w:rPr>
                <w:rFonts w:cs="Times New Roman"/>
                <w:szCs w:val="24"/>
              </w:rPr>
              <w:tab/>
              <w:t xml:space="preserve">         N/mm</w:t>
            </w:r>
            <w:r w:rsidRPr="00BC4590">
              <w:rPr>
                <w:rFonts w:cs="Times New Roman"/>
                <w:szCs w:val="24"/>
                <w:vertAlign w:val="superscript"/>
              </w:rPr>
              <w:t>2</w:t>
            </w:r>
          </w:p>
          <w:p w14:paraId="23115058" w14:textId="77777777" w:rsidR="003E5028" w:rsidRPr="00BC4590" w:rsidRDefault="003E5028" w:rsidP="003E5028">
            <w:pPr>
              <w:rPr>
                <w:rStyle w:val="08Char"/>
                <w:rFonts w:ascii="Times New Roman" w:eastAsiaTheme="minorHAnsi" w:hAnsi="Times New Roman"/>
                <w:b/>
                <w:szCs w:val="24"/>
                <w:vertAlign w:val="superscript"/>
              </w:rPr>
            </w:pPr>
            <w:r w:rsidRPr="00BC4590">
              <w:rPr>
                <w:rFonts w:cs="Times New Roman"/>
                <w:szCs w:val="24"/>
              </w:rPr>
              <w:lastRenderedPageBreak/>
              <w:t xml:space="preserve">Ứng suất tương đương: </w:t>
            </w:r>
            <w:r w:rsidRPr="00BC4590">
              <w:rPr>
                <w:rFonts w:cs="Times New Roman"/>
                <w:position w:val="-30"/>
                <w:szCs w:val="24"/>
              </w:rPr>
              <w:object w:dxaOrig="2299" w:dyaOrig="680" w14:anchorId="01386089">
                <v:shape id="_x0000_i1039" type="#_x0000_t75" style="width:114.75pt;height:33.75pt" o:ole="">
                  <v:imagedata r:id="rId20" o:title=""/>
                </v:shape>
                <o:OLEObject Type="Embed" ProgID="Equation.3" ShapeID="_x0000_i1039" DrawAspect="Content" ObjectID="_1731239575" r:id="rId33"/>
              </w:object>
            </w:r>
            <w:r w:rsidRPr="00BC4590">
              <w:rPr>
                <w:rStyle w:val="08Char"/>
                <w:rFonts w:ascii="Times New Roman" w:eastAsiaTheme="minorHAnsi" w:hAnsi="Times New Roman"/>
                <w:szCs w:val="24"/>
              </w:rPr>
              <w:tab/>
            </w:r>
            <w:r w:rsidRPr="00BC4590">
              <w:rPr>
                <w:rStyle w:val="08Char"/>
                <w:rFonts w:ascii="Times New Roman" w:eastAsiaTheme="minorHAnsi" w:hAnsi="Times New Roman"/>
                <w:szCs w:val="24"/>
              </w:rPr>
              <w:tab/>
              <w:t>N/mm</w:t>
            </w:r>
            <w:r w:rsidRPr="00BC4590">
              <w:rPr>
                <w:rStyle w:val="08Char"/>
                <w:rFonts w:ascii="Times New Roman" w:eastAsiaTheme="minorHAnsi" w:hAnsi="Times New Roman"/>
                <w:szCs w:val="24"/>
                <w:vertAlign w:val="superscript"/>
              </w:rPr>
              <w:t>2</w:t>
            </w:r>
            <w:r w:rsidRPr="00BC4590">
              <w:rPr>
                <w:rStyle w:val="08Char"/>
                <w:rFonts w:ascii="Times New Roman" w:eastAsiaTheme="minorHAnsi" w:hAnsi="Times New Roman"/>
                <w:szCs w:val="24"/>
                <w:vertAlign w:val="superscript"/>
              </w:rPr>
              <w:tab/>
            </w:r>
          </w:p>
          <w:p w14:paraId="6A440D84" w14:textId="77777777" w:rsidR="003E5028" w:rsidRPr="00BC4590" w:rsidRDefault="003E5028" w:rsidP="003E5028">
            <w:pPr>
              <w:rPr>
                <w:rFonts w:cs="Times New Roman"/>
                <w:szCs w:val="24"/>
              </w:rPr>
            </w:pPr>
            <w:r w:rsidRPr="00BC4590">
              <w:rPr>
                <w:rFonts w:cs="Times New Roman"/>
                <w:szCs w:val="24"/>
              </w:rPr>
              <w:t>Trong đó:</w:t>
            </w:r>
          </w:p>
          <w:p w14:paraId="4FC78114" w14:textId="77777777" w:rsidR="003E5028" w:rsidRPr="00BC4590" w:rsidRDefault="003E5028" w:rsidP="003E5028">
            <w:pPr>
              <w:rPr>
                <w:rFonts w:cs="Times New Roman"/>
                <w:b/>
                <w:szCs w:val="24"/>
              </w:rPr>
            </w:pPr>
            <w:r w:rsidRPr="00BC4590">
              <w:rPr>
                <w:rFonts w:cs="Times New Roman"/>
                <w:szCs w:val="24"/>
              </w:rPr>
              <w:tab/>
              <w:t>K</w:t>
            </w:r>
            <w:r w:rsidRPr="00BC4590">
              <w:rPr>
                <w:rFonts w:cs="Times New Roman"/>
                <w:szCs w:val="24"/>
                <w:vertAlign w:val="subscript"/>
              </w:rPr>
              <w:t>m</w:t>
            </w:r>
            <w:r w:rsidRPr="00BC4590">
              <w:rPr>
                <w:rFonts w:cs="Times New Roman"/>
                <w:szCs w:val="24"/>
              </w:rPr>
              <w:t>:</w:t>
            </w:r>
            <w:r w:rsidRPr="00BC4590">
              <w:rPr>
                <w:rFonts w:cs="Times New Roman"/>
                <w:szCs w:val="24"/>
              </w:rPr>
              <w:tab/>
              <w:t>Hệ số vật liệu của cốt, như quy định ở 21.1.1-2.</w:t>
            </w:r>
          </w:p>
          <w:p w14:paraId="33AFCD55" w14:textId="77777777" w:rsidR="003E5028" w:rsidRPr="00BC4590" w:rsidRDefault="003E5028" w:rsidP="003E5028">
            <w:pPr>
              <w:rPr>
                <w:rFonts w:cs="Times New Roman"/>
                <w:szCs w:val="24"/>
              </w:rPr>
            </w:pPr>
            <w:r w:rsidRPr="00BC4590">
              <w:rPr>
                <w:rFonts w:cs="Times New Roman"/>
                <w:szCs w:val="24"/>
              </w:rPr>
              <w:t>Tuy nhiên, với bánh lái kiểu A, mô đun chống uốn và diện tích tiết diện nằm ngang của cốt ở chỗ có khoét lỗ phải sao cho ứng suất uốn, ứng suất cắt và ứng suất tương đương bất kể là thép cường độ cao hoặc thép thường không được lớn hơn các trị số sau đây:</w:t>
            </w:r>
          </w:p>
          <w:p w14:paraId="7A651363" w14:textId="77777777" w:rsidR="003E5028" w:rsidRPr="00BC4590" w:rsidRDefault="003E5028" w:rsidP="003E5028">
            <w:pPr>
              <w:rPr>
                <w:rFonts w:cs="Times New Roman"/>
                <w:b/>
                <w:szCs w:val="24"/>
              </w:rPr>
            </w:pPr>
            <w:r w:rsidRPr="00BC4590">
              <w:rPr>
                <w:rFonts w:cs="Times New Roman"/>
                <w:szCs w:val="24"/>
              </w:rPr>
              <w:t xml:space="preserve">Ứng suất uốn: </w:t>
            </w:r>
            <w:r w:rsidRPr="00BC4590">
              <w:rPr>
                <w:rFonts w:cs="Times New Roman"/>
                <w:position w:val="-12"/>
                <w:szCs w:val="24"/>
              </w:rPr>
              <w:object w:dxaOrig="880" w:dyaOrig="360" w14:anchorId="6ADC1027">
                <v:shape id="_x0000_i1040" type="#_x0000_t75" style="width:44.25pt;height:18pt" o:ole="">
                  <v:imagedata r:id="rId22" o:title=""/>
                </v:shape>
                <o:OLEObject Type="Embed" ProgID="Equation.3" ShapeID="_x0000_i1040" DrawAspect="Content" ObjectID="_1731239576" r:id="rId34"/>
              </w:object>
            </w:r>
            <w:r w:rsidRPr="00BC4590">
              <w:rPr>
                <w:rFonts w:cs="Times New Roman"/>
                <w:szCs w:val="24"/>
              </w:rPr>
              <w:tab/>
            </w:r>
            <w:r w:rsidRPr="00BC4590">
              <w:rPr>
                <w:rFonts w:cs="Times New Roman"/>
                <w:szCs w:val="24"/>
              </w:rPr>
              <w:tab/>
              <w:t>(N/mm</w:t>
            </w:r>
            <w:r w:rsidRPr="00BC4590">
              <w:rPr>
                <w:rFonts w:cs="Times New Roman"/>
                <w:szCs w:val="24"/>
                <w:vertAlign w:val="superscript"/>
              </w:rPr>
              <w:t>2</w:t>
            </w:r>
            <w:r w:rsidRPr="00BC4590">
              <w:rPr>
                <w:rFonts w:cs="Times New Roman"/>
                <w:szCs w:val="24"/>
              </w:rPr>
              <w:t>)</w:t>
            </w:r>
          </w:p>
          <w:p w14:paraId="12A5B12F" w14:textId="77777777" w:rsidR="003E5028" w:rsidRPr="00BC4590" w:rsidRDefault="003E5028" w:rsidP="003E5028">
            <w:pPr>
              <w:rPr>
                <w:rFonts w:cs="Times New Roman"/>
                <w:b/>
                <w:szCs w:val="24"/>
              </w:rPr>
            </w:pPr>
            <w:r w:rsidRPr="00BC4590">
              <w:rPr>
                <w:rFonts w:cs="Times New Roman"/>
                <w:szCs w:val="24"/>
              </w:rPr>
              <w:t xml:space="preserve">Ứng suất cắt: </w:t>
            </w:r>
            <w:r w:rsidRPr="00BC4590">
              <w:rPr>
                <w:rFonts w:cs="Times New Roman"/>
                <w:position w:val="-10"/>
                <w:szCs w:val="24"/>
              </w:rPr>
              <w:object w:dxaOrig="740" w:dyaOrig="320" w14:anchorId="1764A4B4">
                <v:shape id="_x0000_i1041" type="#_x0000_t75" style="width:36.75pt;height:15.75pt" o:ole="">
                  <v:imagedata r:id="rId24" o:title=""/>
                </v:shape>
                <o:OLEObject Type="Embed" ProgID="Equation.3" ShapeID="_x0000_i1041" DrawAspect="Content" ObjectID="_1731239577" r:id="rId35"/>
              </w:object>
            </w:r>
            <w:r w:rsidRPr="00BC4590">
              <w:rPr>
                <w:rFonts w:cs="Times New Roman"/>
                <w:szCs w:val="24"/>
              </w:rPr>
              <w:tab/>
            </w:r>
            <w:r w:rsidRPr="00BC4590">
              <w:rPr>
                <w:rFonts w:cs="Times New Roman"/>
                <w:szCs w:val="24"/>
              </w:rPr>
              <w:tab/>
            </w:r>
            <w:r w:rsidRPr="00BC4590">
              <w:rPr>
                <w:rFonts w:cs="Times New Roman"/>
                <w:szCs w:val="24"/>
              </w:rPr>
              <w:tab/>
              <w:t>(N/mm</w:t>
            </w:r>
            <w:r w:rsidRPr="00BC4590">
              <w:rPr>
                <w:rFonts w:cs="Times New Roman"/>
                <w:szCs w:val="24"/>
                <w:vertAlign w:val="superscript"/>
              </w:rPr>
              <w:t>2</w:t>
            </w:r>
            <w:r w:rsidRPr="00BC4590">
              <w:rPr>
                <w:rFonts w:cs="Times New Roman"/>
                <w:szCs w:val="24"/>
              </w:rPr>
              <w:t>)</w:t>
            </w:r>
          </w:p>
          <w:p w14:paraId="798B010F" w14:textId="77777777" w:rsidR="003E5028" w:rsidRPr="00BC4590" w:rsidRDefault="003E5028" w:rsidP="003E5028">
            <w:pPr>
              <w:rPr>
                <w:rFonts w:cs="Times New Roman"/>
                <w:b/>
                <w:szCs w:val="24"/>
              </w:rPr>
            </w:pPr>
            <w:r w:rsidRPr="00BC4590">
              <w:rPr>
                <w:rFonts w:cs="Times New Roman"/>
                <w:szCs w:val="24"/>
              </w:rPr>
              <w:t xml:space="preserve">Ứng suất tương đương : </w:t>
            </w:r>
            <w:r w:rsidRPr="00BC4590">
              <w:rPr>
                <w:rFonts w:cs="Times New Roman"/>
                <w:position w:val="-14"/>
                <w:szCs w:val="24"/>
              </w:rPr>
              <w:object w:dxaOrig="2220" w:dyaOrig="460" w14:anchorId="0B0F4810">
                <v:shape id="_x0000_i1042" type="#_x0000_t75" style="width:111pt;height:23.25pt" o:ole="">
                  <v:imagedata r:id="rId26" o:title=""/>
                </v:shape>
                <o:OLEObject Type="Embed" ProgID="Equation.3" ShapeID="_x0000_i1042" DrawAspect="Content" ObjectID="_1731239578" r:id="rId36"/>
              </w:object>
            </w:r>
            <w:r w:rsidRPr="00BC4590">
              <w:rPr>
                <w:rFonts w:cs="Times New Roman"/>
                <w:szCs w:val="24"/>
              </w:rPr>
              <w:tab/>
            </w:r>
            <w:r w:rsidRPr="00BC4590">
              <w:rPr>
                <w:rFonts w:cs="Times New Roman"/>
                <w:szCs w:val="24"/>
              </w:rPr>
              <w:tab/>
              <w:t>(N/mm</w:t>
            </w:r>
            <w:r w:rsidRPr="00BC4590">
              <w:rPr>
                <w:rFonts w:cs="Times New Roman"/>
                <w:szCs w:val="24"/>
                <w:vertAlign w:val="superscript"/>
              </w:rPr>
              <w:t>2</w:t>
            </w:r>
            <w:r w:rsidRPr="00BC4590">
              <w:rPr>
                <w:rFonts w:cs="Times New Roman"/>
                <w:szCs w:val="24"/>
              </w:rPr>
              <w:t>)</w:t>
            </w:r>
          </w:p>
          <w:p w14:paraId="64B48400" w14:textId="77777777" w:rsidR="003E5028" w:rsidRPr="00BC4590" w:rsidRDefault="003E5028" w:rsidP="003E5028">
            <w:pPr>
              <w:rPr>
                <w:rFonts w:cs="Times New Roman"/>
                <w:szCs w:val="24"/>
              </w:rPr>
            </w:pPr>
            <w:r w:rsidRPr="00BC4590">
              <w:rPr>
                <w:rFonts w:cs="Times New Roman"/>
                <w:szCs w:val="24"/>
              </w:rPr>
              <w:t>Ghi chú: Ứng suất nêu ở (b) áp dụng cho cả thép cường độ cao và thép thường.</w:t>
            </w:r>
          </w:p>
          <w:p w14:paraId="7C38CF09" w14:textId="77777777" w:rsidR="003E5028" w:rsidRPr="00BC4590" w:rsidRDefault="003E5028" w:rsidP="003E5028">
            <w:pPr>
              <w:rPr>
                <w:rFonts w:cs="Times New Roman"/>
                <w:szCs w:val="24"/>
              </w:rPr>
            </w:pPr>
          </w:p>
        </w:tc>
        <w:tc>
          <w:tcPr>
            <w:tcW w:w="146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14:paraId="2A6B80B6" w14:textId="77777777" w:rsidR="003E5028" w:rsidRPr="00BC4590" w:rsidRDefault="003E5028" w:rsidP="003E5028">
            <w:pPr>
              <w:rPr>
                <w:rFonts w:cs="Times New Roman"/>
                <w:szCs w:val="24"/>
              </w:rPr>
            </w:pPr>
            <w:r w:rsidRPr="00BC4590">
              <w:rPr>
                <w:rFonts w:cs="Times New Roman"/>
                <w:szCs w:val="24"/>
              </w:rPr>
              <w:lastRenderedPageBreak/>
              <w:t>Áp dụng cụ thể hơn cho kiểu bánh lái hõm</w:t>
            </w:r>
          </w:p>
        </w:tc>
      </w:tr>
      <w:tr w:rsidR="003E5028" w:rsidRPr="00BC4590" w14:paraId="0EFA3C97" w14:textId="77777777" w:rsidTr="00C57BEC">
        <w:tc>
          <w:tcPr>
            <w:tcW w:w="69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1518FBCA" w14:textId="77777777" w:rsidR="003E5028" w:rsidRPr="00BC4590" w:rsidRDefault="00BD2D4A" w:rsidP="003E5028">
            <w:pPr>
              <w:rPr>
                <w:rFonts w:cs="Times New Roman"/>
                <w:szCs w:val="24"/>
              </w:rPr>
            </w:pPr>
            <w:r w:rsidRPr="00BC4590">
              <w:rPr>
                <w:rFonts w:cs="Times New Roman"/>
                <w:szCs w:val="24"/>
              </w:rPr>
              <w:lastRenderedPageBreak/>
              <w:t>2</w:t>
            </w:r>
          </w:p>
        </w:tc>
        <w:tc>
          <w:tcPr>
            <w:tcW w:w="127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14:paraId="7A80260F" w14:textId="77777777" w:rsidR="003E5028" w:rsidRPr="00BC4590" w:rsidRDefault="003E5028" w:rsidP="003E5028">
            <w:pPr>
              <w:rPr>
                <w:rFonts w:cs="Times New Roman"/>
                <w:szCs w:val="24"/>
              </w:rPr>
            </w:pPr>
            <w:r w:rsidRPr="00BC4590">
              <w:rPr>
                <w:rFonts w:cs="Times New Roman"/>
                <w:szCs w:val="24"/>
              </w:rPr>
              <w:t>21.1.9-4(2)</w:t>
            </w:r>
          </w:p>
        </w:tc>
        <w:tc>
          <w:tcPr>
            <w:tcW w:w="432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14:paraId="2140F7B3" w14:textId="77777777" w:rsidR="003E5028" w:rsidRPr="00BC4590" w:rsidRDefault="003E5028" w:rsidP="003E5028">
            <w:pPr>
              <w:rPr>
                <w:rFonts w:cs="Times New Roman"/>
                <w:szCs w:val="24"/>
              </w:rPr>
            </w:pPr>
            <w:r w:rsidRPr="00BC4590">
              <w:rPr>
                <w:rFonts w:cs="Times New Roman"/>
                <w:szCs w:val="24"/>
              </w:rPr>
              <w:t>(2)</w:t>
            </w:r>
            <w:r w:rsidRPr="00BC4590">
              <w:rPr>
                <w:rFonts w:cs="Times New Roman"/>
                <w:szCs w:val="24"/>
              </w:rPr>
              <w:tab/>
              <w:t>Áp lực đẩy</w:t>
            </w:r>
          </w:p>
          <w:p w14:paraId="546B5762" w14:textId="77777777" w:rsidR="003E5028" w:rsidRPr="00BC4590" w:rsidRDefault="003E5028" w:rsidP="003E5028">
            <w:pPr>
              <w:rPr>
                <w:rFonts w:cs="Times New Roman"/>
                <w:szCs w:val="24"/>
              </w:rPr>
            </w:pPr>
            <w:r w:rsidRPr="00BC4590">
              <w:rPr>
                <w:rFonts w:cs="Times New Roman"/>
                <w:szCs w:val="24"/>
              </w:rPr>
              <w:t>Áp lực đẩy không được nhỏ hơn trị số lớn hơn trong hai trị số sau:</w:t>
            </w:r>
          </w:p>
          <w:p w14:paraId="35041DC6" w14:textId="77777777" w:rsidR="003E5028" w:rsidRPr="00BC4590" w:rsidRDefault="003E5028" w:rsidP="003E5028">
            <w:pPr>
              <w:rPr>
                <w:rFonts w:cs="Times New Roman"/>
                <w:b/>
                <w:szCs w:val="24"/>
              </w:rPr>
            </w:pPr>
            <w:r w:rsidRPr="00BC4590">
              <w:rPr>
                <w:rFonts w:cs="Times New Roman"/>
                <w:position w:val="-32"/>
                <w:szCs w:val="24"/>
              </w:rPr>
              <w:object w:dxaOrig="1960" w:dyaOrig="720" w14:anchorId="644C49E7">
                <v:shape id="_x0000_i1043" type="#_x0000_t75" style="width:105.75pt;height:34.5pt" o:ole="">
                  <v:imagedata r:id="rId37" o:title=""/>
                </v:shape>
                <o:OLEObject Type="Embed" ProgID="Equation.3" ShapeID="_x0000_i1043" DrawAspect="Content" ObjectID="_1731239579" r:id="rId38"/>
              </w:object>
            </w:r>
            <w:r w:rsidRPr="00BC4590">
              <w:rPr>
                <w:rFonts w:cs="Times New Roman"/>
                <w:szCs w:val="24"/>
              </w:rPr>
              <w:tab/>
              <w:t>(N/mm</w:t>
            </w:r>
            <w:r w:rsidRPr="00BC4590">
              <w:rPr>
                <w:rFonts w:cs="Times New Roman"/>
                <w:szCs w:val="24"/>
                <w:vertAlign w:val="superscript"/>
              </w:rPr>
              <w:t>2</w:t>
            </w:r>
            <w:r w:rsidRPr="00BC4590">
              <w:rPr>
                <w:rFonts w:cs="Times New Roman"/>
                <w:szCs w:val="24"/>
              </w:rPr>
              <w:t>)</w:t>
            </w:r>
          </w:p>
          <w:p w14:paraId="79F7003B" w14:textId="77777777" w:rsidR="003E5028" w:rsidRPr="00BC4590" w:rsidRDefault="003E5028" w:rsidP="003E5028">
            <w:pPr>
              <w:rPr>
                <w:rFonts w:cs="Times New Roman"/>
                <w:szCs w:val="24"/>
              </w:rPr>
            </w:pPr>
            <w:r w:rsidRPr="00BC4590">
              <w:rPr>
                <w:rFonts w:cs="Times New Roman"/>
                <w:position w:val="-32"/>
                <w:szCs w:val="24"/>
              </w:rPr>
              <w:object w:dxaOrig="1719" w:dyaOrig="720" w14:anchorId="5DBC16AE">
                <v:shape id="_x0000_i1044" type="#_x0000_t75" style="width:93pt;height:36pt" o:ole="">
                  <v:imagedata r:id="rId39" o:title=""/>
                </v:shape>
                <o:OLEObject Type="Embed" ProgID="Equation.3" ShapeID="_x0000_i1044" DrawAspect="Content" ObjectID="_1731239580" r:id="rId40"/>
              </w:object>
            </w:r>
            <w:r w:rsidRPr="00BC4590">
              <w:rPr>
                <w:rFonts w:cs="Times New Roman"/>
                <w:szCs w:val="24"/>
              </w:rPr>
              <w:tab/>
            </w:r>
            <w:r w:rsidRPr="00BC4590">
              <w:rPr>
                <w:rFonts w:cs="Times New Roman"/>
                <w:szCs w:val="24"/>
              </w:rPr>
              <w:tab/>
              <w:t>(N/mm</w:t>
            </w:r>
            <w:r w:rsidRPr="00BC4590">
              <w:rPr>
                <w:rFonts w:cs="Times New Roman"/>
                <w:szCs w:val="24"/>
                <w:vertAlign w:val="superscript"/>
              </w:rPr>
              <w:t>2</w:t>
            </w:r>
            <w:r w:rsidRPr="00BC4590">
              <w:rPr>
                <w:rFonts w:cs="Times New Roman"/>
                <w:szCs w:val="24"/>
              </w:rPr>
              <w:t>)</w:t>
            </w:r>
          </w:p>
          <w:p w14:paraId="13D0C655" w14:textId="77777777" w:rsidR="003E5028" w:rsidRPr="00BC4590" w:rsidRDefault="003E5028" w:rsidP="003E5028">
            <w:pPr>
              <w:rPr>
                <w:rFonts w:cs="Times New Roman"/>
                <w:szCs w:val="24"/>
              </w:rPr>
            </w:pPr>
            <w:r w:rsidRPr="00BC4590">
              <w:rPr>
                <w:rFonts w:cs="Times New Roman"/>
                <w:szCs w:val="24"/>
              </w:rPr>
              <w:t>Trong đó:</w:t>
            </w:r>
          </w:p>
          <w:p w14:paraId="4B5557C3" w14:textId="77777777" w:rsidR="003E5028" w:rsidRPr="00BC4590" w:rsidRDefault="003E5028" w:rsidP="003E5028">
            <w:pPr>
              <w:rPr>
                <w:rFonts w:cs="Times New Roman"/>
                <w:b/>
                <w:szCs w:val="24"/>
              </w:rPr>
            </w:pPr>
            <w:r w:rsidRPr="00BC4590">
              <w:rPr>
                <w:rFonts w:cs="Times New Roman"/>
                <w:szCs w:val="24"/>
              </w:rPr>
              <w:tab/>
              <w:t>M</w:t>
            </w:r>
            <w:r w:rsidRPr="00BC4590">
              <w:rPr>
                <w:rFonts w:cs="Times New Roman"/>
                <w:szCs w:val="24"/>
                <w:vertAlign w:val="subscript"/>
              </w:rPr>
              <w:t>Y</w:t>
            </w:r>
            <w:r w:rsidRPr="00BC4590">
              <w:rPr>
                <w:rFonts w:cs="Times New Roman"/>
                <w:szCs w:val="24"/>
              </w:rPr>
              <w:t xml:space="preserve">  :</w:t>
            </w:r>
            <w:r w:rsidRPr="00BC4590">
              <w:rPr>
                <w:rFonts w:cs="Times New Roman"/>
                <w:szCs w:val="24"/>
              </w:rPr>
              <w:tab/>
              <w:t>Mô men chảy thiết kế của trục lái, như nêu ở 21.1.9-3(2) (Nm);</w:t>
            </w:r>
          </w:p>
          <w:p w14:paraId="2414A61D" w14:textId="77777777" w:rsidR="003E5028" w:rsidRPr="00BC4590" w:rsidRDefault="003E5028" w:rsidP="003E5028">
            <w:pPr>
              <w:rPr>
                <w:rFonts w:cs="Times New Roman"/>
                <w:b/>
                <w:szCs w:val="24"/>
              </w:rPr>
            </w:pPr>
            <w:r w:rsidRPr="00BC4590">
              <w:rPr>
                <w:rFonts w:cs="Times New Roman"/>
                <w:szCs w:val="24"/>
              </w:rPr>
              <w:lastRenderedPageBreak/>
              <w:t>d</w:t>
            </w:r>
            <w:r w:rsidRPr="00BC4590">
              <w:rPr>
                <w:rFonts w:cs="Times New Roman"/>
                <w:szCs w:val="24"/>
                <w:vertAlign w:val="subscript"/>
              </w:rPr>
              <w:t>m</w:t>
            </w:r>
            <w:r w:rsidRPr="00BC4590">
              <w:rPr>
                <w:rFonts w:cs="Times New Roman"/>
                <w:szCs w:val="24"/>
              </w:rPr>
              <w:tab/>
              <w:t>:</w:t>
            </w:r>
            <w:r w:rsidRPr="00BC4590">
              <w:rPr>
                <w:rFonts w:cs="Times New Roman"/>
                <w:szCs w:val="24"/>
              </w:rPr>
              <w:tab/>
              <w:t>Đường kính trung bình đoạn côn (mm) (xem Hình 2B/21.7);</w:t>
            </w:r>
          </w:p>
          <w:p w14:paraId="47356AF2" w14:textId="77777777" w:rsidR="003E5028" w:rsidRPr="00BC4590" w:rsidRDefault="003E5028" w:rsidP="003E5028">
            <w:pPr>
              <w:rPr>
                <w:rFonts w:cs="Times New Roman"/>
                <w:b/>
                <w:szCs w:val="24"/>
              </w:rPr>
            </w:pPr>
            <w:r w:rsidRPr="00BC4590">
              <w:rPr>
                <w:rFonts w:cs="Times New Roman"/>
                <w:position w:val="-6"/>
                <w:szCs w:val="24"/>
              </w:rPr>
              <w:object w:dxaOrig="180" w:dyaOrig="279" w14:anchorId="13BF0368">
                <v:shape id="_x0000_i1045" type="#_x0000_t75" style="width:9pt;height:14.25pt" o:ole="">
                  <v:imagedata r:id="rId41" o:title=""/>
                </v:shape>
                <o:OLEObject Type="Embed" ProgID="Equation.3" ShapeID="_x0000_i1045" DrawAspect="Content" ObjectID="_1731239581" r:id="rId42"/>
              </w:object>
            </w:r>
            <w:r w:rsidRPr="00BC4590">
              <w:rPr>
                <w:rFonts w:cs="Times New Roman"/>
                <w:szCs w:val="24"/>
              </w:rPr>
              <w:t>:Chiều dài đoạn côn (mm);</w:t>
            </w:r>
          </w:p>
          <w:p w14:paraId="67549988" w14:textId="77777777" w:rsidR="003E5028" w:rsidRPr="00BC4590" w:rsidRDefault="003E5028" w:rsidP="003E5028">
            <w:pPr>
              <w:rPr>
                <w:rFonts w:cs="Times New Roman"/>
                <w:b/>
                <w:szCs w:val="24"/>
              </w:rPr>
            </w:pPr>
            <w:r w:rsidRPr="00BC4590">
              <w:rPr>
                <w:rFonts w:cs="Times New Roman"/>
                <w:szCs w:val="24"/>
              </w:rPr>
              <w:sym w:font="Symbol" w:char="F06D"/>
            </w:r>
            <w:r w:rsidRPr="00BC4590">
              <w:rPr>
                <w:rFonts w:cs="Times New Roman"/>
                <w:szCs w:val="24"/>
                <w:vertAlign w:val="subscript"/>
              </w:rPr>
              <w:t>o</w:t>
            </w:r>
            <w:r w:rsidRPr="00BC4590">
              <w:rPr>
                <w:rFonts w:cs="Times New Roman"/>
                <w:szCs w:val="24"/>
              </w:rPr>
              <w:t>:Hệ số ma sát, lấy bằng 0,15;</w:t>
            </w:r>
          </w:p>
          <w:p w14:paraId="3392EB85" w14:textId="77777777" w:rsidR="003E5028" w:rsidRPr="00BC4590" w:rsidRDefault="003E5028" w:rsidP="003E5028">
            <w:pPr>
              <w:rPr>
                <w:rFonts w:cs="Times New Roman"/>
                <w:b/>
                <w:szCs w:val="24"/>
              </w:rPr>
            </w:pPr>
            <w:r w:rsidRPr="00BC4590">
              <w:rPr>
                <w:rFonts w:cs="Times New Roman"/>
                <w:szCs w:val="24"/>
              </w:rPr>
              <w:t>M</w:t>
            </w:r>
            <w:r w:rsidRPr="00BC4590">
              <w:rPr>
                <w:rFonts w:cs="Times New Roman"/>
                <w:szCs w:val="24"/>
                <w:vertAlign w:val="subscript"/>
              </w:rPr>
              <w:t>b</w:t>
            </w:r>
            <w:r w:rsidRPr="00BC4590">
              <w:rPr>
                <w:rFonts w:cs="Times New Roman"/>
                <w:szCs w:val="24"/>
              </w:rPr>
              <w:tab/>
              <w:t>Mô men uốn tại mối nối côn (ví dụ trong trường hợp bánh lái treo), (Nm)</w:t>
            </w:r>
          </w:p>
          <w:p w14:paraId="2662237C" w14:textId="77777777" w:rsidR="003E5028" w:rsidRPr="00BC4590" w:rsidRDefault="003E5028" w:rsidP="003E5028">
            <w:pPr>
              <w:rPr>
                <w:rFonts w:cs="Times New Roman"/>
                <w:szCs w:val="24"/>
              </w:rPr>
            </w:pPr>
            <w:r w:rsidRPr="00BC4590">
              <w:rPr>
                <w:rFonts w:cs="Times New Roman"/>
                <w:szCs w:val="24"/>
              </w:rPr>
              <w:t>Phải đảm bảo rằng áp lực đẩy không được vượt quá áp lực cho phép của mặt côn. Áp lực cho phép bề mặt được tính theo công thức sau:</w:t>
            </w:r>
          </w:p>
          <w:p w14:paraId="1DF8218B" w14:textId="77777777" w:rsidR="003E5028" w:rsidRPr="00BC4590" w:rsidRDefault="003E5028" w:rsidP="003E5028">
            <w:pPr>
              <w:rPr>
                <w:rFonts w:cs="Times New Roman"/>
                <w:bCs/>
                <w:szCs w:val="24"/>
              </w:rPr>
            </w:pPr>
            <w:r w:rsidRPr="00BC4590">
              <w:rPr>
                <w:rFonts w:cs="Times New Roman"/>
                <w:bCs/>
                <w:position w:val="-30"/>
                <w:szCs w:val="24"/>
              </w:rPr>
              <w:object w:dxaOrig="2560" w:dyaOrig="740" w14:anchorId="21F2595E">
                <v:shape id="_x0000_i1046" type="#_x0000_t75" style="width:128.25pt;height:36.75pt" o:ole="">
                  <v:imagedata r:id="rId43" o:title=""/>
                </v:shape>
                <o:OLEObject Type="Embed" ProgID="Equation.DSMT4" ShapeID="_x0000_i1046" DrawAspect="Content" ObjectID="_1731239582" r:id="rId44"/>
              </w:object>
            </w:r>
            <w:r w:rsidRPr="00BC4590">
              <w:rPr>
                <w:rFonts w:cs="Times New Roman"/>
                <w:bCs/>
                <w:szCs w:val="24"/>
              </w:rPr>
              <w:t xml:space="preserve"> </w:t>
            </w:r>
          </w:p>
          <w:p w14:paraId="532B8EA3" w14:textId="77777777" w:rsidR="003E5028" w:rsidRPr="00BC4590" w:rsidRDefault="003E5028" w:rsidP="003E5028">
            <w:pPr>
              <w:rPr>
                <w:rFonts w:cs="Times New Roman"/>
                <w:bCs/>
                <w:szCs w:val="24"/>
              </w:rPr>
            </w:pPr>
            <w:r w:rsidRPr="00BC4590">
              <w:rPr>
                <w:rFonts w:cs="Times New Roman"/>
                <w:bCs/>
                <w:position w:val="-30"/>
                <w:szCs w:val="24"/>
              </w:rPr>
              <w:object w:dxaOrig="1640" w:dyaOrig="680" w14:anchorId="695B218B">
                <v:shape id="_x0000_i1047" type="#_x0000_t75" style="width:81.75pt;height:33.75pt" o:ole="">
                  <v:imagedata r:id="rId45" o:title=""/>
                </v:shape>
                <o:OLEObject Type="Embed" ProgID="Equation.DSMT4" ShapeID="_x0000_i1047" DrawAspect="Content" ObjectID="_1731239583" r:id="rId46"/>
              </w:object>
            </w:r>
          </w:p>
          <w:p w14:paraId="490BE572" w14:textId="77777777" w:rsidR="003E5028" w:rsidRPr="00BC4590" w:rsidRDefault="003E5028" w:rsidP="003E5028">
            <w:pPr>
              <w:rPr>
                <w:rFonts w:cs="Times New Roman"/>
                <w:b/>
                <w:szCs w:val="24"/>
              </w:rPr>
            </w:pPr>
            <w:r w:rsidRPr="00BC4590">
              <w:rPr>
                <w:rFonts w:cs="Times New Roman"/>
                <w:szCs w:val="24"/>
              </w:rPr>
              <w:t>Trong đó:</w:t>
            </w:r>
          </w:p>
          <w:p w14:paraId="686E2545" w14:textId="77777777" w:rsidR="003E5028" w:rsidRPr="00BC4590" w:rsidRDefault="003E5028" w:rsidP="003E5028">
            <w:pPr>
              <w:rPr>
                <w:rFonts w:cs="Times New Roman"/>
                <w:b/>
                <w:szCs w:val="24"/>
              </w:rPr>
            </w:pPr>
            <w:r w:rsidRPr="00BC4590">
              <w:rPr>
                <w:rFonts w:cs="Times New Roman"/>
                <w:szCs w:val="24"/>
              </w:rPr>
              <w:t>σ</w:t>
            </w:r>
            <w:r w:rsidRPr="00BC4590">
              <w:rPr>
                <w:rFonts w:cs="Times New Roman"/>
                <w:szCs w:val="24"/>
                <w:vertAlign w:val="subscript"/>
              </w:rPr>
              <w:t>Y</w:t>
            </w:r>
            <w:r w:rsidRPr="00BC4590">
              <w:rPr>
                <w:rFonts w:cs="Times New Roman"/>
                <w:szCs w:val="24"/>
              </w:rPr>
              <w:tab/>
              <w:t>Ứng suất chảy nhỏ nhất (N/mm</w:t>
            </w:r>
            <w:r w:rsidRPr="00BC4590">
              <w:rPr>
                <w:rFonts w:cs="Times New Roman"/>
                <w:szCs w:val="24"/>
                <w:vertAlign w:val="superscript"/>
              </w:rPr>
              <w:t>2</w:t>
            </w:r>
            <w:r w:rsidRPr="00BC4590">
              <w:rPr>
                <w:rFonts w:cs="Times New Roman"/>
                <w:szCs w:val="24"/>
              </w:rPr>
              <w:t>) của vật liệu khối đúc ổ côn;</w:t>
            </w:r>
          </w:p>
          <w:p w14:paraId="6498C69E" w14:textId="77777777" w:rsidR="003E5028" w:rsidRPr="00BC4590" w:rsidRDefault="003E5028" w:rsidP="003E5028">
            <w:pPr>
              <w:rPr>
                <w:rFonts w:cs="Times New Roman"/>
                <w:b/>
                <w:szCs w:val="24"/>
              </w:rPr>
            </w:pPr>
            <w:r w:rsidRPr="00BC4590">
              <w:rPr>
                <w:rFonts w:cs="Times New Roman"/>
                <w:position w:val="-30"/>
                <w:szCs w:val="24"/>
              </w:rPr>
              <w:object w:dxaOrig="780" w:dyaOrig="700" w14:anchorId="6822CCC0">
                <v:shape id="_x0000_i1048" type="#_x0000_t75" style="width:39pt;height:35.25pt" o:ole="">
                  <v:imagedata r:id="rId47" o:title=""/>
                </v:shape>
                <o:OLEObject Type="Embed" ProgID="Equation.3" ShapeID="_x0000_i1048" DrawAspect="Content" ObjectID="_1731239584" r:id="rId48"/>
              </w:object>
            </w:r>
          </w:p>
          <w:p w14:paraId="54089395" w14:textId="77777777" w:rsidR="003E5028" w:rsidRPr="00BC4590" w:rsidRDefault="003E5028" w:rsidP="003E5028">
            <w:pPr>
              <w:rPr>
                <w:rFonts w:cs="Times New Roman"/>
                <w:b/>
                <w:szCs w:val="24"/>
              </w:rPr>
            </w:pPr>
            <w:r w:rsidRPr="00BC4590">
              <w:rPr>
                <w:rFonts w:cs="Times New Roman"/>
                <w:szCs w:val="24"/>
              </w:rPr>
              <w:t>d</w:t>
            </w:r>
            <w:r w:rsidRPr="00BC4590">
              <w:rPr>
                <w:rFonts w:cs="Times New Roman"/>
                <w:szCs w:val="24"/>
                <w:vertAlign w:val="subscript"/>
              </w:rPr>
              <w:t>m</w:t>
            </w:r>
            <w:r w:rsidRPr="00BC4590">
              <w:rPr>
                <w:rFonts w:cs="Times New Roman"/>
                <w:szCs w:val="24"/>
              </w:rPr>
              <w:tab/>
              <w:t>:</w:t>
            </w:r>
            <w:r w:rsidRPr="00BC4590">
              <w:rPr>
                <w:rFonts w:cs="Times New Roman"/>
                <w:szCs w:val="24"/>
              </w:rPr>
              <w:tab/>
              <w:t>Đường kính trung bình đoạn côn (mm) (xem Hình 2B/21.7);</w:t>
            </w:r>
          </w:p>
          <w:p w14:paraId="6812A274" w14:textId="77777777" w:rsidR="003E5028" w:rsidRPr="00BC4590" w:rsidRDefault="003E5028" w:rsidP="003E5028">
            <w:pPr>
              <w:rPr>
                <w:rFonts w:cs="Times New Roman"/>
                <w:szCs w:val="24"/>
              </w:rPr>
            </w:pPr>
            <w:r w:rsidRPr="00BC4590">
              <w:rPr>
                <w:rFonts w:cs="Times New Roman"/>
                <w:szCs w:val="24"/>
              </w:rPr>
              <w:t>d</w:t>
            </w:r>
            <w:r w:rsidRPr="00BC4590">
              <w:rPr>
                <w:rFonts w:cs="Times New Roman"/>
                <w:szCs w:val="24"/>
                <w:vertAlign w:val="subscript"/>
              </w:rPr>
              <w:t>a</w:t>
            </w:r>
            <w:r w:rsidRPr="00BC4590">
              <w:rPr>
                <w:rFonts w:cs="Times New Roman"/>
                <w:szCs w:val="24"/>
              </w:rPr>
              <w:t>:Đường kính ngoài của khối đúc ổ côn (xem Hình 2B/21.7) (mm)</w:t>
            </w:r>
            <w:r w:rsidRPr="00BC4590">
              <w:rPr>
                <w:rFonts w:cs="Times New Roman"/>
                <w:szCs w:val="24"/>
                <w:lang w:eastAsia="x-none"/>
              </w:rPr>
              <w:t xml:space="preserve"> không nhỏ hơn 1,5d</w:t>
            </w:r>
            <w:r w:rsidRPr="00BC4590">
              <w:rPr>
                <w:rFonts w:cs="Times New Roman"/>
                <w:szCs w:val="24"/>
                <w:vertAlign w:val="subscript"/>
                <w:lang w:eastAsia="x-none"/>
              </w:rPr>
              <w:t>0</w:t>
            </w:r>
            <w:r w:rsidRPr="00BC4590">
              <w:rPr>
                <w:rFonts w:cs="Times New Roman"/>
                <w:szCs w:val="24"/>
                <w:lang w:eastAsia="x-none"/>
              </w:rPr>
              <w:t xml:space="preserve">, </w:t>
            </w:r>
          </w:p>
        </w:tc>
        <w:tc>
          <w:tcPr>
            <w:tcW w:w="639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14:paraId="2DEF287D" w14:textId="77777777" w:rsidR="003E5028" w:rsidRPr="00BC4590" w:rsidRDefault="003E5028" w:rsidP="003E5028">
            <w:pPr>
              <w:rPr>
                <w:rFonts w:cs="Times New Roman"/>
                <w:szCs w:val="24"/>
              </w:rPr>
            </w:pPr>
            <w:r w:rsidRPr="00BC4590">
              <w:rPr>
                <w:rFonts w:cs="Times New Roman"/>
                <w:szCs w:val="24"/>
              </w:rPr>
              <w:lastRenderedPageBreak/>
              <w:t>(2)</w:t>
            </w:r>
            <w:r w:rsidRPr="00BC4590">
              <w:rPr>
                <w:rFonts w:cs="Times New Roman"/>
                <w:szCs w:val="24"/>
              </w:rPr>
              <w:tab/>
              <w:t>Áp lực đẩy</w:t>
            </w:r>
          </w:p>
          <w:p w14:paraId="4AF10FE9" w14:textId="77777777" w:rsidR="003E5028" w:rsidRPr="00BC4590" w:rsidRDefault="003E5028" w:rsidP="003E5028">
            <w:pPr>
              <w:rPr>
                <w:rFonts w:cs="Times New Roman"/>
                <w:szCs w:val="24"/>
              </w:rPr>
            </w:pPr>
            <w:r w:rsidRPr="00BC4590">
              <w:rPr>
                <w:rFonts w:cs="Times New Roman"/>
                <w:szCs w:val="24"/>
              </w:rPr>
              <w:t>Áp lực đẩy không được nhỏ hơn trị số lớn hơn trong hai trị số sau:</w:t>
            </w:r>
          </w:p>
          <w:p w14:paraId="1CFC48F2" w14:textId="77777777" w:rsidR="003E5028" w:rsidRPr="00BC4590" w:rsidRDefault="003E5028" w:rsidP="003E5028">
            <w:pPr>
              <w:rPr>
                <w:rFonts w:cs="Times New Roman"/>
                <w:b/>
                <w:szCs w:val="24"/>
              </w:rPr>
            </w:pPr>
            <w:r w:rsidRPr="00BC4590">
              <w:rPr>
                <w:rFonts w:cs="Times New Roman"/>
                <w:position w:val="-32"/>
                <w:szCs w:val="24"/>
              </w:rPr>
              <w:object w:dxaOrig="1960" w:dyaOrig="720" w14:anchorId="1A15DA3D">
                <v:shape id="_x0000_i1049" type="#_x0000_t75" style="width:105.75pt;height:34.5pt" o:ole="">
                  <v:imagedata r:id="rId37" o:title=""/>
                </v:shape>
                <o:OLEObject Type="Embed" ProgID="Equation.3" ShapeID="_x0000_i1049" DrawAspect="Content" ObjectID="_1731239585" r:id="rId49"/>
              </w:object>
            </w:r>
            <w:r w:rsidRPr="00BC4590">
              <w:rPr>
                <w:rFonts w:cs="Times New Roman"/>
                <w:szCs w:val="24"/>
              </w:rPr>
              <w:tab/>
              <w:t>(N/mm</w:t>
            </w:r>
            <w:r w:rsidRPr="00BC4590">
              <w:rPr>
                <w:rFonts w:cs="Times New Roman"/>
                <w:szCs w:val="24"/>
                <w:vertAlign w:val="superscript"/>
              </w:rPr>
              <w:t>2</w:t>
            </w:r>
            <w:r w:rsidRPr="00BC4590">
              <w:rPr>
                <w:rFonts w:cs="Times New Roman"/>
                <w:szCs w:val="24"/>
              </w:rPr>
              <w:t>)</w:t>
            </w:r>
          </w:p>
          <w:p w14:paraId="15872397" w14:textId="77777777" w:rsidR="003E5028" w:rsidRPr="00BC4590" w:rsidRDefault="003E5028" w:rsidP="003E5028">
            <w:pPr>
              <w:rPr>
                <w:rFonts w:cs="Times New Roman"/>
                <w:szCs w:val="24"/>
              </w:rPr>
            </w:pPr>
            <w:r w:rsidRPr="00BC4590">
              <w:rPr>
                <w:rFonts w:cs="Times New Roman"/>
                <w:position w:val="-32"/>
                <w:szCs w:val="24"/>
              </w:rPr>
              <w:object w:dxaOrig="1719" w:dyaOrig="720" w14:anchorId="53620CA2">
                <v:shape id="_x0000_i1050" type="#_x0000_t75" style="width:93pt;height:36pt" o:ole="">
                  <v:imagedata r:id="rId39" o:title=""/>
                </v:shape>
                <o:OLEObject Type="Embed" ProgID="Equation.3" ShapeID="_x0000_i1050" DrawAspect="Content" ObjectID="_1731239586" r:id="rId50"/>
              </w:object>
            </w:r>
            <w:r w:rsidRPr="00BC4590">
              <w:rPr>
                <w:rFonts w:cs="Times New Roman"/>
                <w:szCs w:val="24"/>
              </w:rPr>
              <w:tab/>
            </w:r>
            <w:r w:rsidRPr="00BC4590">
              <w:rPr>
                <w:rFonts w:cs="Times New Roman"/>
                <w:szCs w:val="24"/>
              </w:rPr>
              <w:tab/>
              <w:t>(N/mm</w:t>
            </w:r>
            <w:r w:rsidRPr="00BC4590">
              <w:rPr>
                <w:rFonts w:cs="Times New Roman"/>
                <w:szCs w:val="24"/>
                <w:vertAlign w:val="superscript"/>
              </w:rPr>
              <w:t>2</w:t>
            </w:r>
            <w:r w:rsidRPr="00BC4590">
              <w:rPr>
                <w:rFonts w:cs="Times New Roman"/>
                <w:szCs w:val="24"/>
              </w:rPr>
              <w:t>)</w:t>
            </w:r>
          </w:p>
          <w:p w14:paraId="7C6D09C1" w14:textId="77777777" w:rsidR="003E5028" w:rsidRPr="00BC4590" w:rsidRDefault="003E5028" w:rsidP="003E5028">
            <w:pPr>
              <w:rPr>
                <w:rFonts w:cs="Times New Roman"/>
                <w:szCs w:val="24"/>
              </w:rPr>
            </w:pPr>
            <w:r w:rsidRPr="00BC4590">
              <w:rPr>
                <w:rFonts w:cs="Times New Roman"/>
                <w:szCs w:val="24"/>
              </w:rPr>
              <w:t>Trong đó:</w:t>
            </w:r>
          </w:p>
          <w:p w14:paraId="7E1C3043" w14:textId="77777777" w:rsidR="003E5028" w:rsidRPr="00BC4590" w:rsidRDefault="003E5028" w:rsidP="003E5028">
            <w:pPr>
              <w:rPr>
                <w:rFonts w:cs="Times New Roman"/>
                <w:b/>
                <w:szCs w:val="24"/>
              </w:rPr>
            </w:pPr>
            <w:r w:rsidRPr="00BC4590">
              <w:rPr>
                <w:rFonts w:cs="Times New Roman"/>
                <w:szCs w:val="24"/>
              </w:rPr>
              <w:tab/>
              <w:t>M</w:t>
            </w:r>
            <w:r w:rsidRPr="00BC4590">
              <w:rPr>
                <w:rFonts w:cs="Times New Roman"/>
                <w:szCs w:val="24"/>
                <w:vertAlign w:val="subscript"/>
              </w:rPr>
              <w:t>Y</w:t>
            </w:r>
            <w:r w:rsidRPr="00BC4590">
              <w:rPr>
                <w:rFonts w:cs="Times New Roman"/>
                <w:szCs w:val="24"/>
              </w:rPr>
              <w:t xml:space="preserve">  :</w:t>
            </w:r>
            <w:r w:rsidRPr="00BC4590">
              <w:rPr>
                <w:rFonts w:cs="Times New Roman"/>
                <w:szCs w:val="24"/>
              </w:rPr>
              <w:tab/>
              <w:t>Mô men chảy thiết kế của trục lái, như nêu ở 21.1.9-3(2) (Nm);</w:t>
            </w:r>
          </w:p>
          <w:p w14:paraId="1A7483FC" w14:textId="77777777" w:rsidR="003E5028" w:rsidRPr="00BC4590" w:rsidRDefault="003E5028" w:rsidP="003E5028">
            <w:pPr>
              <w:rPr>
                <w:rFonts w:cs="Times New Roman"/>
                <w:b/>
                <w:szCs w:val="24"/>
              </w:rPr>
            </w:pPr>
            <w:r w:rsidRPr="00BC4590">
              <w:rPr>
                <w:rFonts w:cs="Times New Roman"/>
                <w:szCs w:val="24"/>
              </w:rPr>
              <w:lastRenderedPageBreak/>
              <w:t>d</w:t>
            </w:r>
            <w:r w:rsidRPr="00BC4590">
              <w:rPr>
                <w:rFonts w:cs="Times New Roman"/>
                <w:szCs w:val="24"/>
                <w:vertAlign w:val="subscript"/>
              </w:rPr>
              <w:t>m</w:t>
            </w:r>
            <w:r w:rsidRPr="00BC4590">
              <w:rPr>
                <w:rFonts w:cs="Times New Roman"/>
                <w:szCs w:val="24"/>
              </w:rPr>
              <w:tab/>
              <w:t>:</w:t>
            </w:r>
            <w:r w:rsidRPr="00BC4590">
              <w:rPr>
                <w:rFonts w:cs="Times New Roman"/>
                <w:szCs w:val="24"/>
              </w:rPr>
              <w:tab/>
              <w:t>Đường kính trung bình đoạn côn (mm) (xem Hình 2B/21.7);</w:t>
            </w:r>
          </w:p>
          <w:p w14:paraId="02F827F4" w14:textId="77777777" w:rsidR="003E5028" w:rsidRPr="00BC4590" w:rsidRDefault="003E5028" w:rsidP="003E5028">
            <w:pPr>
              <w:rPr>
                <w:rFonts w:cs="Times New Roman"/>
                <w:b/>
                <w:szCs w:val="24"/>
              </w:rPr>
            </w:pPr>
            <w:r w:rsidRPr="00BC4590">
              <w:rPr>
                <w:rFonts w:cs="Times New Roman"/>
                <w:position w:val="-6"/>
                <w:szCs w:val="24"/>
              </w:rPr>
              <w:object w:dxaOrig="180" w:dyaOrig="279" w14:anchorId="738B7EB6">
                <v:shape id="_x0000_i1051" type="#_x0000_t75" style="width:9pt;height:14.25pt" o:ole="">
                  <v:imagedata r:id="rId41" o:title=""/>
                </v:shape>
                <o:OLEObject Type="Embed" ProgID="Equation.3" ShapeID="_x0000_i1051" DrawAspect="Content" ObjectID="_1731239587" r:id="rId51"/>
              </w:object>
            </w:r>
            <w:r w:rsidRPr="00BC4590">
              <w:rPr>
                <w:rFonts w:cs="Times New Roman"/>
                <w:szCs w:val="24"/>
              </w:rPr>
              <w:tab/>
              <w:t>:</w:t>
            </w:r>
            <w:r w:rsidRPr="00BC4590">
              <w:rPr>
                <w:rFonts w:cs="Times New Roman"/>
                <w:szCs w:val="24"/>
              </w:rPr>
              <w:tab/>
              <w:t>Chiều dài đoạn côn (mm);</w:t>
            </w:r>
          </w:p>
          <w:p w14:paraId="0521611C" w14:textId="77777777" w:rsidR="003E5028" w:rsidRPr="00BC4590" w:rsidRDefault="003E5028" w:rsidP="003E5028">
            <w:pPr>
              <w:rPr>
                <w:rFonts w:cs="Times New Roman"/>
                <w:b/>
                <w:szCs w:val="24"/>
              </w:rPr>
            </w:pPr>
            <w:r w:rsidRPr="00BC4590">
              <w:rPr>
                <w:rFonts w:cs="Times New Roman"/>
                <w:szCs w:val="24"/>
              </w:rPr>
              <w:sym w:font="Symbol" w:char="F06D"/>
            </w:r>
            <w:r w:rsidRPr="00BC4590">
              <w:rPr>
                <w:rFonts w:cs="Times New Roman"/>
                <w:szCs w:val="24"/>
                <w:vertAlign w:val="subscript"/>
              </w:rPr>
              <w:t>o</w:t>
            </w:r>
            <w:r w:rsidRPr="00BC4590">
              <w:rPr>
                <w:rFonts w:cs="Times New Roman"/>
                <w:szCs w:val="24"/>
                <w:vertAlign w:val="subscript"/>
              </w:rPr>
              <w:tab/>
            </w:r>
            <w:r w:rsidRPr="00BC4590">
              <w:rPr>
                <w:rFonts w:cs="Times New Roman"/>
                <w:szCs w:val="24"/>
              </w:rPr>
              <w:t>:</w:t>
            </w:r>
            <w:r w:rsidRPr="00BC4590">
              <w:rPr>
                <w:rFonts w:cs="Times New Roman"/>
                <w:szCs w:val="24"/>
              </w:rPr>
              <w:tab/>
              <w:t>Hệ số ma sát, lấy bằng 0,15;</w:t>
            </w:r>
          </w:p>
          <w:p w14:paraId="6C971BC1" w14:textId="77777777" w:rsidR="003E5028" w:rsidRPr="00BC4590" w:rsidRDefault="003E5028" w:rsidP="003E5028">
            <w:pPr>
              <w:rPr>
                <w:rFonts w:cs="Times New Roman"/>
                <w:b/>
                <w:szCs w:val="24"/>
              </w:rPr>
            </w:pPr>
            <w:r w:rsidRPr="00BC4590">
              <w:rPr>
                <w:rFonts w:cs="Times New Roman"/>
                <w:szCs w:val="24"/>
              </w:rPr>
              <w:t>M</w:t>
            </w:r>
            <w:r w:rsidRPr="00BC4590">
              <w:rPr>
                <w:rFonts w:cs="Times New Roman"/>
                <w:szCs w:val="24"/>
                <w:vertAlign w:val="subscript"/>
              </w:rPr>
              <w:t>b</w:t>
            </w:r>
            <w:r w:rsidRPr="00BC4590">
              <w:rPr>
                <w:rFonts w:cs="Times New Roman"/>
                <w:szCs w:val="24"/>
              </w:rPr>
              <w:tab/>
              <w:t xml:space="preserve">: </w:t>
            </w:r>
            <w:r w:rsidRPr="00BC4590">
              <w:rPr>
                <w:rFonts w:cs="Times New Roman"/>
                <w:szCs w:val="24"/>
              </w:rPr>
              <w:tab/>
              <w:t>Mô men uốn tại mối nối côn (ví dụ trong trường hợp bánh lái treo), (Nm)</w:t>
            </w:r>
          </w:p>
          <w:p w14:paraId="7C10AEDD" w14:textId="77777777" w:rsidR="003E5028" w:rsidRPr="00BC4590" w:rsidRDefault="003E5028" w:rsidP="003E5028">
            <w:pPr>
              <w:rPr>
                <w:rFonts w:cs="Times New Roman"/>
                <w:szCs w:val="24"/>
              </w:rPr>
            </w:pPr>
            <w:r w:rsidRPr="00BC4590">
              <w:rPr>
                <w:rFonts w:cs="Times New Roman"/>
                <w:szCs w:val="24"/>
              </w:rPr>
              <w:t>Phải đảm bảo rằng áp lực đẩy không được vượt quá áp lực cho phép của mặt côn. Áp lực cho phép bề mặt được tính theo công thức sau:</w:t>
            </w:r>
          </w:p>
          <w:p w14:paraId="27115DA1" w14:textId="77777777" w:rsidR="003E5028" w:rsidRPr="00BC4590" w:rsidRDefault="003E5028" w:rsidP="003E5028">
            <w:pPr>
              <w:rPr>
                <w:rFonts w:cs="Times New Roman"/>
                <w:bCs/>
                <w:szCs w:val="24"/>
              </w:rPr>
            </w:pPr>
            <w:r w:rsidRPr="00BC4590">
              <w:rPr>
                <w:rFonts w:cs="Times New Roman"/>
                <w:bCs/>
                <w:position w:val="-30"/>
                <w:szCs w:val="24"/>
              </w:rPr>
              <w:object w:dxaOrig="2560" w:dyaOrig="740" w14:anchorId="4989007B">
                <v:shape id="_x0000_i1052" type="#_x0000_t75" style="width:128.25pt;height:36.75pt" o:ole="">
                  <v:imagedata r:id="rId43" o:title=""/>
                </v:shape>
                <o:OLEObject Type="Embed" ProgID="Equation.DSMT4" ShapeID="_x0000_i1052" DrawAspect="Content" ObjectID="_1731239588" r:id="rId52"/>
              </w:object>
            </w:r>
            <w:r w:rsidRPr="00BC4590">
              <w:rPr>
                <w:rFonts w:cs="Times New Roman"/>
                <w:bCs/>
                <w:szCs w:val="24"/>
              </w:rPr>
              <w:t xml:space="preserve"> </w:t>
            </w:r>
          </w:p>
          <w:p w14:paraId="6041C161" w14:textId="77777777" w:rsidR="003E5028" w:rsidRPr="00BC4590" w:rsidRDefault="003E5028" w:rsidP="003E5028">
            <w:pPr>
              <w:rPr>
                <w:rFonts w:cs="Times New Roman"/>
                <w:bCs/>
                <w:szCs w:val="24"/>
              </w:rPr>
            </w:pPr>
            <w:r w:rsidRPr="00BC4590">
              <w:rPr>
                <w:rFonts w:cs="Times New Roman"/>
                <w:bCs/>
                <w:position w:val="-30"/>
                <w:szCs w:val="24"/>
              </w:rPr>
              <w:object w:dxaOrig="1640" w:dyaOrig="680" w14:anchorId="27E44BF9">
                <v:shape id="_x0000_i1053" type="#_x0000_t75" style="width:81.75pt;height:33.75pt" o:ole="">
                  <v:imagedata r:id="rId45" o:title=""/>
                </v:shape>
                <o:OLEObject Type="Embed" ProgID="Equation.DSMT4" ShapeID="_x0000_i1053" DrawAspect="Content" ObjectID="_1731239589" r:id="rId53"/>
              </w:object>
            </w:r>
          </w:p>
          <w:p w14:paraId="55A4828D" w14:textId="77777777" w:rsidR="003E5028" w:rsidRPr="00BC4590" w:rsidRDefault="003E5028" w:rsidP="003E5028">
            <w:pPr>
              <w:rPr>
                <w:rFonts w:cs="Times New Roman"/>
                <w:b/>
                <w:szCs w:val="24"/>
              </w:rPr>
            </w:pPr>
            <w:r w:rsidRPr="00BC4590">
              <w:rPr>
                <w:rFonts w:cs="Times New Roman"/>
                <w:szCs w:val="24"/>
              </w:rPr>
              <w:t>Trong đó:</w:t>
            </w:r>
          </w:p>
          <w:p w14:paraId="23312CAC" w14:textId="77777777" w:rsidR="003E5028" w:rsidRPr="00BC4590" w:rsidRDefault="003E5028" w:rsidP="003E5028">
            <w:pPr>
              <w:rPr>
                <w:rFonts w:cs="Times New Roman"/>
                <w:b/>
                <w:szCs w:val="24"/>
              </w:rPr>
            </w:pPr>
            <w:r w:rsidRPr="00BC4590">
              <w:rPr>
                <w:rFonts w:cs="Times New Roman"/>
                <w:szCs w:val="24"/>
              </w:rPr>
              <w:t>σ</w:t>
            </w:r>
            <w:r w:rsidRPr="00BC4590">
              <w:rPr>
                <w:rFonts w:cs="Times New Roman"/>
                <w:szCs w:val="24"/>
                <w:vertAlign w:val="subscript"/>
              </w:rPr>
              <w:t>Y</w:t>
            </w:r>
            <w:r w:rsidRPr="00BC4590">
              <w:rPr>
                <w:rFonts w:cs="Times New Roman"/>
                <w:szCs w:val="24"/>
                <w:vertAlign w:val="subscript"/>
              </w:rPr>
              <w:tab/>
            </w:r>
            <w:r w:rsidRPr="00BC4590">
              <w:rPr>
                <w:rFonts w:cs="Times New Roman"/>
                <w:szCs w:val="24"/>
              </w:rPr>
              <w:t xml:space="preserve">: </w:t>
            </w:r>
            <w:r w:rsidRPr="00BC4590">
              <w:rPr>
                <w:rFonts w:cs="Times New Roman"/>
                <w:szCs w:val="24"/>
              </w:rPr>
              <w:tab/>
              <w:t>Ứng suất chảy nhỏ nhất (N/mm</w:t>
            </w:r>
            <w:r w:rsidRPr="00BC4590">
              <w:rPr>
                <w:rFonts w:cs="Times New Roman"/>
                <w:szCs w:val="24"/>
                <w:vertAlign w:val="superscript"/>
              </w:rPr>
              <w:t>2</w:t>
            </w:r>
            <w:r w:rsidRPr="00BC4590">
              <w:rPr>
                <w:rFonts w:cs="Times New Roman"/>
                <w:szCs w:val="24"/>
              </w:rPr>
              <w:t>) của vật liệu khối đúc ổ côn;</w:t>
            </w:r>
          </w:p>
          <w:p w14:paraId="308B86F8" w14:textId="77777777" w:rsidR="003E5028" w:rsidRPr="00BC4590" w:rsidRDefault="003E5028" w:rsidP="003E5028">
            <w:pPr>
              <w:rPr>
                <w:rFonts w:cs="Times New Roman"/>
                <w:b/>
                <w:szCs w:val="24"/>
              </w:rPr>
            </w:pPr>
            <w:r w:rsidRPr="00BC4590">
              <w:rPr>
                <w:rFonts w:cs="Times New Roman"/>
                <w:position w:val="-30"/>
                <w:szCs w:val="24"/>
              </w:rPr>
              <w:object w:dxaOrig="780" w:dyaOrig="700" w14:anchorId="7C434866">
                <v:shape id="_x0000_i1054" type="#_x0000_t75" style="width:39pt;height:35.25pt" o:ole="">
                  <v:imagedata r:id="rId47" o:title=""/>
                </v:shape>
                <o:OLEObject Type="Embed" ProgID="Equation.3" ShapeID="_x0000_i1054" DrawAspect="Content" ObjectID="_1731239590" r:id="rId54"/>
              </w:object>
            </w:r>
          </w:p>
          <w:p w14:paraId="73C5B2AE" w14:textId="77777777" w:rsidR="003E5028" w:rsidRPr="00BC4590" w:rsidRDefault="003E5028" w:rsidP="003E5028">
            <w:pPr>
              <w:rPr>
                <w:rFonts w:cs="Times New Roman"/>
                <w:b/>
                <w:szCs w:val="24"/>
              </w:rPr>
            </w:pPr>
            <w:r w:rsidRPr="00BC4590">
              <w:rPr>
                <w:rFonts w:cs="Times New Roman"/>
                <w:szCs w:val="24"/>
              </w:rPr>
              <w:lastRenderedPageBreak/>
              <w:t>d</w:t>
            </w:r>
            <w:r w:rsidRPr="00BC4590">
              <w:rPr>
                <w:rFonts w:cs="Times New Roman"/>
                <w:szCs w:val="24"/>
                <w:vertAlign w:val="subscript"/>
              </w:rPr>
              <w:t>m</w:t>
            </w:r>
            <w:r w:rsidRPr="00BC4590">
              <w:rPr>
                <w:rFonts w:cs="Times New Roman"/>
                <w:szCs w:val="24"/>
              </w:rPr>
              <w:tab/>
              <w:t>:</w:t>
            </w:r>
            <w:r w:rsidRPr="00BC4590">
              <w:rPr>
                <w:rFonts w:cs="Times New Roman"/>
                <w:szCs w:val="24"/>
              </w:rPr>
              <w:tab/>
              <w:t>Đường kính trung bình đoạn côn (mm) (xem Hình 2B/21.7);</w:t>
            </w:r>
          </w:p>
          <w:p w14:paraId="0264AE35" w14:textId="77777777" w:rsidR="003E5028" w:rsidRPr="00BC4590" w:rsidRDefault="003E5028" w:rsidP="003E5028">
            <w:pPr>
              <w:rPr>
                <w:rFonts w:cs="Times New Roman"/>
                <w:b/>
                <w:szCs w:val="24"/>
              </w:rPr>
            </w:pPr>
            <w:r w:rsidRPr="00BC4590">
              <w:rPr>
                <w:rFonts w:cs="Times New Roman"/>
                <w:szCs w:val="24"/>
              </w:rPr>
              <w:t>d</w:t>
            </w:r>
            <w:r w:rsidRPr="00BC4590">
              <w:rPr>
                <w:rFonts w:cs="Times New Roman"/>
                <w:szCs w:val="24"/>
                <w:vertAlign w:val="subscript"/>
              </w:rPr>
              <w:t>a</w:t>
            </w:r>
            <w:r w:rsidRPr="00BC4590">
              <w:rPr>
                <w:rFonts w:cs="Times New Roman"/>
                <w:szCs w:val="24"/>
              </w:rPr>
              <w:tab/>
              <w:t>:</w:t>
            </w:r>
            <w:r w:rsidRPr="00BC4590">
              <w:rPr>
                <w:rFonts w:cs="Times New Roman"/>
                <w:szCs w:val="24"/>
              </w:rPr>
              <w:tab/>
              <w:t>Đường kính ngoài của khối đúc ổ côn (xem Hình 2B/21.7) (mm)</w:t>
            </w:r>
            <w:r w:rsidRPr="00BC4590">
              <w:rPr>
                <w:rFonts w:cs="Times New Roman"/>
                <w:szCs w:val="24"/>
                <w:lang w:eastAsia="x-none"/>
              </w:rPr>
              <w:t xml:space="preserve"> Đường kính ngoài của ổ đỡ chốt bánh lái phải không nhỏ hơn 1,25d</w:t>
            </w:r>
            <w:r w:rsidRPr="00BC4590">
              <w:rPr>
                <w:rFonts w:cs="Times New Roman"/>
                <w:szCs w:val="24"/>
                <w:vertAlign w:val="subscript"/>
                <w:lang w:eastAsia="x-none"/>
              </w:rPr>
              <w:t>0</w:t>
            </w:r>
            <w:r w:rsidRPr="00BC4590">
              <w:rPr>
                <w:rFonts w:cs="Times New Roman"/>
                <w:szCs w:val="24"/>
                <w:lang w:eastAsia="x-none"/>
              </w:rPr>
              <w:t>, với d</w:t>
            </w:r>
            <w:r w:rsidRPr="00BC4590">
              <w:rPr>
                <w:rFonts w:cs="Times New Roman"/>
                <w:szCs w:val="24"/>
                <w:vertAlign w:val="subscript"/>
                <w:lang w:eastAsia="x-none"/>
              </w:rPr>
              <w:t>0</w:t>
            </w:r>
            <w:r w:rsidRPr="00BC4590">
              <w:rPr>
                <w:rFonts w:cs="Times New Roman"/>
                <w:szCs w:val="24"/>
                <w:lang w:eastAsia="x-none"/>
              </w:rPr>
              <w:t xml:space="preserve"> lấy theo </w:t>
            </w:r>
            <w:r w:rsidRPr="00BC4590">
              <w:rPr>
                <w:rFonts w:cs="Times New Roman"/>
                <w:szCs w:val="24"/>
              </w:rPr>
              <w:t>Hình 2B/21.7.</w:t>
            </w:r>
          </w:p>
          <w:p w14:paraId="6B7BD76E" w14:textId="77777777" w:rsidR="003E5028" w:rsidRPr="00BC4590" w:rsidRDefault="003E5028" w:rsidP="003E5028">
            <w:pPr>
              <w:rPr>
                <w:rFonts w:cs="Times New Roman"/>
                <w:szCs w:val="24"/>
              </w:rPr>
            </w:pPr>
          </w:p>
        </w:tc>
        <w:tc>
          <w:tcPr>
            <w:tcW w:w="146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14:paraId="09048F4D" w14:textId="77777777" w:rsidR="003E5028" w:rsidRPr="00BC4590" w:rsidRDefault="003E5028" w:rsidP="003E5028">
            <w:pPr>
              <w:rPr>
                <w:rFonts w:cs="Times New Roman"/>
                <w:szCs w:val="24"/>
              </w:rPr>
            </w:pPr>
            <w:r w:rsidRPr="00BC4590">
              <w:rPr>
                <w:rFonts w:cs="Times New Roman"/>
                <w:szCs w:val="24"/>
              </w:rPr>
              <w:lastRenderedPageBreak/>
              <w:t>Giảm đường kính ngoài ổ đỡ cho phù hợp</w:t>
            </w:r>
          </w:p>
        </w:tc>
      </w:tr>
      <w:tr w:rsidR="003E5028" w:rsidRPr="00BC4590" w14:paraId="3296AF03" w14:textId="77777777" w:rsidTr="00C57BEC">
        <w:tc>
          <w:tcPr>
            <w:tcW w:w="69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30F32880" w14:textId="77777777" w:rsidR="003E5028" w:rsidRPr="00BC4590" w:rsidRDefault="00BD2D4A" w:rsidP="003E5028">
            <w:pPr>
              <w:rPr>
                <w:rFonts w:cs="Times New Roman"/>
                <w:szCs w:val="24"/>
              </w:rPr>
            </w:pPr>
            <w:r w:rsidRPr="00BC4590">
              <w:rPr>
                <w:rFonts w:cs="Times New Roman"/>
                <w:szCs w:val="24"/>
              </w:rPr>
              <w:lastRenderedPageBreak/>
              <w:t>3</w:t>
            </w:r>
          </w:p>
        </w:tc>
        <w:tc>
          <w:tcPr>
            <w:tcW w:w="127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14:paraId="7B658073" w14:textId="77777777" w:rsidR="003E5028" w:rsidRPr="00BC4590" w:rsidRDefault="003E5028" w:rsidP="003E5028">
            <w:pPr>
              <w:rPr>
                <w:rFonts w:cs="Times New Roman"/>
                <w:szCs w:val="24"/>
              </w:rPr>
            </w:pPr>
            <w:r w:rsidRPr="00BC4590">
              <w:rPr>
                <w:rFonts w:cs="Times New Roman"/>
                <w:szCs w:val="24"/>
              </w:rPr>
              <w:t>25.9</w:t>
            </w:r>
          </w:p>
        </w:tc>
        <w:tc>
          <w:tcPr>
            <w:tcW w:w="432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14:paraId="7FFDC6B1" w14:textId="77777777" w:rsidR="003E5028" w:rsidRPr="00BC4590" w:rsidRDefault="003E5028" w:rsidP="003E5028">
            <w:pPr>
              <w:rPr>
                <w:rFonts w:cs="Times New Roman"/>
                <w:szCs w:val="24"/>
              </w:rPr>
            </w:pPr>
          </w:p>
        </w:tc>
        <w:tc>
          <w:tcPr>
            <w:tcW w:w="639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14:paraId="45BC6B83" w14:textId="77777777" w:rsidR="003E5028" w:rsidRPr="00BC4590" w:rsidRDefault="003E5028" w:rsidP="003E5028">
            <w:pPr>
              <w:rPr>
                <w:rFonts w:cs="Times New Roman"/>
                <w:szCs w:val="24"/>
              </w:rPr>
            </w:pPr>
            <w:r w:rsidRPr="00BC4590">
              <w:rPr>
                <w:rFonts w:cs="Times New Roman"/>
                <w:szCs w:val="24"/>
              </w:rPr>
              <w:t xml:space="preserve">25.9 Đối với các tàu cấp chạy Vinh Bắc Bộ: </w:t>
            </w:r>
          </w:p>
          <w:p w14:paraId="68755A21" w14:textId="77777777" w:rsidR="003E5028" w:rsidRPr="00BC4590" w:rsidRDefault="003E5028" w:rsidP="003E5028">
            <w:pPr>
              <w:rPr>
                <w:rFonts w:cs="Times New Roman"/>
                <w:szCs w:val="24"/>
              </w:rPr>
            </w:pPr>
            <w:r w:rsidRPr="00BC4590">
              <w:rPr>
                <w:rFonts w:cs="Times New Roman"/>
                <w:b/>
                <w:szCs w:val="24"/>
              </w:rPr>
              <w:t>1</w:t>
            </w:r>
            <w:r w:rsidRPr="00BC4590">
              <w:rPr>
                <w:rFonts w:cs="Times New Roman"/>
                <w:b/>
                <w:szCs w:val="24"/>
              </w:rPr>
              <w:tab/>
            </w:r>
            <w:r w:rsidRPr="00BC4590">
              <w:rPr>
                <w:rFonts w:cs="Times New Roman"/>
                <w:szCs w:val="24"/>
              </w:rPr>
              <w:t>Những tàu dự định bổ sung thêm cấp chạy vịnh bắc bộ (được bổ sung dấu hiệu III-VBB) Phải  thỏa mãn các yêu cầu tương đương với cấp III hạn chế.</w:t>
            </w:r>
          </w:p>
          <w:p w14:paraId="790F8026" w14:textId="77777777" w:rsidR="003E5028" w:rsidRPr="00BC4590" w:rsidRDefault="003E5028" w:rsidP="003E5028">
            <w:pPr>
              <w:rPr>
                <w:rFonts w:cs="Times New Roman"/>
                <w:szCs w:val="24"/>
              </w:rPr>
            </w:pPr>
          </w:p>
        </w:tc>
        <w:tc>
          <w:tcPr>
            <w:tcW w:w="146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14:paraId="62B41BAD" w14:textId="77777777" w:rsidR="003E5028" w:rsidRPr="00BC4590" w:rsidRDefault="003E5028" w:rsidP="003E5028">
            <w:pPr>
              <w:rPr>
                <w:rFonts w:cs="Times New Roman"/>
                <w:szCs w:val="24"/>
              </w:rPr>
            </w:pPr>
            <w:r w:rsidRPr="00BC4590">
              <w:rPr>
                <w:rFonts w:cs="Times New Roman"/>
                <w:szCs w:val="24"/>
              </w:rPr>
              <w:t>Bổ sung để có yêu cầu cụ thể cho tàu chay Vịnh Bắc Bộ</w:t>
            </w:r>
          </w:p>
        </w:tc>
      </w:tr>
      <w:tr w:rsidR="003E5028" w:rsidRPr="00BC4590" w14:paraId="4785B904" w14:textId="77777777" w:rsidTr="00C57BEC">
        <w:tc>
          <w:tcPr>
            <w:tcW w:w="69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59C4E6E5" w14:textId="77777777" w:rsidR="003E5028" w:rsidRPr="00BC4590" w:rsidRDefault="00BD2D4A" w:rsidP="003E5028">
            <w:pPr>
              <w:rPr>
                <w:rFonts w:cs="Times New Roman"/>
                <w:szCs w:val="24"/>
              </w:rPr>
            </w:pPr>
            <w:r w:rsidRPr="00BC4590">
              <w:rPr>
                <w:rFonts w:cs="Times New Roman"/>
                <w:szCs w:val="24"/>
              </w:rPr>
              <w:t>4</w:t>
            </w:r>
          </w:p>
        </w:tc>
        <w:tc>
          <w:tcPr>
            <w:tcW w:w="127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14:paraId="71DAD31A" w14:textId="77777777" w:rsidR="003E5028" w:rsidRPr="00BC4590" w:rsidRDefault="003E5028" w:rsidP="003E5028">
            <w:pPr>
              <w:rPr>
                <w:rFonts w:cs="Times New Roman"/>
                <w:szCs w:val="24"/>
              </w:rPr>
            </w:pPr>
            <w:r w:rsidRPr="00BC4590">
              <w:rPr>
                <w:rFonts w:cs="Times New Roman"/>
                <w:szCs w:val="24"/>
              </w:rPr>
              <w:t>1.3.1-2</w:t>
            </w:r>
          </w:p>
        </w:tc>
        <w:tc>
          <w:tcPr>
            <w:tcW w:w="432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14:paraId="72E18C92" w14:textId="77777777" w:rsidR="003E5028" w:rsidRPr="00BC4590" w:rsidRDefault="003E5028" w:rsidP="003E5028">
            <w:pPr>
              <w:rPr>
                <w:rFonts w:cs="Times New Roman"/>
                <w:szCs w:val="24"/>
              </w:rPr>
            </w:pPr>
            <w:r w:rsidRPr="00BC4590">
              <w:rPr>
                <w:rFonts w:cs="Times New Roman"/>
                <w:b/>
                <w:szCs w:val="24"/>
              </w:rPr>
              <w:t xml:space="preserve">2  </w:t>
            </w:r>
            <w:r w:rsidRPr="00BC4590">
              <w:rPr>
                <w:rFonts w:cs="Times New Roman"/>
                <w:b/>
                <w:szCs w:val="24"/>
              </w:rPr>
              <w:tab/>
            </w:r>
            <w:r w:rsidRPr="00BC4590">
              <w:rPr>
                <w:rFonts w:cs="Times New Roman"/>
                <w:szCs w:val="24"/>
              </w:rPr>
              <w:t xml:space="preserve">Nếu sử dụng thép có độ bền cao như quy định ở Chương 3 Phần 7A của Quy chuẩn này, thì kết cấu và kích thước của cơ cấu thân tàu phải thỏa mãn những yêu cầu ở (1) đến (3) sau đây: </w:t>
            </w:r>
          </w:p>
          <w:p w14:paraId="51DAAE41" w14:textId="77777777" w:rsidR="003E5028" w:rsidRPr="00BC4590" w:rsidRDefault="003E5028" w:rsidP="003E5028">
            <w:pPr>
              <w:rPr>
                <w:rFonts w:cs="Times New Roman"/>
                <w:szCs w:val="24"/>
              </w:rPr>
            </w:pPr>
            <w:r w:rsidRPr="00BC4590">
              <w:rPr>
                <w:rFonts w:cs="Times New Roman"/>
                <w:szCs w:val="24"/>
              </w:rPr>
              <w:t>(1)</w:t>
            </w:r>
            <w:r w:rsidRPr="00BC4590">
              <w:rPr>
                <w:rFonts w:cs="Times New Roman"/>
                <w:szCs w:val="24"/>
              </w:rPr>
              <w:tab/>
              <w:t xml:space="preserve">Mô đun chống uốn của tiết diện ngang thân tàu phải bằng và lớn hơn trị số mô đun chống uốn của tiết diện ngang </w:t>
            </w:r>
            <w:r w:rsidRPr="00BC4590">
              <w:rPr>
                <w:rFonts w:cs="Times New Roman"/>
                <w:szCs w:val="24"/>
              </w:rPr>
              <w:lastRenderedPageBreak/>
              <w:t>thân tàu tính theo Chương 13 nhân với hệ số sau đây. Ngoài ra, mức độ sử dụng các loại thép có độ bền cao phải được Đăng kiểm xem xét và quyết định trong từng trường hợp cụ thể:</w:t>
            </w:r>
          </w:p>
          <w:p w14:paraId="4D5BDF23" w14:textId="77777777" w:rsidR="003E5028" w:rsidRPr="00BC4590" w:rsidRDefault="003E5028" w:rsidP="003E5028">
            <w:pPr>
              <w:rPr>
                <w:rFonts w:cs="Times New Roman"/>
                <w:b/>
                <w:szCs w:val="24"/>
              </w:rPr>
            </w:pPr>
            <w:r w:rsidRPr="00BC4590">
              <w:rPr>
                <w:rFonts w:cs="Times New Roman"/>
                <w:szCs w:val="24"/>
              </w:rPr>
              <w:t xml:space="preserve">0,78  </w:t>
            </w:r>
            <w:r w:rsidRPr="00BC4590">
              <w:rPr>
                <w:rFonts w:cs="Times New Roman"/>
                <w:szCs w:val="24"/>
              </w:rPr>
              <w:tab/>
              <w:t>Nếu dùng thép có độ bền cao A32, D32, E32 và F32.</w:t>
            </w:r>
          </w:p>
          <w:p w14:paraId="588C0E4A" w14:textId="77777777" w:rsidR="003E5028" w:rsidRPr="00BC4590" w:rsidRDefault="003E5028" w:rsidP="003E5028">
            <w:pPr>
              <w:rPr>
                <w:rFonts w:cs="Times New Roman"/>
                <w:b/>
                <w:szCs w:val="24"/>
              </w:rPr>
            </w:pPr>
            <w:r w:rsidRPr="00BC4590">
              <w:rPr>
                <w:rFonts w:cs="Times New Roman"/>
                <w:szCs w:val="24"/>
              </w:rPr>
              <w:t xml:space="preserve">0,72  </w:t>
            </w:r>
            <w:r w:rsidRPr="00BC4590">
              <w:rPr>
                <w:rFonts w:cs="Times New Roman"/>
                <w:szCs w:val="24"/>
              </w:rPr>
              <w:tab/>
              <w:t>Nếu dùng thép có độ bền cao A36, D36, E36 và F36.</w:t>
            </w:r>
          </w:p>
          <w:p w14:paraId="100D1F27" w14:textId="77777777" w:rsidR="003E5028" w:rsidRPr="00BC4590" w:rsidRDefault="003E5028" w:rsidP="003E5028">
            <w:pPr>
              <w:rPr>
                <w:rFonts w:cs="Times New Roman"/>
                <w:szCs w:val="24"/>
              </w:rPr>
            </w:pPr>
            <w:r w:rsidRPr="00BC4590">
              <w:rPr>
                <w:rFonts w:cs="Times New Roman"/>
                <w:szCs w:val="24"/>
              </w:rPr>
              <w:t>0,68</w:t>
            </w:r>
            <w:r w:rsidRPr="00BC4590">
              <w:rPr>
                <w:rFonts w:cs="Times New Roman"/>
                <w:szCs w:val="24"/>
              </w:rPr>
              <w:tab/>
              <w:t>Nếu dùng thép có độ bền cao A40, D40, E40 và F40.</w:t>
            </w:r>
          </w:p>
        </w:tc>
        <w:tc>
          <w:tcPr>
            <w:tcW w:w="639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14:paraId="6270CEB8" w14:textId="77777777" w:rsidR="003E5028" w:rsidRPr="00BC4590" w:rsidRDefault="003E5028" w:rsidP="003E5028">
            <w:pPr>
              <w:rPr>
                <w:rFonts w:cs="Times New Roman"/>
                <w:szCs w:val="24"/>
              </w:rPr>
            </w:pPr>
            <w:r w:rsidRPr="00BC4590">
              <w:rPr>
                <w:rFonts w:cs="Times New Roman"/>
                <w:b/>
                <w:szCs w:val="24"/>
              </w:rPr>
              <w:lastRenderedPageBreak/>
              <w:t xml:space="preserve">2  </w:t>
            </w:r>
            <w:r w:rsidRPr="00BC4590">
              <w:rPr>
                <w:rFonts w:cs="Times New Roman"/>
                <w:b/>
                <w:szCs w:val="24"/>
              </w:rPr>
              <w:tab/>
            </w:r>
            <w:r w:rsidRPr="00BC4590">
              <w:rPr>
                <w:rFonts w:cs="Times New Roman"/>
                <w:szCs w:val="24"/>
              </w:rPr>
              <w:t xml:space="preserve">Nếu sử dụng thép có độ bền cao như quy định ở Chương 3 Phần 7A của Quy chuẩn này, thì kết cấu và kích thước của cơ cấu thân tàu phải thỏa mãn những yêu cầu ở (1) đến (3) sau đây: </w:t>
            </w:r>
          </w:p>
          <w:p w14:paraId="1CB7417D" w14:textId="77777777" w:rsidR="003E5028" w:rsidRPr="00BC4590" w:rsidRDefault="003E5028" w:rsidP="003E5028">
            <w:pPr>
              <w:rPr>
                <w:rFonts w:cs="Times New Roman"/>
                <w:szCs w:val="24"/>
              </w:rPr>
            </w:pPr>
            <w:r w:rsidRPr="00BC4590">
              <w:rPr>
                <w:rFonts w:cs="Times New Roman"/>
                <w:szCs w:val="24"/>
              </w:rPr>
              <w:t>(1)</w:t>
            </w:r>
            <w:r w:rsidRPr="00BC4590">
              <w:rPr>
                <w:rFonts w:cs="Times New Roman"/>
                <w:szCs w:val="24"/>
              </w:rPr>
              <w:tab/>
              <w:t xml:space="preserve">Mô đun chống uốn của tiết diện ngang thân tàu phải bằng và lớn hơn trị số mô đun chống uốn của tiết diện ngang thân tàu tính theo Chương 13 nhân với hệ số sau đây. Ngoài ra, </w:t>
            </w:r>
            <w:r w:rsidRPr="00BC4590">
              <w:rPr>
                <w:rFonts w:cs="Times New Roman"/>
                <w:szCs w:val="24"/>
              </w:rPr>
              <w:lastRenderedPageBreak/>
              <w:t>mức độ sử dụng các loại thép có độ bền cao phải được Đăng kiểm xem xét và quyết định trong từng trường hợp cụ thể:</w:t>
            </w:r>
          </w:p>
          <w:p w14:paraId="3D580751" w14:textId="77777777" w:rsidR="003E5028" w:rsidRPr="00BC4590" w:rsidRDefault="003E5028" w:rsidP="003E5028">
            <w:pPr>
              <w:rPr>
                <w:rFonts w:cs="Times New Roman"/>
                <w:b/>
                <w:szCs w:val="24"/>
              </w:rPr>
            </w:pPr>
            <w:r w:rsidRPr="00BC4590">
              <w:rPr>
                <w:rFonts w:cs="Times New Roman"/>
                <w:szCs w:val="24"/>
              </w:rPr>
              <w:t xml:space="preserve">0,78  </w:t>
            </w:r>
            <w:r w:rsidRPr="00BC4590">
              <w:rPr>
                <w:rFonts w:cs="Times New Roman"/>
                <w:szCs w:val="24"/>
              </w:rPr>
              <w:tab/>
              <w:t>Nếu dùng thép có độ bền cao A32, D32, E32 và F32.</w:t>
            </w:r>
          </w:p>
          <w:p w14:paraId="751D7D06" w14:textId="77777777" w:rsidR="003E5028" w:rsidRPr="00BC4590" w:rsidRDefault="003E5028" w:rsidP="003E5028">
            <w:pPr>
              <w:rPr>
                <w:rFonts w:cs="Times New Roman"/>
                <w:b/>
                <w:szCs w:val="24"/>
              </w:rPr>
            </w:pPr>
            <w:r w:rsidRPr="00BC4590">
              <w:rPr>
                <w:rFonts w:cs="Times New Roman"/>
                <w:szCs w:val="24"/>
              </w:rPr>
              <w:t xml:space="preserve">0,72  </w:t>
            </w:r>
            <w:r w:rsidRPr="00BC4590">
              <w:rPr>
                <w:rFonts w:cs="Times New Roman"/>
                <w:szCs w:val="24"/>
              </w:rPr>
              <w:tab/>
              <w:t>Nếu dùng thép có độ bền cao A36, D36, E36 và F36.</w:t>
            </w:r>
          </w:p>
          <w:p w14:paraId="07523DC7" w14:textId="77777777" w:rsidR="003E5028" w:rsidRPr="00BC4590" w:rsidRDefault="003E5028" w:rsidP="003E5028">
            <w:pPr>
              <w:rPr>
                <w:rFonts w:cs="Times New Roman"/>
                <w:b/>
                <w:szCs w:val="24"/>
              </w:rPr>
            </w:pPr>
            <w:r w:rsidRPr="00BC4590">
              <w:rPr>
                <w:rFonts w:cs="Times New Roman"/>
                <w:szCs w:val="24"/>
              </w:rPr>
              <w:t>0,68</w:t>
            </w:r>
            <w:r w:rsidRPr="00BC4590">
              <w:rPr>
                <w:rFonts w:cs="Times New Roman"/>
                <w:szCs w:val="24"/>
              </w:rPr>
              <w:tab/>
              <w:t>Nếu dùng thép có độ bền cao A40, D40, E40 và F40.</w:t>
            </w:r>
            <w:r w:rsidRPr="00BC4590">
              <w:rPr>
                <w:rFonts w:cs="Times New Roman"/>
                <w:color w:val="FF0000"/>
                <w:szCs w:val="24"/>
              </w:rPr>
              <w:t xml:space="preserve"> </w:t>
            </w:r>
            <w:r w:rsidRPr="00BC4590">
              <w:rPr>
                <w:rFonts w:cs="Times New Roman"/>
                <w:szCs w:val="24"/>
              </w:rPr>
              <w:t>(Tuy nhiên, có thể lấy bằng 0,66 nếu việc đánh giá mỏi của kết cấu được xác định phù hợp với các yêu cầu của Đăng kiểm).</w:t>
            </w:r>
          </w:p>
          <w:p w14:paraId="7918B2A9" w14:textId="77777777" w:rsidR="003E5028" w:rsidRPr="00BC4590" w:rsidRDefault="003E5028" w:rsidP="003E5028">
            <w:pPr>
              <w:rPr>
                <w:rFonts w:cs="Times New Roman"/>
                <w:szCs w:val="24"/>
              </w:rPr>
            </w:pPr>
          </w:p>
        </w:tc>
        <w:tc>
          <w:tcPr>
            <w:tcW w:w="146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14:paraId="438B0683" w14:textId="77777777" w:rsidR="003E5028" w:rsidRPr="00BC4590" w:rsidRDefault="003E5028" w:rsidP="003E5028">
            <w:pPr>
              <w:rPr>
                <w:rFonts w:cs="Times New Roman"/>
                <w:szCs w:val="24"/>
              </w:rPr>
            </w:pPr>
            <w:r w:rsidRPr="00BC4590">
              <w:rPr>
                <w:rFonts w:cs="Times New Roman"/>
                <w:szCs w:val="24"/>
              </w:rPr>
              <w:lastRenderedPageBreak/>
              <w:t>Tăng hệ số bền cho kết cấu tàu sử dụng vật liệu thép có độ bền cao</w:t>
            </w:r>
          </w:p>
        </w:tc>
      </w:tr>
      <w:tr w:rsidR="003E5028" w:rsidRPr="00BC4590" w14:paraId="6CE3224B" w14:textId="77777777" w:rsidTr="00C57BEC">
        <w:tc>
          <w:tcPr>
            <w:tcW w:w="69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701797BB" w14:textId="77777777" w:rsidR="003E5028" w:rsidRPr="00BC4590" w:rsidRDefault="003E5028" w:rsidP="003E5028">
            <w:pPr>
              <w:rPr>
                <w:rFonts w:cs="Times New Roman"/>
                <w:szCs w:val="24"/>
              </w:rPr>
            </w:pPr>
          </w:p>
          <w:p w14:paraId="5424D380" w14:textId="77777777" w:rsidR="003E5028" w:rsidRPr="00BC4590" w:rsidRDefault="00BD2D4A" w:rsidP="003E5028">
            <w:pPr>
              <w:rPr>
                <w:rFonts w:cs="Times New Roman"/>
                <w:szCs w:val="24"/>
              </w:rPr>
            </w:pPr>
            <w:r w:rsidRPr="00BC4590">
              <w:rPr>
                <w:rFonts w:cs="Times New Roman"/>
                <w:szCs w:val="24"/>
              </w:rPr>
              <w:t>5</w:t>
            </w:r>
          </w:p>
        </w:tc>
        <w:tc>
          <w:tcPr>
            <w:tcW w:w="127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14:paraId="23D2A500" w14:textId="77777777" w:rsidR="003E5028" w:rsidRPr="00BC4590" w:rsidRDefault="003E5028" w:rsidP="003E5028">
            <w:pPr>
              <w:rPr>
                <w:rFonts w:cs="Times New Roman"/>
                <w:szCs w:val="24"/>
              </w:rPr>
            </w:pPr>
            <w:r w:rsidRPr="00BC4590">
              <w:rPr>
                <w:rFonts w:cs="Times New Roman"/>
                <w:szCs w:val="24"/>
              </w:rPr>
              <w:t> 21.2.1-1</w:t>
            </w:r>
          </w:p>
        </w:tc>
        <w:tc>
          <w:tcPr>
            <w:tcW w:w="432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14:paraId="6310C01F" w14:textId="77777777" w:rsidR="003E5028" w:rsidRPr="00BC4590" w:rsidRDefault="003E5028" w:rsidP="003E5028">
            <w:pPr>
              <w:rPr>
                <w:rFonts w:cs="Times New Roman"/>
                <w:szCs w:val="24"/>
              </w:rPr>
            </w:pPr>
          </w:p>
        </w:tc>
        <w:tc>
          <w:tcPr>
            <w:tcW w:w="639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14:paraId="14A75E46" w14:textId="77777777" w:rsidR="003E5028" w:rsidRPr="00BC4590" w:rsidRDefault="003E5028" w:rsidP="003E5028">
            <w:pPr>
              <w:rPr>
                <w:rFonts w:cs="Times New Roman"/>
                <w:szCs w:val="24"/>
              </w:rPr>
            </w:pPr>
            <w:r w:rsidRPr="00BC4590">
              <w:rPr>
                <w:rFonts w:cs="Times New Roman"/>
                <w:szCs w:val="24"/>
              </w:rPr>
              <w:t xml:space="preserve"> 21.2.1 </w:t>
            </w:r>
            <w:r w:rsidRPr="00BC4590">
              <w:rPr>
                <w:rFonts w:cs="Times New Roman"/>
                <w:szCs w:val="24"/>
              </w:rPr>
              <w:tab/>
              <w:t>Neo, xích neo và cáp</w:t>
            </w:r>
          </w:p>
          <w:p w14:paraId="73D86451" w14:textId="77777777" w:rsidR="003E5028" w:rsidRPr="00BC4590" w:rsidRDefault="003E5028" w:rsidP="003E5028">
            <w:pPr>
              <w:rPr>
                <w:rFonts w:cs="Times New Roman"/>
                <w:b/>
                <w:szCs w:val="24"/>
              </w:rPr>
            </w:pPr>
            <w:r w:rsidRPr="00BC4590">
              <w:rPr>
                <w:rFonts w:cs="Times New Roman"/>
                <w:b/>
                <w:szCs w:val="24"/>
              </w:rPr>
              <w:t xml:space="preserve">1 </w:t>
            </w:r>
            <w:r w:rsidRPr="00BC4590">
              <w:rPr>
                <w:rFonts w:cs="Times New Roman"/>
                <w:b/>
                <w:szCs w:val="24"/>
              </w:rPr>
              <w:tab/>
            </w:r>
            <w:r w:rsidRPr="00BC4590">
              <w:rPr>
                <w:rFonts w:cs="Times New Roman"/>
                <w:szCs w:val="24"/>
              </w:rPr>
              <w:t>Quy định chung</w:t>
            </w:r>
          </w:p>
          <w:p w14:paraId="4F8D5CCE" w14:textId="77777777" w:rsidR="003E5028" w:rsidRPr="00BC4590" w:rsidRDefault="003E5028" w:rsidP="003E5028">
            <w:pPr>
              <w:rPr>
                <w:rFonts w:cs="Times New Roman"/>
                <w:szCs w:val="24"/>
              </w:rPr>
            </w:pPr>
            <w:r w:rsidRPr="00BC4590">
              <w:rPr>
                <w:rFonts w:cs="Times New Roman"/>
                <w:szCs w:val="24"/>
              </w:rPr>
              <w:t>(1)</w:t>
            </w:r>
            <w:r w:rsidRPr="00BC4590">
              <w:rPr>
                <w:rFonts w:cs="Times New Roman"/>
                <w:szCs w:val="24"/>
              </w:rPr>
              <w:tab/>
              <w:t>Theo đặc trưng cung cấp, tất cả các tàu phải được trang bị neo, xích neo và dây buộc tàu không được ít hơn số lượng quy định ở Bảng 2B/21.2.1 và Bảng 2B/21.3 hoặc 21.2.-1-5. Tất cả các tàu phải được trang bị các phương tiện để kéo thả neo và chằng buộc.</w:t>
            </w:r>
          </w:p>
        </w:tc>
        <w:tc>
          <w:tcPr>
            <w:tcW w:w="146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14:paraId="7D2E1B88" w14:textId="77777777" w:rsidR="003E5028" w:rsidRPr="00BC4590" w:rsidRDefault="003E5028" w:rsidP="003E5028">
            <w:pPr>
              <w:rPr>
                <w:rFonts w:cs="Times New Roman"/>
                <w:szCs w:val="24"/>
              </w:rPr>
            </w:pPr>
            <w:r w:rsidRPr="00BC4590">
              <w:rPr>
                <w:rFonts w:cs="Times New Roman"/>
                <w:szCs w:val="24"/>
              </w:rPr>
              <w:t>Bổ sung các quy định về áp dụng có thiết bị kéo thả neo và chằng buộc cho phù hợp</w:t>
            </w:r>
          </w:p>
        </w:tc>
      </w:tr>
      <w:tr w:rsidR="003E5028" w:rsidRPr="00BC4590" w14:paraId="7203471D" w14:textId="77777777" w:rsidTr="00C57BEC">
        <w:tc>
          <w:tcPr>
            <w:tcW w:w="691" w:type="dxa"/>
            <w:tcBorders>
              <w:top w:val="nil"/>
              <w:left w:val="single" w:sz="8" w:space="0" w:color="auto"/>
              <w:bottom w:val="nil"/>
              <w:right w:val="single" w:sz="8" w:space="0" w:color="auto"/>
            </w:tcBorders>
            <w:shd w:val="clear" w:color="auto" w:fill="FFFFFF"/>
            <w:tcMar>
              <w:top w:w="0" w:type="dxa"/>
              <w:left w:w="108" w:type="dxa"/>
              <w:bottom w:w="0" w:type="dxa"/>
              <w:right w:w="108" w:type="dxa"/>
            </w:tcMar>
          </w:tcPr>
          <w:p w14:paraId="60A79B0B" w14:textId="77777777" w:rsidR="003E5028" w:rsidRPr="00BC4590" w:rsidRDefault="00BD2D4A" w:rsidP="003E5028">
            <w:pPr>
              <w:rPr>
                <w:rFonts w:cs="Times New Roman"/>
                <w:szCs w:val="24"/>
              </w:rPr>
            </w:pPr>
            <w:r w:rsidRPr="00BC4590">
              <w:rPr>
                <w:rFonts w:cs="Times New Roman"/>
                <w:szCs w:val="24"/>
              </w:rPr>
              <w:t>6</w:t>
            </w:r>
          </w:p>
        </w:tc>
        <w:tc>
          <w:tcPr>
            <w:tcW w:w="1276" w:type="dxa"/>
            <w:tcBorders>
              <w:top w:val="nil"/>
              <w:left w:val="nil"/>
              <w:bottom w:val="nil"/>
              <w:right w:val="single" w:sz="8" w:space="0" w:color="auto"/>
            </w:tcBorders>
            <w:shd w:val="clear" w:color="auto" w:fill="FFFFFF"/>
            <w:tcMar>
              <w:top w:w="0" w:type="dxa"/>
              <w:left w:w="108" w:type="dxa"/>
              <w:bottom w:w="0" w:type="dxa"/>
              <w:right w:w="108" w:type="dxa"/>
            </w:tcMar>
          </w:tcPr>
          <w:p w14:paraId="18F3E252" w14:textId="77777777" w:rsidR="003E5028" w:rsidRPr="00BC4590" w:rsidRDefault="003E5028" w:rsidP="003E5028">
            <w:pPr>
              <w:rPr>
                <w:rFonts w:cs="Times New Roman"/>
                <w:szCs w:val="24"/>
              </w:rPr>
            </w:pPr>
            <w:r w:rsidRPr="00BC4590">
              <w:rPr>
                <w:rFonts w:cs="Times New Roman"/>
                <w:szCs w:val="24"/>
              </w:rPr>
              <w:t>21.2.1-5</w:t>
            </w:r>
          </w:p>
        </w:tc>
        <w:tc>
          <w:tcPr>
            <w:tcW w:w="4323" w:type="dxa"/>
            <w:tcBorders>
              <w:top w:val="nil"/>
              <w:left w:val="nil"/>
              <w:bottom w:val="nil"/>
              <w:right w:val="single" w:sz="8" w:space="0" w:color="auto"/>
            </w:tcBorders>
            <w:shd w:val="clear" w:color="auto" w:fill="FFFFFF"/>
            <w:tcMar>
              <w:top w:w="0" w:type="dxa"/>
              <w:left w:w="108" w:type="dxa"/>
              <w:bottom w:w="0" w:type="dxa"/>
              <w:right w:w="108" w:type="dxa"/>
            </w:tcMar>
          </w:tcPr>
          <w:p w14:paraId="5F3E17CA" w14:textId="77777777" w:rsidR="003E5028" w:rsidRPr="00BC4590" w:rsidRDefault="003E5028" w:rsidP="003E5028">
            <w:pPr>
              <w:rPr>
                <w:rFonts w:cs="Times New Roman"/>
                <w:szCs w:val="24"/>
              </w:rPr>
            </w:pPr>
          </w:p>
        </w:tc>
        <w:tc>
          <w:tcPr>
            <w:tcW w:w="6390" w:type="dxa"/>
            <w:tcBorders>
              <w:top w:val="nil"/>
              <w:left w:val="nil"/>
              <w:bottom w:val="nil"/>
              <w:right w:val="single" w:sz="8" w:space="0" w:color="auto"/>
            </w:tcBorders>
            <w:shd w:val="clear" w:color="auto" w:fill="FFFFFF"/>
            <w:tcMar>
              <w:top w:w="0" w:type="dxa"/>
              <w:left w:w="108" w:type="dxa"/>
              <w:bottom w:w="0" w:type="dxa"/>
              <w:right w:w="108" w:type="dxa"/>
            </w:tcMar>
          </w:tcPr>
          <w:p w14:paraId="6C237C78" w14:textId="77777777" w:rsidR="003E5028" w:rsidRPr="00BC4590" w:rsidRDefault="003E5028" w:rsidP="003E5028">
            <w:pPr>
              <w:rPr>
                <w:rFonts w:cs="Times New Roman"/>
                <w:b/>
                <w:szCs w:val="24"/>
              </w:rPr>
            </w:pPr>
            <w:r w:rsidRPr="00BC4590">
              <w:rPr>
                <w:rFonts w:cs="Times New Roman"/>
                <w:b/>
                <w:szCs w:val="24"/>
              </w:rPr>
              <w:t xml:space="preserve">5   </w:t>
            </w:r>
            <w:r w:rsidRPr="00BC4590">
              <w:rPr>
                <w:rFonts w:cs="Times New Roman"/>
                <w:szCs w:val="24"/>
              </w:rPr>
              <w:t>Dây buộc tàu và dây kéo tàu</w:t>
            </w:r>
          </w:p>
          <w:p w14:paraId="286AEA80" w14:textId="77777777" w:rsidR="003E5028" w:rsidRPr="00BC4590" w:rsidRDefault="003E5028" w:rsidP="003E5028">
            <w:pPr>
              <w:rPr>
                <w:rFonts w:cs="Times New Roman"/>
                <w:szCs w:val="24"/>
              </w:rPr>
            </w:pPr>
            <w:r w:rsidRPr="00BC4590">
              <w:rPr>
                <w:rFonts w:cs="Times New Roman"/>
                <w:szCs w:val="24"/>
              </w:rPr>
              <w:lastRenderedPageBreak/>
              <w:t xml:space="preserve">(1) </w:t>
            </w:r>
            <w:r w:rsidRPr="00BC4590">
              <w:rPr>
                <w:rFonts w:cs="Times New Roman"/>
                <w:szCs w:val="24"/>
              </w:rPr>
              <w:tab/>
              <w:t>Nếu sử dụng cáp thép, cáp sợi thảo mộc làm dây buộc tàu và dây kéo tàu thì tải thử kéo đứt quy định ở Chương 4 hoặc 5 Phần 7-B không được nhỏ hơn tải thử kéo đứt tương ứng quy định ở Bảng 2B/21.2.1 và Bảng 2B/21.3 hoặc (3).</w:t>
            </w:r>
          </w:p>
          <w:p w14:paraId="28B30159" w14:textId="77777777" w:rsidR="003E5028" w:rsidRPr="00BC4590" w:rsidRDefault="003E5028" w:rsidP="003E5028">
            <w:pPr>
              <w:rPr>
                <w:rFonts w:cs="Times New Roman"/>
                <w:szCs w:val="24"/>
              </w:rPr>
            </w:pPr>
            <w:r w:rsidRPr="00BC4590">
              <w:rPr>
                <w:rFonts w:cs="Times New Roman"/>
                <w:szCs w:val="24"/>
              </w:rPr>
              <w:t xml:space="preserve">(2) </w:t>
            </w:r>
            <w:r w:rsidRPr="00BC4590">
              <w:rPr>
                <w:rFonts w:cs="Times New Roman"/>
                <w:szCs w:val="24"/>
              </w:rPr>
              <w:tab/>
              <w:t>Đối với tàu có đặc trưng cung cấp không vượt quá 2000 thì số lượng dây chằng buộc quy định ở Bảng 2B/21.2.2. Đối với các tàu có tỷ số A/EN lớn hơn 0,9 ngoài số lượng dây quy định ở Bảng 2B/21.2.1, còn phải trang bị thêm số lượng dây quy định như dưới đây:</w:t>
            </w:r>
          </w:p>
          <w:p w14:paraId="76478CCB" w14:textId="77777777" w:rsidR="003E5028" w:rsidRPr="00BC4590" w:rsidRDefault="003E5028" w:rsidP="003E5028">
            <w:pPr>
              <w:rPr>
                <w:rFonts w:cs="Times New Roman"/>
                <w:szCs w:val="24"/>
                <w:lang w:val="fr-FR"/>
              </w:rPr>
            </w:pPr>
            <w:r w:rsidRPr="00BC4590">
              <w:rPr>
                <w:rFonts w:cs="Times New Roman"/>
                <w:szCs w:val="24"/>
              </w:rPr>
              <w:t xml:space="preserve">Nếu     0,9 &lt; A/EN  </w:t>
            </w:r>
            <w:r w:rsidRPr="00BC4590">
              <w:rPr>
                <w:rFonts w:cs="Times New Roman"/>
                <w:position w:val="-4"/>
                <w:szCs w:val="24"/>
                <w:lang w:val="fr-FR"/>
              </w:rPr>
              <w:object w:dxaOrig="200" w:dyaOrig="240" w14:anchorId="3C3D730E">
                <v:shape id="_x0000_i1055" type="#_x0000_t75" style="width:9.75pt;height:12pt" o:ole="">
                  <v:imagedata r:id="rId55" o:title=""/>
                </v:shape>
                <o:OLEObject Type="Embed" ProgID="Equation.3" ShapeID="_x0000_i1055" DrawAspect="Content" ObjectID="_1731239591" r:id="rId56"/>
              </w:object>
            </w:r>
            <w:r w:rsidRPr="00BC4590">
              <w:rPr>
                <w:rFonts w:cs="Times New Roman"/>
                <w:szCs w:val="24"/>
                <w:lang w:val="fr-FR"/>
              </w:rPr>
              <w:t xml:space="preserve">  1,1    </w:t>
            </w:r>
            <w:r w:rsidRPr="00BC4590">
              <w:rPr>
                <w:rFonts w:cs="Times New Roman"/>
                <w:szCs w:val="24"/>
                <w:lang w:val="fr-FR"/>
              </w:rPr>
              <w:tab/>
              <w:t xml:space="preserve">:    1 </w:t>
            </w:r>
          </w:p>
          <w:p w14:paraId="31F1434E" w14:textId="77777777" w:rsidR="003E5028" w:rsidRPr="00BC4590" w:rsidRDefault="003E5028" w:rsidP="003E5028">
            <w:pPr>
              <w:rPr>
                <w:rStyle w:val="08Char"/>
                <w:rFonts w:ascii="Times New Roman" w:eastAsiaTheme="minorHAnsi" w:hAnsi="Times New Roman"/>
                <w:szCs w:val="24"/>
              </w:rPr>
            </w:pPr>
            <w:r w:rsidRPr="00BC4590">
              <w:rPr>
                <w:rFonts w:cs="Times New Roman"/>
                <w:szCs w:val="24"/>
                <w:lang w:val="fr-FR"/>
              </w:rPr>
              <w:t xml:space="preserve">Nếu    1,1 &lt;  A/EN  </w:t>
            </w:r>
            <w:r w:rsidRPr="00BC4590">
              <w:rPr>
                <w:rFonts w:cs="Times New Roman"/>
                <w:position w:val="-4"/>
                <w:szCs w:val="24"/>
                <w:lang w:val="fr-FR"/>
              </w:rPr>
              <w:object w:dxaOrig="200" w:dyaOrig="240" w14:anchorId="1C73BF9F">
                <v:shape id="_x0000_i1056" type="#_x0000_t75" style="width:9.75pt;height:12pt" o:ole="">
                  <v:imagedata r:id="rId57" o:title=""/>
                </v:shape>
                <o:OLEObject Type="Embed" ProgID="Equation.3" ShapeID="_x0000_i1056" DrawAspect="Content" ObjectID="_1731239592" r:id="rId58"/>
              </w:object>
            </w:r>
            <w:r w:rsidRPr="00BC4590">
              <w:rPr>
                <w:rStyle w:val="08Char"/>
                <w:rFonts w:ascii="Times New Roman" w:eastAsiaTheme="minorHAnsi" w:hAnsi="Times New Roman"/>
                <w:szCs w:val="24"/>
              </w:rPr>
              <w:t xml:space="preserve">  1,2    </w:t>
            </w:r>
            <w:r w:rsidRPr="00BC4590">
              <w:rPr>
                <w:rStyle w:val="08Char"/>
                <w:rFonts w:ascii="Times New Roman" w:eastAsiaTheme="minorHAnsi" w:hAnsi="Times New Roman"/>
                <w:szCs w:val="24"/>
              </w:rPr>
              <w:tab/>
              <w:t>:    2</w:t>
            </w:r>
          </w:p>
          <w:p w14:paraId="0FAFCF0C" w14:textId="77777777" w:rsidR="003E5028" w:rsidRPr="00BC4590" w:rsidRDefault="003E5028" w:rsidP="003E5028">
            <w:pPr>
              <w:rPr>
                <w:rFonts w:cs="Times New Roman"/>
                <w:szCs w:val="24"/>
                <w:lang w:val="fr-FR"/>
              </w:rPr>
            </w:pPr>
            <w:r w:rsidRPr="00BC4590">
              <w:rPr>
                <w:rFonts w:cs="Times New Roman"/>
                <w:szCs w:val="24"/>
                <w:lang w:val="fr-FR"/>
              </w:rPr>
              <w:t>Nếu</w:t>
            </w:r>
            <w:r w:rsidRPr="00BC4590">
              <w:rPr>
                <w:rFonts w:cs="Times New Roman"/>
                <w:szCs w:val="24"/>
                <w:lang w:val="fr-FR"/>
              </w:rPr>
              <w:tab/>
            </w:r>
            <w:r w:rsidRPr="00BC4590">
              <w:rPr>
                <w:rFonts w:cs="Times New Roman"/>
                <w:szCs w:val="24"/>
                <w:lang w:val="fr-FR"/>
              </w:rPr>
              <w:tab/>
              <w:t xml:space="preserve">    </w:t>
            </w:r>
            <w:r w:rsidRPr="00BC4590">
              <w:rPr>
                <w:rFonts w:cs="Times New Roman"/>
                <w:szCs w:val="24"/>
                <w:lang w:val="fr-FR"/>
              </w:rPr>
              <w:tab/>
            </w:r>
            <w:r w:rsidRPr="00BC4590">
              <w:rPr>
                <w:rFonts w:cs="Times New Roman"/>
                <w:szCs w:val="24"/>
                <w:lang w:val="fr-FR"/>
              </w:rPr>
              <w:tab/>
            </w:r>
            <w:r w:rsidRPr="00BC4590">
              <w:rPr>
                <w:rFonts w:cs="Times New Roman"/>
                <w:szCs w:val="24"/>
                <w:lang w:val="fr-FR"/>
              </w:rPr>
              <w:tab/>
              <w:t>A/EN  &gt;   1,2</w:t>
            </w:r>
            <w:r w:rsidRPr="00BC4590">
              <w:rPr>
                <w:rFonts w:cs="Times New Roman"/>
                <w:szCs w:val="24"/>
                <w:lang w:val="fr-FR"/>
              </w:rPr>
              <w:tab/>
            </w:r>
            <w:r w:rsidRPr="00BC4590">
              <w:rPr>
                <w:rFonts w:cs="Times New Roman"/>
                <w:szCs w:val="24"/>
                <w:lang w:val="fr-FR"/>
              </w:rPr>
              <w:tab/>
              <w:t>:    3</w:t>
            </w:r>
          </w:p>
          <w:p w14:paraId="66A6AC50" w14:textId="77777777" w:rsidR="003E5028" w:rsidRPr="00BC4590" w:rsidRDefault="003E5028" w:rsidP="003E5028">
            <w:pPr>
              <w:rPr>
                <w:rFonts w:cs="Times New Roman"/>
                <w:szCs w:val="24"/>
                <w:lang w:val="fr-FR"/>
              </w:rPr>
            </w:pPr>
            <w:r w:rsidRPr="00BC4590">
              <w:rPr>
                <w:rFonts w:cs="Times New Roman"/>
                <w:szCs w:val="24"/>
                <w:lang w:val="fr-FR"/>
              </w:rPr>
              <w:t>Trong đó:</w:t>
            </w:r>
          </w:p>
          <w:p w14:paraId="232D78AB" w14:textId="77777777" w:rsidR="003E5028" w:rsidRPr="00BC4590" w:rsidRDefault="003E5028" w:rsidP="003E5028">
            <w:pPr>
              <w:rPr>
                <w:rFonts w:cs="Times New Roman"/>
                <w:szCs w:val="24"/>
                <w:lang w:val="fr-FR"/>
              </w:rPr>
            </w:pPr>
            <w:r w:rsidRPr="00BC4590">
              <w:rPr>
                <w:rFonts w:cs="Times New Roman"/>
                <w:szCs w:val="24"/>
                <w:lang w:val="fr-FR"/>
              </w:rPr>
              <w:t>EN</w:t>
            </w:r>
            <w:r w:rsidRPr="00BC4590">
              <w:rPr>
                <w:rFonts w:cs="Times New Roman"/>
                <w:szCs w:val="24"/>
                <w:lang w:val="fr-FR"/>
              </w:rPr>
              <w:tab/>
              <w:t xml:space="preserve">: </w:t>
            </w:r>
            <w:r w:rsidRPr="00BC4590">
              <w:rPr>
                <w:rFonts w:cs="Times New Roman"/>
                <w:szCs w:val="24"/>
                <w:lang w:val="fr-FR"/>
              </w:rPr>
              <w:tab/>
              <w:t>Đặc trưng cung cấp.</w:t>
            </w:r>
          </w:p>
          <w:p w14:paraId="227AF869" w14:textId="77777777" w:rsidR="003E5028" w:rsidRPr="00BC4590" w:rsidRDefault="003E5028" w:rsidP="003E5028">
            <w:pPr>
              <w:rPr>
                <w:rFonts w:cs="Times New Roman"/>
                <w:szCs w:val="24"/>
              </w:rPr>
            </w:pPr>
            <w:r w:rsidRPr="00BC4590">
              <w:rPr>
                <w:rFonts w:cs="Times New Roman"/>
                <w:szCs w:val="24"/>
              </w:rPr>
              <w:t>A</w:t>
            </w:r>
            <w:r w:rsidRPr="00BC4590">
              <w:rPr>
                <w:rFonts w:cs="Times New Roman"/>
                <w:szCs w:val="24"/>
              </w:rPr>
              <w:tab/>
              <w:t xml:space="preserve">: </w:t>
            </w:r>
            <w:r w:rsidRPr="00BC4590">
              <w:rPr>
                <w:rFonts w:cs="Times New Roman"/>
                <w:szCs w:val="24"/>
              </w:rPr>
              <w:tab/>
              <w:t>Như quy định ở 21.2.1-2 (2).</w:t>
            </w:r>
          </w:p>
          <w:p w14:paraId="6298A823" w14:textId="77777777" w:rsidR="003E5028" w:rsidRPr="00BC4590" w:rsidRDefault="003E5028" w:rsidP="003E5028">
            <w:pPr>
              <w:rPr>
                <w:rFonts w:cs="Times New Roman"/>
                <w:szCs w:val="24"/>
              </w:rPr>
            </w:pPr>
            <w:r w:rsidRPr="00BC4590">
              <w:rPr>
                <w:rFonts w:cs="Times New Roman"/>
                <w:szCs w:val="24"/>
              </w:rPr>
              <w:t>(3)</w:t>
            </w:r>
            <w:r w:rsidRPr="00BC4590">
              <w:rPr>
                <w:rFonts w:cs="Times New Roman"/>
                <w:szCs w:val="24"/>
              </w:rPr>
              <w:tab/>
              <w:t>Số lượng và độ bền của các dây chằng buộc đối với tàu có đặc trưng cung cấp lớn hơn 2000 thì phải thỏa mãn yêu cầu từ (a) đến (d) sau:</w:t>
            </w:r>
          </w:p>
          <w:p w14:paraId="1577384F" w14:textId="77777777" w:rsidR="003E5028" w:rsidRPr="00BC4590" w:rsidRDefault="003E5028" w:rsidP="003E5028">
            <w:pPr>
              <w:rPr>
                <w:rFonts w:cs="Times New Roman"/>
                <w:szCs w:val="24"/>
              </w:rPr>
            </w:pPr>
            <w:r w:rsidRPr="00BC4590">
              <w:rPr>
                <w:rFonts w:cs="Times New Roman"/>
                <w:szCs w:val="24"/>
              </w:rPr>
              <w:lastRenderedPageBreak/>
              <w:t xml:space="preserve"> </w:t>
            </w:r>
            <w:r w:rsidRPr="00BC4590">
              <w:rPr>
                <w:rFonts w:cs="Times New Roman"/>
                <w:szCs w:val="24"/>
              </w:rPr>
              <w:tab/>
              <w:t>(a)</w:t>
            </w:r>
            <w:r w:rsidRPr="00BC4590">
              <w:rPr>
                <w:rFonts w:cs="Times New Roman"/>
                <w:szCs w:val="24"/>
              </w:rPr>
              <w:tab/>
              <w:t>Độ bền kéo đứt nhỏ nhất (MBL) phải không nhỏ hơn trị số tính theo công thức sau:</w:t>
            </w:r>
          </w:p>
          <w:p w14:paraId="19B7F044" w14:textId="77777777" w:rsidR="003E5028" w:rsidRPr="00BC4590" w:rsidRDefault="003E5028" w:rsidP="003E5028">
            <w:pPr>
              <w:rPr>
                <w:rFonts w:cs="Times New Roman"/>
                <w:szCs w:val="24"/>
              </w:rPr>
            </w:pPr>
            <w:r w:rsidRPr="00BC4590">
              <w:rPr>
                <w:rFonts w:cs="Times New Roman"/>
                <w:szCs w:val="24"/>
              </w:rPr>
              <w:tab/>
            </w:r>
            <w:r w:rsidRPr="00BC4590">
              <w:rPr>
                <w:rFonts w:cs="Times New Roman"/>
                <w:szCs w:val="24"/>
              </w:rPr>
              <w:tab/>
              <w:t>MBL = 0,1A</w:t>
            </w:r>
            <w:r w:rsidRPr="00BC4590">
              <w:rPr>
                <w:rFonts w:cs="Times New Roman"/>
                <w:szCs w:val="24"/>
                <w:vertAlign w:val="subscript"/>
              </w:rPr>
              <w:t>1</w:t>
            </w:r>
            <w:r w:rsidRPr="00BC4590">
              <w:rPr>
                <w:rFonts w:cs="Times New Roman"/>
                <w:szCs w:val="24"/>
              </w:rPr>
              <w:t xml:space="preserve"> + 350 (kN)</w:t>
            </w:r>
          </w:p>
          <w:p w14:paraId="408911B5" w14:textId="77777777" w:rsidR="003E5028" w:rsidRPr="00BC4590" w:rsidRDefault="003E5028" w:rsidP="003E5028">
            <w:pPr>
              <w:rPr>
                <w:rFonts w:cs="Times New Roman"/>
                <w:szCs w:val="24"/>
              </w:rPr>
            </w:pPr>
            <w:r w:rsidRPr="00BC4590">
              <w:rPr>
                <w:rFonts w:cs="Times New Roman"/>
                <w:szCs w:val="24"/>
              </w:rPr>
              <w:tab/>
            </w:r>
            <w:r w:rsidRPr="00BC4590">
              <w:rPr>
                <w:rFonts w:cs="Times New Roman"/>
                <w:szCs w:val="24"/>
              </w:rPr>
              <w:tab/>
              <w:t>A</w:t>
            </w:r>
            <w:r w:rsidRPr="00BC4590">
              <w:rPr>
                <w:rFonts w:cs="Times New Roman"/>
                <w:szCs w:val="24"/>
                <w:vertAlign w:val="subscript"/>
              </w:rPr>
              <w:t>1</w:t>
            </w:r>
            <w:r w:rsidRPr="00BC4590">
              <w:rPr>
                <w:rFonts w:cs="Times New Roman"/>
                <w:szCs w:val="24"/>
              </w:rPr>
              <w:t>: diện tích mặt chiếu mạn của tàu quy định ở (5)</w:t>
            </w:r>
          </w:p>
          <w:p w14:paraId="65791EA6" w14:textId="77777777" w:rsidR="003E5028" w:rsidRPr="00BC4590" w:rsidRDefault="003E5028" w:rsidP="003E5028">
            <w:pPr>
              <w:rPr>
                <w:rFonts w:cs="Times New Roman"/>
                <w:szCs w:val="24"/>
              </w:rPr>
            </w:pPr>
            <w:r w:rsidRPr="00BC4590">
              <w:rPr>
                <w:rFonts w:cs="Times New Roman"/>
                <w:szCs w:val="24"/>
              </w:rPr>
              <w:tab/>
              <w:t>(b)</w:t>
            </w:r>
            <w:r w:rsidRPr="00BC4590">
              <w:rPr>
                <w:rFonts w:cs="Times New Roman"/>
                <w:szCs w:val="24"/>
              </w:rPr>
              <w:tab/>
              <w:t>Dây chằng buộc dọc mũi, dây chằng buộc dọc lái, dây chằng buộc ngang hoặc dây chằng buộc chéo được sử dụng như nhau thì phải có cùng đặc tính về độ bền và độ đàn hồi. Độ bền của dây chằng buộc chéo phải giống như dây chằng buộc dọc mũi, dây chằng buộc dọc lái, dây chằng buộc ngang.</w:t>
            </w:r>
          </w:p>
          <w:p w14:paraId="7299B499" w14:textId="77777777" w:rsidR="003E5028" w:rsidRPr="00BC4590" w:rsidRDefault="003E5028" w:rsidP="003E5028">
            <w:pPr>
              <w:rPr>
                <w:rFonts w:cs="Times New Roman"/>
                <w:szCs w:val="24"/>
              </w:rPr>
            </w:pPr>
            <w:r w:rsidRPr="00BC4590">
              <w:rPr>
                <w:rFonts w:cs="Times New Roman"/>
                <w:szCs w:val="24"/>
              </w:rPr>
              <w:tab/>
              <w:t>(c)</w:t>
            </w:r>
            <w:r w:rsidRPr="00BC4590">
              <w:rPr>
                <w:rFonts w:cs="Times New Roman"/>
                <w:szCs w:val="24"/>
              </w:rPr>
              <w:tab/>
              <w:t>Tổng số lượng dây chằng buộc mũi, lái và ngang được tính theo công thức sau và được làm tròn đến số nguyên gần nhất.</w:t>
            </w:r>
          </w:p>
          <w:p w14:paraId="0DB239D0" w14:textId="77777777" w:rsidR="003E5028" w:rsidRPr="00BC4590" w:rsidRDefault="003E5028" w:rsidP="003E5028">
            <w:pPr>
              <w:rPr>
                <w:rFonts w:cs="Times New Roman"/>
                <w:szCs w:val="24"/>
              </w:rPr>
            </w:pPr>
            <w:r w:rsidRPr="00BC4590">
              <w:rPr>
                <w:rFonts w:cs="Times New Roman"/>
                <w:szCs w:val="24"/>
              </w:rPr>
              <w:tab/>
              <w:t>(i)</w:t>
            </w:r>
            <w:r w:rsidRPr="00BC4590">
              <w:rPr>
                <w:rFonts w:cs="Times New Roman"/>
                <w:szCs w:val="24"/>
              </w:rPr>
              <w:tab/>
              <w:t>Đối với tàu dầu, tàu chở xô hóa chất nguy hiểm, tàu hàng rời và tàu chở quặng</w:t>
            </w:r>
          </w:p>
          <w:p w14:paraId="09608727" w14:textId="77777777" w:rsidR="003E5028" w:rsidRPr="00BC4590" w:rsidRDefault="003E5028" w:rsidP="003E5028">
            <w:pPr>
              <w:rPr>
                <w:rFonts w:cs="Times New Roman"/>
                <w:szCs w:val="24"/>
              </w:rPr>
            </w:pPr>
            <w:r w:rsidRPr="00BC4590">
              <w:rPr>
                <w:rFonts w:cs="Times New Roman"/>
                <w:szCs w:val="24"/>
              </w:rPr>
              <w:tab/>
            </w:r>
            <w:r w:rsidRPr="00BC4590">
              <w:rPr>
                <w:rFonts w:cs="Times New Roman"/>
                <w:szCs w:val="24"/>
              </w:rPr>
              <w:tab/>
            </w:r>
            <w:r w:rsidRPr="00BC4590">
              <w:rPr>
                <w:rFonts w:cs="Times New Roman"/>
                <w:szCs w:val="24"/>
              </w:rPr>
              <w:tab/>
              <w:t>n = 8,3</w:t>
            </w:r>
            <w:r w:rsidRPr="00BC4590">
              <w:rPr>
                <w:rFonts w:cs="Times New Roman"/>
                <w:szCs w:val="24"/>
              </w:rPr>
              <w:sym w:font="Symbol" w:char="F0B4"/>
            </w:r>
            <w:r w:rsidRPr="00BC4590">
              <w:rPr>
                <w:rFonts w:cs="Times New Roman"/>
                <w:szCs w:val="24"/>
              </w:rPr>
              <w:t>10</w:t>
            </w:r>
            <w:r w:rsidRPr="00BC4590">
              <w:rPr>
                <w:rFonts w:cs="Times New Roman"/>
                <w:szCs w:val="24"/>
                <w:vertAlign w:val="superscript"/>
              </w:rPr>
              <w:t>-4</w:t>
            </w:r>
            <w:r w:rsidRPr="00BC4590">
              <w:rPr>
                <w:rFonts w:cs="Times New Roman"/>
                <w:szCs w:val="24"/>
              </w:rPr>
              <w:t>A</w:t>
            </w:r>
            <w:r w:rsidRPr="00BC4590">
              <w:rPr>
                <w:rFonts w:cs="Times New Roman"/>
                <w:szCs w:val="24"/>
                <w:vertAlign w:val="subscript"/>
              </w:rPr>
              <w:t>1</w:t>
            </w:r>
            <w:r w:rsidRPr="00BC4590">
              <w:rPr>
                <w:rFonts w:cs="Times New Roman"/>
                <w:szCs w:val="24"/>
              </w:rPr>
              <w:t>+4</w:t>
            </w:r>
          </w:p>
          <w:p w14:paraId="572DAB8C" w14:textId="77777777" w:rsidR="003E5028" w:rsidRPr="00BC4590" w:rsidRDefault="003E5028" w:rsidP="003E5028">
            <w:pPr>
              <w:rPr>
                <w:rFonts w:cs="Times New Roman"/>
                <w:szCs w:val="24"/>
              </w:rPr>
            </w:pPr>
            <w:r w:rsidRPr="00BC4590">
              <w:rPr>
                <w:rFonts w:cs="Times New Roman"/>
                <w:szCs w:val="24"/>
              </w:rPr>
              <w:tab/>
              <w:t>(ii)</w:t>
            </w:r>
            <w:r w:rsidRPr="00BC4590">
              <w:rPr>
                <w:rFonts w:cs="Times New Roman"/>
                <w:szCs w:val="24"/>
              </w:rPr>
              <w:tab/>
              <w:t>Đối với các tàu khác</w:t>
            </w:r>
          </w:p>
          <w:p w14:paraId="0E1B0589" w14:textId="77777777" w:rsidR="003E5028" w:rsidRPr="00BC4590" w:rsidRDefault="003E5028" w:rsidP="003E5028">
            <w:pPr>
              <w:rPr>
                <w:rFonts w:cs="Times New Roman"/>
                <w:szCs w:val="24"/>
              </w:rPr>
            </w:pPr>
            <w:r w:rsidRPr="00BC4590">
              <w:rPr>
                <w:rFonts w:cs="Times New Roman"/>
                <w:szCs w:val="24"/>
              </w:rPr>
              <w:tab/>
            </w:r>
            <w:r w:rsidRPr="00BC4590">
              <w:rPr>
                <w:rFonts w:cs="Times New Roman"/>
                <w:szCs w:val="24"/>
              </w:rPr>
              <w:tab/>
            </w:r>
            <w:r w:rsidRPr="00BC4590">
              <w:rPr>
                <w:rFonts w:cs="Times New Roman"/>
                <w:szCs w:val="24"/>
              </w:rPr>
              <w:tab/>
              <w:t>n = 8,3</w:t>
            </w:r>
            <w:r w:rsidRPr="00BC4590">
              <w:rPr>
                <w:rFonts w:cs="Times New Roman"/>
                <w:szCs w:val="24"/>
              </w:rPr>
              <w:sym w:font="Symbol" w:char="F0B4"/>
            </w:r>
            <w:r w:rsidRPr="00BC4590">
              <w:rPr>
                <w:rFonts w:cs="Times New Roman"/>
                <w:szCs w:val="24"/>
              </w:rPr>
              <w:t>10</w:t>
            </w:r>
            <w:r w:rsidRPr="00BC4590">
              <w:rPr>
                <w:rFonts w:cs="Times New Roman"/>
                <w:szCs w:val="24"/>
                <w:vertAlign w:val="superscript"/>
              </w:rPr>
              <w:t>-4</w:t>
            </w:r>
            <w:r w:rsidRPr="00BC4590">
              <w:rPr>
                <w:rFonts w:cs="Times New Roman"/>
                <w:szCs w:val="24"/>
              </w:rPr>
              <w:t>A</w:t>
            </w:r>
            <w:r w:rsidRPr="00BC4590">
              <w:rPr>
                <w:rFonts w:cs="Times New Roman"/>
                <w:szCs w:val="24"/>
                <w:vertAlign w:val="subscript"/>
              </w:rPr>
              <w:t>1</w:t>
            </w:r>
            <w:r w:rsidRPr="00BC4590">
              <w:rPr>
                <w:rFonts w:cs="Times New Roman"/>
                <w:szCs w:val="24"/>
              </w:rPr>
              <w:t>+6</w:t>
            </w:r>
          </w:p>
          <w:p w14:paraId="3DB00CEC" w14:textId="77777777" w:rsidR="003E5028" w:rsidRPr="00BC4590" w:rsidRDefault="003E5028" w:rsidP="003E5028">
            <w:pPr>
              <w:rPr>
                <w:rFonts w:cs="Times New Roman"/>
                <w:szCs w:val="24"/>
              </w:rPr>
            </w:pPr>
            <w:r w:rsidRPr="00BC4590">
              <w:rPr>
                <w:rFonts w:cs="Times New Roman"/>
                <w:szCs w:val="24"/>
              </w:rPr>
              <w:lastRenderedPageBreak/>
              <w:tab/>
              <w:t>(d)</w:t>
            </w:r>
            <w:r w:rsidRPr="00BC4590">
              <w:rPr>
                <w:rFonts w:cs="Times New Roman"/>
                <w:szCs w:val="24"/>
              </w:rPr>
              <w:tab/>
              <w:t>Tổng số lượng dây chằng buộc chéo phải không không nhỏ hơn như sau:</w:t>
            </w:r>
          </w:p>
          <w:p w14:paraId="25EC7D66" w14:textId="77777777" w:rsidR="003E5028" w:rsidRPr="00BC4590" w:rsidRDefault="003E5028" w:rsidP="003E5028">
            <w:pPr>
              <w:rPr>
                <w:rFonts w:cs="Times New Roman"/>
                <w:szCs w:val="24"/>
              </w:rPr>
            </w:pPr>
            <w:r w:rsidRPr="00BC4590">
              <w:rPr>
                <w:rFonts w:cs="Times New Roman"/>
                <w:szCs w:val="24"/>
              </w:rPr>
              <w:tab/>
            </w:r>
            <w:r w:rsidRPr="00BC4590">
              <w:rPr>
                <w:rFonts w:cs="Times New Roman"/>
                <w:szCs w:val="24"/>
              </w:rPr>
              <w:tab/>
              <w:t>Hai dây khi đặc trưng cung cấp &lt; 5000</w:t>
            </w:r>
          </w:p>
          <w:p w14:paraId="7C93665A" w14:textId="77777777" w:rsidR="003E5028" w:rsidRPr="00BC4590" w:rsidRDefault="003E5028" w:rsidP="003E5028">
            <w:pPr>
              <w:rPr>
                <w:rFonts w:cs="Times New Roman"/>
                <w:szCs w:val="24"/>
              </w:rPr>
            </w:pPr>
            <w:r w:rsidRPr="00BC4590">
              <w:rPr>
                <w:rFonts w:cs="Times New Roman"/>
                <w:szCs w:val="24"/>
              </w:rPr>
              <w:tab/>
            </w:r>
            <w:r w:rsidRPr="00BC4590">
              <w:rPr>
                <w:rFonts w:cs="Times New Roman"/>
                <w:szCs w:val="24"/>
              </w:rPr>
              <w:tab/>
              <w:t xml:space="preserve">Bốn dây khi đặc trưng cung cấp </w:t>
            </w:r>
            <w:r w:rsidRPr="00BC4590">
              <w:rPr>
                <w:rFonts w:cs="Times New Roman"/>
                <w:szCs w:val="24"/>
              </w:rPr>
              <w:sym w:font="Symbol" w:char="F0B3"/>
            </w:r>
            <w:r w:rsidRPr="00BC4590">
              <w:rPr>
                <w:rFonts w:cs="Times New Roman"/>
                <w:szCs w:val="24"/>
              </w:rPr>
              <w:t xml:space="preserve"> 5000</w:t>
            </w:r>
          </w:p>
          <w:p w14:paraId="3DCA82A8" w14:textId="77777777" w:rsidR="003E5028" w:rsidRPr="00BC4590" w:rsidRDefault="003E5028" w:rsidP="003E5028">
            <w:pPr>
              <w:rPr>
                <w:rFonts w:cs="Times New Roman"/>
                <w:szCs w:val="24"/>
              </w:rPr>
            </w:pPr>
            <w:r w:rsidRPr="00BC4590">
              <w:rPr>
                <w:rFonts w:cs="Times New Roman"/>
                <w:szCs w:val="24"/>
              </w:rPr>
              <w:t>(4)</w:t>
            </w:r>
            <w:r w:rsidRPr="00BC4590">
              <w:rPr>
                <w:rFonts w:cs="Times New Roman"/>
                <w:szCs w:val="24"/>
              </w:rPr>
              <w:tab/>
              <w:t>Không phụ thuộc vào yêu cầu ở (3), số lượng dây chằng buộc mũi, lái và ngang có thể tăng hoặc giảm kết hợp với việc điều chỉnh độ bền của dây chằng buộc. Việc điều chỉnh độ bền, MBL</w:t>
            </w:r>
            <w:r w:rsidRPr="00BC4590">
              <w:rPr>
                <w:rFonts w:cs="Times New Roman"/>
                <w:szCs w:val="24"/>
                <w:vertAlign w:val="superscript"/>
              </w:rPr>
              <w:t>*</w:t>
            </w:r>
            <w:r w:rsidRPr="00BC4590">
              <w:rPr>
                <w:rFonts w:cs="Times New Roman"/>
                <w:szCs w:val="24"/>
              </w:rPr>
              <w:t xml:space="preserve"> được tính như sau:</w:t>
            </w:r>
          </w:p>
          <w:p w14:paraId="1D033988" w14:textId="77777777" w:rsidR="003E5028" w:rsidRPr="00BC4590" w:rsidRDefault="003E5028" w:rsidP="003E5028">
            <w:pPr>
              <w:rPr>
                <w:rFonts w:cs="Times New Roman"/>
                <w:szCs w:val="24"/>
              </w:rPr>
            </w:pPr>
            <w:r w:rsidRPr="00BC4590">
              <w:rPr>
                <w:rFonts w:cs="Times New Roman"/>
                <w:szCs w:val="24"/>
              </w:rPr>
              <w:tab/>
            </w:r>
            <w:r w:rsidRPr="00BC4590">
              <w:rPr>
                <w:rFonts w:cs="Times New Roman"/>
                <w:position w:val="-28"/>
                <w:szCs w:val="24"/>
              </w:rPr>
              <w:object w:dxaOrig="2900" w:dyaOrig="680" w14:anchorId="1F8B00F1">
                <v:shape id="_x0000_i1057" type="#_x0000_t75" style="width:144.75pt;height:33.75pt" o:ole="" fillcolor="window">
                  <v:imagedata r:id="rId59" o:title=""/>
                </v:shape>
                <o:OLEObject Type="Embed" ProgID="Equation.3" ShapeID="_x0000_i1057" DrawAspect="Content" ObjectID="_1731239593" r:id="rId60"/>
              </w:object>
            </w:r>
            <w:r w:rsidRPr="00BC4590">
              <w:rPr>
                <w:rFonts w:cs="Times New Roman"/>
                <w:szCs w:val="24"/>
              </w:rPr>
              <w:tab/>
              <w:t>(kN): Đối với khi tăng số lượng dây kéo</w:t>
            </w:r>
          </w:p>
          <w:p w14:paraId="1FC2C95C" w14:textId="77777777" w:rsidR="003E5028" w:rsidRPr="00BC4590" w:rsidRDefault="003E5028" w:rsidP="003E5028">
            <w:pPr>
              <w:rPr>
                <w:rFonts w:cs="Times New Roman"/>
                <w:szCs w:val="24"/>
              </w:rPr>
            </w:pPr>
            <w:r w:rsidRPr="00BC4590">
              <w:rPr>
                <w:rFonts w:cs="Times New Roman"/>
                <w:szCs w:val="24"/>
              </w:rPr>
              <w:tab/>
            </w:r>
            <w:r w:rsidRPr="00BC4590">
              <w:rPr>
                <w:rFonts w:cs="Times New Roman"/>
                <w:position w:val="-28"/>
                <w:szCs w:val="24"/>
              </w:rPr>
              <w:object w:dxaOrig="1880" w:dyaOrig="680" w14:anchorId="32AFF0A6">
                <v:shape id="_x0000_i1058" type="#_x0000_t75" style="width:93.75pt;height:33.75pt" o:ole="" fillcolor="window">
                  <v:imagedata r:id="rId61" o:title=""/>
                </v:shape>
                <o:OLEObject Type="Embed" ProgID="Equation.3" ShapeID="_x0000_i1058" DrawAspect="Content" ObjectID="_1731239594" r:id="rId62"/>
              </w:object>
            </w:r>
            <w:r w:rsidRPr="00BC4590">
              <w:rPr>
                <w:rFonts w:cs="Times New Roman"/>
                <w:szCs w:val="24"/>
              </w:rPr>
              <w:tab/>
              <w:t>(kN): Đối với khi giảm số lượng dây kéo</w:t>
            </w:r>
          </w:p>
          <w:p w14:paraId="0EB395AF" w14:textId="77777777" w:rsidR="003E5028" w:rsidRPr="00BC4590" w:rsidRDefault="003E5028" w:rsidP="003E5028">
            <w:pPr>
              <w:rPr>
                <w:rFonts w:cs="Times New Roman"/>
                <w:szCs w:val="24"/>
              </w:rPr>
            </w:pPr>
            <w:r w:rsidRPr="00BC4590">
              <w:rPr>
                <w:rFonts w:cs="Times New Roman"/>
                <w:szCs w:val="24"/>
              </w:rPr>
              <w:t xml:space="preserve">n*: </w:t>
            </w:r>
            <w:r w:rsidRPr="00BC4590">
              <w:rPr>
                <w:rFonts w:cs="Times New Roman"/>
                <w:szCs w:val="24"/>
              </w:rPr>
              <w:tab/>
              <w:t>Số lượng dây chằng buộc mũi, lái, ngang được tăng hoặc giảm</w:t>
            </w:r>
          </w:p>
          <w:p w14:paraId="1A820416" w14:textId="77777777" w:rsidR="003E5028" w:rsidRPr="00BC4590" w:rsidRDefault="003E5028" w:rsidP="003E5028">
            <w:pPr>
              <w:rPr>
                <w:rFonts w:cs="Times New Roman"/>
                <w:szCs w:val="24"/>
              </w:rPr>
            </w:pPr>
            <w:r w:rsidRPr="00BC4590">
              <w:rPr>
                <w:rFonts w:cs="Times New Roman"/>
                <w:szCs w:val="24"/>
              </w:rPr>
              <w:t xml:space="preserve">n : Số lượng dây chằng buộc không làm tròn theo kiểu tàu được tính toán theo công thức nêu ở (3)(c). </w:t>
            </w:r>
          </w:p>
          <w:p w14:paraId="08E38B99" w14:textId="77777777" w:rsidR="003E5028" w:rsidRPr="00BC4590" w:rsidRDefault="003E5028" w:rsidP="003E5028">
            <w:pPr>
              <w:rPr>
                <w:rFonts w:cs="Times New Roman"/>
                <w:szCs w:val="24"/>
              </w:rPr>
            </w:pPr>
            <w:r w:rsidRPr="00BC4590">
              <w:rPr>
                <w:rFonts w:cs="Times New Roman"/>
                <w:szCs w:val="24"/>
              </w:rPr>
              <w:t xml:space="preserve"> Theo cách tương tự, độ bền của dây chằng buộc mũi, lái, ngang có thể tăng hoặc giảm tùy theo việc điều chỉnh số lượng của dây </w:t>
            </w:r>
            <w:r w:rsidRPr="00BC4590">
              <w:rPr>
                <w:rFonts w:cs="Times New Roman"/>
                <w:szCs w:val="24"/>
              </w:rPr>
              <w:lastRenderedPageBreak/>
              <w:t xml:space="preserve">chằng buộc. Nếu số lượng dây chằng buộc mũi, lái và ngang tăng theo điều chỉnh độ bền của dây thì số lượng dây chằng buộc chéo cũng phải tăng lên tương tự, nhưng làm tròn trến số chẵn gần nhất. </w:t>
            </w:r>
          </w:p>
          <w:p w14:paraId="1C6F2AA0" w14:textId="77777777" w:rsidR="003E5028" w:rsidRPr="00BC4590" w:rsidRDefault="003E5028" w:rsidP="003E5028">
            <w:pPr>
              <w:rPr>
                <w:rFonts w:cs="Times New Roman"/>
                <w:szCs w:val="24"/>
              </w:rPr>
            </w:pPr>
            <w:r w:rsidRPr="00BC4590">
              <w:rPr>
                <w:rFonts w:cs="Times New Roman"/>
                <w:szCs w:val="24"/>
              </w:rPr>
              <w:t>(5)</w:t>
            </w:r>
            <w:r w:rsidRPr="00BC4590">
              <w:rPr>
                <w:rFonts w:cs="Times New Roman"/>
                <w:szCs w:val="24"/>
              </w:rPr>
              <w:tab/>
              <w:t>Diện tích mặt chiếu mạn của tàu A</w:t>
            </w:r>
            <w:r w:rsidRPr="00BC4590">
              <w:rPr>
                <w:rFonts w:cs="Times New Roman"/>
                <w:szCs w:val="24"/>
                <w:vertAlign w:val="subscript"/>
              </w:rPr>
              <w:t>1</w:t>
            </w:r>
            <w:r w:rsidRPr="00BC4590">
              <w:rPr>
                <w:rFonts w:cs="Times New Roman"/>
                <w:szCs w:val="24"/>
              </w:rPr>
              <w:t xml:space="preserve"> phải được tính theo công thức nêu ở 21.2.1-2(1)(b). Tuy nhiên phải xét đến các yêu cầu từ (a) đến (d) sau đây.</w:t>
            </w:r>
          </w:p>
          <w:p w14:paraId="6FC2FEE2" w14:textId="77777777" w:rsidR="003E5028" w:rsidRPr="00BC4590" w:rsidRDefault="003E5028" w:rsidP="003E5028">
            <w:pPr>
              <w:rPr>
                <w:rFonts w:cs="Times New Roman"/>
                <w:szCs w:val="24"/>
              </w:rPr>
            </w:pPr>
            <w:r w:rsidRPr="00BC4590">
              <w:rPr>
                <w:rFonts w:cs="Times New Roman"/>
                <w:szCs w:val="24"/>
              </w:rPr>
              <w:t>(a) Đối với tàu dầu, tàu chở xô hóa chất nguy hiểm, tàu hàng rời và tàu chở quặng, chiều chìm nhỏ nhất khi có dằn phải được xét đến khi tính toán diện tích mặt chiếu mạn A</w:t>
            </w:r>
            <w:r w:rsidRPr="00BC4590">
              <w:rPr>
                <w:rFonts w:cs="Times New Roman"/>
                <w:szCs w:val="24"/>
                <w:vertAlign w:val="subscript"/>
              </w:rPr>
              <w:t>1</w:t>
            </w:r>
            <w:r w:rsidRPr="00BC4590">
              <w:rPr>
                <w:rFonts w:cs="Times New Roman"/>
                <w:szCs w:val="24"/>
              </w:rPr>
              <w:t>. Đối với các tàu khác, chiều chìm nhỏ nhất trong các điều kiện khai thác thông thường phải được xét đến nếu tỷ số giữa mạn khô ở chiều chìm ở trạng thái nhẹ tải nhất và trạng thái đầy tải lớn hơn hoặc bằng 2.</w:t>
            </w:r>
          </w:p>
          <w:p w14:paraId="26B91E3D" w14:textId="77777777" w:rsidR="003E5028" w:rsidRPr="00BC4590" w:rsidRDefault="003E5028" w:rsidP="003E5028">
            <w:pPr>
              <w:rPr>
                <w:rFonts w:cs="Times New Roman"/>
                <w:szCs w:val="24"/>
              </w:rPr>
            </w:pPr>
            <w:r w:rsidRPr="00BC4590">
              <w:rPr>
                <w:rFonts w:cs="Times New Roman"/>
                <w:szCs w:val="24"/>
              </w:rPr>
              <w:t>(b) Mặt chắn gió của cầu tàu có thể được xem xét đến khi tính toán diện tích mặt chiếu mạn A</w:t>
            </w:r>
            <w:r w:rsidRPr="00BC4590">
              <w:rPr>
                <w:rFonts w:cs="Times New Roman"/>
                <w:szCs w:val="24"/>
                <w:vertAlign w:val="subscript"/>
              </w:rPr>
              <w:t>1</w:t>
            </w:r>
            <w:r w:rsidRPr="00BC4590">
              <w:rPr>
                <w:rFonts w:cs="Times New Roman"/>
                <w:szCs w:val="24"/>
              </w:rPr>
              <w:t xml:space="preserve"> trừ khi tàu dự dịnh thường xuyên chằng buộc vào cầu tàu. </w:t>
            </w:r>
            <w:r w:rsidRPr="00BC4590">
              <w:rPr>
                <w:rFonts w:cs="Times New Roman"/>
                <w:szCs w:val="24"/>
                <w:u w:val="single"/>
              </w:rPr>
              <w:t>Chiều cao của bề mặt cầu tàu 3 m trên đường nước có thể được tính đến</w:t>
            </w:r>
            <w:r w:rsidRPr="00BC4590">
              <w:rPr>
                <w:rFonts w:cs="Times New Roman"/>
                <w:szCs w:val="24"/>
              </w:rPr>
              <w:t>; nói cách khác, phần dưới của diện tích chiếu mạn có chiều cao 3 mét trên đường nước đối với trạng thái tải trọng được xét có thể bỏ qua khi tính toán vào diện tích mặt chiếu mạn A</w:t>
            </w:r>
            <w:r w:rsidRPr="00BC4590">
              <w:rPr>
                <w:rFonts w:cs="Times New Roman"/>
                <w:szCs w:val="24"/>
                <w:vertAlign w:val="subscript"/>
              </w:rPr>
              <w:t>1</w:t>
            </w:r>
            <w:r w:rsidRPr="00BC4590">
              <w:rPr>
                <w:rFonts w:cs="Times New Roman"/>
                <w:szCs w:val="24"/>
              </w:rPr>
              <w:t>.</w:t>
            </w:r>
          </w:p>
          <w:p w14:paraId="26C9C0A3" w14:textId="77777777" w:rsidR="003E5028" w:rsidRPr="00BC4590" w:rsidRDefault="003E5028" w:rsidP="003E5028">
            <w:pPr>
              <w:rPr>
                <w:rFonts w:cs="Times New Roman"/>
                <w:szCs w:val="24"/>
              </w:rPr>
            </w:pPr>
            <w:r w:rsidRPr="00BC4590">
              <w:rPr>
                <w:rFonts w:cs="Times New Roman"/>
                <w:szCs w:val="24"/>
              </w:rPr>
              <w:t>(c)</w:t>
            </w:r>
            <w:r w:rsidRPr="00BC4590">
              <w:rPr>
                <w:rFonts w:cs="Times New Roman"/>
                <w:szCs w:val="24"/>
              </w:rPr>
              <w:tab/>
              <w:t>Hàng hóa trên boong phải được đưa vào để xác định diện tích chiếu mạn A</w:t>
            </w:r>
            <w:r w:rsidRPr="00BC4590">
              <w:rPr>
                <w:rFonts w:cs="Times New Roman"/>
                <w:szCs w:val="24"/>
                <w:vertAlign w:val="subscript"/>
              </w:rPr>
              <w:t>1</w:t>
            </w:r>
            <w:r w:rsidRPr="00BC4590">
              <w:rPr>
                <w:rFonts w:cs="Times New Roman"/>
                <w:szCs w:val="24"/>
              </w:rPr>
              <w:t xml:space="preserve">. Hàng hóa trên boong có thể không cần </w:t>
            </w:r>
            <w:r w:rsidRPr="00BC4590">
              <w:rPr>
                <w:rFonts w:cs="Times New Roman"/>
                <w:szCs w:val="24"/>
              </w:rPr>
              <w:lastRenderedPageBreak/>
              <w:t>xét đến nếu diện tích mặt chiếu mạn A</w:t>
            </w:r>
            <w:r w:rsidRPr="00BC4590">
              <w:rPr>
                <w:rFonts w:cs="Times New Roman"/>
                <w:szCs w:val="24"/>
                <w:vertAlign w:val="subscript"/>
              </w:rPr>
              <w:t>1</w:t>
            </w:r>
            <w:r w:rsidRPr="00BC4590">
              <w:rPr>
                <w:rFonts w:cs="Times New Roman"/>
                <w:szCs w:val="24"/>
              </w:rPr>
              <w:t xml:space="preserve"> ở trạng thái chiều chìm nhẹ tải thông thường không có hàng trên boong lớn hơn trạng thái đầy tải khi có hàng trên boong. Diện tích mặt chiếu mạn lớn hơn trong hai mạn thì phải được chọn là diện tích mặt chiếu mạn A</w:t>
            </w:r>
            <w:r w:rsidRPr="00BC4590">
              <w:rPr>
                <w:rFonts w:cs="Times New Roman"/>
                <w:szCs w:val="24"/>
                <w:vertAlign w:val="subscript"/>
              </w:rPr>
              <w:t>1.</w:t>
            </w:r>
          </w:p>
          <w:p w14:paraId="24EFE2B7" w14:textId="77777777" w:rsidR="003E5028" w:rsidRPr="00BC4590" w:rsidRDefault="003E5028" w:rsidP="003E5028">
            <w:pPr>
              <w:rPr>
                <w:rFonts w:cs="Times New Roman"/>
                <w:szCs w:val="24"/>
              </w:rPr>
            </w:pPr>
            <w:r w:rsidRPr="00BC4590">
              <w:rPr>
                <w:rFonts w:cs="Times New Roman"/>
                <w:szCs w:val="24"/>
              </w:rPr>
              <w:t>(d)</w:t>
            </w:r>
            <w:r w:rsidRPr="00BC4590">
              <w:rPr>
                <w:rFonts w:cs="Times New Roman"/>
                <w:szCs w:val="24"/>
              </w:rPr>
              <w:tab/>
              <w:t>Trạng thái tải trọng thông thường là trạng thái tải trọng được đưa ra trong thông báo ổn định mà dự kiến xảy ra thường xuyên trong quá trình hoạt động loại trừ trạng thái tàu không, trạng thái kiểm tra chân vịt, v.v…</w:t>
            </w:r>
          </w:p>
          <w:p w14:paraId="21D9547C" w14:textId="77777777" w:rsidR="003E5028" w:rsidRPr="00BC4590" w:rsidRDefault="003E5028" w:rsidP="003E5028">
            <w:pPr>
              <w:rPr>
                <w:rFonts w:cs="Times New Roman"/>
                <w:szCs w:val="24"/>
              </w:rPr>
            </w:pPr>
            <w:r w:rsidRPr="00BC4590">
              <w:rPr>
                <w:rFonts w:cs="Times New Roman"/>
                <w:szCs w:val="24"/>
              </w:rPr>
              <w:t>(6)</w:t>
            </w:r>
            <w:r w:rsidRPr="00BC4590">
              <w:rPr>
                <w:rFonts w:cs="Times New Roman"/>
                <w:szCs w:val="24"/>
              </w:rPr>
              <w:tab/>
              <w:t>Dây chằng buộc quy định ở (3) và (4) phải dựa trên các điều kiện môi trường như sau:</w:t>
            </w:r>
          </w:p>
          <w:p w14:paraId="298ACFE5" w14:textId="77777777" w:rsidR="003E5028" w:rsidRPr="00BC4590" w:rsidRDefault="003E5028" w:rsidP="003E5028">
            <w:pPr>
              <w:rPr>
                <w:rFonts w:cs="Times New Roman"/>
                <w:szCs w:val="24"/>
              </w:rPr>
            </w:pPr>
            <w:r w:rsidRPr="00BC4590">
              <w:rPr>
                <w:rFonts w:cs="Times New Roman"/>
                <w:szCs w:val="24"/>
              </w:rPr>
              <w:t>(a)</w:t>
            </w:r>
            <w:r w:rsidRPr="00BC4590">
              <w:rPr>
                <w:rFonts w:cs="Times New Roman"/>
                <w:szCs w:val="24"/>
              </w:rPr>
              <w:tab/>
              <w:t>Tốc độ dòng chảy lớn nhất: 1,0 m/s</w:t>
            </w:r>
          </w:p>
          <w:p w14:paraId="4D565C88" w14:textId="77777777" w:rsidR="003E5028" w:rsidRPr="00BC4590" w:rsidRDefault="003E5028" w:rsidP="003E5028">
            <w:pPr>
              <w:rPr>
                <w:rFonts w:cs="Times New Roman"/>
                <w:szCs w:val="24"/>
              </w:rPr>
            </w:pPr>
            <w:r w:rsidRPr="00BC4590">
              <w:rPr>
                <w:rFonts w:cs="Times New Roman"/>
                <w:szCs w:val="24"/>
              </w:rPr>
              <w:t>(b)</w:t>
            </w:r>
            <w:r w:rsidRPr="00BC4590">
              <w:rPr>
                <w:rFonts w:cs="Times New Roman"/>
                <w:szCs w:val="24"/>
              </w:rPr>
              <w:tab/>
              <w:t xml:space="preserve">Tốc độ gió lớn nhất </w:t>
            </w:r>
            <w:r w:rsidRPr="00BC4590">
              <w:rPr>
                <w:rFonts w:cs="Times New Roman"/>
                <w:szCs w:val="24"/>
              </w:rPr>
              <w:sym w:font="Symbol" w:char="F06E"/>
            </w:r>
            <w:r w:rsidRPr="00BC4590">
              <w:rPr>
                <w:rFonts w:cs="Times New Roman"/>
                <w:szCs w:val="24"/>
                <w:vertAlign w:val="subscript"/>
              </w:rPr>
              <w:t xml:space="preserve">w  </w:t>
            </w:r>
            <w:r w:rsidRPr="00BC4590">
              <w:rPr>
                <w:rFonts w:cs="Times New Roman"/>
                <w:szCs w:val="24"/>
              </w:rPr>
              <w:t>tính bằng m/s được lấy như sau:</w:t>
            </w:r>
          </w:p>
          <w:p w14:paraId="0528AD2B" w14:textId="77777777" w:rsidR="003E5028" w:rsidRPr="00BC4590" w:rsidRDefault="003E5028" w:rsidP="003E5028">
            <w:pPr>
              <w:rPr>
                <w:rFonts w:cs="Times New Roman"/>
                <w:szCs w:val="24"/>
              </w:rPr>
            </w:pPr>
            <w:r w:rsidRPr="00BC4590">
              <w:rPr>
                <w:rFonts w:cs="Times New Roman"/>
                <w:szCs w:val="24"/>
              </w:rPr>
              <w:t>(i)</w:t>
            </w:r>
            <w:r w:rsidRPr="00BC4590">
              <w:rPr>
                <w:rFonts w:cs="Times New Roman"/>
                <w:szCs w:val="24"/>
              </w:rPr>
              <w:tab/>
            </w:r>
            <w:r w:rsidRPr="00BC4590">
              <w:rPr>
                <w:rFonts w:cs="Times New Roman"/>
                <w:szCs w:val="24"/>
              </w:rPr>
              <w:sym w:font="Symbol" w:char="F06E"/>
            </w:r>
            <w:r w:rsidRPr="00BC4590">
              <w:rPr>
                <w:rFonts w:cs="Times New Roman"/>
                <w:szCs w:val="24"/>
                <w:vertAlign w:val="subscript"/>
              </w:rPr>
              <w:t>w</w:t>
            </w:r>
            <w:r w:rsidRPr="00BC4590">
              <w:rPr>
                <w:rFonts w:cs="Times New Roman"/>
                <w:szCs w:val="24"/>
              </w:rPr>
              <w:t xml:space="preserve">  = 25,0 - 0,002(A</w:t>
            </w:r>
            <w:r w:rsidRPr="00BC4590">
              <w:rPr>
                <w:rFonts w:cs="Times New Roman"/>
                <w:szCs w:val="24"/>
                <w:vertAlign w:val="subscript"/>
              </w:rPr>
              <w:t xml:space="preserve">1 </w:t>
            </w:r>
            <w:r w:rsidRPr="00BC4590">
              <w:rPr>
                <w:rFonts w:cs="Times New Roman"/>
                <w:szCs w:val="24"/>
              </w:rPr>
              <w:t>- 2000) (m/s) đối với tàu khách, phà, và tàu chở ô tô có 2000 m</w:t>
            </w:r>
            <w:r w:rsidRPr="00BC4590">
              <w:rPr>
                <w:rFonts w:cs="Times New Roman"/>
                <w:szCs w:val="24"/>
                <w:vertAlign w:val="superscript"/>
              </w:rPr>
              <w:t>2</w:t>
            </w:r>
            <w:r w:rsidRPr="00BC4590">
              <w:rPr>
                <w:rFonts w:cs="Times New Roman"/>
                <w:szCs w:val="24"/>
              </w:rPr>
              <w:t xml:space="preserve"> &lt; A</w:t>
            </w:r>
            <w:r w:rsidRPr="00BC4590">
              <w:rPr>
                <w:rFonts w:cs="Times New Roman"/>
                <w:szCs w:val="24"/>
                <w:vertAlign w:val="subscript"/>
              </w:rPr>
              <w:t>1</w:t>
            </w:r>
            <w:r w:rsidRPr="00BC4590">
              <w:rPr>
                <w:rFonts w:cs="Times New Roman"/>
                <w:szCs w:val="24"/>
              </w:rPr>
              <w:t xml:space="preserve"> </w:t>
            </w:r>
            <w:r w:rsidRPr="00BC4590">
              <w:rPr>
                <w:rFonts w:cs="Times New Roman"/>
                <w:szCs w:val="24"/>
              </w:rPr>
              <w:sym w:font="Symbol" w:char="F0A3"/>
            </w:r>
            <w:r w:rsidRPr="00BC4590">
              <w:rPr>
                <w:rFonts w:cs="Times New Roman"/>
                <w:szCs w:val="24"/>
              </w:rPr>
              <w:t xml:space="preserve"> 4000 m</w:t>
            </w:r>
            <w:r w:rsidRPr="00BC4590">
              <w:rPr>
                <w:rFonts w:cs="Times New Roman"/>
                <w:szCs w:val="24"/>
                <w:vertAlign w:val="superscript"/>
              </w:rPr>
              <w:t>2</w:t>
            </w:r>
          </w:p>
          <w:p w14:paraId="04880359" w14:textId="77777777" w:rsidR="003E5028" w:rsidRPr="00BC4590" w:rsidRDefault="003E5028" w:rsidP="003E5028">
            <w:pPr>
              <w:rPr>
                <w:rFonts w:cs="Times New Roman"/>
                <w:szCs w:val="24"/>
              </w:rPr>
            </w:pPr>
            <w:r w:rsidRPr="00BC4590">
              <w:rPr>
                <w:rFonts w:cs="Times New Roman"/>
                <w:szCs w:val="24"/>
              </w:rPr>
              <w:t>(ii)</w:t>
            </w:r>
            <w:r w:rsidRPr="00BC4590">
              <w:rPr>
                <w:rFonts w:cs="Times New Roman"/>
                <w:szCs w:val="24"/>
              </w:rPr>
              <w:tab/>
            </w:r>
            <w:r w:rsidRPr="00BC4590">
              <w:rPr>
                <w:rFonts w:cs="Times New Roman"/>
                <w:szCs w:val="24"/>
              </w:rPr>
              <w:sym w:font="Symbol" w:char="F06E"/>
            </w:r>
            <w:r w:rsidRPr="00BC4590">
              <w:rPr>
                <w:rFonts w:cs="Times New Roman"/>
                <w:szCs w:val="24"/>
                <w:vertAlign w:val="subscript"/>
              </w:rPr>
              <w:t>w</w:t>
            </w:r>
            <w:r w:rsidRPr="00BC4590">
              <w:rPr>
                <w:rFonts w:cs="Times New Roman"/>
                <w:szCs w:val="24"/>
              </w:rPr>
              <w:t xml:space="preserve">  = 21,0 (m/s) đối với tàu khách, phà, và tàu chở ô tô có  A</w:t>
            </w:r>
            <w:r w:rsidRPr="00BC4590">
              <w:rPr>
                <w:rFonts w:cs="Times New Roman"/>
                <w:szCs w:val="24"/>
                <w:vertAlign w:val="subscript"/>
              </w:rPr>
              <w:t>1</w:t>
            </w:r>
            <w:r w:rsidRPr="00BC4590">
              <w:rPr>
                <w:rFonts w:cs="Times New Roman"/>
                <w:szCs w:val="24"/>
              </w:rPr>
              <w:t xml:space="preserve"> &lt; 4000 m</w:t>
            </w:r>
            <w:r w:rsidRPr="00BC4590">
              <w:rPr>
                <w:rFonts w:cs="Times New Roman"/>
                <w:szCs w:val="24"/>
                <w:vertAlign w:val="superscript"/>
              </w:rPr>
              <w:t>2</w:t>
            </w:r>
          </w:p>
          <w:p w14:paraId="70F50DB3" w14:textId="77777777" w:rsidR="003E5028" w:rsidRPr="00BC4590" w:rsidRDefault="003E5028" w:rsidP="003E5028">
            <w:pPr>
              <w:rPr>
                <w:rFonts w:cs="Times New Roman"/>
                <w:szCs w:val="24"/>
              </w:rPr>
            </w:pPr>
            <w:r w:rsidRPr="00BC4590">
              <w:rPr>
                <w:rFonts w:cs="Times New Roman"/>
                <w:szCs w:val="24"/>
              </w:rPr>
              <w:tab/>
              <w:t>(iii)</w:t>
            </w:r>
            <w:r w:rsidRPr="00BC4590">
              <w:rPr>
                <w:rFonts w:cs="Times New Roman"/>
                <w:szCs w:val="24"/>
              </w:rPr>
              <w:tab/>
            </w:r>
            <w:r w:rsidRPr="00BC4590">
              <w:rPr>
                <w:rFonts w:cs="Times New Roman"/>
                <w:szCs w:val="24"/>
              </w:rPr>
              <w:sym w:font="Symbol" w:char="F06E"/>
            </w:r>
            <w:r w:rsidRPr="00BC4590">
              <w:rPr>
                <w:rFonts w:cs="Times New Roman"/>
                <w:szCs w:val="24"/>
                <w:vertAlign w:val="subscript"/>
              </w:rPr>
              <w:t>w</w:t>
            </w:r>
            <w:r w:rsidRPr="00BC4590">
              <w:rPr>
                <w:rFonts w:cs="Times New Roman"/>
                <w:szCs w:val="24"/>
              </w:rPr>
              <w:t xml:space="preserve">  = 25,0 (m/s) đối với các tàu khác</w:t>
            </w:r>
          </w:p>
          <w:p w14:paraId="041B77DA" w14:textId="77777777" w:rsidR="003E5028" w:rsidRPr="00BC4590" w:rsidRDefault="003E5028" w:rsidP="003E5028">
            <w:pPr>
              <w:rPr>
                <w:rFonts w:cs="Times New Roman"/>
                <w:szCs w:val="24"/>
              </w:rPr>
            </w:pPr>
            <w:r w:rsidRPr="00BC4590">
              <w:rPr>
                <w:rFonts w:cs="Times New Roman"/>
                <w:szCs w:val="24"/>
              </w:rPr>
              <w:t>(7)</w:t>
            </w:r>
            <w:r w:rsidRPr="00BC4590">
              <w:rPr>
                <w:rFonts w:cs="Times New Roman"/>
                <w:szCs w:val="24"/>
              </w:rPr>
              <w:tab/>
              <w:t xml:space="preserve">Trong các điều kiện môi trường quy định ở (6), tốc độ gió lớn nhất </w:t>
            </w:r>
            <w:r w:rsidRPr="00BC4590">
              <w:rPr>
                <w:rFonts w:cs="Times New Roman"/>
                <w:szCs w:val="24"/>
              </w:rPr>
              <w:sym w:font="Symbol" w:char="F06E"/>
            </w:r>
            <w:r w:rsidRPr="00BC4590">
              <w:rPr>
                <w:rFonts w:cs="Times New Roman"/>
                <w:szCs w:val="24"/>
                <w:vertAlign w:val="subscript"/>
              </w:rPr>
              <w:t xml:space="preserve">w </w:t>
            </w:r>
            <w:r w:rsidRPr="00BC4590">
              <w:rPr>
                <w:rFonts w:cs="Times New Roman"/>
                <w:szCs w:val="24"/>
              </w:rPr>
              <w:t>có</w:t>
            </w:r>
            <w:r w:rsidRPr="00BC4590">
              <w:rPr>
                <w:rFonts w:cs="Times New Roman"/>
                <w:szCs w:val="24"/>
                <w:vertAlign w:val="subscript"/>
              </w:rPr>
              <w:t xml:space="preserve"> </w:t>
            </w:r>
            <w:r w:rsidRPr="00BC4590">
              <w:rPr>
                <w:rFonts w:cs="Times New Roman"/>
                <w:szCs w:val="24"/>
              </w:rPr>
              <w:t xml:space="preserve">thể tăng và giảm kết hợp với việc điều chỉnh </w:t>
            </w:r>
            <w:r w:rsidRPr="00BC4590">
              <w:rPr>
                <w:rFonts w:cs="Times New Roman"/>
                <w:szCs w:val="24"/>
              </w:rPr>
              <w:lastRenderedPageBreak/>
              <w:t xml:space="preserve">độ bền của dây chằng buộc có thể chấp nhận bằng tốc độ gió </w:t>
            </w:r>
            <w:r w:rsidRPr="00BC4590">
              <w:rPr>
                <w:rFonts w:cs="Times New Roman"/>
                <w:szCs w:val="24"/>
              </w:rPr>
              <w:sym w:font="Symbol" w:char="F06E"/>
            </w:r>
            <w:r w:rsidRPr="00BC4590">
              <w:rPr>
                <w:rFonts w:cs="Times New Roman"/>
                <w:szCs w:val="24"/>
                <w:vertAlign w:val="subscript"/>
              </w:rPr>
              <w:t>w</w:t>
            </w:r>
            <w:r w:rsidRPr="00BC4590">
              <w:rPr>
                <w:rFonts w:cs="Times New Roman"/>
                <w:szCs w:val="24"/>
                <w:vertAlign w:val="superscript"/>
              </w:rPr>
              <w:t>*</w:t>
            </w:r>
            <w:r w:rsidRPr="00BC4590">
              <w:rPr>
                <w:rFonts w:cs="Times New Roman"/>
                <w:szCs w:val="24"/>
              </w:rPr>
              <w:t xml:space="preserve">. Trong trường hợp này, tốc độ gió </w:t>
            </w:r>
            <w:r w:rsidRPr="00BC4590">
              <w:rPr>
                <w:rFonts w:cs="Times New Roman"/>
                <w:szCs w:val="24"/>
              </w:rPr>
              <w:sym w:font="Symbol" w:char="F06E"/>
            </w:r>
            <w:r w:rsidRPr="00BC4590">
              <w:rPr>
                <w:rFonts w:cs="Times New Roman"/>
                <w:szCs w:val="24"/>
                <w:vertAlign w:val="subscript"/>
              </w:rPr>
              <w:t>w</w:t>
            </w:r>
            <w:r w:rsidRPr="00BC4590">
              <w:rPr>
                <w:rFonts w:cs="Times New Roman"/>
                <w:szCs w:val="24"/>
                <w:vertAlign w:val="superscript"/>
              </w:rPr>
              <w:t xml:space="preserve">* </w:t>
            </w:r>
            <w:r w:rsidRPr="00BC4590">
              <w:rPr>
                <w:rFonts w:cs="Times New Roman"/>
                <w:szCs w:val="24"/>
              </w:rPr>
              <w:t>được tính theo công thức sau:</w:t>
            </w:r>
          </w:p>
          <w:p w14:paraId="2CD1A85C" w14:textId="77777777" w:rsidR="003E5028" w:rsidRPr="00BC4590" w:rsidRDefault="003E5028" w:rsidP="003E5028">
            <w:pPr>
              <w:rPr>
                <w:rFonts w:cs="Times New Roman"/>
                <w:szCs w:val="24"/>
              </w:rPr>
            </w:pPr>
            <w:r w:rsidRPr="00BC4590">
              <w:rPr>
                <w:rFonts w:cs="Times New Roman"/>
                <w:szCs w:val="24"/>
              </w:rPr>
              <w:tab/>
            </w:r>
            <w:r w:rsidRPr="00BC4590">
              <w:rPr>
                <w:rFonts w:cs="Times New Roman"/>
                <w:szCs w:val="24"/>
              </w:rPr>
              <w:tab/>
            </w:r>
            <w:r w:rsidRPr="00BC4590">
              <w:rPr>
                <w:rFonts w:cs="Times New Roman"/>
                <w:position w:val="-26"/>
                <w:szCs w:val="24"/>
              </w:rPr>
              <w:object w:dxaOrig="1680" w:dyaOrig="760" w14:anchorId="22AFD4A4">
                <v:shape id="_x0000_i1059" type="#_x0000_t75" style="width:84pt;height:38.25pt" o:ole="" fillcolor="window">
                  <v:imagedata r:id="rId63" o:title=""/>
                </v:shape>
                <o:OLEObject Type="Embed" ProgID="Equation.3" ShapeID="_x0000_i1059" DrawAspect="Content" ObjectID="_1731239595" r:id="rId64"/>
              </w:object>
            </w:r>
          </w:p>
          <w:p w14:paraId="023493D0" w14:textId="77777777" w:rsidR="003E5028" w:rsidRPr="00BC4590" w:rsidRDefault="003E5028" w:rsidP="003E5028">
            <w:pPr>
              <w:rPr>
                <w:rFonts w:cs="Times New Roman"/>
                <w:b/>
                <w:szCs w:val="24"/>
              </w:rPr>
            </w:pPr>
            <w:r w:rsidRPr="00BC4590">
              <w:rPr>
                <w:rFonts w:cs="Times New Roman"/>
                <w:szCs w:val="24"/>
              </w:rPr>
              <w:t xml:space="preserve">MBL*: </w:t>
            </w:r>
            <w:r w:rsidRPr="00BC4590">
              <w:rPr>
                <w:rFonts w:cs="Times New Roman"/>
                <w:szCs w:val="24"/>
              </w:rPr>
              <w:tab/>
              <w:t>Độ bền dây chằng buộc đã điều chỉnh</w:t>
            </w:r>
          </w:p>
          <w:p w14:paraId="3617437E" w14:textId="77777777" w:rsidR="003E5028" w:rsidRPr="00BC4590" w:rsidRDefault="003E5028" w:rsidP="003E5028">
            <w:pPr>
              <w:rPr>
                <w:rFonts w:cs="Times New Roman"/>
                <w:szCs w:val="24"/>
              </w:rPr>
            </w:pPr>
            <w:r w:rsidRPr="00BC4590">
              <w:rPr>
                <w:rFonts w:cs="Times New Roman"/>
                <w:szCs w:val="24"/>
              </w:rPr>
              <w:t xml:space="preserve">Tuy nhiên, tốc độ gió lớn nhất </w:t>
            </w:r>
            <w:r w:rsidRPr="00BC4590">
              <w:rPr>
                <w:rFonts w:cs="Times New Roman"/>
                <w:szCs w:val="24"/>
              </w:rPr>
              <w:sym w:font="Symbol" w:char="F06E"/>
            </w:r>
            <w:r w:rsidRPr="00BC4590">
              <w:rPr>
                <w:rFonts w:cs="Times New Roman"/>
                <w:szCs w:val="24"/>
                <w:vertAlign w:val="subscript"/>
              </w:rPr>
              <w:t>w</w:t>
            </w:r>
            <w:r w:rsidRPr="00BC4590">
              <w:rPr>
                <w:rFonts w:cs="Times New Roman"/>
                <w:szCs w:val="24"/>
              </w:rPr>
              <w:t xml:space="preserve"> có thể giảm khi độ bền đứt lớn nhất MBL được quy định ở (3)(a) lớn hơn 1275 kN. Tốc độ gió </w:t>
            </w:r>
            <w:r w:rsidRPr="00BC4590">
              <w:rPr>
                <w:rFonts w:cs="Times New Roman"/>
                <w:szCs w:val="24"/>
              </w:rPr>
              <w:sym w:font="Symbol" w:char="F06E"/>
            </w:r>
            <w:r w:rsidRPr="00BC4590">
              <w:rPr>
                <w:rFonts w:cs="Times New Roman"/>
                <w:szCs w:val="24"/>
                <w:vertAlign w:val="subscript"/>
              </w:rPr>
              <w:t>w</w:t>
            </w:r>
            <w:r w:rsidRPr="00BC4590">
              <w:rPr>
                <w:rFonts w:cs="Times New Roman"/>
                <w:szCs w:val="24"/>
                <w:vertAlign w:val="superscript"/>
              </w:rPr>
              <w:t xml:space="preserve">* </w:t>
            </w:r>
            <w:r w:rsidRPr="00BC4590">
              <w:rPr>
                <w:rFonts w:cs="Times New Roman"/>
                <w:szCs w:val="24"/>
              </w:rPr>
              <w:t>phải</w:t>
            </w:r>
            <w:r w:rsidRPr="00BC4590">
              <w:rPr>
                <w:rFonts w:cs="Times New Roman"/>
                <w:szCs w:val="24"/>
                <w:vertAlign w:val="superscript"/>
              </w:rPr>
              <w:t xml:space="preserve"> </w:t>
            </w:r>
            <w:r w:rsidRPr="00BC4590">
              <w:rPr>
                <w:rFonts w:cs="Times New Roman"/>
                <w:szCs w:val="24"/>
              </w:rPr>
              <w:t>không nhỏ hơn 21 m/s.</w:t>
            </w:r>
          </w:p>
          <w:p w14:paraId="358503B4" w14:textId="77777777" w:rsidR="003E5028" w:rsidRPr="00BC4590" w:rsidRDefault="003E5028" w:rsidP="003E5028">
            <w:pPr>
              <w:rPr>
                <w:rFonts w:cs="Times New Roman"/>
                <w:szCs w:val="24"/>
              </w:rPr>
            </w:pPr>
            <w:r w:rsidRPr="00BC4590">
              <w:rPr>
                <w:rFonts w:cs="Times New Roman"/>
                <w:szCs w:val="24"/>
              </w:rPr>
              <w:t>(8)</w:t>
            </w:r>
            <w:r w:rsidRPr="00BC4590">
              <w:rPr>
                <w:rFonts w:cs="Times New Roman"/>
                <w:szCs w:val="24"/>
              </w:rPr>
              <w:tab/>
              <w:t xml:space="preserve">Đối với tàu có đặc trưng cung cấp nhỏ hơn hoặc bằng 2000 thì chiều dài dây chằng buộc được lấy theo bảng Bảng 2B/21.3. Đối với các tàu có đặc trưng cung cấp lớn hơn 2000 thì chiều dài dây chằng buộc được lấy bằng 200 m.  </w:t>
            </w:r>
          </w:p>
          <w:p w14:paraId="4AEBF372" w14:textId="77777777" w:rsidR="003E5028" w:rsidRPr="00BC4590" w:rsidRDefault="003E5028" w:rsidP="003E5028">
            <w:pPr>
              <w:rPr>
                <w:rFonts w:cs="Times New Roman"/>
                <w:szCs w:val="24"/>
              </w:rPr>
            </w:pPr>
            <w:r w:rsidRPr="00BC4590">
              <w:rPr>
                <w:rFonts w:cs="Times New Roman"/>
                <w:szCs w:val="24"/>
              </w:rPr>
              <w:t>(9)</w:t>
            </w:r>
            <w:r w:rsidRPr="00BC4590">
              <w:rPr>
                <w:rFonts w:cs="Times New Roman"/>
                <w:szCs w:val="24"/>
              </w:rPr>
              <w:tab/>
              <w:t>Nếu được Đăng kiểm chấp nhận có thể sử dụng cáp sợi làm dây buộc tàu và dây kéo tàu.</w:t>
            </w:r>
          </w:p>
          <w:p w14:paraId="58E73B32" w14:textId="77777777" w:rsidR="003E5028" w:rsidRPr="00BC4590" w:rsidRDefault="003E5028" w:rsidP="003E5028">
            <w:pPr>
              <w:rPr>
                <w:rFonts w:cs="Times New Roman"/>
                <w:spacing w:val="4"/>
                <w:szCs w:val="24"/>
              </w:rPr>
            </w:pPr>
            <w:r w:rsidRPr="00BC4590">
              <w:rPr>
                <w:rFonts w:cs="Times New Roman"/>
                <w:spacing w:val="4"/>
                <w:szCs w:val="24"/>
              </w:rPr>
              <w:t>(10)</w:t>
            </w:r>
            <w:r w:rsidRPr="00BC4590">
              <w:rPr>
                <w:rFonts w:cs="Times New Roman"/>
                <w:spacing w:val="4"/>
                <w:szCs w:val="24"/>
              </w:rPr>
              <w:tab/>
              <w:t>Nếu được Đăng kiểm chấp nhận có thể dùng cáp lõi thép cấu tạo đàn hồi tương ứng thay cho cáp lõi sợi làm dây buộc và được cuốn vào tang trống của tời cuốn dây trên tàu.</w:t>
            </w:r>
          </w:p>
          <w:p w14:paraId="39D6E4C0" w14:textId="77777777" w:rsidR="003E5028" w:rsidRPr="00BC4590" w:rsidRDefault="003E5028" w:rsidP="003E5028">
            <w:pPr>
              <w:rPr>
                <w:rFonts w:cs="Times New Roman"/>
                <w:spacing w:val="-2"/>
                <w:szCs w:val="24"/>
              </w:rPr>
            </w:pPr>
            <w:r w:rsidRPr="00BC4590">
              <w:rPr>
                <w:rFonts w:cs="Times New Roman"/>
                <w:spacing w:val="-2"/>
                <w:szCs w:val="24"/>
              </w:rPr>
              <w:t>(11)</w:t>
            </w:r>
            <w:r w:rsidRPr="00BC4590">
              <w:rPr>
                <w:rFonts w:cs="Times New Roman"/>
                <w:spacing w:val="-2"/>
                <w:szCs w:val="24"/>
              </w:rPr>
              <w:tab/>
              <w:t xml:space="preserve">Chiều </w:t>
            </w:r>
            <w:r w:rsidRPr="00BC4590">
              <w:rPr>
                <w:rFonts w:cs="Times New Roman"/>
                <w:spacing w:val="4"/>
                <w:szCs w:val="24"/>
              </w:rPr>
              <w:t>dài</w:t>
            </w:r>
            <w:r w:rsidRPr="00BC4590">
              <w:rPr>
                <w:rFonts w:cs="Times New Roman"/>
                <w:spacing w:val="-2"/>
                <w:szCs w:val="24"/>
              </w:rPr>
              <w:t xml:space="preserve"> của mỗi dây buộc có thể được giảm 7% so với chiều dài quy định ở (8), nếu tổng số chiều dài của dây buộc quy </w:t>
            </w:r>
            <w:r w:rsidRPr="00BC4590">
              <w:rPr>
                <w:rFonts w:cs="Times New Roman"/>
                <w:spacing w:val="-2"/>
                <w:szCs w:val="24"/>
              </w:rPr>
              <w:lastRenderedPageBreak/>
              <w:t>định không nhỏ hơn trị số nhận được do nhân chiều dài của dây buộc với số dây tương ứng quy định ở (2) đến (4).</w:t>
            </w:r>
          </w:p>
          <w:p w14:paraId="04126FB2" w14:textId="77777777" w:rsidR="003E5028" w:rsidRPr="00BC4590" w:rsidRDefault="003E5028" w:rsidP="003E5028">
            <w:pPr>
              <w:rPr>
                <w:rFonts w:cs="Times New Roman"/>
                <w:szCs w:val="24"/>
              </w:rPr>
            </w:pPr>
          </w:p>
        </w:tc>
        <w:tc>
          <w:tcPr>
            <w:tcW w:w="1465" w:type="dxa"/>
            <w:tcBorders>
              <w:top w:val="nil"/>
              <w:left w:val="nil"/>
              <w:bottom w:val="nil"/>
              <w:right w:val="single" w:sz="8" w:space="0" w:color="auto"/>
            </w:tcBorders>
            <w:shd w:val="clear" w:color="auto" w:fill="FFFFFF"/>
            <w:tcMar>
              <w:top w:w="0" w:type="dxa"/>
              <w:left w:w="108" w:type="dxa"/>
              <w:bottom w:w="0" w:type="dxa"/>
              <w:right w:w="108" w:type="dxa"/>
            </w:tcMar>
          </w:tcPr>
          <w:p w14:paraId="5253C040" w14:textId="77777777" w:rsidR="003E5028" w:rsidRPr="00BC4590" w:rsidRDefault="003E5028" w:rsidP="003E5028">
            <w:pPr>
              <w:rPr>
                <w:rFonts w:cs="Times New Roman"/>
                <w:szCs w:val="24"/>
              </w:rPr>
            </w:pPr>
            <w:r w:rsidRPr="00BC4590">
              <w:rPr>
                <w:rFonts w:cs="Times New Roman"/>
                <w:szCs w:val="24"/>
              </w:rPr>
              <w:lastRenderedPageBreak/>
              <w:t xml:space="preserve">Bổ sung cho các tàu có đặc trưng </w:t>
            </w:r>
            <w:r w:rsidRPr="00BC4590">
              <w:rPr>
                <w:rFonts w:cs="Times New Roman"/>
                <w:szCs w:val="24"/>
              </w:rPr>
              <w:lastRenderedPageBreak/>
              <w:t>lơn mà trước mình chưa có quy định cụ thể</w:t>
            </w:r>
          </w:p>
        </w:tc>
      </w:tr>
      <w:tr w:rsidR="003E5028" w:rsidRPr="00BC4590" w14:paraId="4184973A" w14:textId="77777777" w:rsidTr="00C57BEC">
        <w:tc>
          <w:tcPr>
            <w:tcW w:w="69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02CC2B02" w14:textId="77777777" w:rsidR="003E5028" w:rsidRPr="00BC4590" w:rsidRDefault="003E5028" w:rsidP="003E5028">
            <w:pPr>
              <w:rPr>
                <w:rFonts w:cs="Times New Roman"/>
                <w:szCs w:val="24"/>
              </w:rPr>
            </w:pPr>
          </w:p>
        </w:tc>
        <w:tc>
          <w:tcPr>
            <w:tcW w:w="12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6D9AAEC9" w14:textId="77777777" w:rsidR="003E5028" w:rsidRPr="00BC4590" w:rsidRDefault="003E5028" w:rsidP="003E5028">
            <w:pPr>
              <w:rPr>
                <w:rFonts w:cs="Times New Roman"/>
                <w:szCs w:val="24"/>
              </w:rPr>
            </w:pPr>
          </w:p>
        </w:tc>
        <w:tc>
          <w:tcPr>
            <w:tcW w:w="43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623044AA" w14:textId="77777777" w:rsidR="003E5028" w:rsidRPr="00BC4590" w:rsidRDefault="003E5028" w:rsidP="003E5028">
            <w:pPr>
              <w:rPr>
                <w:rFonts w:cs="Times New Roman"/>
                <w:szCs w:val="24"/>
              </w:rPr>
            </w:pPr>
          </w:p>
        </w:tc>
        <w:tc>
          <w:tcPr>
            <w:tcW w:w="639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70C71109" w14:textId="77777777" w:rsidR="003E5028" w:rsidRPr="00BC4590" w:rsidRDefault="003E5028" w:rsidP="003E5028">
            <w:pPr>
              <w:rPr>
                <w:rFonts w:cs="Times New Roman"/>
                <w:szCs w:val="24"/>
              </w:rPr>
            </w:pPr>
          </w:p>
        </w:tc>
        <w:tc>
          <w:tcPr>
            <w:tcW w:w="14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1FE579F6" w14:textId="77777777" w:rsidR="003E5028" w:rsidRPr="00BC4590" w:rsidRDefault="003E5028" w:rsidP="003E5028">
            <w:pPr>
              <w:rPr>
                <w:rFonts w:cs="Times New Roman"/>
                <w:szCs w:val="24"/>
              </w:rPr>
            </w:pPr>
          </w:p>
        </w:tc>
      </w:tr>
    </w:tbl>
    <w:p w14:paraId="16AA6324" w14:textId="77777777" w:rsidR="00BF5981" w:rsidRPr="00BC4590" w:rsidRDefault="00BF5981">
      <w:pPr>
        <w:rPr>
          <w:rFonts w:cs="Times New Roman"/>
        </w:rPr>
      </w:pPr>
      <w:r w:rsidRPr="00BC4590">
        <w:rPr>
          <w:rFonts w:cs="Times New Roman"/>
        </w:rPr>
        <w:br w:type="page"/>
      </w:r>
    </w:p>
    <w:p w14:paraId="21AA121B" w14:textId="77777777" w:rsidR="00557C46" w:rsidRPr="00BC4590" w:rsidRDefault="00BF5981">
      <w:pPr>
        <w:rPr>
          <w:rFonts w:cs="Times New Roman"/>
        </w:rPr>
      </w:pPr>
      <w:r w:rsidRPr="00BC4590">
        <w:rPr>
          <w:rFonts w:cs="Times New Roman"/>
        </w:rPr>
        <w:lastRenderedPageBreak/>
        <w:t>PHẦN 3</w:t>
      </w:r>
    </w:p>
    <w:tbl>
      <w:tblPr>
        <w:tblStyle w:val="TableGrid"/>
        <w:tblpPr w:leftFromText="180" w:rightFromText="180" w:vertAnchor="text" w:horzAnchor="margin" w:tblpY="474"/>
        <w:tblW w:w="13858" w:type="dxa"/>
        <w:tblLook w:val="04A0" w:firstRow="1" w:lastRow="0" w:firstColumn="1" w:lastColumn="0" w:noHBand="0" w:noVBand="1"/>
      </w:tblPr>
      <w:tblGrid>
        <w:gridCol w:w="652"/>
        <w:gridCol w:w="1299"/>
        <w:gridCol w:w="4820"/>
        <w:gridCol w:w="4252"/>
        <w:gridCol w:w="2835"/>
      </w:tblGrid>
      <w:tr w:rsidR="00557C46" w:rsidRPr="00BC4590" w14:paraId="3799725D" w14:textId="77777777" w:rsidTr="00BF5981">
        <w:trPr>
          <w:tblHeader/>
        </w:trPr>
        <w:tc>
          <w:tcPr>
            <w:tcW w:w="652" w:type="dxa"/>
            <w:hideMark/>
          </w:tcPr>
          <w:p w14:paraId="148547DD" w14:textId="77777777" w:rsidR="00557C46" w:rsidRPr="00BC4590" w:rsidRDefault="00557C46" w:rsidP="00BF5981">
            <w:pPr>
              <w:rPr>
                <w:rFonts w:cs="Times New Roman"/>
                <w:b/>
                <w:szCs w:val="24"/>
              </w:rPr>
            </w:pPr>
            <w:r w:rsidRPr="00BC4590">
              <w:rPr>
                <w:rFonts w:cs="Times New Roman"/>
                <w:b/>
                <w:szCs w:val="24"/>
              </w:rPr>
              <w:t>Stt</w:t>
            </w:r>
          </w:p>
        </w:tc>
        <w:tc>
          <w:tcPr>
            <w:tcW w:w="1299" w:type="dxa"/>
            <w:hideMark/>
          </w:tcPr>
          <w:p w14:paraId="5822A9A6" w14:textId="77777777" w:rsidR="00557C46" w:rsidRPr="00BC4590" w:rsidRDefault="00557C46" w:rsidP="00BF5981">
            <w:pPr>
              <w:rPr>
                <w:rFonts w:cs="Times New Roman"/>
                <w:b/>
                <w:szCs w:val="24"/>
              </w:rPr>
            </w:pPr>
            <w:r w:rsidRPr="00BC4590">
              <w:rPr>
                <w:rFonts w:cs="Times New Roman"/>
                <w:b/>
                <w:szCs w:val="24"/>
              </w:rPr>
              <w:t>Điều khoản</w:t>
            </w:r>
          </w:p>
        </w:tc>
        <w:tc>
          <w:tcPr>
            <w:tcW w:w="4820" w:type="dxa"/>
            <w:hideMark/>
          </w:tcPr>
          <w:p w14:paraId="44D32045" w14:textId="77777777" w:rsidR="00557C46" w:rsidRPr="00BC4590" w:rsidRDefault="00557C46" w:rsidP="00BF5981">
            <w:pPr>
              <w:rPr>
                <w:rFonts w:cs="Times New Roman"/>
                <w:b/>
                <w:szCs w:val="24"/>
              </w:rPr>
            </w:pPr>
            <w:r w:rsidRPr="00BC4590">
              <w:rPr>
                <w:rFonts w:cs="Times New Roman"/>
                <w:b/>
                <w:szCs w:val="24"/>
              </w:rPr>
              <w:t>Nội dung cũ</w:t>
            </w:r>
          </w:p>
        </w:tc>
        <w:tc>
          <w:tcPr>
            <w:tcW w:w="4252" w:type="dxa"/>
            <w:hideMark/>
          </w:tcPr>
          <w:p w14:paraId="7289BE2C" w14:textId="77777777" w:rsidR="00557C46" w:rsidRPr="00BC4590" w:rsidRDefault="00557C46" w:rsidP="00BF5981">
            <w:pPr>
              <w:rPr>
                <w:rFonts w:cs="Times New Roman"/>
                <w:b/>
                <w:szCs w:val="24"/>
              </w:rPr>
            </w:pPr>
            <w:r w:rsidRPr="00BC4590">
              <w:rPr>
                <w:rFonts w:cs="Times New Roman"/>
                <w:b/>
                <w:szCs w:val="24"/>
              </w:rPr>
              <w:t>Nội dung mới</w:t>
            </w:r>
          </w:p>
        </w:tc>
        <w:tc>
          <w:tcPr>
            <w:tcW w:w="2835" w:type="dxa"/>
            <w:hideMark/>
          </w:tcPr>
          <w:p w14:paraId="29518649" w14:textId="77777777" w:rsidR="00557C46" w:rsidRPr="00BC4590" w:rsidRDefault="00557C46" w:rsidP="00BF5981">
            <w:pPr>
              <w:rPr>
                <w:rFonts w:cs="Times New Roman"/>
                <w:b/>
                <w:szCs w:val="24"/>
              </w:rPr>
            </w:pPr>
            <w:r w:rsidRPr="00BC4590">
              <w:rPr>
                <w:rFonts w:cs="Times New Roman"/>
                <w:b/>
                <w:szCs w:val="24"/>
              </w:rPr>
              <w:t>Lý do</w:t>
            </w:r>
          </w:p>
        </w:tc>
      </w:tr>
      <w:tr w:rsidR="00557C46" w:rsidRPr="00BC4590" w14:paraId="2BC8D391" w14:textId="77777777" w:rsidTr="00BF5981">
        <w:tc>
          <w:tcPr>
            <w:tcW w:w="652" w:type="dxa"/>
          </w:tcPr>
          <w:p w14:paraId="14C53D71" w14:textId="77777777" w:rsidR="00557C46" w:rsidRPr="00BC4590" w:rsidRDefault="00557C46" w:rsidP="00BF5981">
            <w:pPr>
              <w:rPr>
                <w:rFonts w:cs="Times New Roman"/>
                <w:szCs w:val="24"/>
              </w:rPr>
            </w:pPr>
            <w:r w:rsidRPr="00BC4590">
              <w:rPr>
                <w:rFonts w:cs="Times New Roman"/>
                <w:szCs w:val="24"/>
              </w:rPr>
              <w:t>1</w:t>
            </w:r>
          </w:p>
        </w:tc>
        <w:tc>
          <w:tcPr>
            <w:tcW w:w="1299" w:type="dxa"/>
          </w:tcPr>
          <w:p w14:paraId="6DD2E1DA" w14:textId="77777777" w:rsidR="00557C46" w:rsidRPr="00BC4590" w:rsidRDefault="00557C46" w:rsidP="00BF5981">
            <w:pPr>
              <w:rPr>
                <w:rFonts w:cs="Times New Roman"/>
                <w:szCs w:val="24"/>
              </w:rPr>
            </w:pPr>
            <w:r w:rsidRPr="00BC4590">
              <w:rPr>
                <w:rFonts w:cs="Times New Roman"/>
                <w:szCs w:val="24"/>
              </w:rPr>
              <w:t>1.3.1-10</w:t>
            </w:r>
          </w:p>
        </w:tc>
        <w:tc>
          <w:tcPr>
            <w:tcW w:w="4820" w:type="dxa"/>
          </w:tcPr>
          <w:p w14:paraId="4E2F652D" w14:textId="77777777" w:rsidR="00557C46" w:rsidRPr="00BC4590" w:rsidRDefault="00557C46" w:rsidP="00BF5981">
            <w:pPr>
              <w:rPr>
                <w:rFonts w:cs="Times New Roman"/>
                <w:szCs w:val="24"/>
              </w:rPr>
            </w:pPr>
            <w:r w:rsidRPr="00BC4590">
              <w:rPr>
                <w:rFonts w:cs="Times New Roman"/>
                <w:szCs w:val="24"/>
              </w:rPr>
              <w:t>Không có</w:t>
            </w:r>
          </w:p>
        </w:tc>
        <w:tc>
          <w:tcPr>
            <w:tcW w:w="4252" w:type="dxa"/>
          </w:tcPr>
          <w:p w14:paraId="0B49484B" w14:textId="77777777" w:rsidR="00557C46" w:rsidRPr="00BC4590" w:rsidRDefault="00557C46" w:rsidP="00BF5981">
            <w:pPr>
              <w:rPr>
                <w:rFonts w:cs="Times New Roman"/>
                <w:szCs w:val="24"/>
              </w:rPr>
            </w:pPr>
            <w:r w:rsidRPr="00BC4590">
              <w:rPr>
                <w:rFonts w:cs="Times New Roman"/>
                <w:szCs w:val="24"/>
              </w:rPr>
              <w:t>1.3.1-10 Hệ thống xử lý khí thải trang bị cho hệ thống máy nêu tại (1) và (2) sau phải thỏa mãn yêu cầu của Đăng kiểm.</w:t>
            </w:r>
          </w:p>
          <w:p w14:paraId="156709AA" w14:textId="77777777" w:rsidR="00557C46" w:rsidRPr="00BC4590" w:rsidRDefault="00557C46" w:rsidP="00BF5981">
            <w:pPr>
              <w:rPr>
                <w:rFonts w:cs="Times New Roman"/>
                <w:szCs w:val="24"/>
              </w:rPr>
            </w:pPr>
            <w:r w:rsidRPr="00BC4590">
              <w:rPr>
                <w:rFonts w:cs="Times New Roman"/>
                <w:szCs w:val="24"/>
              </w:rPr>
              <w:t xml:space="preserve">(1) </w:t>
            </w:r>
            <w:r w:rsidRPr="00BC4590">
              <w:rPr>
                <w:rFonts w:cs="Times New Roman"/>
                <w:szCs w:val="24"/>
              </w:rPr>
              <w:tab/>
              <w:t>Hệ thống giảm phát thải bằng chất xúc tác lựa chọn (SCR);</w:t>
            </w:r>
          </w:p>
          <w:p w14:paraId="2CEA7CE0" w14:textId="77777777" w:rsidR="00557C46" w:rsidRPr="00BC4590" w:rsidRDefault="00557C46" w:rsidP="00BF5981">
            <w:pPr>
              <w:rPr>
                <w:rFonts w:cs="Times New Roman"/>
                <w:szCs w:val="24"/>
              </w:rPr>
            </w:pPr>
            <w:r w:rsidRPr="00BC4590">
              <w:rPr>
                <w:rFonts w:cs="Times New Roman"/>
                <w:szCs w:val="24"/>
              </w:rPr>
              <w:t>(2)</w:t>
            </w:r>
            <w:r w:rsidRPr="00BC4590">
              <w:rPr>
                <w:rFonts w:cs="Times New Roman"/>
                <w:szCs w:val="24"/>
              </w:rPr>
              <w:tab/>
              <w:t>Hệ thống làm sạch khí thải (EGCS) (trừ các hệ thống được quy định trong 2.1.1-5).</w:t>
            </w:r>
          </w:p>
          <w:p w14:paraId="3AC5671B" w14:textId="77777777" w:rsidR="00557C46" w:rsidRPr="00BC4590" w:rsidRDefault="00557C46" w:rsidP="00BF5981">
            <w:pPr>
              <w:rPr>
                <w:rFonts w:cs="Times New Roman"/>
                <w:szCs w:val="24"/>
              </w:rPr>
            </w:pPr>
          </w:p>
        </w:tc>
        <w:tc>
          <w:tcPr>
            <w:tcW w:w="2835" w:type="dxa"/>
          </w:tcPr>
          <w:p w14:paraId="42114675" w14:textId="77777777" w:rsidR="00557C46" w:rsidRPr="00BC4590" w:rsidRDefault="00557C46" w:rsidP="00BF5981">
            <w:pPr>
              <w:rPr>
                <w:rFonts w:eastAsia="Times New Roman" w:cs="Times New Roman"/>
                <w:kern w:val="28"/>
                <w:szCs w:val="24"/>
              </w:rPr>
            </w:pPr>
            <w:r w:rsidRPr="00BC4590">
              <w:rPr>
                <w:rFonts w:eastAsia="Times New Roman" w:cs="Times New Roman"/>
                <w:kern w:val="28"/>
                <w:szCs w:val="24"/>
              </w:rPr>
              <w:t xml:space="preserve">Bổ sung mới </w:t>
            </w:r>
          </w:p>
        </w:tc>
      </w:tr>
      <w:tr w:rsidR="00557C46" w:rsidRPr="00BC4590" w14:paraId="25E34C40" w14:textId="77777777" w:rsidTr="00BF5981">
        <w:tc>
          <w:tcPr>
            <w:tcW w:w="652" w:type="dxa"/>
          </w:tcPr>
          <w:p w14:paraId="52692C14" w14:textId="77777777" w:rsidR="00557C46" w:rsidRPr="00BC4590" w:rsidRDefault="00BD2D4A" w:rsidP="00BF5981">
            <w:pPr>
              <w:rPr>
                <w:rFonts w:cs="Times New Roman"/>
                <w:szCs w:val="24"/>
              </w:rPr>
            </w:pPr>
            <w:r w:rsidRPr="00BC4590">
              <w:rPr>
                <w:rFonts w:cs="Times New Roman"/>
                <w:szCs w:val="24"/>
              </w:rPr>
              <w:t>2</w:t>
            </w:r>
          </w:p>
        </w:tc>
        <w:tc>
          <w:tcPr>
            <w:tcW w:w="1299" w:type="dxa"/>
          </w:tcPr>
          <w:p w14:paraId="27CCE345" w14:textId="77777777" w:rsidR="00557C46" w:rsidRPr="00BC4590" w:rsidRDefault="00557C46" w:rsidP="00BF5981">
            <w:pPr>
              <w:rPr>
                <w:rFonts w:cs="Times New Roman"/>
                <w:szCs w:val="24"/>
              </w:rPr>
            </w:pPr>
            <w:r w:rsidRPr="00BC4590">
              <w:rPr>
                <w:rFonts w:cs="Times New Roman"/>
                <w:szCs w:val="24"/>
              </w:rPr>
              <w:t xml:space="preserve">2.1.1-5  </w:t>
            </w:r>
          </w:p>
        </w:tc>
        <w:tc>
          <w:tcPr>
            <w:tcW w:w="4820" w:type="dxa"/>
          </w:tcPr>
          <w:p w14:paraId="7A378609" w14:textId="77777777" w:rsidR="00557C46" w:rsidRPr="00BC4590" w:rsidRDefault="00557C46" w:rsidP="00BF5981">
            <w:pPr>
              <w:rPr>
                <w:rFonts w:cs="Times New Roman"/>
                <w:szCs w:val="24"/>
              </w:rPr>
            </w:pPr>
            <w:r w:rsidRPr="00BC4590">
              <w:rPr>
                <w:rFonts w:cs="Times New Roman"/>
                <w:szCs w:val="24"/>
              </w:rPr>
              <w:t>Không có</w:t>
            </w:r>
          </w:p>
        </w:tc>
        <w:tc>
          <w:tcPr>
            <w:tcW w:w="4252" w:type="dxa"/>
          </w:tcPr>
          <w:p w14:paraId="3F1DFB69" w14:textId="77777777" w:rsidR="00557C46" w:rsidRPr="00BC4590" w:rsidRDefault="00557C46" w:rsidP="00BF5981">
            <w:pPr>
              <w:rPr>
                <w:rFonts w:cs="Times New Roman"/>
                <w:szCs w:val="24"/>
              </w:rPr>
            </w:pPr>
            <w:r w:rsidRPr="00BC4590">
              <w:rPr>
                <w:rFonts w:cs="Times New Roman"/>
                <w:szCs w:val="24"/>
              </w:rPr>
              <w:t>2.1.1-5 Động cơ điêzen được trang bị hệ thống tái tuần hoàn khí thải (EGR) phải phù hợp với các yêu cầu về kiểm tra theo tiêu chuẩn chức năng của IMO ngoài các yêu cầu trong Chương này.</w:t>
            </w:r>
          </w:p>
          <w:p w14:paraId="7C42B399" w14:textId="77777777" w:rsidR="00557C46" w:rsidRPr="00BC4590" w:rsidRDefault="00557C46" w:rsidP="00BF5981">
            <w:pPr>
              <w:rPr>
                <w:rFonts w:cs="Times New Roman"/>
                <w:szCs w:val="24"/>
              </w:rPr>
            </w:pPr>
          </w:p>
        </w:tc>
        <w:tc>
          <w:tcPr>
            <w:tcW w:w="2835" w:type="dxa"/>
          </w:tcPr>
          <w:p w14:paraId="25F0E739" w14:textId="77777777" w:rsidR="00557C46" w:rsidRPr="00BC4590" w:rsidRDefault="00557C46" w:rsidP="00BF5981">
            <w:pPr>
              <w:rPr>
                <w:rFonts w:eastAsia="Times New Roman" w:cs="Times New Roman"/>
                <w:kern w:val="28"/>
                <w:szCs w:val="24"/>
              </w:rPr>
            </w:pPr>
            <w:r w:rsidRPr="00BC4590">
              <w:rPr>
                <w:rFonts w:eastAsia="Times New Roman" w:cs="Times New Roman"/>
                <w:kern w:val="28"/>
                <w:szCs w:val="24"/>
              </w:rPr>
              <w:t>Bổ sung mới</w:t>
            </w:r>
          </w:p>
        </w:tc>
      </w:tr>
      <w:tr w:rsidR="00557C46" w:rsidRPr="00BC4590" w14:paraId="4BD2861F" w14:textId="77777777" w:rsidTr="00BF5981">
        <w:tc>
          <w:tcPr>
            <w:tcW w:w="652" w:type="dxa"/>
          </w:tcPr>
          <w:p w14:paraId="1BF10539" w14:textId="77777777" w:rsidR="00557C46" w:rsidRPr="00BC4590" w:rsidRDefault="00BD2D4A" w:rsidP="00BF5981">
            <w:pPr>
              <w:rPr>
                <w:rFonts w:cs="Times New Roman"/>
                <w:szCs w:val="24"/>
              </w:rPr>
            </w:pPr>
            <w:r w:rsidRPr="00BC4590">
              <w:rPr>
                <w:rFonts w:cs="Times New Roman"/>
                <w:szCs w:val="24"/>
              </w:rPr>
              <w:t>3</w:t>
            </w:r>
          </w:p>
        </w:tc>
        <w:tc>
          <w:tcPr>
            <w:tcW w:w="1299" w:type="dxa"/>
          </w:tcPr>
          <w:p w14:paraId="08622A9C" w14:textId="77777777" w:rsidR="00557C46" w:rsidRPr="00BC4590" w:rsidRDefault="00557C46" w:rsidP="00BF5981">
            <w:pPr>
              <w:rPr>
                <w:rFonts w:eastAsia="Times New Roman" w:cs="Times New Roman"/>
                <w:kern w:val="28"/>
                <w:szCs w:val="24"/>
              </w:rPr>
            </w:pPr>
            <w:r w:rsidRPr="00BC4590">
              <w:rPr>
                <w:rFonts w:eastAsia="Times New Roman" w:cs="Times New Roman"/>
                <w:kern w:val="28"/>
                <w:szCs w:val="24"/>
              </w:rPr>
              <w:t>2.1.1-6</w:t>
            </w:r>
          </w:p>
        </w:tc>
        <w:tc>
          <w:tcPr>
            <w:tcW w:w="4820" w:type="dxa"/>
          </w:tcPr>
          <w:p w14:paraId="3909606A" w14:textId="77777777" w:rsidR="00557C46" w:rsidRPr="00BC4590" w:rsidRDefault="00557C46" w:rsidP="00BF5981">
            <w:pPr>
              <w:rPr>
                <w:rFonts w:eastAsia="Times New Roman" w:cs="Times New Roman"/>
                <w:kern w:val="28"/>
                <w:szCs w:val="24"/>
              </w:rPr>
            </w:pPr>
            <w:r w:rsidRPr="00BC4590">
              <w:rPr>
                <w:rFonts w:eastAsia="Times New Roman" w:cs="Times New Roman"/>
                <w:kern w:val="28"/>
                <w:szCs w:val="24"/>
              </w:rPr>
              <w:t>Không có</w:t>
            </w:r>
          </w:p>
        </w:tc>
        <w:tc>
          <w:tcPr>
            <w:tcW w:w="4252" w:type="dxa"/>
          </w:tcPr>
          <w:p w14:paraId="37C48FC2" w14:textId="77777777" w:rsidR="00557C46" w:rsidRPr="00BC4590" w:rsidRDefault="00557C46" w:rsidP="00BF5981">
            <w:pPr>
              <w:rPr>
                <w:rFonts w:eastAsia="Times New Roman" w:cs="Times New Roman"/>
                <w:kern w:val="28"/>
                <w:szCs w:val="24"/>
              </w:rPr>
            </w:pPr>
            <w:r w:rsidRPr="00BC4590">
              <w:rPr>
                <w:rFonts w:eastAsia="Times New Roman" w:cs="Times New Roman"/>
                <w:kern w:val="28"/>
                <w:szCs w:val="24"/>
              </w:rPr>
              <w:t>Động cơ sử dụng nhiên liệu khí phải tuân theo các yêu cầu khác ngoài các yêu cầu của Đăng kiểm được nêu ở Chương này</w:t>
            </w:r>
          </w:p>
        </w:tc>
        <w:tc>
          <w:tcPr>
            <w:tcW w:w="2835" w:type="dxa"/>
          </w:tcPr>
          <w:p w14:paraId="0ACBE9BC" w14:textId="77777777" w:rsidR="00557C46" w:rsidRPr="00BC4590" w:rsidRDefault="00557C46" w:rsidP="00BF5981">
            <w:pPr>
              <w:rPr>
                <w:rFonts w:eastAsia="Times New Roman" w:cs="Times New Roman"/>
                <w:kern w:val="28"/>
                <w:szCs w:val="24"/>
              </w:rPr>
            </w:pPr>
            <w:r w:rsidRPr="00BC4590">
              <w:rPr>
                <w:rFonts w:eastAsia="Times New Roman" w:cs="Times New Roman"/>
                <w:kern w:val="28"/>
                <w:szCs w:val="24"/>
              </w:rPr>
              <w:t>Bổ sung mới</w:t>
            </w:r>
          </w:p>
        </w:tc>
      </w:tr>
      <w:tr w:rsidR="00557C46" w:rsidRPr="00BC4590" w14:paraId="2F221AB6" w14:textId="77777777" w:rsidTr="00BF5981">
        <w:tc>
          <w:tcPr>
            <w:tcW w:w="652" w:type="dxa"/>
          </w:tcPr>
          <w:p w14:paraId="66702F46" w14:textId="77777777" w:rsidR="00557C46" w:rsidRPr="00BC4590" w:rsidRDefault="00BD2D4A" w:rsidP="00BF5981">
            <w:pPr>
              <w:rPr>
                <w:rFonts w:cs="Times New Roman"/>
                <w:szCs w:val="24"/>
              </w:rPr>
            </w:pPr>
            <w:r w:rsidRPr="00BC4590">
              <w:rPr>
                <w:rFonts w:cs="Times New Roman"/>
                <w:szCs w:val="24"/>
              </w:rPr>
              <w:t>4</w:t>
            </w:r>
          </w:p>
        </w:tc>
        <w:tc>
          <w:tcPr>
            <w:tcW w:w="1299" w:type="dxa"/>
          </w:tcPr>
          <w:p w14:paraId="78D26C5D" w14:textId="77777777" w:rsidR="00557C46" w:rsidRPr="00BC4590" w:rsidRDefault="00557C46" w:rsidP="00BF5981">
            <w:pPr>
              <w:rPr>
                <w:rFonts w:eastAsia="Times New Roman" w:cs="Times New Roman"/>
                <w:kern w:val="28"/>
                <w:szCs w:val="24"/>
              </w:rPr>
            </w:pPr>
            <w:r w:rsidRPr="00BC4590">
              <w:rPr>
                <w:rFonts w:eastAsia="Times New Roman" w:cs="Times New Roman"/>
                <w:kern w:val="28"/>
                <w:szCs w:val="24"/>
              </w:rPr>
              <w:t>11.2</w:t>
            </w:r>
          </w:p>
        </w:tc>
        <w:tc>
          <w:tcPr>
            <w:tcW w:w="4820" w:type="dxa"/>
          </w:tcPr>
          <w:p w14:paraId="3B94271E" w14:textId="77777777" w:rsidR="00557C46" w:rsidRPr="00BC4590" w:rsidRDefault="00557C46" w:rsidP="00BF5981">
            <w:pPr>
              <w:rPr>
                <w:rFonts w:eastAsia="Times New Roman" w:cs="Times New Roman"/>
                <w:kern w:val="28"/>
                <w:szCs w:val="24"/>
              </w:rPr>
            </w:pPr>
            <w:r w:rsidRPr="00BC4590">
              <w:rPr>
                <w:rFonts w:eastAsia="Times New Roman" w:cs="Times New Roman"/>
                <w:kern w:val="28"/>
                <w:szCs w:val="24"/>
              </w:rPr>
              <w:t>11.2 Thử chất lượng quy trình hàn</w:t>
            </w:r>
          </w:p>
        </w:tc>
        <w:tc>
          <w:tcPr>
            <w:tcW w:w="4252" w:type="dxa"/>
          </w:tcPr>
          <w:p w14:paraId="3DAD8323" w14:textId="77777777" w:rsidR="00557C46" w:rsidRPr="00BC4590" w:rsidRDefault="00557C46" w:rsidP="00BF5981">
            <w:pPr>
              <w:rPr>
                <w:rFonts w:eastAsia="Times New Roman" w:cs="Times New Roman"/>
                <w:kern w:val="28"/>
                <w:szCs w:val="24"/>
              </w:rPr>
            </w:pPr>
            <w:r w:rsidRPr="00BC4590">
              <w:rPr>
                <w:rFonts w:eastAsia="Times New Roman" w:cs="Times New Roman"/>
                <w:kern w:val="28"/>
                <w:szCs w:val="24"/>
              </w:rPr>
              <w:t>11.2 Phê duyệt quy trình hàn và các đặc tính liên quan</w:t>
            </w:r>
          </w:p>
          <w:p w14:paraId="448CBC5E" w14:textId="77777777" w:rsidR="00557C46" w:rsidRPr="00BC4590" w:rsidRDefault="00557C46" w:rsidP="00BF5981">
            <w:pPr>
              <w:rPr>
                <w:rFonts w:cs="Times New Roman"/>
                <w:szCs w:val="24"/>
              </w:rPr>
            </w:pPr>
            <w:r w:rsidRPr="00BC4590">
              <w:rPr>
                <w:rFonts w:cs="Times New Roman"/>
                <w:bCs/>
                <w:szCs w:val="24"/>
              </w:rPr>
              <w:t>1</w:t>
            </w:r>
            <w:r w:rsidRPr="00BC4590">
              <w:rPr>
                <w:rFonts w:cs="Times New Roman"/>
                <w:szCs w:val="24"/>
              </w:rPr>
              <w:tab/>
              <w:t xml:space="preserve">Quy trình hàn của các nhà sản xuất phải được phê duyệt trong các trường hợp sau:  </w:t>
            </w:r>
          </w:p>
          <w:p w14:paraId="66233624" w14:textId="77777777" w:rsidR="00557C46" w:rsidRPr="00BC4590" w:rsidRDefault="00557C46" w:rsidP="00BF5981">
            <w:pPr>
              <w:rPr>
                <w:rFonts w:cs="Times New Roman"/>
                <w:szCs w:val="24"/>
              </w:rPr>
            </w:pPr>
            <w:r w:rsidRPr="00BC4590">
              <w:rPr>
                <w:rFonts w:cs="Times New Roman"/>
                <w:szCs w:val="24"/>
              </w:rPr>
              <w:tab/>
              <w:t>(1)</w:t>
            </w:r>
            <w:r w:rsidRPr="00BC4590">
              <w:rPr>
                <w:rFonts w:cs="Times New Roman"/>
                <w:szCs w:val="24"/>
              </w:rPr>
              <w:tab/>
              <w:t>Khi quy trình hàn lần đầu được áp dụng cho việc hàn sau đây:</w:t>
            </w:r>
          </w:p>
          <w:p w14:paraId="6FE0F4AB" w14:textId="77777777" w:rsidR="00557C46" w:rsidRPr="00BC4590" w:rsidRDefault="00557C46" w:rsidP="00BF5981">
            <w:pPr>
              <w:rPr>
                <w:rFonts w:cs="Times New Roman"/>
                <w:szCs w:val="24"/>
              </w:rPr>
            </w:pPr>
            <w:r w:rsidRPr="00BC4590">
              <w:rPr>
                <w:rFonts w:cs="Times New Roman"/>
                <w:szCs w:val="24"/>
              </w:rPr>
              <w:lastRenderedPageBreak/>
              <w:tab/>
              <w:t>(a)</w:t>
            </w:r>
            <w:r w:rsidRPr="00BC4590">
              <w:rPr>
                <w:rFonts w:cs="Times New Roman"/>
                <w:szCs w:val="24"/>
              </w:rPr>
              <w:tab/>
              <w:t>Hàn tời neo theo quy trình hàn đã được phê duyệt và các đặc tính liên quan phải được áp dụng theo quy định 16.2.3;</w:t>
            </w:r>
          </w:p>
          <w:p w14:paraId="24172C0C" w14:textId="77777777" w:rsidR="00557C46" w:rsidRPr="00BC4590" w:rsidRDefault="00557C46" w:rsidP="00BF5981">
            <w:pPr>
              <w:rPr>
                <w:rFonts w:cs="Times New Roman"/>
                <w:szCs w:val="24"/>
              </w:rPr>
            </w:pPr>
            <w:r w:rsidRPr="00BC4590">
              <w:rPr>
                <w:rFonts w:cs="Times New Roman"/>
                <w:szCs w:val="24"/>
              </w:rPr>
              <w:t xml:space="preserve">   (b)</w:t>
            </w:r>
            <w:r w:rsidRPr="00BC4590">
              <w:rPr>
                <w:rFonts w:cs="Times New Roman"/>
                <w:szCs w:val="24"/>
              </w:rPr>
              <w:tab/>
              <w:t>Hàn đối với nồi hơi, bình áp lực nhóm I và nhóm II;</w:t>
            </w:r>
          </w:p>
          <w:p w14:paraId="28019FCD" w14:textId="77777777" w:rsidR="00557C46" w:rsidRPr="00BC4590" w:rsidRDefault="00557C46" w:rsidP="00BF5981">
            <w:pPr>
              <w:rPr>
                <w:rFonts w:cs="Times New Roman"/>
                <w:szCs w:val="24"/>
              </w:rPr>
            </w:pPr>
            <w:r w:rsidRPr="00BC4590">
              <w:rPr>
                <w:rFonts w:cs="Times New Roman"/>
                <w:szCs w:val="24"/>
              </w:rPr>
              <w:tab/>
              <w:t>(c)</w:t>
            </w:r>
            <w:r w:rsidRPr="00BC4590">
              <w:rPr>
                <w:rFonts w:cs="Times New Roman"/>
                <w:szCs w:val="24"/>
              </w:rPr>
              <w:tab/>
              <w:t>Hàn đối với các bộ phận chính của động cơ dẫn động v.vv.. (các bộ phận chính được nêu ở Bảng 3/2.1, 3.2.1-1, 4.2.1-1 và 5.2.1-1, sau đây được gọi tương tự);</w:t>
            </w:r>
          </w:p>
          <w:p w14:paraId="615C5456" w14:textId="77777777" w:rsidR="00557C46" w:rsidRPr="00BC4590" w:rsidRDefault="00557C46" w:rsidP="00BF5981">
            <w:pPr>
              <w:rPr>
                <w:rFonts w:cs="Times New Roman"/>
                <w:szCs w:val="24"/>
              </w:rPr>
            </w:pPr>
            <w:r w:rsidRPr="00BC4590">
              <w:rPr>
                <w:rFonts w:cs="Times New Roman"/>
                <w:szCs w:val="24"/>
              </w:rPr>
              <w:tab/>
              <w:t>(d)</w:t>
            </w:r>
            <w:r w:rsidRPr="00BC4590">
              <w:rPr>
                <w:rFonts w:cs="Times New Roman"/>
                <w:szCs w:val="24"/>
              </w:rPr>
              <w:tab/>
              <w:t>Hàn vật liệu đặc biệt;</w:t>
            </w:r>
          </w:p>
          <w:p w14:paraId="2E1C516B" w14:textId="77777777" w:rsidR="00557C46" w:rsidRPr="00BC4590" w:rsidRDefault="00557C46" w:rsidP="00BF5981">
            <w:pPr>
              <w:rPr>
                <w:rFonts w:cs="Times New Roman"/>
                <w:szCs w:val="24"/>
              </w:rPr>
            </w:pPr>
            <w:r w:rsidRPr="00BC4590">
              <w:rPr>
                <w:rFonts w:cs="Times New Roman"/>
                <w:szCs w:val="24"/>
              </w:rPr>
              <w:t>(e)</w:t>
            </w:r>
            <w:r w:rsidRPr="00BC4590">
              <w:rPr>
                <w:rFonts w:cs="Times New Roman"/>
                <w:szCs w:val="24"/>
              </w:rPr>
              <w:tab/>
              <w:t>(e)  Hàn dùng quy trình hàn riêng.</w:t>
            </w:r>
          </w:p>
          <w:p w14:paraId="0F6C381C" w14:textId="77777777" w:rsidR="00557C46" w:rsidRPr="00BC4590" w:rsidRDefault="00557C46" w:rsidP="00BF5981">
            <w:pPr>
              <w:rPr>
                <w:rFonts w:cs="Times New Roman"/>
                <w:szCs w:val="24"/>
              </w:rPr>
            </w:pPr>
            <w:r w:rsidRPr="00BC4590">
              <w:rPr>
                <w:rFonts w:cs="Times New Roman"/>
                <w:szCs w:val="24"/>
              </w:rPr>
              <w:t>(2) Khi thay đổi các nội dung được nêu trong các thông số của quy trình hàn;</w:t>
            </w:r>
          </w:p>
          <w:p w14:paraId="45B15387" w14:textId="77777777" w:rsidR="00557C46" w:rsidRPr="00BC4590" w:rsidRDefault="00557C46" w:rsidP="00BF5981">
            <w:pPr>
              <w:rPr>
                <w:rFonts w:cs="Times New Roman"/>
                <w:szCs w:val="24"/>
              </w:rPr>
            </w:pPr>
            <w:r w:rsidRPr="00BC4590">
              <w:rPr>
                <w:rFonts w:cs="Times New Roman"/>
                <w:szCs w:val="24"/>
              </w:rPr>
              <w:t>(3) Khi Đăng kiểm thấy cần thiết.</w:t>
            </w:r>
          </w:p>
          <w:p w14:paraId="3EDE3537" w14:textId="77777777" w:rsidR="00557C46" w:rsidRPr="00BC4590" w:rsidRDefault="00557C46" w:rsidP="00BF5981">
            <w:pPr>
              <w:rPr>
                <w:rFonts w:cs="Times New Roman"/>
                <w:szCs w:val="24"/>
              </w:rPr>
            </w:pPr>
            <w:r w:rsidRPr="00BC4590">
              <w:rPr>
                <w:rFonts w:cs="Times New Roman"/>
                <w:bCs/>
                <w:szCs w:val="24"/>
              </w:rPr>
              <w:t>2</w:t>
            </w:r>
            <w:r w:rsidRPr="00BC4590">
              <w:rPr>
                <w:rFonts w:cs="Times New Roman"/>
                <w:szCs w:val="24"/>
              </w:rPr>
              <w:tab/>
              <w:t>Các thông số kỹ thuật tương ứng với quy trình hàn được nêu tại -1phải được coi là đặc tính của quy trình hàn và phải được Đăng kiểm duyệt. Các thông số kỹ thuật  này bao gồm các hạng mục nêu tại 2.2.2-2 và -3 của Phần 6.</w:t>
            </w:r>
          </w:p>
          <w:p w14:paraId="6DAC4A48" w14:textId="77777777" w:rsidR="00557C46" w:rsidRPr="00BC4590" w:rsidRDefault="00557C46" w:rsidP="00BF5981">
            <w:pPr>
              <w:rPr>
                <w:rFonts w:cs="Times New Roman"/>
                <w:szCs w:val="24"/>
              </w:rPr>
            </w:pPr>
            <w:r w:rsidRPr="00BC4590">
              <w:rPr>
                <w:rFonts w:cs="Times New Roman"/>
                <w:bCs/>
                <w:szCs w:val="24"/>
              </w:rPr>
              <w:t>3</w:t>
            </w:r>
            <w:r w:rsidRPr="00BC4590">
              <w:rPr>
                <w:rFonts w:cs="Times New Roman"/>
                <w:szCs w:val="24"/>
              </w:rPr>
              <w:tab/>
              <w:t>Bất cứ khi nào các nhà sản xuất tiến hành kiểm tra phê duyệt cho quy trình hàn và các thông số kỹ thuật liên quan áp dụng cho việc hàn được chỉ định trong bất kỳ quy định nào từ -1 (1) (b) đến (e), phải được trình các dữ liệu chi tiết liên quan đến việc hàn này để Đăng kiểm duyệt.</w:t>
            </w:r>
          </w:p>
          <w:p w14:paraId="05AA9B0E" w14:textId="77777777" w:rsidR="00557C46" w:rsidRPr="00BC4590" w:rsidRDefault="00557C46" w:rsidP="00BF5981">
            <w:pPr>
              <w:rPr>
                <w:rFonts w:eastAsia="Times New Roman" w:cs="Times New Roman"/>
                <w:kern w:val="28"/>
                <w:szCs w:val="24"/>
              </w:rPr>
            </w:pPr>
          </w:p>
          <w:p w14:paraId="7D0B14F7" w14:textId="77777777" w:rsidR="00557C46" w:rsidRPr="00BC4590" w:rsidRDefault="00557C46" w:rsidP="00BF5981">
            <w:pPr>
              <w:rPr>
                <w:rFonts w:eastAsia="Times New Roman" w:cs="Times New Roman"/>
                <w:kern w:val="28"/>
                <w:szCs w:val="24"/>
              </w:rPr>
            </w:pPr>
          </w:p>
        </w:tc>
        <w:tc>
          <w:tcPr>
            <w:tcW w:w="2835" w:type="dxa"/>
          </w:tcPr>
          <w:p w14:paraId="2D30405E" w14:textId="77777777" w:rsidR="00557C46" w:rsidRPr="00BC4590" w:rsidRDefault="00557C46" w:rsidP="00BF5981">
            <w:pPr>
              <w:rPr>
                <w:rFonts w:eastAsia="Times New Roman" w:cs="Times New Roman"/>
                <w:kern w:val="28"/>
                <w:szCs w:val="24"/>
              </w:rPr>
            </w:pPr>
            <w:r w:rsidRPr="00BC4590">
              <w:rPr>
                <w:rFonts w:eastAsia="Times New Roman" w:cs="Times New Roman"/>
                <w:kern w:val="28"/>
                <w:szCs w:val="24"/>
              </w:rPr>
              <w:lastRenderedPageBreak/>
              <w:t>Bổ sung sửa đổi</w:t>
            </w:r>
          </w:p>
        </w:tc>
      </w:tr>
      <w:tr w:rsidR="00557C46" w:rsidRPr="00BC4590" w14:paraId="19162433" w14:textId="77777777" w:rsidTr="00BF5981">
        <w:tc>
          <w:tcPr>
            <w:tcW w:w="652" w:type="dxa"/>
          </w:tcPr>
          <w:p w14:paraId="4A67734F" w14:textId="77777777" w:rsidR="00557C46" w:rsidRPr="00BC4590" w:rsidRDefault="00BD2D4A" w:rsidP="00BF5981">
            <w:pPr>
              <w:rPr>
                <w:rFonts w:cs="Times New Roman"/>
                <w:szCs w:val="24"/>
              </w:rPr>
            </w:pPr>
            <w:r w:rsidRPr="00BC4590">
              <w:rPr>
                <w:rFonts w:cs="Times New Roman"/>
                <w:szCs w:val="24"/>
              </w:rPr>
              <w:lastRenderedPageBreak/>
              <w:t>5</w:t>
            </w:r>
          </w:p>
        </w:tc>
        <w:tc>
          <w:tcPr>
            <w:tcW w:w="1299" w:type="dxa"/>
          </w:tcPr>
          <w:p w14:paraId="7DBF8A91" w14:textId="77777777" w:rsidR="00557C46" w:rsidRPr="00BC4590" w:rsidRDefault="00557C46" w:rsidP="00BF5981">
            <w:pPr>
              <w:rPr>
                <w:rFonts w:eastAsia="Times New Roman" w:cs="Times New Roman"/>
                <w:kern w:val="28"/>
                <w:szCs w:val="24"/>
              </w:rPr>
            </w:pPr>
            <w:r w:rsidRPr="00BC4590">
              <w:rPr>
                <w:rFonts w:eastAsia="Times New Roman" w:cs="Times New Roman"/>
                <w:kern w:val="28"/>
                <w:szCs w:val="24"/>
              </w:rPr>
              <w:t>16.1.1</w:t>
            </w:r>
          </w:p>
        </w:tc>
        <w:tc>
          <w:tcPr>
            <w:tcW w:w="4820" w:type="dxa"/>
          </w:tcPr>
          <w:p w14:paraId="3833D9F5" w14:textId="77777777" w:rsidR="00557C46" w:rsidRPr="00BC4590" w:rsidRDefault="00557C46" w:rsidP="00BF5981">
            <w:pPr>
              <w:rPr>
                <w:rFonts w:eastAsia="Times New Roman" w:cs="Times New Roman"/>
                <w:kern w:val="28"/>
                <w:szCs w:val="24"/>
              </w:rPr>
            </w:pPr>
            <w:r w:rsidRPr="00BC4590">
              <w:rPr>
                <w:rFonts w:eastAsia="Times New Roman" w:cs="Times New Roman"/>
                <w:kern w:val="28"/>
                <w:szCs w:val="24"/>
              </w:rPr>
              <w:t>16.1.1 Phạm vi áp dụng</w:t>
            </w:r>
          </w:p>
          <w:p w14:paraId="383D5A74" w14:textId="77777777" w:rsidR="00557C46" w:rsidRPr="00BC4590" w:rsidRDefault="00557C46" w:rsidP="00BF5981">
            <w:pPr>
              <w:rPr>
                <w:rFonts w:eastAsia="Times New Roman" w:cs="Times New Roman"/>
                <w:kern w:val="28"/>
                <w:szCs w:val="24"/>
              </w:rPr>
            </w:pPr>
            <w:r w:rsidRPr="00BC4590">
              <w:rPr>
                <w:rFonts w:eastAsia="Times New Roman" w:cs="Times New Roman"/>
                <w:kern w:val="28"/>
                <w:szCs w:val="24"/>
              </w:rPr>
              <w:t xml:space="preserve">1. Các yêu cầu ở Chương này áp dụng đối với các tời neo, tời chằng buộc được dẫn động bằng điện, thủy lực hoặc hơi nước. </w:t>
            </w:r>
          </w:p>
          <w:p w14:paraId="24C3F4CD" w14:textId="77777777" w:rsidR="00557C46" w:rsidRPr="00BC4590" w:rsidRDefault="00557C46" w:rsidP="00BF5981">
            <w:pPr>
              <w:rPr>
                <w:rFonts w:eastAsia="Times New Roman" w:cs="Times New Roman"/>
                <w:kern w:val="28"/>
                <w:szCs w:val="24"/>
              </w:rPr>
            </w:pPr>
            <w:r w:rsidRPr="00BC4590">
              <w:rPr>
                <w:rFonts w:eastAsia="Times New Roman" w:cs="Times New Roman"/>
                <w:kern w:val="28"/>
                <w:szCs w:val="24"/>
              </w:rPr>
              <w:t>2. Các tời neo và tời chằng buộc khác với các loại tời ở -1 phải được Đăng kiểm chấp nhận.</w:t>
            </w:r>
          </w:p>
        </w:tc>
        <w:tc>
          <w:tcPr>
            <w:tcW w:w="4252" w:type="dxa"/>
          </w:tcPr>
          <w:p w14:paraId="0C931C17" w14:textId="77777777" w:rsidR="00557C46" w:rsidRPr="00BC4590" w:rsidRDefault="00557C46" w:rsidP="00BF5981">
            <w:pPr>
              <w:rPr>
                <w:rFonts w:eastAsia="Times New Roman" w:cs="Times New Roman"/>
                <w:kern w:val="28"/>
                <w:szCs w:val="24"/>
              </w:rPr>
            </w:pPr>
            <w:r w:rsidRPr="00BC4590">
              <w:rPr>
                <w:rFonts w:eastAsia="Times New Roman" w:cs="Times New Roman"/>
                <w:kern w:val="28"/>
                <w:szCs w:val="24"/>
              </w:rPr>
              <w:t xml:space="preserve">16.1.1 Phạm vi áp dụng </w:t>
            </w:r>
          </w:p>
          <w:p w14:paraId="02A95A01" w14:textId="77777777" w:rsidR="00557C46" w:rsidRPr="00BC4590" w:rsidRDefault="00557C46" w:rsidP="00BF5981">
            <w:pPr>
              <w:rPr>
                <w:rFonts w:eastAsia="Times New Roman" w:cs="Times New Roman"/>
                <w:kern w:val="28"/>
                <w:szCs w:val="24"/>
              </w:rPr>
            </w:pPr>
            <w:r w:rsidRPr="00BC4590">
              <w:rPr>
                <w:rFonts w:eastAsia="Times New Roman" w:cs="Times New Roman"/>
                <w:kern w:val="28"/>
                <w:szCs w:val="24"/>
              </w:rPr>
              <w:t>Các yêu cầu ở Chương này áp dụng đối với các tời neo, tời chằng buộc</w:t>
            </w:r>
          </w:p>
        </w:tc>
        <w:tc>
          <w:tcPr>
            <w:tcW w:w="2835" w:type="dxa"/>
          </w:tcPr>
          <w:p w14:paraId="35EE7BF5" w14:textId="77777777" w:rsidR="00557C46" w:rsidRPr="00BC4590" w:rsidRDefault="00557C46" w:rsidP="00BF5981">
            <w:pPr>
              <w:rPr>
                <w:rFonts w:eastAsia="Times New Roman" w:cs="Times New Roman"/>
                <w:kern w:val="28"/>
                <w:szCs w:val="24"/>
              </w:rPr>
            </w:pPr>
            <w:r w:rsidRPr="00BC4590">
              <w:rPr>
                <w:rFonts w:eastAsia="Times New Roman" w:cs="Times New Roman"/>
                <w:kern w:val="28"/>
                <w:szCs w:val="24"/>
              </w:rPr>
              <w:t xml:space="preserve">Sửa đổi   </w:t>
            </w:r>
          </w:p>
        </w:tc>
      </w:tr>
      <w:tr w:rsidR="00557C46" w:rsidRPr="00BC4590" w14:paraId="03BD4ED8" w14:textId="77777777" w:rsidTr="00BF5981">
        <w:tc>
          <w:tcPr>
            <w:tcW w:w="652" w:type="dxa"/>
          </w:tcPr>
          <w:p w14:paraId="017779DE" w14:textId="77777777" w:rsidR="00557C46" w:rsidRPr="00BC4590" w:rsidRDefault="00BD2D4A" w:rsidP="00BF5981">
            <w:pPr>
              <w:rPr>
                <w:rFonts w:eastAsia="Times New Roman" w:cs="Times New Roman"/>
                <w:bCs/>
                <w:szCs w:val="24"/>
                <w:lang w:val="fr-FR"/>
              </w:rPr>
            </w:pPr>
            <w:r w:rsidRPr="00BC4590">
              <w:rPr>
                <w:rFonts w:eastAsia="Times New Roman" w:cs="Times New Roman"/>
                <w:bCs/>
                <w:szCs w:val="24"/>
                <w:lang w:val="fr-FR"/>
              </w:rPr>
              <w:t>6</w:t>
            </w:r>
          </w:p>
        </w:tc>
        <w:tc>
          <w:tcPr>
            <w:tcW w:w="1299" w:type="dxa"/>
          </w:tcPr>
          <w:p w14:paraId="5F8AFC1C" w14:textId="77777777" w:rsidR="00557C46" w:rsidRPr="00BC4590" w:rsidRDefault="00557C46" w:rsidP="00BF5981">
            <w:pPr>
              <w:rPr>
                <w:rFonts w:eastAsia="Times New Roman" w:cs="Times New Roman"/>
                <w:bCs/>
                <w:szCs w:val="24"/>
                <w:lang w:val="fr-FR"/>
              </w:rPr>
            </w:pPr>
            <w:r w:rsidRPr="00BC4590">
              <w:rPr>
                <w:rFonts w:eastAsia="Times New Roman" w:cs="Times New Roman"/>
                <w:bCs/>
                <w:szCs w:val="24"/>
                <w:lang w:val="fr-FR"/>
              </w:rPr>
              <w:t>16.2.4</w:t>
            </w:r>
          </w:p>
        </w:tc>
        <w:tc>
          <w:tcPr>
            <w:tcW w:w="4820" w:type="dxa"/>
          </w:tcPr>
          <w:p w14:paraId="71F69C6E" w14:textId="77777777" w:rsidR="00557C46" w:rsidRPr="00BC4590" w:rsidRDefault="00557C46" w:rsidP="00BF5981">
            <w:pPr>
              <w:rPr>
                <w:rFonts w:eastAsia="Times New Roman" w:cs="Times New Roman"/>
                <w:bCs/>
                <w:szCs w:val="24"/>
                <w:lang w:val="fr-FR"/>
              </w:rPr>
            </w:pPr>
            <w:r w:rsidRPr="00BC4590">
              <w:rPr>
                <w:rFonts w:eastAsia="Times New Roman" w:cs="Times New Roman"/>
                <w:bCs/>
                <w:szCs w:val="24"/>
                <w:lang w:val="fr-FR"/>
              </w:rPr>
              <w:t>Không có</w:t>
            </w:r>
          </w:p>
        </w:tc>
        <w:tc>
          <w:tcPr>
            <w:tcW w:w="4252" w:type="dxa"/>
          </w:tcPr>
          <w:p w14:paraId="1CDC2099" w14:textId="77777777" w:rsidR="00557C46" w:rsidRPr="00BC4590" w:rsidRDefault="00557C46" w:rsidP="00BF5981">
            <w:pPr>
              <w:rPr>
                <w:rFonts w:eastAsia="Times New Roman" w:cs="Times New Roman"/>
                <w:kern w:val="28"/>
                <w:szCs w:val="24"/>
                <w:lang w:val="fr-FR"/>
              </w:rPr>
            </w:pPr>
            <w:r w:rsidRPr="00BC4590">
              <w:rPr>
                <w:rFonts w:eastAsia="Times New Roman" w:cs="Times New Roman"/>
                <w:kern w:val="28"/>
                <w:szCs w:val="24"/>
                <w:lang w:val="fr-FR"/>
              </w:rPr>
              <w:t>16.2.4</w:t>
            </w:r>
            <w:r w:rsidRPr="00BC4590">
              <w:rPr>
                <w:rFonts w:eastAsia="Times New Roman" w:cs="Times New Roman"/>
                <w:kern w:val="28"/>
                <w:szCs w:val="24"/>
                <w:lang w:val="fr-FR"/>
              </w:rPr>
              <w:tab/>
              <w:t>Thiết kế</w:t>
            </w:r>
          </w:p>
          <w:p w14:paraId="43DB5224" w14:textId="77777777" w:rsidR="00557C46" w:rsidRPr="00BC4590" w:rsidRDefault="00557C46" w:rsidP="00BF5981">
            <w:pPr>
              <w:rPr>
                <w:rFonts w:eastAsia="Times New Roman" w:cs="Times New Roman"/>
                <w:bCs/>
                <w:szCs w:val="24"/>
                <w:lang w:val="fr-FR"/>
              </w:rPr>
            </w:pPr>
            <w:r w:rsidRPr="00BC4590">
              <w:rPr>
                <w:rFonts w:eastAsia="Times New Roman" w:cs="Times New Roman"/>
                <w:bCs/>
                <w:szCs w:val="24"/>
                <w:lang w:val="fr-FR"/>
              </w:rPr>
              <w:t>1 Tời neo, bệ tời và các chi tiết khác của tời phải được lắp đặt hiệu quả và chắc  chắn vào boong tàu;</w:t>
            </w:r>
          </w:p>
          <w:p w14:paraId="4FEB10A2" w14:textId="77777777" w:rsidR="00557C46" w:rsidRPr="00BC4590" w:rsidRDefault="00557C46" w:rsidP="00BF5981">
            <w:pPr>
              <w:rPr>
                <w:rFonts w:eastAsia="Times New Roman" w:cs="Times New Roman"/>
                <w:bCs/>
                <w:szCs w:val="24"/>
                <w:lang w:val="fr-FR"/>
              </w:rPr>
            </w:pPr>
            <w:r w:rsidRPr="00BC4590">
              <w:rPr>
                <w:rFonts w:eastAsia="Times New Roman" w:cs="Times New Roman"/>
                <w:bCs/>
                <w:szCs w:val="24"/>
                <w:lang w:val="fr-FR"/>
              </w:rPr>
              <w:t>2 Thiết kế cơ khí  tời neo phải tuân theo các yêu cầu sau:</w:t>
            </w:r>
            <w:r w:rsidRPr="00BC4590">
              <w:rPr>
                <w:rFonts w:eastAsia="Times New Roman" w:cs="Times New Roman"/>
                <w:bCs/>
                <w:szCs w:val="24"/>
                <w:lang w:val="fr-FR"/>
              </w:rPr>
              <w:tab/>
            </w:r>
            <w:r w:rsidRPr="00BC4590">
              <w:rPr>
                <w:rFonts w:eastAsia="Times New Roman" w:cs="Times New Roman"/>
                <w:bCs/>
                <w:szCs w:val="24"/>
                <w:lang w:val="fr-FR"/>
              </w:rPr>
              <w:tab/>
            </w:r>
          </w:p>
          <w:p w14:paraId="07EA03BA" w14:textId="77777777" w:rsidR="00557C46" w:rsidRPr="00BC4590" w:rsidRDefault="00557C46" w:rsidP="00BF5981">
            <w:pPr>
              <w:rPr>
                <w:rFonts w:eastAsia="Times New Roman" w:cs="Times New Roman"/>
                <w:kern w:val="28"/>
                <w:szCs w:val="24"/>
                <w:lang w:val="fr-FR"/>
              </w:rPr>
            </w:pPr>
            <w:r w:rsidRPr="00BC4590">
              <w:rPr>
                <w:rFonts w:eastAsia="Times New Roman" w:cs="Times New Roman"/>
                <w:kern w:val="28"/>
                <w:szCs w:val="24"/>
                <w:lang w:val="fr-FR"/>
              </w:rPr>
              <w:t>(1) Tải trọng thiết kế phải phù hợp với các yêu cầu sau:</w:t>
            </w:r>
          </w:p>
          <w:p w14:paraId="379DA720" w14:textId="77777777" w:rsidR="00557C46" w:rsidRPr="00BC4590" w:rsidRDefault="00557C46" w:rsidP="00BF5981">
            <w:pPr>
              <w:rPr>
                <w:rFonts w:eastAsia="Times New Roman" w:cs="Times New Roman"/>
                <w:kern w:val="28"/>
                <w:szCs w:val="24"/>
                <w:lang w:val="fr-FR"/>
              </w:rPr>
            </w:pPr>
            <w:r w:rsidRPr="00BC4590">
              <w:rPr>
                <w:rFonts w:eastAsia="Times New Roman" w:cs="Times New Roman"/>
                <w:kern w:val="28"/>
                <w:szCs w:val="24"/>
                <w:lang w:val="fr-FR"/>
              </w:rPr>
              <w:t>(a) Tải trọng phanh</w:t>
            </w:r>
          </w:p>
          <w:p w14:paraId="36214513" w14:textId="77777777" w:rsidR="00557C46" w:rsidRPr="00BC4590" w:rsidRDefault="00557C46" w:rsidP="00BF5981">
            <w:pPr>
              <w:rPr>
                <w:rFonts w:eastAsia="Times New Roman" w:cs="Times New Roman"/>
                <w:kern w:val="28"/>
                <w:szCs w:val="24"/>
                <w:lang w:val="fr-FR"/>
              </w:rPr>
            </w:pPr>
            <w:r w:rsidRPr="00BC4590">
              <w:rPr>
                <w:rFonts w:eastAsia="Times New Roman" w:cs="Times New Roman"/>
                <w:kern w:val="28"/>
                <w:szCs w:val="24"/>
                <w:lang w:val="fr-FR"/>
              </w:rPr>
              <w:t xml:space="preserve">Thiết lập các tính toán để chỉ ra rằng, trong các điều kiện được nêu tại i) và ii) </w:t>
            </w:r>
            <w:r w:rsidRPr="00BC4590">
              <w:rPr>
                <w:rFonts w:eastAsia="Times New Roman" w:cs="Times New Roman"/>
                <w:kern w:val="28"/>
                <w:szCs w:val="24"/>
                <w:lang w:val="fr-FR"/>
              </w:rPr>
              <w:tab/>
              <w:t>dưới đây, ứng suất tối đa cho mỗi bộ phận chịu tải không vượt quá giới hạn chảy (hoặc 0,2% giới hạn chảy quy ước) của vật liệu;</w:t>
            </w:r>
          </w:p>
          <w:p w14:paraId="3563CA90" w14:textId="77777777" w:rsidR="00557C46" w:rsidRPr="00BC4590" w:rsidRDefault="00557C46" w:rsidP="00BF5981">
            <w:pPr>
              <w:rPr>
                <w:rFonts w:eastAsia="Times New Roman" w:cs="Times New Roman"/>
                <w:kern w:val="28"/>
                <w:szCs w:val="24"/>
                <w:lang w:val="fr-FR"/>
              </w:rPr>
            </w:pPr>
            <w:r w:rsidRPr="00BC4590">
              <w:rPr>
                <w:rFonts w:eastAsia="Times New Roman" w:cs="Times New Roman"/>
                <w:kern w:val="28"/>
                <w:szCs w:val="24"/>
                <w:lang w:val="fr-FR"/>
              </w:rPr>
              <w:t xml:space="preserve"> i)</w:t>
            </w:r>
            <w:r w:rsidRPr="00BC4590">
              <w:rPr>
                <w:rFonts w:eastAsia="Times New Roman" w:cs="Times New Roman"/>
                <w:kern w:val="28"/>
                <w:szCs w:val="24"/>
                <w:lang w:val="fr-FR"/>
              </w:rPr>
              <w:tab/>
              <w:t>Điều kiện phanh (neo đơn, phanh hoàn toàn và nhả tang xích);</w:t>
            </w:r>
          </w:p>
          <w:p w14:paraId="505EB5ED" w14:textId="77777777" w:rsidR="00557C46" w:rsidRPr="00BC4590" w:rsidRDefault="00557C46" w:rsidP="00BF5981">
            <w:pPr>
              <w:rPr>
                <w:rFonts w:eastAsia="Times New Roman" w:cs="Times New Roman"/>
                <w:kern w:val="28"/>
                <w:szCs w:val="24"/>
                <w:lang w:val="fr-FR"/>
              </w:rPr>
            </w:pPr>
            <w:r w:rsidRPr="00BC4590">
              <w:rPr>
                <w:rFonts w:eastAsia="Times New Roman" w:cs="Times New Roman"/>
                <w:kern w:val="28"/>
                <w:szCs w:val="24"/>
                <w:lang w:val="fr-FR"/>
              </w:rPr>
              <w:t xml:space="preserve"> ii) </w:t>
            </w:r>
            <w:r w:rsidRPr="00BC4590">
              <w:rPr>
                <w:rFonts w:eastAsia="Times New Roman" w:cs="Times New Roman"/>
                <w:kern w:val="28"/>
                <w:szCs w:val="24"/>
                <w:lang w:val="fr-FR"/>
              </w:rPr>
              <w:tab/>
              <w:t xml:space="preserve">Chịu tải trọng tương đương với 80% tải trọng thử kéo đứt của xích (nếu có bộ hãm xích neo thì có thể lấy bằng 45%  tải trọng thử kéo đứt của xích).  </w:t>
            </w:r>
          </w:p>
          <w:p w14:paraId="5C76271A" w14:textId="77777777" w:rsidR="00557C46" w:rsidRPr="00BC4590" w:rsidRDefault="00557C46" w:rsidP="00BF5981">
            <w:pPr>
              <w:rPr>
                <w:rFonts w:eastAsia="Times New Roman" w:cs="Times New Roman"/>
                <w:kern w:val="28"/>
                <w:szCs w:val="24"/>
                <w:lang w:val="fr-FR"/>
              </w:rPr>
            </w:pPr>
            <w:r w:rsidRPr="00BC4590">
              <w:rPr>
                <w:rFonts w:eastAsia="Times New Roman" w:cs="Times New Roman"/>
                <w:kern w:val="28"/>
                <w:szCs w:val="24"/>
                <w:lang w:val="fr-FR"/>
              </w:rPr>
              <w:t xml:space="preserve">(b) </w:t>
            </w:r>
            <w:r w:rsidRPr="00BC4590">
              <w:rPr>
                <w:rFonts w:eastAsia="Times New Roman" w:cs="Times New Roman"/>
                <w:kern w:val="28"/>
                <w:szCs w:val="24"/>
                <w:lang w:val="fr-FR"/>
              </w:rPr>
              <w:tab/>
              <w:t>Tải trọng quán tính</w:t>
            </w:r>
          </w:p>
          <w:p w14:paraId="3BC700C3" w14:textId="77777777" w:rsidR="00557C46" w:rsidRPr="00BC4590" w:rsidRDefault="00557C46" w:rsidP="00BF5981">
            <w:pPr>
              <w:rPr>
                <w:rFonts w:eastAsia="Times New Roman" w:cs="Times New Roman"/>
                <w:kern w:val="28"/>
                <w:szCs w:val="24"/>
                <w:lang w:val="fr-FR"/>
              </w:rPr>
            </w:pPr>
            <w:r w:rsidRPr="00BC4590">
              <w:rPr>
                <w:rFonts w:eastAsia="Times New Roman" w:cs="Times New Roman"/>
                <w:kern w:val="28"/>
                <w:szCs w:val="24"/>
                <w:lang w:val="fr-FR"/>
              </w:rPr>
              <w:t xml:space="preserve">Thiết kế bộ truyền động (bao gồm động cơ dẫn động, hộp giảm tốc, ổ đỡ, ly </w:t>
            </w:r>
            <w:r w:rsidRPr="00BC4590">
              <w:rPr>
                <w:rFonts w:eastAsia="Times New Roman" w:cs="Times New Roman"/>
                <w:kern w:val="28"/>
                <w:szCs w:val="24"/>
                <w:lang w:val="fr-FR"/>
              </w:rPr>
              <w:tab/>
              <w:t xml:space="preserve">hợp, trục, tang xích và các mối ghép) phải quan tâm đến các hiệu ứng động của việc </w:t>
            </w:r>
            <w:r w:rsidRPr="00BC4590">
              <w:rPr>
                <w:rFonts w:eastAsia="Times New Roman" w:cs="Times New Roman"/>
                <w:kern w:val="28"/>
                <w:szCs w:val="24"/>
                <w:lang w:val="fr-FR"/>
              </w:rPr>
              <w:lastRenderedPageBreak/>
              <w:t>dừng và khởi động đột ngột của động cơ dẫn động hoặc xích neo để hạn chế tải trọng quán tính.</w:t>
            </w:r>
          </w:p>
          <w:p w14:paraId="5C751D64" w14:textId="77777777" w:rsidR="00557C46" w:rsidRPr="00BC4590" w:rsidRDefault="00557C46" w:rsidP="00BF5981">
            <w:pPr>
              <w:rPr>
                <w:rFonts w:eastAsia="Times New Roman" w:cs="Times New Roman"/>
                <w:kern w:val="28"/>
                <w:szCs w:val="24"/>
                <w:lang w:val="fr-FR"/>
              </w:rPr>
            </w:pPr>
            <w:r w:rsidRPr="00BC4590">
              <w:rPr>
                <w:rFonts w:eastAsia="Times New Roman" w:cs="Times New Roman"/>
                <w:kern w:val="28"/>
                <w:szCs w:val="24"/>
                <w:lang w:val="fr-FR"/>
              </w:rPr>
              <w:t>(2) Tải trọng kéo liên tục được xác định theo các yêu cầu sau:</w:t>
            </w:r>
          </w:p>
          <w:p w14:paraId="13F57C64" w14:textId="77777777" w:rsidR="00557C46" w:rsidRPr="00BC4590" w:rsidRDefault="00557C46" w:rsidP="00BF5981">
            <w:pPr>
              <w:rPr>
                <w:rFonts w:eastAsia="Times New Roman" w:cs="Times New Roman"/>
                <w:kern w:val="28"/>
                <w:szCs w:val="24"/>
                <w:lang w:val="fr-FR"/>
              </w:rPr>
            </w:pPr>
            <w:r w:rsidRPr="00BC4590">
              <w:rPr>
                <w:rFonts w:eastAsia="Times New Roman" w:cs="Times New Roman"/>
                <w:kern w:val="28"/>
                <w:szCs w:val="24"/>
                <w:lang w:val="fr-FR"/>
              </w:rPr>
              <w:t>(a) Động cơ dẫn động phải có khả năng kéo liên tục ít nhất 30 phút đối với đường kính và cấp của xích như sau:</w:t>
            </w:r>
          </w:p>
          <w:p w14:paraId="4BB1D3DB" w14:textId="77777777" w:rsidR="00557C46" w:rsidRPr="00BC4590" w:rsidRDefault="00557C46" w:rsidP="00BF5981">
            <w:pPr>
              <w:rPr>
                <w:rFonts w:eastAsia="Times New Roman" w:cs="Times New Roman"/>
                <w:kern w:val="28"/>
                <w:szCs w:val="24"/>
                <w:lang w:val="fr-FR"/>
              </w:rPr>
            </w:pPr>
            <w:r w:rsidRPr="00BC4590">
              <w:rPr>
                <w:rFonts w:eastAsia="Times New Roman" w:cs="Times New Roman"/>
                <w:kern w:val="28"/>
                <w:szCs w:val="24"/>
                <w:lang w:val="fr-FR"/>
              </w:rPr>
              <w:t>i) Chiều sâu thả neo tối đa không quá 82,5 m đối với tời neo sử dụng các loại xích sau:</w:t>
            </w:r>
          </w:p>
          <w:p w14:paraId="00195600" w14:textId="77777777" w:rsidR="00557C46" w:rsidRPr="00BC4590" w:rsidRDefault="00557C46" w:rsidP="00BF5981">
            <w:pPr>
              <w:rPr>
                <w:rFonts w:eastAsia="Times New Roman" w:cs="Times New Roman"/>
                <w:kern w:val="28"/>
                <w:szCs w:val="24"/>
                <w:lang w:val="fr-FR"/>
              </w:rPr>
            </w:pPr>
            <w:r w:rsidRPr="00BC4590">
              <w:rPr>
                <w:rFonts w:eastAsia="Times New Roman" w:cs="Times New Roman"/>
                <w:kern w:val="28"/>
                <w:szCs w:val="24"/>
                <w:lang w:val="fr-FR"/>
              </w:rPr>
              <w:t>(1) Xích cấp 1: Zcont1=37,5d2 (N) tương đương (3,82d2 (kgf)</w:t>
            </w:r>
          </w:p>
          <w:p w14:paraId="6704DE84" w14:textId="77777777" w:rsidR="00557C46" w:rsidRPr="00BC4590" w:rsidRDefault="00557C46" w:rsidP="00BF5981">
            <w:pPr>
              <w:rPr>
                <w:rFonts w:eastAsia="Times New Roman" w:cs="Times New Roman"/>
                <w:kern w:val="28"/>
                <w:szCs w:val="24"/>
                <w:lang w:val="fr-FR"/>
              </w:rPr>
            </w:pPr>
            <w:r w:rsidRPr="00BC4590">
              <w:rPr>
                <w:rFonts w:eastAsia="Times New Roman" w:cs="Times New Roman"/>
                <w:kern w:val="28"/>
                <w:szCs w:val="24"/>
                <w:lang w:val="fr-FR"/>
              </w:rPr>
              <w:t>(2) Xích cấp 2: Zcont1=42,5d2 (N) tương đương (4,33d2 (kgf)</w:t>
            </w:r>
          </w:p>
          <w:p w14:paraId="40D967B7" w14:textId="77777777" w:rsidR="00557C46" w:rsidRPr="00BC4590" w:rsidRDefault="00557C46" w:rsidP="00BF5981">
            <w:pPr>
              <w:rPr>
                <w:rFonts w:eastAsia="Times New Roman" w:cs="Times New Roman"/>
                <w:kern w:val="28"/>
                <w:szCs w:val="24"/>
                <w:lang w:val="fr-FR"/>
              </w:rPr>
            </w:pPr>
            <w:r w:rsidRPr="00BC4590">
              <w:rPr>
                <w:rFonts w:eastAsia="Times New Roman" w:cs="Times New Roman"/>
                <w:kern w:val="28"/>
                <w:szCs w:val="24"/>
                <w:lang w:val="fr-FR"/>
              </w:rPr>
              <w:t>(3) Xích cấp 3: Zcont1=47,5d2 (N) tương đương (4,84d2 (kgf)</w:t>
            </w:r>
          </w:p>
          <w:p w14:paraId="6F6C9EF6" w14:textId="77777777" w:rsidR="00557C46" w:rsidRPr="00BC4590" w:rsidRDefault="00557C46" w:rsidP="00BF5981">
            <w:pPr>
              <w:rPr>
                <w:rFonts w:eastAsia="Times New Roman" w:cs="Times New Roman"/>
                <w:kern w:val="28"/>
                <w:szCs w:val="24"/>
                <w:lang w:val="fr-FR"/>
              </w:rPr>
            </w:pPr>
            <w:r w:rsidRPr="00BC4590">
              <w:rPr>
                <w:rFonts w:eastAsia="Times New Roman" w:cs="Times New Roman"/>
                <w:kern w:val="28"/>
                <w:szCs w:val="24"/>
                <w:lang w:val="fr-FR"/>
              </w:rPr>
              <w:t>Trong đó:</w:t>
            </w:r>
          </w:p>
          <w:p w14:paraId="351B2826" w14:textId="77777777" w:rsidR="00557C46" w:rsidRPr="00BC4590" w:rsidRDefault="00557C46" w:rsidP="00BF5981">
            <w:pPr>
              <w:rPr>
                <w:rFonts w:eastAsia="Times New Roman" w:cs="Times New Roman"/>
                <w:kern w:val="28"/>
                <w:szCs w:val="24"/>
                <w:lang w:val="fr-FR"/>
              </w:rPr>
            </w:pPr>
            <w:r w:rsidRPr="00BC4590">
              <w:rPr>
                <w:rFonts w:eastAsia="Times New Roman" w:cs="Times New Roman"/>
                <w:kern w:val="28"/>
                <w:szCs w:val="24"/>
                <w:lang w:val="fr-FR"/>
              </w:rPr>
              <w:t xml:space="preserve"> Zcont1 là tải trọng kéo kéo liên tục</w:t>
            </w:r>
          </w:p>
          <w:p w14:paraId="6DDFF91E" w14:textId="77777777" w:rsidR="00557C46" w:rsidRPr="00BC4590" w:rsidRDefault="00557C46" w:rsidP="00BF5981">
            <w:pPr>
              <w:rPr>
                <w:rFonts w:eastAsia="Times New Roman" w:cs="Times New Roman"/>
                <w:kern w:val="28"/>
                <w:szCs w:val="24"/>
                <w:lang w:val="fr-FR"/>
              </w:rPr>
            </w:pPr>
            <w:r w:rsidRPr="00BC4590">
              <w:rPr>
                <w:rFonts w:eastAsia="Times New Roman" w:cs="Times New Roman"/>
                <w:kern w:val="28"/>
                <w:szCs w:val="24"/>
                <w:lang w:val="fr-FR"/>
              </w:rPr>
              <w:t xml:space="preserve">d là đường kính danh nghĩa của xích neo (mm) </w:t>
            </w:r>
          </w:p>
          <w:p w14:paraId="4464E065" w14:textId="77777777" w:rsidR="00557C46" w:rsidRPr="00BC4590" w:rsidRDefault="00557C46" w:rsidP="00BF5981">
            <w:pPr>
              <w:rPr>
                <w:rFonts w:eastAsia="Times New Roman" w:cs="Times New Roman"/>
                <w:kern w:val="28"/>
                <w:szCs w:val="24"/>
                <w:lang w:val="fr-FR"/>
              </w:rPr>
            </w:pPr>
            <w:r w:rsidRPr="00BC4590">
              <w:rPr>
                <w:rFonts w:eastAsia="Times New Roman" w:cs="Times New Roman"/>
                <w:kern w:val="28"/>
                <w:szCs w:val="24"/>
                <w:lang w:val="fr-FR"/>
              </w:rPr>
              <w:t>ii)</w:t>
            </w:r>
            <w:r w:rsidRPr="00BC4590">
              <w:rPr>
                <w:rFonts w:eastAsia="Times New Roman" w:cs="Times New Roman"/>
                <w:kern w:val="28"/>
                <w:szCs w:val="24"/>
                <w:lang w:val="fr-FR"/>
              </w:rPr>
              <w:tab/>
              <w:t>Chiều sâu thả neo lớn hơn 82,5 m đối với tời neo sau:</w:t>
            </w:r>
            <w:r w:rsidRPr="00BC4590">
              <w:rPr>
                <w:rFonts w:eastAsia="Times New Roman" w:cs="Times New Roman"/>
                <w:kern w:val="28"/>
                <w:szCs w:val="24"/>
                <w:lang w:val="fr-FR"/>
              </w:rPr>
              <w:tab/>
            </w:r>
            <w:r w:rsidRPr="00BC4590">
              <w:rPr>
                <w:rFonts w:eastAsia="Times New Roman" w:cs="Times New Roman"/>
                <w:kern w:val="28"/>
                <w:szCs w:val="24"/>
                <w:lang w:val="fr-FR"/>
              </w:rPr>
              <w:tab/>
              <w:t xml:space="preserve"> </w:t>
            </w:r>
            <w:r w:rsidRPr="00BC4590">
              <w:rPr>
                <w:rFonts w:eastAsia="Times New Roman" w:cs="Times New Roman"/>
                <w:kern w:val="28"/>
                <w:szCs w:val="24"/>
                <w:lang w:val="fr-FR"/>
              </w:rPr>
              <w:tab/>
              <w:t>Zcont2(N)=Zcont1(N)+(D-82,5)x0,27d2</w:t>
            </w:r>
            <w:r w:rsidRPr="00BC4590">
              <w:rPr>
                <w:rFonts w:eastAsia="Times New Roman" w:cs="Times New Roman"/>
                <w:kern w:val="28"/>
                <w:szCs w:val="24"/>
                <w:lang w:val="fr-FR"/>
              </w:rPr>
              <w:tab/>
            </w:r>
            <w:r w:rsidRPr="00BC4590">
              <w:rPr>
                <w:rFonts w:eastAsia="Times New Roman" w:cs="Times New Roman"/>
                <w:kern w:val="28"/>
                <w:szCs w:val="24"/>
                <w:lang w:val="fr-FR"/>
              </w:rPr>
              <w:tab/>
            </w:r>
            <w:r w:rsidRPr="00BC4590">
              <w:rPr>
                <w:rFonts w:eastAsia="Times New Roman" w:cs="Times New Roman"/>
                <w:kern w:val="28"/>
                <w:szCs w:val="24"/>
                <w:lang w:val="fr-FR"/>
              </w:rPr>
              <w:tab/>
            </w:r>
            <w:r w:rsidRPr="00BC4590">
              <w:rPr>
                <w:rFonts w:eastAsia="Times New Roman" w:cs="Times New Roman"/>
                <w:kern w:val="28"/>
                <w:szCs w:val="24"/>
                <w:lang w:val="fr-FR"/>
              </w:rPr>
              <w:tab/>
            </w:r>
            <w:r w:rsidRPr="00BC4590">
              <w:rPr>
                <w:rFonts w:eastAsia="Times New Roman" w:cs="Times New Roman"/>
                <w:kern w:val="28"/>
                <w:szCs w:val="24"/>
                <w:lang w:val="fr-FR"/>
              </w:rPr>
              <w:tab/>
              <w:t>(Zcont2(kgf)=Zcont1(kgf)+(D-82,5)x0,0275d2)</w:t>
            </w:r>
            <w:r w:rsidRPr="00BC4590">
              <w:rPr>
                <w:rFonts w:eastAsia="Times New Roman" w:cs="Times New Roman"/>
                <w:kern w:val="28"/>
                <w:szCs w:val="24"/>
                <w:lang w:val="fr-FR"/>
              </w:rPr>
              <w:tab/>
            </w:r>
            <w:r w:rsidRPr="00BC4590">
              <w:rPr>
                <w:rFonts w:eastAsia="Times New Roman" w:cs="Times New Roman"/>
                <w:kern w:val="28"/>
                <w:szCs w:val="24"/>
                <w:lang w:val="fr-FR"/>
              </w:rPr>
              <w:tab/>
            </w:r>
          </w:p>
          <w:p w14:paraId="6D015D21" w14:textId="77777777" w:rsidR="00557C46" w:rsidRPr="00BC4590" w:rsidRDefault="00557C46" w:rsidP="00BF5981">
            <w:pPr>
              <w:rPr>
                <w:rFonts w:eastAsia="Times New Roman" w:cs="Times New Roman"/>
                <w:kern w:val="28"/>
                <w:szCs w:val="24"/>
                <w:lang w:val="fr-FR"/>
              </w:rPr>
            </w:pPr>
            <w:r w:rsidRPr="00BC4590">
              <w:rPr>
                <w:rFonts w:eastAsia="Times New Roman" w:cs="Times New Roman"/>
                <w:kern w:val="28"/>
                <w:szCs w:val="24"/>
                <w:lang w:val="fr-FR"/>
              </w:rPr>
              <w:t>Trong đó:</w:t>
            </w:r>
            <w:r w:rsidRPr="00BC4590">
              <w:rPr>
                <w:rFonts w:eastAsia="Times New Roman" w:cs="Times New Roman"/>
                <w:kern w:val="28"/>
                <w:szCs w:val="24"/>
                <w:lang w:val="fr-FR"/>
              </w:rPr>
              <w:tab/>
            </w:r>
          </w:p>
          <w:p w14:paraId="685E9E0B" w14:textId="77777777" w:rsidR="00557C46" w:rsidRPr="00BC4590" w:rsidRDefault="00557C46" w:rsidP="00BF5981">
            <w:pPr>
              <w:rPr>
                <w:rFonts w:eastAsia="Times New Roman" w:cs="Times New Roman"/>
                <w:kern w:val="28"/>
                <w:szCs w:val="24"/>
                <w:lang w:val="fr-FR"/>
              </w:rPr>
            </w:pPr>
            <w:r w:rsidRPr="00BC4590">
              <w:rPr>
                <w:rFonts w:eastAsia="Times New Roman" w:cs="Times New Roman"/>
                <w:kern w:val="28"/>
                <w:szCs w:val="24"/>
                <w:lang w:val="fr-FR"/>
              </w:rPr>
              <w:t>Zcont2 là tải trọng kéo liên tục</w:t>
            </w:r>
          </w:p>
          <w:p w14:paraId="10E1EAEF" w14:textId="77777777" w:rsidR="00557C46" w:rsidRPr="00BC4590" w:rsidRDefault="00557C46" w:rsidP="00BF5981">
            <w:pPr>
              <w:rPr>
                <w:rFonts w:eastAsia="Times New Roman" w:cs="Times New Roman"/>
                <w:kern w:val="28"/>
                <w:szCs w:val="24"/>
                <w:lang w:val="fr-FR"/>
              </w:rPr>
            </w:pPr>
            <w:r w:rsidRPr="00BC4590">
              <w:rPr>
                <w:rFonts w:eastAsia="Times New Roman" w:cs="Times New Roman"/>
                <w:kern w:val="28"/>
                <w:szCs w:val="24"/>
                <w:lang w:val="fr-FR"/>
              </w:rPr>
              <w:t xml:space="preserve">d là đường kính danh nghĩa của xích neo (mm) </w:t>
            </w:r>
          </w:p>
          <w:p w14:paraId="45FE8B9F" w14:textId="77777777" w:rsidR="00557C46" w:rsidRPr="00BC4590" w:rsidRDefault="00557C46" w:rsidP="00BF5981">
            <w:pPr>
              <w:rPr>
                <w:rFonts w:eastAsia="Times New Roman" w:cs="Times New Roman"/>
                <w:kern w:val="28"/>
                <w:szCs w:val="24"/>
                <w:lang w:val="fr-FR"/>
              </w:rPr>
            </w:pPr>
            <w:r w:rsidRPr="00BC4590">
              <w:rPr>
                <w:rFonts w:eastAsia="Times New Roman" w:cs="Times New Roman"/>
                <w:kern w:val="28"/>
                <w:szCs w:val="24"/>
                <w:lang w:val="fr-FR"/>
              </w:rPr>
              <w:t>D là chiều sâu thả neo tối đa (m).</w:t>
            </w:r>
          </w:p>
          <w:p w14:paraId="513F2076" w14:textId="77777777" w:rsidR="00557C46" w:rsidRPr="00BC4590" w:rsidRDefault="00557C46" w:rsidP="00BF5981">
            <w:pPr>
              <w:rPr>
                <w:rFonts w:eastAsia="Times New Roman" w:cs="Times New Roman"/>
                <w:kern w:val="28"/>
                <w:szCs w:val="24"/>
                <w:lang w:val="fr-FR"/>
              </w:rPr>
            </w:pPr>
            <w:r w:rsidRPr="00BC4590">
              <w:rPr>
                <w:rFonts w:eastAsia="Times New Roman" w:cs="Times New Roman"/>
                <w:kern w:val="28"/>
                <w:szCs w:val="24"/>
                <w:lang w:val="fr-FR"/>
              </w:rPr>
              <w:lastRenderedPageBreak/>
              <w:t>(b)</w:t>
            </w:r>
            <w:r w:rsidRPr="00BC4590">
              <w:rPr>
                <w:rFonts w:eastAsia="Times New Roman" w:cs="Times New Roman"/>
                <w:kern w:val="28"/>
                <w:szCs w:val="24"/>
                <w:lang w:val="fr-FR"/>
              </w:rPr>
              <w:tab/>
              <w:t xml:space="preserve">Nói chung, ứng suất của mỗi bộ phận truyền mô men xoắn không được vượt </w:t>
            </w:r>
            <w:r w:rsidRPr="00BC4590">
              <w:rPr>
                <w:rFonts w:eastAsia="Times New Roman" w:cs="Times New Roman"/>
                <w:kern w:val="28"/>
                <w:szCs w:val="24"/>
                <w:lang w:val="fr-FR"/>
              </w:rPr>
              <w:tab/>
              <w:t xml:space="preserve">quá 40% giới hạn chảy (hoặc 0,2% giới hạn chảy quy ước) của vật liệu khi </w:t>
            </w:r>
            <w:r w:rsidRPr="00BC4590">
              <w:rPr>
                <w:rFonts w:eastAsia="Times New Roman" w:cs="Times New Roman"/>
                <w:kern w:val="28"/>
                <w:szCs w:val="24"/>
                <w:lang w:val="fr-FR"/>
              </w:rPr>
              <w:tab/>
              <w:t>chịu tải trọng kéo liên tục.</w:t>
            </w:r>
          </w:p>
          <w:p w14:paraId="7DCD3691" w14:textId="77777777" w:rsidR="00557C46" w:rsidRPr="00BC4590" w:rsidRDefault="00557C46" w:rsidP="00BF5981">
            <w:pPr>
              <w:rPr>
                <w:rFonts w:eastAsia="Times New Roman" w:cs="Times New Roman"/>
                <w:kern w:val="28"/>
                <w:szCs w:val="24"/>
                <w:lang w:val="fr-FR"/>
              </w:rPr>
            </w:pPr>
            <w:r w:rsidRPr="00BC4590">
              <w:rPr>
                <w:rFonts w:eastAsia="Times New Roman" w:cs="Times New Roman"/>
                <w:kern w:val="28"/>
                <w:szCs w:val="24"/>
                <w:lang w:val="fr-FR"/>
              </w:rPr>
              <w:t>(3)</w:t>
            </w:r>
            <w:r w:rsidRPr="00BC4590">
              <w:rPr>
                <w:rFonts w:eastAsia="Times New Roman" w:cs="Times New Roman"/>
                <w:kern w:val="28"/>
                <w:szCs w:val="24"/>
                <w:lang w:val="fr-FR"/>
              </w:rPr>
              <w:tab/>
              <w:t>Động cơ dẫn động phải có khả năng cung cấp tải trọng quá tải tạm thời khi nhổ  neo.</w:t>
            </w:r>
          </w:p>
          <w:p w14:paraId="44B34180" w14:textId="77777777" w:rsidR="00557C46" w:rsidRPr="00BC4590" w:rsidRDefault="00557C46" w:rsidP="00BF5981">
            <w:pPr>
              <w:rPr>
                <w:rFonts w:eastAsia="Times New Roman" w:cs="Times New Roman"/>
                <w:kern w:val="28"/>
                <w:szCs w:val="24"/>
                <w:lang w:val="fr-FR"/>
              </w:rPr>
            </w:pPr>
            <w:r w:rsidRPr="00BC4590">
              <w:rPr>
                <w:rFonts w:eastAsia="Times New Roman" w:cs="Times New Roman"/>
                <w:kern w:val="28"/>
                <w:szCs w:val="24"/>
                <w:lang w:val="fr-FR"/>
              </w:rPr>
              <w:t>Tải trọng quá tải tạm thời hoặc "tải trọng ngắn hạn" ít nhất phải bằng 1,5 lần tải trọng kéo liên tục trong thời gian tối thiểu 2 phút. Tốc độ trong khoảng thời gian này có thể nhỏ hơn tốc độ được nêu tại (4) dưới đây.</w:t>
            </w:r>
          </w:p>
          <w:p w14:paraId="2BE4A9D6" w14:textId="77777777" w:rsidR="00557C46" w:rsidRPr="00BC4590" w:rsidRDefault="00557C46" w:rsidP="00BF5981">
            <w:pPr>
              <w:rPr>
                <w:rFonts w:eastAsia="Times New Roman" w:cs="Times New Roman"/>
                <w:kern w:val="28"/>
                <w:szCs w:val="24"/>
                <w:lang w:val="fr-FR"/>
              </w:rPr>
            </w:pPr>
            <w:r w:rsidRPr="00BC4590">
              <w:rPr>
                <w:rFonts w:eastAsia="Times New Roman" w:cs="Times New Roman"/>
                <w:kern w:val="28"/>
                <w:szCs w:val="24"/>
                <w:lang w:val="fr-FR"/>
              </w:rPr>
              <w:t xml:space="preserve">(4) </w:t>
            </w:r>
            <w:r w:rsidRPr="00BC4590">
              <w:rPr>
                <w:rFonts w:eastAsia="Times New Roman" w:cs="Times New Roman"/>
                <w:kern w:val="28"/>
                <w:szCs w:val="24"/>
                <w:lang w:val="fr-FR"/>
              </w:rPr>
              <w:tab/>
              <w:t>Tốc độ trung bình của xích neo khi nâng neo và xích neo ít nhất phải đạt 0,15 m/s khi tời nâng 2 tiết xích và lúc bắt đầu với ít nhất 3 tiết xích (82,5 m) khi thả và  nâng neo tự do.</w:t>
            </w:r>
          </w:p>
          <w:p w14:paraId="7E544484" w14:textId="77777777" w:rsidR="00557C46" w:rsidRPr="00BC4590" w:rsidRDefault="00557C46" w:rsidP="00BF5981">
            <w:pPr>
              <w:rPr>
                <w:rFonts w:eastAsia="Times New Roman" w:cs="Times New Roman"/>
                <w:kern w:val="28"/>
                <w:szCs w:val="24"/>
                <w:lang w:val="fr-FR"/>
              </w:rPr>
            </w:pPr>
            <w:r w:rsidRPr="00BC4590">
              <w:rPr>
                <w:rFonts w:eastAsia="Times New Roman" w:cs="Times New Roman"/>
                <w:kern w:val="28"/>
                <w:szCs w:val="24"/>
                <w:lang w:val="fr-FR"/>
              </w:rPr>
              <w:t xml:space="preserve">(5) </w:t>
            </w:r>
            <w:r w:rsidRPr="00BC4590">
              <w:rPr>
                <w:rFonts w:eastAsia="Times New Roman" w:cs="Times New Roman"/>
                <w:kern w:val="28"/>
                <w:szCs w:val="24"/>
                <w:lang w:val="fr-FR"/>
              </w:rPr>
              <w:tab/>
              <w:t xml:space="preserve">Tời neo phải được trang bị phanh tang xích phù hợp để dừng neo và xích neo khi </w:t>
            </w:r>
            <w:r w:rsidRPr="00BC4590">
              <w:rPr>
                <w:rFonts w:eastAsia="Times New Roman" w:cs="Times New Roman"/>
                <w:kern w:val="28"/>
                <w:szCs w:val="24"/>
                <w:lang w:val="fr-FR"/>
              </w:rPr>
              <w:tab/>
              <w:t>nhả.xích. Phanh này phải tạo ra mô men xoắn có khả năng chịu được các tải      trọng sau mà các cơ cấu chịu lực không bị biến dạng vĩnh cửu và phanh không bị trượt.</w:t>
            </w:r>
          </w:p>
          <w:p w14:paraId="01D56AA0" w14:textId="77777777" w:rsidR="00557C46" w:rsidRPr="00BC4590" w:rsidRDefault="00557C46" w:rsidP="00BF5981">
            <w:pPr>
              <w:rPr>
                <w:rFonts w:eastAsia="Times New Roman" w:cs="Times New Roman"/>
                <w:kern w:val="28"/>
                <w:szCs w:val="24"/>
                <w:lang w:val="fr-FR"/>
              </w:rPr>
            </w:pPr>
            <w:r w:rsidRPr="00BC4590">
              <w:rPr>
                <w:rFonts w:eastAsia="Times New Roman" w:cs="Times New Roman"/>
                <w:kern w:val="28"/>
                <w:szCs w:val="24"/>
                <w:lang w:val="fr-FR"/>
              </w:rPr>
              <w:t>(a)</w:t>
            </w:r>
            <w:r w:rsidRPr="00BC4590">
              <w:rPr>
                <w:rFonts w:eastAsia="Times New Roman" w:cs="Times New Roman"/>
                <w:kern w:val="28"/>
                <w:szCs w:val="24"/>
                <w:lang w:val="fr-FR"/>
              </w:rPr>
              <w:tab/>
              <w:t>Có bộ hãm xích neo: 0,45xTải trọng thử kéo đứt của xích neo</w:t>
            </w:r>
          </w:p>
          <w:p w14:paraId="73683A8A" w14:textId="77777777" w:rsidR="00557C46" w:rsidRPr="00BC4590" w:rsidRDefault="00557C46" w:rsidP="00BF5981">
            <w:pPr>
              <w:rPr>
                <w:rFonts w:eastAsia="Times New Roman" w:cs="Times New Roman"/>
                <w:kern w:val="28"/>
                <w:szCs w:val="24"/>
                <w:lang w:val="fr-FR"/>
              </w:rPr>
            </w:pPr>
            <w:r w:rsidRPr="00BC4590">
              <w:rPr>
                <w:rFonts w:eastAsia="Times New Roman" w:cs="Times New Roman"/>
                <w:kern w:val="28"/>
                <w:szCs w:val="24"/>
                <w:lang w:val="fr-FR"/>
              </w:rPr>
              <w:t>(b)</w:t>
            </w:r>
            <w:r w:rsidRPr="00BC4590">
              <w:rPr>
                <w:rFonts w:eastAsia="Times New Roman" w:cs="Times New Roman"/>
                <w:kern w:val="28"/>
                <w:szCs w:val="24"/>
                <w:lang w:val="fr-FR"/>
              </w:rPr>
              <w:tab/>
              <w:t>Không có bộ hãm xích neo: 0,8xTải trọng thử kéo đứt của xích neo</w:t>
            </w:r>
          </w:p>
          <w:p w14:paraId="009AA5BE" w14:textId="77777777" w:rsidR="00557C46" w:rsidRPr="00BC4590" w:rsidRDefault="00557C46" w:rsidP="00BF5981">
            <w:pPr>
              <w:rPr>
                <w:rFonts w:eastAsia="Times New Roman" w:cs="Times New Roman"/>
                <w:kern w:val="28"/>
                <w:szCs w:val="24"/>
                <w:lang w:val="fr-FR"/>
              </w:rPr>
            </w:pPr>
            <w:r w:rsidRPr="00BC4590">
              <w:rPr>
                <w:rFonts w:eastAsia="Times New Roman" w:cs="Times New Roman"/>
                <w:kern w:val="28"/>
                <w:szCs w:val="24"/>
                <w:lang w:val="fr-FR"/>
              </w:rPr>
              <w:t xml:space="preserve">(6) </w:t>
            </w:r>
            <w:r w:rsidRPr="00BC4590">
              <w:rPr>
                <w:rFonts w:eastAsia="Times New Roman" w:cs="Times New Roman"/>
                <w:kern w:val="28"/>
                <w:szCs w:val="24"/>
                <w:lang w:val="fr-FR"/>
              </w:rPr>
              <w:tab/>
              <w:t xml:space="preserve">Bộ hãm xích neo (nếu trang bị) cùng với các phụ kiện, phải được thiết kế </w:t>
            </w:r>
            <w:r w:rsidRPr="00BC4590">
              <w:rPr>
                <w:rFonts w:eastAsia="Times New Roman" w:cs="Times New Roman"/>
                <w:kern w:val="28"/>
                <w:szCs w:val="24"/>
                <w:lang w:val="fr-FR"/>
              </w:rPr>
              <w:lastRenderedPageBreak/>
              <w:t>để chịu được 80% tải trọng kéo đứt tối thiểu của xích neo mà không bị biến dạng vĩnh  cửu.</w:t>
            </w:r>
          </w:p>
          <w:p w14:paraId="47D519E7" w14:textId="77777777" w:rsidR="00557C46" w:rsidRPr="00BC4590" w:rsidRDefault="00557C46" w:rsidP="00BF5981">
            <w:pPr>
              <w:rPr>
                <w:rFonts w:eastAsia="Times New Roman" w:cs="Times New Roman"/>
                <w:kern w:val="28"/>
                <w:szCs w:val="24"/>
                <w:lang w:val="fr-FR"/>
              </w:rPr>
            </w:pPr>
            <w:r w:rsidRPr="00BC4590">
              <w:rPr>
                <w:rFonts w:eastAsia="Times New Roman" w:cs="Times New Roman"/>
                <w:kern w:val="28"/>
                <w:szCs w:val="24"/>
                <w:lang w:val="fr-FR"/>
              </w:rPr>
              <w:t xml:space="preserve">(7) </w:t>
            </w:r>
            <w:r w:rsidRPr="00BC4590">
              <w:rPr>
                <w:rFonts w:eastAsia="Times New Roman" w:cs="Times New Roman"/>
                <w:kern w:val="28"/>
                <w:szCs w:val="24"/>
                <w:lang w:val="fr-FR"/>
              </w:rPr>
              <w:tab/>
              <w:t>Kết cấu thân tàu để đỡ tời neo và bộ hãm xích neo phải phù hợp với các yêu cầu sau:</w:t>
            </w:r>
          </w:p>
          <w:p w14:paraId="554F8F61" w14:textId="77777777" w:rsidR="00557C46" w:rsidRPr="00BC4590" w:rsidRDefault="00557C46" w:rsidP="00BF5981">
            <w:pPr>
              <w:rPr>
                <w:rFonts w:eastAsia="Times New Roman" w:cs="Times New Roman"/>
                <w:kern w:val="28"/>
                <w:szCs w:val="24"/>
                <w:lang w:val="fr-FR"/>
              </w:rPr>
            </w:pPr>
            <w:r w:rsidRPr="00BC4590">
              <w:rPr>
                <w:rFonts w:eastAsia="Times New Roman" w:cs="Times New Roman"/>
                <w:kern w:val="28"/>
                <w:szCs w:val="24"/>
                <w:lang w:val="fr-FR"/>
              </w:rPr>
              <w:t>(a)</w:t>
            </w:r>
            <w:r w:rsidRPr="00BC4590">
              <w:rPr>
                <w:rFonts w:eastAsia="Times New Roman" w:cs="Times New Roman"/>
                <w:kern w:val="28"/>
                <w:szCs w:val="24"/>
                <w:lang w:val="fr-FR"/>
              </w:rPr>
              <w:tab/>
              <w:t xml:space="preserve">Kết cấu thân tàu để đỡ tời neo và bộ hãm xích neo phải phù hợp với các yêu </w:t>
            </w:r>
            <w:r w:rsidRPr="00BC4590">
              <w:rPr>
                <w:rFonts w:eastAsia="Times New Roman" w:cs="Times New Roman"/>
                <w:kern w:val="28"/>
                <w:szCs w:val="24"/>
                <w:lang w:val="fr-FR"/>
              </w:rPr>
              <w:tab/>
              <w:t>cầu nêu tại Chương 25 Phần 2A;</w:t>
            </w:r>
          </w:p>
          <w:p w14:paraId="683C6715" w14:textId="77777777" w:rsidR="00557C46" w:rsidRPr="00BC4590" w:rsidRDefault="00557C46" w:rsidP="00BF5981">
            <w:pPr>
              <w:rPr>
                <w:rFonts w:eastAsia="Times New Roman" w:cs="Times New Roman"/>
                <w:kern w:val="28"/>
                <w:szCs w:val="24"/>
                <w:lang w:val="fr-FR"/>
              </w:rPr>
            </w:pPr>
            <w:r w:rsidRPr="00BC4590">
              <w:rPr>
                <w:rFonts w:eastAsia="Times New Roman" w:cs="Times New Roman"/>
                <w:kern w:val="28"/>
                <w:szCs w:val="24"/>
                <w:lang w:val="fr-FR"/>
              </w:rPr>
              <w:t>(b)</w:t>
            </w:r>
            <w:r w:rsidRPr="00BC4590">
              <w:rPr>
                <w:rFonts w:eastAsia="Times New Roman" w:cs="Times New Roman"/>
                <w:kern w:val="28"/>
                <w:szCs w:val="24"/>
                <w:lang w:val="fr-FR"/>
              </w:rPr>
              <w:tab/>
              <w:t xml:space="preserve">Đối với tàu có chiều dài L1 từ 80 m trở lên được nêu tại 13.2.1-1 Phần 2A, tời neo được lắp đặt trên boong hở trong khu vực 0,25L1 về phía mũi phải đủ độ bền để chịu được lực va đập của nước biển. </w:t>
            </w:r>
          </w:p>
          <w:p w14:paraId="704B9194" w14:textId="77777777" w:rsidR="00557C46" w:rsidRPr="00BC4590" w:rsidRDefault="00557C46" w:rsidP="00BF5981">
            <w:pPr>
              <w:rPr>
                <w:rFonts w:eastAsia="Times New Roman" w:cs="Times New Roman"/>
                <w:kern w:val="28"/>
                <w:szCs w:val="24"/>
                <w:lang w:val="fr-FR"/>
              </w:rPr>
            </w:pPr>
            <w:r w:rsidRPr="00BC4590">
              <w:rPr>
                <w:rFonts w:eastAsia="Times New Roman" w:cs="Times New Roman"/>
                <w:kern w:val="28"/>
                <w:szCs w:val="24"/>
                <w:lang w:val="fr-FR"/>
              </w:rPr>
              <w:t>(c)</w:t>
            </w:r>
            <w:r w:rsidRPr="00BC4590">
              <w:rPr>
                <w:rFonts w:eastAsia="Times New Roman" w:cs="Times New Roman"/>
                <w:kern w:val="28"/>
                <w:szCs w:val="24"/>
                <w:lang w:val="fr-FR"/>
              </w:rPr>
              <w:tab/>
              <w:t xml:space="preserve">Độ bền của mọi cơ cấu trên boong và kết cấu thân tàu để đỡ tời neo cùng các liên kết phải tuân theo các yêu cầu nêu tại 8.7.1 Phần 2A; </w:t>
            </w:r>
          </w:p>
          <w:p w14:paraId="1E1CCBC3" w14:textId="77777777" w:rsidR="00557C46" w:rsidRPr="00BC4590" w:rsidRDefault="00557C46" w:rsidP="00BF5981">
            <w:pPr>
              <w:rPr>
                <w:rFonts w:eastAsia="Times New Roman" w:cs="Times New Roman"/>
                <w:kern w:val="28"/>
                <w:szCs w:val="24"/>
                <w:lang w:val="fr-FR"/>
              </w:rPr>
            </w:pPr>
            <w:r w:rsidRPr="00BC4590">
              <w:rPr>
                <w:rFonts w:eastAsia="Times New Roman" w:cs="Times New Roman"/>
                <w:kern w:val="28"/>
                <w:szCs w:val="24"/>
                <w:lang w:val="fr-FR"/>
              </w:rPr>
              <w:t>3</w:t>
            </w:r>
            <w:r w:rsidRPr="00BC4590">
              <w:rPr>
                <w:rFonts w:eastAsia="Times New Roman" w:cs="Times New Roman"/>
                <w:kern w:val="28"/>
                <w:szCs w:val="24"/>
                <w:lang w:val="fr-FR"/>
              </w:rPr>
              <w:tab/>
              <w:t>Ngoài các yêu cầu nêu trong Chương này, hệ thống thủy lực dùng để dẫn động tời neo còn phải phù hợp với các yêu cầu nêu ở các Chương khác của Phần này.</w:t>
            </w:r>
          </w:p>
          <w:p w14:paraId="51C1A805" w14:textId="77777777" w:rsidR="00557C46" w:rsidRPr="00BC4590" w:rsidRDefault="00557C46" w:rsidP="00BF5981">
            <w:pPr>
              <w:rPr>
                <w:rFonts w:eastAsia="Times New Roman" w:cs="Times New Roman"/>
                <w:kern w:val="28"/>
                <w:szCs w:val="24"/>
                <w:lang w:val="fr-FR"/>
              </w:rPr>
            </w:pPr>
            <w:r w:rsidRPr="00BC4590">
              <w:rPr>
                <w:rFonts w:eastAsia="Times New Roman" w:cs="Times New Roman"/>
                <w:kern w:val="28"/>
                <w:szCs w:val="24"/>
                <w:lang w:val="fr-FR"/>
              </w:rPr>
              <w:t>4</w:t>
            </w:r>
            <w:r w:rsidRPr="00BC4590">
              <w:rPr>
                <w:rFonts w:eastAsia="Times New Roman" w:cs="Times New Roman"/>
                <w:kern w:val="28"/>
                <w:szCs w:val="24"/>
                <w:lang w:val="fr-FR"/>
              </w:rPr>
              <w:tab/>
              <w:t>Ngoài các yêu cầu nêu trong Chương này, hệ thống điện (ví dụ như động cơ điện, mạch điện) còn phải phù hợp với các yêu cầu nêu tại Phần 4.</w:t>
            </w:r>
          </w:p>
          <w:p w14:paraId="0D5799CB" w14:textId="77777777" w:rsidR="00557C46" w:rsidRPr="00BC4590" w:rsidRDefault="00557C46" w:rsidP="00BF5981">
            <w:pPr>
              <w:rPr>
                <w:rFonts w:eastAsia="Times New Roman" w:cs="Times New Roman"/>
                <w:kern w:val="28"/>
                <w:szCs w:val="24"/>
                <w:lang w:val="fr-FR"/>
              </w:rPr>
            </w:pPr>
            <w:r w:rsidRPr="00BC4590">
              <w:rPr>
                <w:rFonts w:eastAsia="Times New Roman" w:cs="Times New Roman"/>
                <w:kern w:val="28"/>
                <w:szCs w:val="24"/>
                <w:lang w:val="fr-FR"/>
              </w:rPr>
              <w:t>5</w:t>
            </w:r>
            <w:r w:rsidRPr="00BC4590">
              <w:rPr>
                <w:rFonts w:eastAsia="Times New Roman" w:cs="Times New Roman"/>
                <w:kern w:val="28"/>
                <w:szCs w:val="24"/>
                <w:lang w:val="fr-FR"/>
              </w:rPr>
              <w:tab/>
              <w:t>Phải có biện pháp bảo vệ sau:</w:t>
            </w:r>
          </w:p>
          <w:p w14:paraId="74B3A948" w14:textId="77777777" w:rsidR="00557C46" w:rsidRPr="00BC4590" w:rsidRDefault="00557C46" w:rsidP="00BF5981">
            <w:pPr>
              <w:rPr>
                <w:rFonts w:eastAsia="Times New Roman" w:cs="Times New Roman"/>
                <w:kern w:val="28"/>
                <w:szCs w:val="24"/>
                <w:lang w:val="fr-FR"/>
              </w:rPr>
            </w:pPr>
            <w:r w:rsidRPr="00BC4590">
              <w:rPr>
                <w:rFonts w:eastAsia="Times New Roman" w:cs="Times New Roman"/>
                <w:kern w:val="28"/>
                <w:szCs w:val="24"/>
                <w:lang w:val="fr-FR"/>
              </w:rPr>
              <w:t xml:space="preserve">(1) </w:t>
            </w:r>
            <w:r w:rsidRPr="00BC4590">
              <w:rPr>
                <w:rFonts w:eastAsia="Times New Roman" w:cs="Times New Roman"/>
                <w:kern w:val="28"/>
                <w:szCs w:val="24"/>
                <w:lang w:val="fr-FR"/>
              </w:rPr>
              <w:tab/>
              <w:t xml:space="preserve">Hệ thống bảo vệ phù hợp để hạn chế tốc độ và mô men xoắn của động cơ dẫn động để bảo vệ các bộ phận cơ khí, </w:t>
            </w:r>
            <w:r w:rsidRPr="00BC4590">
              <w:rPr>
                <w:rFonts w:eastAsia="Times New Roman" w:cs="Times New Roman"/>
                <w:kern w:val="28"/>
                <w:szCs w:val="24"/>
                <w:lang w:val="fr-FR"/>
              </w:rPr>
              <w:lastRenderedPageBreak/>
              <w:t xml:space="preserve">bao gồm các bộ phận bảo vệ quá áp, sự trượt ly hợp giữa động cơ điện và hộp số, thiết bị hạn chế mô men xoắn (đối với tời neo được dẫn động điện). </w:t>
            </w:r>
          </w:p>
          <w:p w14:paraId="2B721343" w14:textId="77777777" w:rsidR="00557C46" w:rsidRPr="00BC4590" w:rsidRDefault="00557C46" w:rsidP="00BF5981">
            <w:pPr>
              <w:rPr>
                <w:rFonts w:eastAsia="Times New Roman" w:cs="Times New Roman"/>
                <w:kern w:val="28"/>
                <w:szCs w:val="24"/>
                <w:lang w:val="fr-FR"/>
              </w:rPr>
            </w:pPr>
            <w:r w:rsidRPr="00BC4590">
              <w:rPr>
                <w:rFonts w:eastAsia="Times New Roman" w:cs="Times New Roman"/>
                <w:kern w:val="28"/>
                <w:szCs w:val="24"/>
                <w:lang w:val="fr-FR"/>
              </w:rPr>
              <w:t xml:space="preserve">(2) </w:t>
            </w:r>
            <w:r w:rsidRPr="00BC4590">
              <w:rPr>
                <w:rFonts w:eastAsia="Times New Roman" w:cs="Times New Roman"/>
                <w:kern w:val="28"/>
                <w:szCs w:val="24"/>
                <w:lang w:val="fr-FR"/>
              </w:rPr>
              <w:tab/>
              <w:t xml:space="preserve">Có biện pháp ngăn chặn các mảnh vỡ gây ra các hư hỏng đối với động cơ dẫn động do quá tốc độ khi dây cáp không được kiểm soát. Ví dụ: vỏ của động cơ dẫn động là loại  động cơ thủy lực kiểu trục pít tông. </w:t>
            </w:r>
          </w:p>
          <w:p w14:paraId="5259BE97" w14:textId="77777777" w:rsidR="00557C46" w:rsidRPr="00BC4590" w:rsidRDefault="00557C46" w:rsidP="00BF5981">
            <w:pPr>
              <w:rPr>
                <w:rFonts w:eastAsia="Times New Roman" w:cs="Times New Roman"/>
                <w:kern w:val="28"/>
                <w:szCs w:val="24"/>
                <w:lang w:val="fr-FR"/>
              </w:rPr>
            </w:pPr>
            <w:r w:rsidRPr="00BC4590">
              <w:rPr>
                <w:rFonts w:eastAsia="Times New Roman" w:cs="Times New Roman"/>
                <w:kern w:val="28"/>
                <w:szCs w:val="24"/>
                <w:lang w:val="fr-FR"/>
              </w:rPr>
              <w:t xml:space="preserve">(3) </w:t>
            </w:r>
            <w:r w:rsidRPr="00BC4590">
              <w:rPr>
                <w:rFonts w:eastAsia="Times New Roman" w:cs="Times New Roman"/>
                <w:kern w:val="28"/>
                <w:szCs w:val="24"/>
                <w:lang w:val="fr-FR"/>
              </w:rPr>
              <w:tab/>
              <w:t xml:space="preserve">Có các thiết bị hoặc bộ phận cần thiết cho sự an toàn của người sử dụng như vỏ của bánh răng hở, vỏ của các bề mặt nóng của xi lanh hơi nước v.v...    </w:t>
            </w:r>
          </w:p>
          <w:p w14:paraId="57F18B1C" w14:textId="77777777" w:rsidR="00557C46" w:rsidRPr="00BC4590" w:rsidRDefault="00557C46" w:rsidP="00BF5981">
            <w:pPr>
              <w:rPr>
                <w:rFonts w:eastAsia="Times New Roman" w:cs="Times New Roman"/>
                <w:kern w:val="28"/>
                <w:szCs w:val="24"/>
                <w:lang w:val="fr-FR"/>
              </w:rPr>
            </w:pPr>
            <w:r w:rsidRPr="00BC4590">
              <w:rPr>
                <w:rFonts w:eastAsia="Times New Roman" w:cs="Times New Roman"/>
                <w:kern w:val="28"/>
                <w:szCs w:val="24"/>
                <w:lang w:val="fr-FR"/>
              </w:rPr>
              <w:t>6</w:t>
            </w:r>
            <w:r w:rsidRPr="00BC4590">
              <w:rPr>
                <w:rFonts w:eastAsia="Times New Roman" w:cs="Times New Roman"/>
                <w:kern w:val="28"/>
                <w:szCs w:val="24"/>
                <w:lang w:val="fr-FR"/>
              </w:rPr>
              <w:tab/>
              <w:t xml:space="preserve"> Tời neo phải có các khớp ly hợp có khả năng ngắt tang xích với trục dẫn động. Khớp ly hợp loại thủy lực hoặc điện phải có khả năng nhả bằng tay. </w:t>
            </w:r>
          </w:p>
          <w:p w14:paraId="68728C5C" w14:textId="77777777" w:rsidR="00557C46" w:rsidRPr="00BC4590" w:rsidRDefault="00557C46" w:rsidP="00BF5981">
            <w:pPr>
              <w:rPr>
                <w:rFonts w:eastAsia="Times New Roman" w:cs="Times New Roman"/>
                <w:kern w:val="28"/>
                <w:szCs w:val="24"/>
                <w:lang w:val="fr-FR"/>
              </w:rPr>
            </w:pPr>
            <w:r w:rsidRPr="00BC4590">
              <w:rPr>
                <w:rFonts w:eastAsia="Times New Roman" w:cs="Times New Roman"/>
                <w:kern w:val="28"/>
                <w:szCs w:val="24"/>
                <w:lang w:val="fr-FR"/>
              </w:rPr>
              <w:t>7</w:t>
            </w:r>
            <w:r w:rsidRPr="00BC4590">
              <w:rPr>
                <w:rFonts w:eastAsia="Times New Roman" w:cs="Times New Roman"/>
                <w:kern w:val="28"/>
                <w:szCs w:val="24"/>
                <w:lang w:val="fr-FR"/>
              </w:rPr>
              <w:tab/>
              <w:t>Tời neo phải có nhãn cố định với các thông tin sau:</w:t>
            </w:r>
          </w:p>
          <w:p w14:paraId="0D7F8170" w14:textId="77777777" w:rsidR="00557C46" w:rsidRPr="00BC4590" w:rsidRDefault="00557C46" w:rsidP="00BF5981">
            <w:pPr>
              <w:rPr>
                <w:rFonts w:eastAsia="Times New Roman" w:cs="Times New Roman"/>
                <w:kern w:val="28"/>
                <w:szCs w:val="24"/>
                <w:lang w:val="fr-FR"/>
              </w:rPr>
            </w:pPr>
            <w:r w:rsidRPr="00BC4590">
              <w:rPr>
                <w:rFonts w:eastAsia="Times New Roman" w:cs="Times New Roman"/>
                <w:kern w:val="28"/>
                <w:szCs w:val="24"/>
                <w:lang w:val="fr-FR"/>
              </w:rPr>
              <w:t>(1)</w:t>
            </w:r>
            <w:r w:rsidRPr="00BC4590">
              <w:rPr>
                <w:rFonts w:eastAsia="Times New Roman" w:cs="Times New Roman"/>
                <w:kern w:val="28"/>
                <w:szCs w:val="24"/>
                <w:lang w:val="fr-FR"/>
              </w:rPr>
              <w:tab/>
              <w:t>Kích thước danh nghĩa của xích, ví dụ: 100/3/45 có nghĩa là đường kính danh nghĩa của xích là 100 mm; xích cấp 3, tải trọng giữ bằng 45% tải trọng thử kéo đứt của xích.</w:t>
            </w:r>
          </w:p>
          <w:p w14:paraId="6F955B42" w14:textId="77777777" w:rsidR="00557C46" w:rsidRPr="00BC4590" w:rsidRDefault="00557C46" w:rsidP="00BF5981">
            <w:pPr>
              <w:rPr>
                <w:rFonts w:eastAsia="Times New Roman" w:cs="Times New Roman"/>
                <w:kern w:val="28"/>
                <w:szCs w:val="24"/>
                <w:lang w:val="fr-FR"/>
              </w:rPr>
            </w:pPr>
            <w:r w:rsidRPr="00BC4590">
              <w:rPr>
                <w:rFonts w:eastAsia="Times New Roman" w:cs="Times New Roman"/>
                <w:kern w:val="28"/>
                <w:szCs w:val="24"/>
                <w:lang w:val="fr-FR"/>
              </w:rPr>
              <w:t>(2)</w:t>
            </w:r>
            <w:r w:rsidRPr="00BC4590">
              <w:rPr>
                <w:rFonts w:eastAsia="Times New Roman" w:cs="Times New Roman"/>
                <w:kern w:val="28"/>
                <w:szCs w:val="24"/>
                <w:lang w:val="fr-FR"/>
              </w:rPr>
              <w:tab/>
              <w:t>Chiều sâu thả neo tối đa (m).</w:t>
            </w:r>
          </w:p>
          <w:p w14:paraId="4FDAEE4F" w14:textId="77777777" w:rsidR="00557C46" w:rsidRPr="00BC4590" w:rsidRDefault="00557C46" w:rsidP="00BF5981">
            <w:pPr>
              <w:rPr>
                <w:rFonts w:eastAsia="Times New Roman" w:cs="Times New Roman"/>
                <w:kern w:val="28"/>
                <w:szCs w:val="24"/>
                <w:lang w:val="fr-FR"/>
              </w:rPr>
            </w:pPr>
          </w:p>
        </w:tc>
        <w:tc>
          <w:tcPr>
            <w:tcW w:w="2835" w:type="dxa"/>
          </w:tcPr>
          <w:p w14:paraId="1CF525F1" w14:textId="77777777" w:rsidR="00557C46" w:rsidRPr="00BC4590" w:rsidRDefault="00557C46" w:rsidP="00BF5981">
            <w:pPr>
              <w:rPr>
                <w:rFonts w:cs="Times New Roman"/>
                <w:szCs w:val="24"/>
              </w:rPr>
            </w:pPr>
            <w:r w:rsidRPr="00BC4590">
              <w:rPr>
                <w:rFonts w:eastAsia="Times New Roman" w:cs="Times New Roman"/>
                <w:kern w:val="28"/>
                <w:szCs w:val="24"/>
              </w:rPr>
              <w:lastRenderedPageBreak/>
              <w:t>Bổ sung mới</w:t>
            </w:r>
          </w:p>
        </w:tc>
      </w:tr>
      <w:tr w:rsidR="00557C46" w:rsidRPr="00BC4590" w14:paraId="6F6478C1" w14:textId="77777777" w:rsidTr="00BF5981">
        <w:tc>
          <w:tcPr>
            <w:tcW w:w="652" w:type="dxa"/>
          </w:tcPr>
          <w:p w14:paraId="1086621A" w14:textId="77777777" w:rsidR="00557C46" w:rsidRPr="00BC4590" w:rsidRDefault="00BD2D4A" w:rsidP="00BF5981">
            <w:pPr>
              <w:rPr>
                <w:rFonts w:cs="Times New Roman"/>
                <w:szCs w:val="24"/>
              </w:rPr>
            </w:pPr>
            <w:r w:rsidRPr="00BC4590">
              <w:rPr>
                <w:rFonts w:cs="Times New Roman"/>
                <w:szCs w:val="24"/>
              </w:rPr>
              <w:lastRenderedPageBreak/>
              <w:t>7</w:t>
            </w:r>
          </w:p>
        </w:tc>
        <w:tc>
          <w:tcPr>
            <w:tcW w:w="1299" w:type="dxa"/>
          </w:tcPr>
          <w:p w14:paraId="0E6E4AAD" w14:textId="77777777" w:rsidR="00557C46" w:rsidRPr="00BC4590" w:rsidRDefault="00557C46" w:rsidP="00BF5981">
            <w:pPr>
              <w:rPr>
                <w:rFonts w:cs="Times New Roman"/>
                <w:szCs w:val="24"/>
              </w:rPr>
            </w:pPr>
          </w:p>
          <w:p w14:paraId="38339069" w14:textId="77777777" w:rsidR="00557C46" w:rsidRPr="00BC4590" w:rsidRDefault="00557C46" w:rsidP="00BF5981">
            <w:pPr>
              <w:rPr>
                <w:rFonts w:cs="Times New Roman"/>
                <w:szCs w:val="24"/>
              </w:rPr>
            </w:pPr>
            <w:r w:rsidRPr="00BC4590">
              <w:rPr>
                <w:rFonts w:cs="Times New Roman"/>
                <w:szCs w:val="24"/>
              </w:rPr>
              <w:t>20.2.3</w:t>
            </w:r>
          </w:p>
        </w:tc>
        <w:tc>
          <w:tcPr>
            <w:tcW w:w="4820" w:type="dxa"/>
          </w:tcPr>
          <w:p w14:paraId="2D37E383" w14:textId="77777777" w:rsidR="00557C46" w:rsidRPr="00BC4590" w:rsidRDefault="00557C46" w:rsidP="00BF5981">
            <w:pPr>
              <w:rPr>
                <w:rFonts w:cs="Times New Roman"/>
                <w:szCs w:val="24"/>
              </w:rPr>
            </w:pPr>
            <w:r w:rsidRPr="00BC4590">
              <w:rPr>
                <w:rFonts w:cs="Times New Roman"/>
                <w:szCs w:val="24"/>
              </w:rPr>
              <w:t xml:space="preserve"> Không có</w:t>
            </w:r>
          </w:p>
          <w:p w14:paraId="541FEA7C" w14:textId="77777777" w:rsidR="00557C46" w:rsidRPr="00BC4590" w:rsidRDefault="00557C46" w:rsidP="00BF5981">
            <w:pPr>
              <w:rPr>
                <w:rFonts w:cs="Times New Roman"/>
                <w:szCs w:val="24"/>
              </w:rPr>
            </w:pPr>
          </w:p>
        </w:tc>
        <w:tc>
          <w:tcPr>
            <w:tcW w:w="4252" w:type="dxa"/>
          </w:tcPr>
          <w:p w14:paraId="67738557" w14:textId="77777777" w:rsidR="00557C46" w:rsidRPr="00BC4590" w:rsidRDefault="00557C46" w:rsidP="00BF5981">
            <w:pPr>
              <w:rPr>
                <w:rFonts w:cs="Times New Roman"/>
                <w:szCs w:val="24"/>
              </w:rPr>
            </w:pPr>
            <w:r w:rsidRPr="00BC4590">
              <w:rPr>
                <w:rFonts w:cs="Times New Roman"/>
                <w:szCs w:val="24"/>
              </w:rPr>
              <w:t xml:space="preserve">20.2.3-7 </w:t>
            </w:r>
            <w:r w:rsidRPr="00BC4590">
              <w:rPr>
                <w:rFonts w:cs="Times New Roman"/>
                <w:szCs w:val="24"/>
              </w:rPr>
              <w:tab/>
            </w:r>
          </w:p>
          <w:p w14:paraId="55CF42D4" w14:textId="77777777" w:rsidR="00557C46" w:rsidRPr="00BC4590" w:rsidRDefault="00557C46" w:rsidP="00BF5981">
            <w:pPr>
              <w:rPr>
                <w:rFonts w:cs="Times New Roman"/>
                <w:szCs w:val="24"/>
              </w:rPr>
            </w:pPr>
            <w:r w:rsidRPr="00BC4590">
              <w:rPr>
                <w:rFonts w:cs="Times New Roman"/>
                <w:szCs w:val="24"/>
              </w:rPr>
              <w:t xml:space="preserve">7 </w:t>
            </w:r>
            <w:r w:rsidRPr="00BC4590">
              <w:rPr>
                <w:rFonts w:cs="Times New Roman"/>
                <w:szCs w:val="24"/>
              </w:rPr>
              <w:tab/>
              <w:t xml:space="preserve">Đối với các tàu có ký hiệu phân cấp hạn chế III-VBB, có thể áp dụng các yêu cầu ở 20.2.2, trừ 20.2.2-3(3), không được miễn giảm bơm làm mát máy chính </w:t>
            </w:r>
            <w:r w:rsidRPr="00BC4590">
              <w:rPr>
                <w:rFonts w:cs="Times New Roman"/>
                <w:szCs w:val="24"/>
              </w:rPr>
              <w:lastRenderedPageBreak/>
              <w:t>dự phòng được quy định ở 13.12.1-1(1) và bơm dầu bôi trơn dự phòng được quy định ở 13.10.2-1(1).</w:t>
            </w:r>
          </w:p>
          <w:p w14:paraId="0B43B242" w14:textId="77777777" w:rsidR="00557C46" w:rsidRPr="00BC4590" w:rsidRDefault="00557C46" w:rsidP="00BF5981">
            <w:pPr>
              <w:rPr>
                <w:rFonts w:eastAsia="Times New Roman" w:cs="Times New Roman"/>
                <w:szCs w:val="24"/>
              </w:rPr>
            </w:pPr>
          </w:p>
        </w:tc>
        <w:tc>
          <w:tcPr>
            <w:tcW w:w="2835" w:type="dxa"/>
          </w:tcPr>
          <w:p w14:paraId="3F1A4F64" w14:textId="77777777" w:rsidR="00557C46" w:rsidRPr="00BC4590" w:rsidRDefault="00557C46" w:rsidP="00BF5981">
            <w:pPr>
              <w:rPr>
                <w:rFonts w:cs="Times New Roman"/>
                <w:szCs w:val="24"/>
              </w:rPr>
            </w:pPr>
            <w:r w:rsidRPr="00BC4590">
              <w:rPr>
                <w:rFonts w:eastAsia="Times New Roman" w:cs="Times New Roman"/>
                <w:kern w:val="28"/>
                <w:szCs w:val="24"/>
              </w:rPr>
              <w:lastRenderedPageBreak/>
              <w:t xml:space="preserve">Bổ sung mới   </w:t>
            </w:r>
          </w:p>
        </w:tc>
      </w:tr>
      <w:tr w:rsidR="00557C46" w:rsidRPr="00BC4590" w14:paraId="078D4526" w14:textId="77777777" w:rsidTr="00BF5981">
        <w:tc>
          <w:tcPr>
            <w:tcW w:w="652" w:type="dxa"/>
          </w:tcPr>
          <w:p w14:paraId="7C79849D" w14:textId="77777777" w:rsidR="00557C46" w:rsidRPr="00BC4590" w:rsidRDefault="00BD2D4A" w:rsidP="00BF5981">
            <w:pPr>
              <w:rPr>
                <w:rFonts w:cs="Times New Roman"/>
                <w:szCs w:val="24"/>
              </w:rPr>
            </w:pPr>
            <w:r w:rsidRPr="00BC4590">
              <w:rPr>
                <w:rFonts w:cs="Times New Roman"/>
                <w:szCs w:val="24"/>
              </w:rPr>
              <w:lastRenderedPageBreak/>
              <w:t>8</w:t>
            </w:r>
          </w:p>
        </w:tc>
        <w:tc>
          <w:tcPr>
            <w:tcW w:w="1299" w:type="dxa"/>
          </w:tcPr>
          <w:p w14:paraId="5CE168A7" w14:textId="77777777" w:rsidR="00557C46" w:rsidRPr="00BC4590" w:rsidRDefault="00557C46" w:rsidP="00BF5981">
            <w:pPr>
              <w:rPr>
                <w:rFonts w:cs="Times New Roman"/>
                <w:szCs w:val="24"/>
              </w:rPr>
            </w:pPr>
            <w:r w:rsidRPr="00BC4590">
              <w:rPr>
                <w:rFonts w:cs="Times New Roman"/>
                <w:szCs w:val="24"/>
              </w:rPr>
              <w:t>20.3.2</w:t>
            </w:r>
          </w:p>
        </w:tc>
        <w:tc>
          <w:tcPr>
            <w:tcW w:w="4820" w:type="dxa"/>
          </w:tcPr>
          <w:p w14:paraId="4E78C4FB" w14:textId="77777777" w:rsidR="00557C46" w:rsidRPr="00BC4590" w:rsidRDefault="00557C46" w:rsidP="00BF5981">
            <w:pPr>
              <w:rPr>
                <w:rFonts w:cs="Times New Roman"/>
                <w:szCs w:val="24"/>
              </w:rPr>
            </w:pPr>
            <w:r w:rsidRPr="00BC4590">
              <w:rPr>
                <w:rFonts w:cs="Times New Roman"/>
                <w:szCs w:val="24"/>
              </w:rPr>
              <w:t>20.3.2</w:t>
            </w:r>
            <w:r w:rsidRPr="00BC4590">
              <w:rPr>
                <w:rFonts w:cs="Times New Roman"/>
                <w:szCs w:val="24"/>
              </w:rPr>
              <w:tab/>
              <w:t>Phụ tùng dự trữ, cho các tàu có ký hiệu cấp tàu hạn chế III và III.V hoặc tương đương</w:t>
            </w:r>
          </w:p>
          <w:p w14:paraId="0A29A3C2" w14:textId="77777777" w:rsidR="00557C46" w:rsidRPr="00BC4590" w:rsidRDefault="00557C46" w:rsidP="00BF5981">
            <w:pPr>
              <w:rPr>
                <w:rFonts w:cs="Times New Roman"/>
                <w:szCs w:val="24"/>
              </w:rPr>
            </w:pPr>
            <w:r w:rsidRPr="00BC4590">
              <w:rPr>
                <w:rFonts w:cs="Times New Roman"/>
                <w:szCs w:val="24"/>
              </w:rPr>
              <w:tab/>
              <w:t xml:space="preserve">Phụ tùng dự trữ, cho các tàu có ký hiệu cấp tàu hạn chế III và III.V có thể tuân theo các yêu cầu được quy định ở Bảng 3/20.2. Tuy nhiên, đối với các tàu được lắp từ hai động cơ điêzen hoặc hai </w:t>
            </w:r>
            <w:r w:rsidRPr="00BC4590">
              <w:rPr>
                <w:rFonts w:cs="Times New Roman"/>
                <w:szCs w:val="24"/>
                <w:lang w:val="nb-NO"/>
              </w:rPr>
              <w:t xml:space="preserve">tua bin </w:t>
            </w:r>
            <w:r w:rsidRPr="00BC4590">
              <w:rPr>
                <w:rFonts w:cs="Times New Roman"/>
                <w:szCs w:val="24"/>
              </w:rPr>
              <w:t>hơi nước trở lên để lai chân vịt hoặc lai máy phát điện chính thì không cần trang bị phụ tùng dự trữ cho chúng.</w:t>
            </w:r>
          </w:p>
          <w:p w14:paraId="7A7C0365" w14:textId="77777777" w:rsidR="00557C46" w:rsidRPr="00BC4590" w:rsidRDefault="00557C46" w:rsidP="00BF5981">
            <w:pPr>
              <w:rPr>
                <w:rFonts w:cs="Times New Roman"/>
                <w:szCs w:val="24"/>
              </w:rPr>
            </w:pPr>
          </w:p>
        </w:tc>
        <w:tc>
          <w:tcPr>
            <w:tcW w:w="4252" w:type="dxa"/>
          </w:tcPr>
          <w:p w14:paraId="029B2332" w14:textId="77777777" w:rsidR="00557C46" w:rsidRPr="00BC4590" w:rsidRDefault="00557C46" w:rsidP="00BF5981">
            <w:pPr>
              <w:rPr>
                <w:rFonts w:cs="Times New Roman"/>
                <w:szCs w:val="24"/>
              </w:rPr>
            </w:pPr>
            <w:r w:rsidRPr="00BC4590">
              <w:rPr>
                <w:rFonts w:cs="Times New Roman"/>
                <w:szCs w:val="24"/>
              </w:rPr>
              <w:t>20.3.2</w:t>
            </w:r>
            <w:r w:rsidRPr="00BC4590">
              <w:rPr>
                <w:rFonts w:cs="Times New Roman"/>
                <w:szCs w:val="24"/>
              </w:rPr>
              <w:tab/>
              <w:t>Phụ tùng dự trữ, cho các tàu có ký hiệu cấp tàu hạn chế III và III-VBB hoặc tương đương</w:t>
            </w:r>
          </w:p>
          <w:p w14:paraId="14A1DF0D" w14:textId="77777777" w:rsidR="00557C46" w:rsidRPr="00BC4590" w:rsidRDefault="00557C46" w:rsidP="00BF5981">
            <w:pPr>
              <w:rPr>
                <w:rFonts w:cs="Times New Roman"/>
                <w:szCs w:val="24"/>
              </w:rPr>
            </w:pPr>
            <w:r w:rsidRPr="00BC4590">
              <w:rPr>
                <w:rFonts w:cs="Times New Roman"/>
                <w:szCs w:val="24"/>
              </w:rPr>
              <w:tab/>
              <w:t xml:space="preserve">Phụ tùng dự trữ, cho các tàu có ký hiệu cấp tàu hạn chế III và III-VBB có thể tuân theo các yêu cầu được quy định ở Bảng 3/20.2. Tuy nhiên, đối với các tàu được lắp từ hai động cơ điêzen hoặc hai </w:t>
            </w:r>
            <w:r w:rsidRPr="00BC4590">
              <w:rPr>
                <w:rFonts w:cs="Times New Roman"/>
                <w:szCs w:val="24"/>
                <w:lang w:val="nb-NO"/>
              </w:rPr>
              <w:t xml:space="preserve">tua bin </w:t>
            </w:r>
            <w:r w:rsidRPr="00BC4590">
              <w:rPr>
                <w:rFonts w:cs="Times New Roman"/>
                <w:szCs w:val="24"/>
              </w:rPr>
              <w:t>hơi nước trở lên để lai chân vịt hoặc lai máy phát điện chính thì không cần trang bị phụ tùng dự trữ cho chúng.</w:t>
            </w:r>
          </w:p>
          <w:p w14:paraId="20F6BDCF" w14:textId="77777777" w:rsidR="00557C46" w:rsidRPr="00BC4590" w:rsidRDefault="00557C46" w:rsidP="00BF5981">
            <w:pPr>
              <w:rPr>
                <w:rFonts w:cs="Times New Roman"/>
                <w:szCs w:val="24"/>
              </w:rPr>
            </w:pPr>
          </w:p>
        </w:tc>
        <w:tc>
          <w:tcPr>
            <w:tcW w:w="2835" w:type="dxa"/>
          </w:tcPr>
          <w:p w14:paraId="34DC6EA3" w14:textId="77777777" w:rsidR="00557C46" w:rsidRPr="00BC4590" w:rsidRDefault="00557C46" w:rsidP="00BF5981">
            <w:pPr>
              <w:rPr>
                <w:rFonts w:cs="Times New Roman"/>
                <w:szCs w:val="24"/>
              </w:rPr>
            </w:pPr>
            <w:r w:rsidRPr="00BC4590">
              <w:rPr>
                <w:rFonts w:eastAsia="Times New Roman" w:cs="Times New Roman"/>
                <w:kern w:val="28"/>
                <w:szCs w:val="24"/>
              </w:rPr>
              <w:t xml:space="preserve">Sửa đổi   </w:t>
            </w:r>
          </w:p>
        </w:tc>
      </w:tr>
    </w:tbl>
    <w:p w14:paraId="51A285CA" w14:textId="77777777" w:rsidR="00557C46" w:rsidRPr="00BC4590" w:rsidRDefault="00557C46">
      <w:pPr>
        <w:rPr>
          <w:rFonts w:cs="Times New Roman"/>
        </w:rPr>
      </w:pPr>
      <w:r w:rsidRPr="00BC4590">
        <w:rPr>
          <w:rFonts w:cs="Times New Roman"/>
        </w:rPr>
        <w:br w:type="page"/>
      </w:r>
    </w:p>
    <w:p w14:paraId="62F37F0E" w14:textId="77777777" w:rsidR="00612B31" w:rsidRPr="00BC4590" w:rsidRDefault="00AE0BEA">
      <w:pPr>
        <w:rPr>
          <w:rFonts w:cs="Times New Roman"/>
        </w:rPr>
      </w:pPr>
      <w:r w:rsidRPr="00BC4590">
        <w:rPr>
          <w:rFonts w:cs="Times New Roman"/>
        </w:rPr>
        <w:lastRenderedPageBreak/>
        <w:t>PHẦN 4</w:t>
      </w:r>
    </w:p>
    <w:tbl>
      <w:tblPr>
        <w:tblStyle w:val="TableGrid"/>
        <w:tblW w:w="13750" w:type="dxa"/>
        <w:tblInd w:w="108" w:type="dxa"/>
        <w:tblLook w:val="04A0" w:firstRow="1" w:lastRow="0" w:firstColumn="1" w:lastColumn="0" w:noHBand="0" w:noVBand="1"/>
      </w:tblPr>
      <w:tblGrid>
        <w:gridCol w:w="670"/>
        <w:gridCol w:w="1249"/>
        <w:gridCol w:w="4766"/>
        <w:gridCol w:w="4243"/>
        <w:gridCol w:w="2822"/>
      </w:tblGrid>
      <w:tr w:rsidR="00AE0BEA" w:rsidRPr="00BC4590" w14:paraId="0C70EC66" w14:textId="77777777" w:rsidTr="00AE0BEA">
        <w:trPr>
          <w:tblHeader/>
        </w:trPr>
        <w:tc>
          <w:tcPr>
            <w:tcW w:w="633" w:type="dxa"/>
          </w:tcPr>
          <w:p w14:paraId="325E32C6" w14:textId="77777777" w:rsidR="00AE0BEA" w:rsidRPr="00BC4590" w:rsidRDefault="00AE0BEA" w:rsidP="0006662D">
            <w:pPr>
              <w:jc w:val="center"/>
              <w:rPr>
                <w:rFonts w:cs="Times New Roman"/>
                <w:b/>
              </w:rPr>
            </w:pPr>
            <w:r w:rsidRPr="00BC4590">
              <w:rPr>
                <w:rFonts w:cs="Times New Roman"/>
                <w:b/>
              </w:rPr>
              <w:t>STT</w:t>
            </w:r>
          </w:p>
        </w:tc>
        <w:tc>
          <w:tcPr>
            <w:tcW w:w="1251" w:type="dxa"/>
          </w:tcPr>
          <w:p w14:paraId="62CEA4FA" w14:textId="77777777" w:rsidR="00AE0BEA" w:rsidRPr="00BC4590" w:rsidRDefault="00AE0BEA" w:rsidP="0006662D">
            <w:pPr>
              <w:jc w:val="center"/>
              <w:rPr>
                <w:rFonts w:cs="Times New Roman"/>
                <w:b/>
              </w:rPr>
            </w:pPr>
            <w:r w:rsidRPr="00BC4590">
              <w:rPr>
                <w:rFonts w:cs="Times New Roman"/>
                <w:b/>
              </w:rPr>
              <w:t>Điều khoản</w:t>
            </w:r>
          </w:p>
        </w:tc>
        <w:tc>
          <w:tcPr>
            <w:tcW w:w="4779" w:type="dxa"/>
          </w:tcPr>
          <w:p w14:paraId="2C9BFCDD" w14:textId="77777777" w:rsidR="00AE0BEA" w:rsidRPr="00BC4590" w:rsidRDefault="00AE0BEA" w:rsidP="0006662D">
            <w:pPr>
              <w:jc w:val="center"/>
              <w:rPr>
                <w:rFonts w:cs="Times New Roman"/>
                <w:b/>
              </w:rPr>
            </w:pPr>
            <w:r w:rsidRPr="00BC4590">
              <w:rPr>
                <w:rFonts w:cs="Times New Roman"/>
                <w:b/>
              </w:rPr>
              <w:t>Nội dung cũ</w:t>
            </w:r>
          </w:p>
        </w:tc>
        <w:tc>
          <w:tcPr>
            <w:tcW w:w="4252" w:type="dxa"/>
          </w:tcPr>
          <w:p w14:paraId="77406F4B" w14:textId="77777777" w:rsidR="00AE0BEA" w:rsidRPr="00BC4590" w:rsidRDefault="00AE0BEA" w:rsidP="0006662D">
            <w:pPr>
              <w:jc w:val="center"/>
              <w:rPr>
                <w:rFonts w:cs="Times New Roman"/>
                <w:b/>
              </w:rPr>
            </w:pPr>
            <w:r w:rsidRPr="00BC4590">
              <w:rPr>
                <w:rFonts w:cs="Times New Roman"/>
                <w:b/>
              </w:rPr>
              <w:t>Nội dung mới</w:t>
            </w:r>
          </w:p>
        </w:tc>
        <w:tc>
          <w:tcPr>
            <w:tcW w:w="2835" w:type="dxa"/>
          </w:tcPr>
          <w:p w14:paraId="7DFA753F" w14:textId="77777777" w:rsidR="00AE0BEA" w:rsidRPr="00BC4590" w:rsidRDefault="00AE0BEA" w:rsidP="0006662D">
            <w:pPr>
              <w:jc w:val="center"/>
              <w:rPr>
                <w:rFonts w:cs="Times New Roman"/>
                <w:b/>
              </w:rPr>
            </w:pPr>
            <w:r w:rsidRPr="00BC4590">
              <w:rPr>
                <w:rFonts w:cs="Times New Roman"/>
                <w:b/>
              </w:rPr>
              <w:t>Lý do</w:t>
            </w:r>
          </w:p>
        </w:tc>
      </w:tr>
      <w:tr w:rsidR="00AE0BEA" w:rsidRPr="00BC4590" w14:paraId="7FBD93A8" w14:textId="77777777" w:rsidTr="00AE0BEA">
        <w:tc>
          <w:tcPr>
            <w:tcW w:w="633" w:type="dxa"/>
          </w:tcPr>
          <w:p w14:paraId="6329B7EE" w14:textId="77777777" w:rsidR="00AE0BEA" w:rsidRPr="00BC4590" w:rsidRDefault="00AE0BEA" w:rsidP="0006662D">
            <w:pPr>
              <w:rPr>
                <w:rFonts w:cs="Times New Roman"/>
              </w:rPr>
            </w:pPr>
            <w:r w:rsidRPr="00BC4590">
              <w:rPr>
                <w:rFonts w:cs="Times New Roman"/>
              </w:rPr>
              <w:t>1</w:t>
            </w:r>
          </w:p>
        </w:tc>
        <w:tc>
          <w:tcPr>
            <w:tcW w:w="1251" w:type="dxa"/>
          </w:tcPr>
          <w:p w14:paraId="52820C1D" w14:textId="77777777" w:rsidR="00AE0BEA" w:rsidRPr="00BC4590" w:rsidRDefault="00AE0BEA" w:rsidP="0006662D">
            <w:pPr>
              <w:rPr>
                <w:rFonts w:cs="Times New Roman"/>
              </w:rPr>
            </w:pPr>
            <w:r w:rsidRPr="00BC4590">
              <w:rPr>
                <w:rFonts w:cs="Times New Roman"/>
              </w:rPr>
              <w:t>Chung</w:t>
            </w:r>
          </w:p>
        </w:tc>
        <w:tc>
          <w:tcPr>
            <w:tcW w:w="4779" w:type="dxa"/>
          </w:tcPr>
          <w:p w14:paraId="62178887" w14:textId="77777777" w:rsidR="00AE0BEA" w:rsidRPr="00BC4590" w:rsidRDefault="00AE0BEA" w:rsidP="0006662D">
            <w:pPr>
              <w:rPr>
                <w:rFonts w:cs="Times New Roman"/>
              </w:rPr>
            </w:pPr>
          </w:p>
        </w:tc>
        <w:tc>
          <w:tcPr>
            <w:tcW w:w="4252" w:type="dxa"/>
          </w:tcPr>
          <w:p w14:paraId="3BDD94A3" w14:textId="77777777" w:rsidR="00AE0BEA" w:rsidRPr="00BC4590" w:rsidRDefault="00AE0BEA" w:rsidP="0006662D">
            <w:pPr>
              <w:rPr>
                <w:rFonts w:cs="Times New Roman"/>
              </w:rPr>
            </w:pPr>
            <w:r w:rsidRPr="00BC4590">
              <w:rPr>
                <w:rFonts w:cs="Times New Roman"/>
              </w:rPr>
              <w:t>Sửa các lỗi chế bản, lỗi chính tả</w:t>
            </w:r>
          </w:p>
        </w:tc>
        <w:tc>
          <w:tcPr>
            <w:tcW w:w="2835" w:type="dxa"/>
          </w:tcPr>
          <w:p w14:paraId="3E9BF2C7" w14:textId="77777777" w:rsidR="00AE0BEA" w:rsidRPr="00BC4590" w:rsidRDefault="00AE0BEA" w:rsidP="0006662D">
            <w:pPr>
              <w:rPr>
                <w:rFonts w:cs="Times New Roman"/>
              </w:rPr>
            </w:pPr>
            <w:r w:rsidRPr="00BC4590">
              <w:rPr>
                <w:rFonts w:cs="Times New Roman"/>
              </w:rPr>
              <w:t>Rà soát thường kỳ</w:t>
            </w:r>
          </w:p>
        </w:tc>
      </w:tr>
      <w:tr w:rsidR="00AE0BEA" w:rsidRPr="00BC4590" w14:paraId="50B4719A" w14:textId="77777777" w:rsidTr="00AE0BEA">
        <w:tc>
          <w:tcPr>
            <w:tcW w:w="633" w:type="dxa"/>
          </w:tcPr>
          <w:p w14:paraId="26D68C4B" w14:textId="77777777" w:rsidR="00AE0BEA" w:rsidRPr="00BC4590" w:rsidRDefault="00AE0BEA" w:rsidP="0006662D">
            <w:pPr>
              <w:spacing w:before="120"/>
              <w:rPr>
                <w:rFonts w:cs="Times New Roman"/>
              </w:rPr>
            </w:pPr>
            <w:r w:rsidRPr="00BC4590">
              <w:rPr>
                <w:rFonts w:cs="Times New Roman"/>
              </w:rPr>
              <w:t>2</w:t>
            </w:r>
          </w:p>
        </w:tc>
        <w:tc>
          <w:tcPr>
            <w:tcW w:w="1251" w:type="dxa"/>
          </w:tcPr>
          <w:p w14:paraId="0FD0E141" w14:textId="77777777" w:rsidR="00AE0BEA" w:rsidRPr="00BC4590" w:rsidRDefault="00AE0BEA" w:rsidP="0006662D">
            <w:pPr>
              <w:spacing w:before="120"/>
              <w:rPr>
                <w:rFonts w:cs="Times New Roman"/>
              </w:rPr>
            </w:pPr>
            <w:r w:rsidRPr="00BC4590">
              <w:rPr>
                <w:rFonts w:cs="Times New Roman"/>
              </w:rPr>
              <w:t>1.2.1-1(7),(8)</w:t>
            </w:r>
          </w:p>
        </w:tc>
        <w:tc>
          <w:tcPr>
            <w:tcW w:w="4779" w:type="dxa"/>
          </w:tcPr>
          <w:p w14:paraId="5B5E4371" w14:textId="77777777" w:rsidR="00AE0BEA" w:rsidRPr="00BC4590" w:rsidRDefault="00AE0BEA" w:rsidP="0006662D">
            <w:pPr>
              <w:spacing w:before="120" w:line="276" w:lineRule="auto"/>
              <w:ind w:left="397" w:hanging="454"/>
              <w:rPr>
                <w:rFonts w:cs="Times New Roman"/>
                <w:szCs w:val="24"/>
              </w:rPr>
            </w:pPr>
            <w:r w:rsidRPr="00BC4590">
              <w:rPr>
                <w:rFonts w:cs="Times New Roman"/>
                <w:b/>
                <w:szCs w:val="24"/>
              </w:rPr>
              <w:t>1</w:t>
            </w:r>
            <w:r w:rsidRPr="00BC4590">
              <w:rPr>
                <w:rFonts w:cs="Times New Roman"/>
                <w:szCs w:val="24"/>
              </w:rPr>
              <w:tab/>
              <w:t>Phải tiến hành thử thiết bị điện như nêu dưới đây phù hợp với các yêu cầu tương ứng trong Phần này tại xưởng chế tạo hoặc các xưởng khác có đầy đủ thiết bị cho việc thử và kiểm tra. Tuy nhiên, đối với thiết bị như nêu ở (4) và (5) mà có công suất nhỏ thì Đăng kiểm có thể xem xét miễn giảm một phần việc thử một cách thích hợp.</w:t>
            </w:r>
          </w:p>
          <w:p w14:paraId="4A4E352B" w14:textId="77777777" w:rsidR="00AE0BEA" w:rsidRPr="00BC4590" w:rsidRDefault="00AE0BEA" w:rsidP="0006662D">
            <w:pPr>
              <w:spacing w:before="120" w:line="276" w:lineRule="auto"/>
              <w:ind w:left="397" w:hanging="454"/>
              <w:rPr>
                <w:rFonts w:cs="Times New Roman"/>
                <w:szCs w:val="24"/>
              </w:rPr>
            </w:pPr>
            <w:r w:rsidRPr="00BC4590">
              <w:rPr>
                <w:rFonts w:cs="Times New Roman"/>
                <w:szCs w:val="24"/>
              </w:rPr>
              <w:t xml:space="preserve"> (7) </w:t>
            </w:r>
            <w:r w:rsidRPr="00BC4590">
              <w:rPr>
                <w:rFonts w:cs="Times New Roman"/>
                <w:szCs w:val="24"/>
              </w:rPr>
              <w:tab/>
              <w:t>Các bộ biến đổi bán dẫn động lực có công suất từ 5kW trở lên và thiết bị đi kèm chúng để cấp nguồn cho các thiết bị điện nêu ở (1) đến (5) trên.</w:t>
            </w:r>
          </w:p>
          <w:p w14:paraId="355A9AC6" w14:textId="77777777" w:rsidR="00AE0BEA" w:rsidRPr="00BC4590" w:rsidRDefault="00AE0BEA" w:rsidP="0006662D">
            <w:pPr>
              <w:spacing w:before="120" w:line="276" w:lineRule="auto"/>
              <w:ind w:left="397" w:hanging="454"/>
              <w:rPr>
                <w:rFonts w:cs="Times New Roman"/>
                <w:szCs w:val="24"/>
              </w:rPr>
            </w:pPr>
            <w:r w:rsidRPr="00BC4590" w:rsidDel="00563266">
              <w:rPr>
                <w:rFonts w:cs="Times New Roman"/>
                <w:szCs w:val="24"/>
              </w:rPr>
              <w:t xml:space="preserve"> </w:t>
            </w:r>
            <w:r w:rsidRPr="00BC4590">
              <w:rPr>
                <w:rFonts w:cs="Times New Roman"/>
                <w:szCs w:val="24"/>
              </w:rPr>
              <w:t>(8)</w:t>
            </w:r>
            <w:r w:rsidRPr="00BC4590">
              <w:rPr>
                <w:rFonts w:cs="Times New Roman"/>
                <w:szCs w:val="24"/>
              </w:rPr>
              <w:tab/>
              <w:t>Các thiết bị điện khác mà Đăng kiểm thấy cần thiết.</w:t>
            </w:r>
          </w:p>
          <w:p w14:paraId="6FF063D6" w14:textId="77777777" w:rsidR="00AE0BEA" w:rsidRPr="00BC4590" w:rsidRDefault="00AE0BEA" w:rsidP="0006662D">
            <w:pPr>
              <w:ind w:left="397"/>
              <w:rPr>
                <w:rFonts w:cs="Times New Roman"/>
              </w:rPr>
            </w:pPr>
          </w:p>
        </w:tc>
        <w:tc>
          <w:tcPr>
            <w:tcW w:w="4252" w:type="dxa"/>
          </w:tcPr>
          <w:p w14:paraId="7432F4A3" w14:textId="77777777" w:rsidR="00AE0BEA" w:rsidRPr="00BC4590" w:rsidRDefault="00AE0BEA" w:rsidP="0006662D">
            <w:pPr>
              <w:spacing w:before="120" w:line="276" w:lineRule="auto"/>
              <w:ind w:left="340" w:hanging="454"/>
              <w:rPr>
                <w:rFonts w:cs="Times New Roman"/>
                <w:szCs w:val="24"/>
              </w:rPr>
            </w:pPr>
            <w:r w:rsidRPr="00BC4590">
              <w:rPr>
                <w:rFonts w:cs="Times New Roman"/>
                <w:b/>
                <w:szCs w:val="24"/>
              </w:rPr>
              <w:t>1</w:t>
            </w:r>
            <w:r w:rsidRPr="00BC4590">
              <w:rPr>
                <w:rFonts w:cs="Times New Roman"/>
                <w:szCs w:val="24"/>
              </w:rPr>
              <w:tab/>
              <w:t>Phải tiến hành thử thiết bị điện như nêu dưới đây phù hợp với các yêu cầu tương ứng trong Phần này tại xưởng chế tạo hoặc các xưởng khác có đầy đủ thiết bị cho việc thử và kiểm tra. Tuy nhiên, đối với thiết bị như nêu ở (4) và (5) mà có công suất nhỏ thì Đăng kiểm có thể xem xét miễn giảm một phần việc thử một cách thích hợp.</w:t>
            </w:r>
          </w:p>
          <w:p w14:paraId="61E000A2" w14:textId="77777777" w:rsidR="00AE0BEA" w:rsidRPr="00BC4590" w:rsidRDefault="00AE0BEA" w:rsidP="0006662D">
            <w:pPr>
              <w:spacing w:line="276" w:lineRule="auto"/>
              <w:ind w:left="340" w:hanging="454"/>
              <w:rPr>
                <w:rFonts w:cs="Times New Roman"/>
                <w:szCs w:val="24"/>
              </w:rPr>
            </w:pPr>
          </w:p>
          <w:p w14:paraId="69852496" w14:textId="77777777" w:rsidR="00AE0BEA" w:rsidRPr="00BC4590" w:rsidRDefault="00AE0BEA" w:rsidP="0006662D">
            <w:pPr>
              <w:spacing w:line="276" w:lineRule="auto"/>
              <w:ind w:left="340" w:hanging="454"/>
              <w:rPr>
                <w:rFonts w:cs="Times New Roman"/>
                <w:szCs w:val="24"/>
              </w:rPr>
            </w:pPr>
            <w:r w:rsidRPr="00BC4590" w:rsidDel="00563266">
              <w:rPr>
                <w:rFonts w:cs="Times New Roman"/>
                <w:szCs w:val="24"/>
              </w:rPr>
              <w:t xml:space="preserve"> </w:t>
            </w:r>
            <w:r w:rsidRPr="00BC4590">
              <w:rPr>
                <w:rFonts w:cs="Times New Roman"/>
                <w:szCs w:val="24"/>
              </w:rPr>
              <w:t>(7)</w:t>
            </w:r>
            <w:r w:rsidRPr="00BC4590">
              <w:rPr>
                <w:rFonts w:cs="Times New Roman"/>
                <w:szCs w:val="24"/>
              </w:rPr>
              <w:tab/>
              <w:t>Các thiết bị điện khác mà Đăng kiểm thấy cần thiết.</w:t>
            </w:r>
          </w:p>
          <w:p w14:paraId="33D97140" w14:textId="77777777" w:rsidR="00AE0BEA" w:rsidRPr="00BC4590" w:rsidRDefault="00AE0BEA" w:rsidP="0006662D">
            <w:pPr>
              <w:rPr>
                <w:rFonts w:cs="Times New Roman"/>
              </w:rPr>
            </w:pPr>
          </w:p>
        </w:tc>
        <w:tc>
          <w:tcPr>
            <w:tcW w:w="2835" w:type="dxa"/>
          </w:tcPr>
          <w:p w14:paraId="37DA6729" w14:textId="77777777" w:rsidR="00AE0BEA" w:rsidRPr="00BC4590" w:rsidRDefault="00AE0BEA" w:rsidP="0006662D">
            <w:pPr>
              <w:spacing w:before="120"/>
              <w:rPr>
                <w:rFonts w:cs="Times New Roman"/>
              </w:rPr>
            </w:pPr>
            <w:r w:rsidRPr="00BC4590">
              <w:rPr>
                <w:rFonts w:cs="Times New Roman"/>
              </w:rPr>
              <w:t>Chuyển nội dung yêu cầu thử tại xưởng các bộ biến đổi bán dẫn sang thử chứng nhận kiểu</w:t>
            </w:r>
          </w:p>
        </w:tc>
      </w:tr>
      <w:tr w:rsidR="00AE0BEA" w:rsidRPr="00BC4590" w14:paraId="7E93EE06" w14:textId="77777777" w:rsidTr="00AE0BEA">
        <w:tc>
          <w:tcPr>
            <w:tcW w:w="633" w:type="dxa"/>
          </w:tcPr>
          <w:p w14:paraId="3576F564" w14:textId="77777777" w:rsidR="00AE0BEA" w:rsidRPr="00BC4590" w:rsidRDefault="00AE0BEA" w:rsidP="0006662D">
            <w:pPr>
              <w:spacing w:before="120"/>
              <w:rPr>
                <w:rFonts w:cs="Times New Roman"/>
              </w:rPr>
            </w:pPr>
            <w:r w:rsidRPr="00BC4590">
              <w:rPr>
                <w:rFonts w:cs="Times New Roman"/>
              </w:rPr>
              <w:t>3</w:t>
            </w:r>
          </w:p>
        </w:tc>
        <w:tc>
          <w:tcPr>
            <w:tcW w:w="1251" w:type="dxa"/>
          </w:tcPr>
          <w:p w14:paraId="2FB0CC01" w14:textId="77777777" w:rsidR="00AE0BEA" w:rsidRPr="00BC4590" w:rsidRDefault="00AE0BEA" w:rsidP="0006662D">
            <w:pPr>
              <w:spacing w:before="120"/>
              <w:rPr>
                <w:rFonts w:cs="Times New Roman"/>
              </w:rPr>
            </w:pPr>
            <w:r w:rsidRPr="00BC4590">
              <w:rPr>
                <w:rFonts w:cs="Times New Roman"/>
              </w:rPr>
              <w:t>1.2.1-4</w:t>
            </w:r>
          </w:p>
        </w:tc>
        <w:tc>
          <w:tcPr>
            <w:tcW w:w="4779" w:type="dxa"/>
          </w:tcPr>
          <w:p w14:paraId="2C8F1190" w14:textId="77777777" w:rsidR="00AE0BEA" w:rsidRPr="00BC4590" w:rsidRDefault="00AE0BEA" w:rsidP="0006662D">
            <w:pPr>
              <w:spacing w:before="120" w:line="276" w:lineRule="auto"/>
              <w:ind w:left="454" w:hanging="454"/>
              <w:rPr>
                <w:rFonts w:cs="Times New Roman"/>
                <w:szCs w:val="24"/>
              </w:rPr>
            </w:pPr>
            <w:r w:rsidRPr="00BC4590">
              <w:rPr>
                <w:rFonts w:cs="Times New Roman"/>
                <w:b/>
                <w:szCs w:val="24"/>
              </w:rPr>
              <w:t>4</w:t>
            </w:r>
            <w:r w:rsidRPr="00BC4590">
              <w:rPr>
                <w:rFonts w:cs="Times New Roman"/>
                <w:szCs w:val="24"/>
              </w:rPr>
              <w:tab/>
              <w:t>Thiết bị điện và cáp điện nêu từ (1) đến (6) dưới đây phải được thử kiểu cho mỗi kiểu sản phẩm:</w:t>
            </w:r>
          </w:p>
          <w:p w14:paraId="07A19AEE" w14:textId="77777777" w:rsidR="00AE0BEA" w:rsidRPr="00BC4590" w:rsidRDefault="00AE0BEA" w:rsidP="0006662D">
            <w:pPr>
              <w:spacing w:before="120" w:line="276" w:lineRule="auto"/>
              <w:ind w:left="908" w:hanging="454"/>
              <w:rPr>
                <w:rFonts w:cs="Times New Roman"/>
                <w:szCs w:val="24"/>
              </w:rPr>
            </w:pPr>
            <w:r w:rsidRPr="00BC4590">
              <w:rPr>
                <w:rFonts w:cs="Times New Roman"/>
                <w:szCs w:val="24"/>
              </w:rPr>
              <w:t>(1)</w:t>
            </w:r>
            <w:r w:rsidRPr="00BC4590">
              <w:rPr>
                <w:rFonts w:cs="Times New Roman"/>
                <w:szCs w:val="24"/>
              </w:rPr>
              <w:tab/>
              <w:t>Cầu chì;</w:t>
            </w:r>
          </w:p>
          <w:p w14:paraId="5DC1593A" w14:textId="77777777" w:rsidR="00AE0BEA" w:rsidRPr="00BC4590" w:rsidRDefault="00AE0BEA" w:rsidP="0006662D">
            <w:pPr>
              <w:spacing w:before="120" w:line="276" w:lineRule="auto"/>
              <w:ind w:left="908" w:hanging="454"/>
              <w:rPr>
                <w:rFonts w:cs="Times New Roman"/>
                <w:szCs w:val="24"/>
              </w:rPr>
            </w:pPr>
            <w:r w:rsidRPr="00BC4590">
              <w:rPr>
                <w:rFonts w:cs="Times New Roman"/>
                <w:szCs w:val="24"/>
              </w:rPr>
              <w:t>(2)</w:t>
            </w:r>
            <w:r w:rsidRPr="00BC4590">
              <w:rPr>
                <w:rFonts w:cs="Times New Roman"/>
                <w:szCs w:val="24"/>
              </w:rPr>
              <w:tab/>
              <w:t>Các bộ ngắt mạch;</w:t>
            </w:r>
          </w:p>
          <w:p w14:paraId="5D88EBD2" w14:textId="77777777" w:rsidR="00AE0BEA" w:rsidRPr="00BC4590" w:rsidRDefault="00AE0BEA" w:rsidP="0006662D">
            <w:pPr>
              <w:spacing w:before="120" w:line="276" w:lineRule="auto"/>
              <w:ind w:left="908" w:hanging="454"/>
              <w:rPr>
                <w:rFonts w:cs="Times New Roman"/>
                <w:szCs w:val="24"/>
              </w:rPr>
            </w:pPr>
            <w:r w:rsidRPr="00BC4590">
              <w:rPr>
                <w:rFonts w:cs="Times New Roman"/>
                <w:szCs w:val="24"/>
              </w:rPr>
              <w:t>(3)</w:t>
            </w:r>
            <w:r w:rsidRPr="00BC4590">
              <w:rPr>
                <w:rFonts w:cs="Times New Roman"/>
                <w:szCs w:val="24"/>
              </w:rPr>
              <w:tab/>
              <w:t>Các công tắc điện từ;</w:t>
            </w:r>
          </w:p>
          <w:p w14:paraId="68CBCAC0" w14:textId="77777777" w:rsidR="00AE0BEA" w:rsidRPr="00BC4590" w:rsidRDefault="00AE0BEA" w:rsidP="0006662D">
            <w:pPr>
              <w:spacing w:before="120" w:line="276" w:lineRule="auto"/>
              <w:ind w:left="908" w:hanging="454"/>
              <w:rPr>
                <w:rFonts w:cs="Times New Roman"/>
                <w:szCs w:val="24"/>
              </w:rPr>
            </w:pPr>
            <w:r w:rsidRPr="00BC4590">
              <w:rPr>
                <w:rFonts w:cs="Times New Roman"/>
                <w:szCs w:val="24"/>
              </w:rPr>
              <w:lastRenderedPageBreak/>
              <w:t>(4)</w:t>
            </w:r>
            <w:r w:rsidRPr="00BC4590">
              <w:rPr>
                <w:rFonts w:cs="Times New Roman"/>
                <w:szCs w:val="24"/>
              </w:rPr>
              <w:tab/>
              <w:t>Thiết bị điện phòng nổ;</w:t>
            </w:r>
          </w:p>
          <w:p w14:paraId="6D2E246E" w14:textId="77777777" w:rsidR="00AE0BEA" w:rsidRPr="00BC4590" w:rsidRDefault="00AE0BEA" w:rsidP="0006662D">
            <w:pPr>
              <w:spacing w:before="120" w:line="276" w:lineRule="auto"/>
              <w:ind w:left="908" w:hanging="454"/>
              <w:rPr>
                <w:rFonts w:cs="Times New Roman"/>
                <w:szCs w:val="24"/>
              </w:rPr>
            </w:pPr>
            <w:r w:rsidRPr="00BC4590">
              <w:rPr>
                <w:rFonts w:cs="Times New Roman"/>
                <w:szCs w:val="24"/>
              </w:rPr>
              <w:t>(5)</w:t>
            </w:r>
            <w:r w:rsidRPr="00BC4590">
              <w:rPr>
                <w:rFonts w:cs="Times New Roman"/>
                <w:szCs w:val="24"/>
              </w:rPr>
              <w:tab/>
              <w:t>Cáp điện động lực, chiếu sáng và liên lạc nội bộ,</w:t>
            </w:r>
          </w:p>
          <w:p w14:paraId="1E387365" w14:textId="77777777" w:rsidR="00AE0BEA" w:rsidRPr="00BC4590" w:rsidRDefault="00AE0BEA" w:rsidP="0006662D">
            <w:pPr>
              <w:spacing w:before="120" w:line="276" w:lineRule="auto"/>
              <w:ind w:left="397" w:hanging="454"/>
              <w:rPr>
                <w:rFonts w:cs="Times New Roman"/>
                <w:b/>
                <w:szCs w:val="24"/>
              </w:rPr>
            </w:pPr>
          </w:p>
        </w:tc>
        <w:tc>
          <w:tcPr>
            <w:tcW w:w="4252" w:type="dxa"/>
          </w:tcPr>
          <w:p w14:paraId="76AF9EAA" w14:textId="77777777" w:rsidR="00AE0BEA" w:rsidRPr="00BC4590" w:rsidRDefault="00AE0BEA" w:rsidP="0006662D">
            <w:pPr>
              <w:spacing w:before="120" w:line="276" w:lineRule="auto"/>
              <w:ind w:left="454" w:hanging="454"/>
              <w:rPr>
                <w:rFonts w:cs="Times New Roman"/>
                <w:szCs w:val="24"/>
              </w:rPr>
            </w:pPr>
            <w:r w:rsidRPr="00BC4590">
              <w:rPr>
                <w:rFonts w:cs="Times New Roman"/>
                <w:b/>
                <w:szCs w:val="24"/>
              </w:rPr>
              <w:lastRenderedPageBreak/>
              <w:t>4</w:t>
            </w:r>
            <w:r w:rsidRPr="00BC4590">
              <w:rPr>
                <w:rFonts w:cs="Times New Roman"/>
                <w:szCs w:val="24"/>
              </w:rPr>
              <w:tab/>
              <w:t>Thiết bị điện và cáp điện nêu từ (1) đến (6) dưới đây phải được thử kiểu cho mỗi kiểu sản phẩm:</w:t>
            </w:r>
          </w:p>
          <w:p w14:paraId="4A66C9B5" w14:textId="77777777" w:rsidR="00AE0BEA" w:rsidRPr="00BC4590" w:rsidRDefault="00AE0BEA" w:rsidP="0006662D">
            <w:pPr>
              <w:spacing w:before="120" w:line="276" w:lineRule="auto"/>
              <w:ind w:left="908" w:hanging="454"/>
              <w:rPr>
                <w:rFonts w:cs="Times New Roman"/>
                <w:szCs w:val="24"/>
              </w:rPr>
            </w:pPr>
            <w:r w:rsidRPr="00BC4590">
              <w:rPr>
                <w:rFonts w:cs="Times New Roman"/>
                <w:szCs w:val="24"/>
              </w:rPr>
              <w:t>(1)</w:t>
            </w:r>
            <w:r w:rsidRPr="00BC4590">
              <w:rPr>
                <w:rFonts w:cs="Times New Roman"/>
                <w:szCs w:val="24"/>
              </w:rPr>
              <w:tab/>
              <w:t>Cầu chì;</w:t>
            </w:r>
          </w:p>
          <w:p w14:paraId="6454F899" w14:textId="77777777" w:rsidR="00AE0BEA" w:rsidRPr="00BC4590" w:rsidRDefault="00AE0BEA" w:rsidP="0006662D">
            <w:pPr>
              <w:spacing w:before="120" w:line="276" w:lineRule="auto"/>
              <w:ind w:left="908" w:hanging="454"/>
              <w:rPr>
                <w:rFonts w:cs="Times New Roman"/>
                <w:szCs w:val="24"/>
              </w:rPr>
            </w:pPr>
            <w:r w:rsidRPr="00BC4590">
              <w:rPr>
                <w:rFonts w:cs="Times New Roman"/>
                <w:szCs w:val="24"/>
              </w:rPr>
              <w:t>(2)</w:t>
            </w:r>
            <w:r w:rsidRPr="00BC4590">
              <w:rPr>
                <w:rFonts w:cs="Times New Roman"/>
                <w:szCs w:val="24"/>
              </w:rPr>
              <w:tab/>
              <w:t>Các bộ ngắt mạch;</w:t>
            </w:r>
          </w:p>
          <w:p w14:paraId="2AD1E93D" w14:textId="77777777" w:rsidR="00AE0BEA" w:rsidRPr="00BC4590" w:rsidRDefault="00AE0BEA" w:rsidP="0006662D">
            <w:pPr>
              <w:spacing w:before="120" w:line="276" w:lineRule="auto"/>
              <w:ind w:left="908" w:hanging="454"/>
              <w:rPr>
                <w:rFonts w:cs="Times New Roman"/>
                <w:szCs w:val="24"/>
              </w:rPr>
            </w:pPr>
            <w:r w:rsidRPr="00BC4590">
              <w:rPr>
                <w:rFonts w:cs="Times New Roman"/>
                <w:szCs w:val="24"/>
              </w:rPr>
              <w:t>(3)</w:t>
            </w:r>
            <w:r w:rsidRPr="00BC4590">
              <w:rPr>
                <w:rFonts w:cs="Times New Roman"/>
                <w:szCs w:val="24"/>
              </w:rPr>
              <w:tab/>
              <w:t>Các công tắc điện từ;</w:t>
            </w:r>
          </w:p>
          <w:p w14:paraId="51ED92F7" w14:textId="77777777" w:rsidR="00AE0BEA" w:rsidRPr="00BC4590" w:rsidRDefault="00AE0BEA" w:rsidP="0006662D">
            <w:pPr>
              <w:spacing w:before="120" w:line="276" w:lineRule="auto"/>
              <w:ind w:left="908" w:hanging="454"/>
              <w:rPr>
                <w:rFonts w:cs="Times New Roman"/>
                <w:szCs w:val="24"/>
              </w:rPr>
            </w:pPr>
            <w:r w:rsidRPr="00BC4590">
              <w:rPr>
                <w:rFonts w:cs="Times New Roman"/>
                <w:szCs w:val="24"/>
              </w:rPr>
              <w:lastRenderedPageBreak/>
              <w:t>(4)</w:t>
            </w:r>
            <w:r w:rsidRPr="00BC4590">
              <w:rPr>
                <w:rFonts w:cs="Times New Roman"/>
                <w:szCs w:val="24"/>
              </w:rPr>
              <w:tab/>
              <w:t>Thiết bị điện phòng nổ;</w:t>
            </w:r>
          </w:p>
          <w:p w14:paraId="222BE45A" w14:textId="77777777" w:rsidR="00AE0BEA" w:rsidRPr="00BC4590" w:rsidRDefault="00AE0BEA" w:rsidP="0006662D">
            <w:pPr>
              <w:spacing w:before="120" w:line="276" w:lineRule="auto"/>
              <w:ind w:left="908" w:hanging="454"/>
              <w:rPr>
                <w:rFonts w:cs="Times New Roman"/>
                <w:szCs w:val="24"/>
              </w:rPr>
            </w:pPr>
            <w:r w:rsidRPr="00BC4590">
              <w:rPr>
                <w:rFonts w:cs="Times New Roman"/>
                <w:szCs w:val="24"/>
              </w:rPr>
              <w:t>(5)</w:t>
            </w:r>
            <w:r w:rsidRPr="00BC4590">
              <w:rPr>
                <w:rFonts w:cs="Times New Roman"/>
                <w:szCs w:val="24"/>
              </w:rPr>
              <w:tab/>
              <w:t>Cáp điện động lực, chiếu sáng và liên lạc nội bộ,</w:t>
            </w:r>
          </w:p>
          <w:p w14:paraId="08E40347" w14:textId="77777777" w:rsidR="00AE0BEA" w:rsidRPr="00BC4590" w:rsidRDefault="00AE0BEA" w:rsidP="0006662D">
            <w:pPr>
              <w:spacing w:before="120" w:line="276" w:lineRule="auto"/>
              <w:ind w:left="908" w:hanging="454"/>
              <w:rPr>
                <w:rFonts w:cs="Times New Roman"/>
                <w:szCs w:val="24"/>
              </w:rPr>
            </w:pPr>
            <w:r w:rsidRPr="00BC4590">
              <w:rPr>
                <w:rFonts w:cs="Times New Roman"/>
                <w:szCs w:val="24"/>
              </w:rPr>
              <w:t>(6)</w:t>
            </w:r>
            <w:r w:rsidRPr="00BC4590">
              <w:rPr>
                <w:rFonts w:cs="Times New Roman"/>
                <w:szCs w:val="24"/>
              </w:rPr>
              <w:tab/>
              <w:t>Bộ biến đổi bán dẫn dùng để cấp nguồn có công suất bằng và lớn hơn 5 kW được dùng làm nguồn cấp cho các thiết bị điện được nêu ở -1(1) đến (5) ở trên.</w:t>
            </w:r>
          </w:p>
          <w:p w14:paraId="2E5E5F36" w14:textId="77777777" w:rsidR="00AE0BEA" w:rsidRPr="00BC4590" w:rsidRDefault="00AE0BEA" w:rsidP="0006662D">
            <w:pPr>
              <w:spacing w:before="120" w:line="276" w:lineRule="auto"/>
              <w:ind w:left="340" w:hanging="454"/>
              <w:rPr>
                <w:rFonts w:cs="Times New Roman"/>
                <w:b/>
                <w:szCs w:val="24"/>
              </w:rPr>
            </w:pPr>
          </w:p>
        </w:tc>
        <w:tc>
          <w:tcPr>
            <w:tcW w:w="2835" w:type="dxa"/>
          </w:tcPr>
          <w:p w14:paraId="757758BB" w14:textId="77777777" w:rsidR="00AE0BEA" w:rsidRPr="00BC4590" w:rsidRDefault="00AE0BEA" w:rsidP="0006662D">
            <w:pPr>
              <w:spacing w:before="120"/>
              <w:rPr>
                <w:rFonts w:cs="Times New Roman"/>
              </w:rPr>
            </w:pPr>
            <w:r w:rsidRPr="00BC4590">
              <w:rPr>
                <w:rFonts w:cs="Times New Roman"/>
              </w:rPr>
              <w:lastRenderedPageBreak/>
              <w:t>Xem mục 2 trên</w:t>
            </w:r>
          </w:p>
        </w:tc>
      </w:tr>
      <w:tr w:rsidR="00AE0BEA" w:rsidRPr="00BC4590" w14:paraId="2ED91783" w14:textId="77777777" w:rsidTr="00AE0BEA">
        <w:tc>
          <w:tcPr>
            <w:tcW w:w="633" w:type="dxa"/>
          </w:tcPr>
          <w:p w14:paraId="0C1F5232" w14:textId="77777777" w:rsidR="00AE0BEA" w:rsidRPr="00BC4590" w:rsidRDefault="00AE0BEA" w:rsidP="0006662D">
            <w:pPr>
              <w:spacing w:before="120"/>
              <w:rPr>
                <w:rFonts w:cs="Times New Roman"/>
              </w:rPr>
            </w:pPr>
            <w:r w:rsidRPr="00BC4590">
              <w:rPr>
                <w:rFonts w:cs="Times New Roman"/>
              </w:rPr>
              <w:lastRenderedPageBreak/>
              <w:t>4</w:t>
            </w:r>
          </w:p>
        </w:tc>
        <w:tc>
          <w:tcPr>
            <w:tcW w:w="1251" w:type="dxa"/>
          </w:tcPr>
          <w:p w14:paraId="28A0FEF0" w14:textId="77777777" w:rsidR="00AE0BEA" w:rsidRPr="00BC4590" w:rsidRDefault="00AE0BEA" w:rsidP="0006662D">
            <w:pPr>
              <w:spacing w:before="120"/>
              <w:rPr>
                <w:rFonts w:cs="Times New Roman"/>
              </w:rPr>
            </w:pPr>
            <w:r w:rsidRPr="00BC4590">
              <w:rPr>
                <w:rFonts w:cs="Times New Roman"/>
              </w:rPr>
              <w:t>2.3.13</w:t>
            </w:r>
          </w:p>
        </w:tc>
        <w:tc>
          <w:tcPr>
            <w:tcW w:w="4779" w:type="dxa"/>
          </w:tcPr>
          <w:p w14:paraId="43610E8F" w14:textId="77777777" w:rsidR="00AE0BEA" w:rsidRPr="00BC4590" w:rsidRDefault="00AE0BEA" w:rsidP="0006662D">
            <w:pPr>
              <w:spacing w:before="120" w:line="276" w:lineRule="auto"/>
              <w:ind w:left="454" w:hanging="454"/>
              <w:rPr>
                <w:rFonts w:cs="Times New Roman"/>
                <w:szCs w:val="24"/>
              </w:rPr>
            </w:pPr>
            <w:r w:rsidRPr="00BC4590">
              <w:rPr>
                <w:rFonts w:cs="Times New Roman"/>
                <w:szCs w:val="24"/>
              </w:rPr>
              <w:t>Không có</w:t>
            </w:r>
          </w:p>
        </w:tc>
        <w:tc>
          <w:tcPr>
            <w:tcW w:w="4252" w:type="dxa"/>
          </w:tcPr>
          <w:p w14:paraId="7D7867D3" w14:textId="77777777" w:rsidR="00AE0BEA" w:rsidRPr="00BC4590" w:rsidRDefault="00AE0BEA" w:rsidP="0006662D">
            <w:pPr>
              <w:spacing w:before="120" w:line="288" w:lineRule="auto"/>
              <w:ind w:left="454" w:hanging="454"/>
              <w:rPr>
                <w:rFonts w:cs="Times New Roman"/>
                <w:b/>
              </w:rPr>
            </w:pPr>
            <w:r w:rsidRPr="00BC4590">
              <w:rPr>
                <w:rFonts w:cs="Times New Roman"/>
                <w:b/>
              </w:rPr>
              <w:t>2.3.13</w:t>
            </w:r>
            <w:r w:rsidRPr="00BC4590">
              <w:rPr>
                <w:rFonts w:cs="Times New Roman"/>
                <w:b/>
              </w:rPr>
              <w:tab/>
              <w:t>Bộ lọc sóng hài</w:t>
            </w:r>
          </w:p>
          <w:p w14:paraId="0F340EBA" w14:textId="77777777" w:rsidR="00AE0BEA" w:rsidRPr="00BC4590" w:rsidRDefault="00AE0BEA" w:rsidP="0006662D">
            <w:pPr>
              <w:pStyle w:val="StyleBoldLeft0cmHanging08cmBefore6pt"/>
              <w:spacing w:before="120" w:line="288" w:lineRule="auto"/>
              <w:rPr>
                <w:rFonts w:ascii="Times New Roman" w:hAnsi="Times New Roman"/>
                <w:b w:val="0"/>
                <w:szCs w:val="22"/>
              </w:rPr>
            </w:pPr>
            <w:r w:rsidRPr="00BC4590">
              <w:rPr>
                <w:rFonts w:ascii="Times New Roman" w:hAnsi="Times New Roman"/>
                <w:szCs w:val="22"/>
              </w:rPr>
              <w:t>1</w:t>
            </w:r>
            <w:r w:rsidRPr="00BC4590">
              <w:rPr>
                <w:rFonts w:ascii="Times New Roman" w:hAnsi="Times New Roman"/>
                <w:szCs w:val="22"/>
              </w:rPr>
              <w:tab/>
            </w:r>
            <w:r w:rsidRPr="00BC4590">
              <w:rPr>
                <w:rFonts w:ascii="Times New Roman" w:hAnsi="Times New Roman"/>
                <w:b w:val="0"/>
                <w:szCs w:val="22"/>
              </w:rPr>
              <w:t xml:space="preserve">Khi bộ lọc sóng hài được lắp đặt trên thanh dẫn chính, trừ khi các mạch động cơ điện đơn lẻ được lắp đặt bộ lọc sóng hài, thì phải trang bị thiết bị để giám sát liên tục trị số tổng độ méo sóng hài (THD) trên thanh dẫn chính và phải có báo động cho thuyền viên biết khi trị số trên vượt quá giới hạn được nêu ở 2.1.2-4. Trị số tổng độ méo sóng hài (THD) phải được ghi lại trong nhật ký máy, nhưng cũng có thể ghi lại dưới dạng điện trong trường hợp buồng máy có </w:t>
            </w:r>
            <w:r w:rsidRPr="00BC4590">
              <w:rPr>
                <w:rFonts w:ascii="Times New Roman" w:hAnsi="Times New Roman"/>
                <w:b w:val="0"/>
                <w:szCs w:val="22"/>
              </w:rPr>
              <w:lastRenderedPageBreak/>
              <w:t>bố trí hệ thống tự động ghi các trị số này.</w:t>
            </w:r>
          </w:p>
          <w:p w14:paraId="5B25BFD3" w14:textId="77777777" w:rsidR="00AE0BEA" w:rsidRPr="00BC4590" w:rsidRDefault="00AE0BEA" w:rsidP="0006662D">
            <w:pPr>
              <w:pStyle w:val="StyleBoldLeft0cmHanging08cmBefore6pt"/>
              <w:spacing w:before="120" w:line="288" w:lineRule="auto"/>
              <w:rPr>
                <w:rFonts w:ascii="Times New Roman" w:hAnsi="Times New Roman"/>
                <w:b w:val="0"/>
                <w:szCs w:val="22"/>
              </w:rPr>
            </w:pPr>
            <w:r w:rsidRPr="00BC4590">
              <w:rPr>
                <w:rFonts w:ascii="Times New Roman" w:hAnsi="Times New Roman"/>
                <w:szCs w:val="22"/>
              </w:rPr>
              <w:t>2</w:t>
            </w:r>
            <w:r w:rsidRPr="00BC4590">
              <w:rPr>
                <w:rFonts w:ascii="Times New Roman" w:hAnsi="Times New Roman"/>
                <w:szCs w:val="22"/>
              </w:rPr>
              <w:tab/>
            </w:r>
            <w:r w:rsidRPr="00BC4590">
              <w:rPr>
                <w:rFonts w:ascii="Times New Roman" w:hAnsi="Times New Roman"/>
                <w:b w:val="0"/>
                <w:szCs w:val="22"/>
              </w:rPr>
              <w:t>Thiết bị bảo vệ bộ lọc sóng hài được chỉ ra ở -1 phải thỏa mãn các yêu cầu sau:</w:t>
            </w:r>
          </w:p>
          <w:p w14:paraId="523CDBB7" w14:textId="77777777" w:rsidR="00AE0BEA" w:rsidRPr="00BC4590" w:rsidRDefault="00AE0BEA" w:rsidP="0006662D">
            <w:pPr>
              <w:pStyle w:val="StyleBoldLeft0cmHanging08cmBefore6pt"/>
              <w:spacing w:before="120" w:line="288" w:lineRule="auto"/>
              <w:rPr>
                <w:rFonts w:ascii="Times New Roman" w:hAnsi="Times New Roman"/>
                <w:b w:val="0"/>
                <w:szCs w:val="22"/>
              </w:rPr>
            </w:pPr>
            <w:r w:rsidRPr="00BC4590">
              <w:rPr>
                <w:rFonts w:ascii="Times New Roman" w:hAnsi="Times New Roman"/>
                <w:b w:val="0"/>
                <w:szCs w:val="22"/>
              </w:rPr>
              <w:tab/>
              <w:t>(1)</w:t>
            </w:r>
            <w:r w:rsidRPr="00BC4590">
              <w:rPr>
                <w:rFonts w:ascii="Times New Roman" w:hAnsi="Times New Roman"/>
                <w:b w:val="0"/>
                <w:szCs w:val="22"/>
              </w:rPr>
              <w:tab/>
              <w:t>Thiết bị phải phát ra báo động khi có tác động bảo vệ mạch lọc sóng hài;</w:t>
            </w:r>
          </w:p>
          <w:p w14:paraId="03C5E210" w14:textId="77777777" w:rsidR="00AE0BEA" w:rsidRPr="00BC4590" w:rsidRDefault="00AE0BEA" w:rsidP="0006662D">
            <w:pPr>
              <w:pStyle w:val="StyleBoldLeft0cmHanging08cmBefore6pt"/>
              <w:spacing w:before="120" w:line="288" w:lineRule="auto"/>
              <w:rPr>
                <w:rFonts w:ascii="Times New Roman" w:hAnsi="Times New Roman"/>
                <w:b w:val="0"/>
                <w:szCs w:val="22"/>
              </w:rPr>
            </w:pPr>
            <w:r w:rsidRPr="00BC4590">
              <w:rPr>
                <w:rFonts w:ascii="Times New Roman" w:hAnsi="Times New Roman"/>
                <w:b w:val="0"/>
                <w:szCs w:val="22"/>
              </w:rPr>
              <w:tab/>
              <w:t>(2)</w:t>
            </w:r>
            <w:r w:rsidRPr="00BC4590">
              <w:rPr>
                <w:rFonts w:ascii="Times New Roman" w:hAnsi="Times New Roman"/>
                <w:b w:val="0"/>
                <w:szCs w:val="22"/>
              </w:rPr>
              <w:tab/>
              <w:t>Việc bảo vệ mạch bộ lọc sóng hài phải được bố trí các yêu cầu dưới đây:</w:t>
            </w:r>
          </w:p>
          <w:p w14:paraId="597E2679" w14:textId="77777777" w:rsidR="00AE0BEA" w:rsidRPr="00BC4590" w:rsidRDefault="00AE0BEA" w:rsidP="0006662D">
            <w:pPr>
              <w:pStyle w:val="StyleBoldLeft0cmHanging08cmBefore6pt"/>
              <w:spacing w:before="120" w:line="288" w:lineRule="auto"/>
              <w:ind w:left="1362" w:hanging="447"/>
              <w:rPr>
                <w:rFonts w:ascii="Times New Roman" w:hAnsi="Times New Roman"/>
                <w:b w:val="0"/>
                <w:szCs w:val="22"/>
              </w:rPr>
            </w:pPr>
            <w:r w:rsidRPr="00BC4590">
              <w:rPr>
                <w:rFonts w:ascii="Times New Roman" w:hAnsi="Times New Roman"/>
                <w:b w:val="0"/>
                <w:szCs w:val="22"/>
              </w:rPr>
              <w:t>(a)</w:t>
            </w:r>
            <w:r w:rsidRPr="00BC4590">
              <w:rPr>
                <w:rFonts w:ascii="Times New Roman" w:hAnsi="Times New Roman"/>
                <w:b w:val="0"/>
                <w:szCs w:val="22"/>
              </w:rPr>
              <w:tab/>
              <w:t>Bộ lọc sóng hài phải được bố trí như là bộ lọc 3 pha có bảo vệ riêng rẽ cho mỗi pha. Tác động của thiết bị bảo vệ cho mỗi pha đơn lẻ sẽ dẫn đến tự động ngắt toàn bộ mạch lọc.</w:t>
            </w:r>
          </w:p>
          <w:p w14:paraId="5796E5AB" w14:textId="77777777" w:rsidR="00AE0BEA" w:rsidRPr="00BC4590" w:rsidRDefault="00AE0BEA" w:rsidP="0006662D">
            <w:pPr>
              <w:pStyle w:val="StyleBoldLeft0cmHanging08cmBefore6pt"/>
              <w:spacing w:before="120" w:line="288" w:lineRule="auto"/>
              <w:ind w:left="1362" w:hanging="447"/>
              <w:rPr>
                <w:rFonts w:ascii="Times New Roman" w:hAnsi="Times New Roman"/>
                <w:b w:val="0"/>
                <w:szCs w:val="22"/>
              </w:rPr>
            </w:pPr>
            <w:r w:rsidRPr="00BC4590">
              <w:rPr>
                <w:rFonts w:ascii="Times New Roman" w:hAnsi="Times New Roman"/>
                <w:b w:val="0"/>
                <w:szCs w:val="22"/>
              </w:rPr>
              <w:t>(b)</w:t>
            </w:r>
            <w:r w:rsidRPr="00BC4590">
              <w:rPr>
                <w:rFonts w:ascii="Times New Roman" w:hAnsi="Times New Roman"/>
                <w:b w:val="0"/>
                <w:szCs w:val="22"/>
              </w:rPr>
              <w:tab/>
              <w:t xml:space="preserve">Phải tranng bị hệ thống phát hiện mất cân bằng dòng điện độc lập với thiết bị bảo vệ quá dòng để báo động cho thuyền viên biết </w:t>
            </w:r>
            <w:r w:rsidRPr="00BC4590">
              <w:rPr>
                <w:rFonts w:ascii="Times New Roman" w:hAnsi="Times New Roman"/>
                <w:b w:val="0"/>
                <w:szCs w:val="22"/>
              </w:rPr>
              <w:lastRenderedPageBreak/>
              <w:t>khi xảy ra mất cân bằng dóng điện.</w:t>
            </w:r>
          </w:p>
          <w:p w14:paraId="52F5B8AC" w14:textId="77777777" w:rsidR="00AE0BEA" w:rsidRPr="00BC4590" w:rsidRDefault="00AE0BEA" w:rsidP="0006662D">
            <w:pPr>
              <w:pStyle w:val="StyleBoldLeft0cmHanging08cmBefore6pt"/>
              <w:spacing w:before="120" w:line="288" w:lineRule="auto"/>
              <w:ind w:left="907" w:hanging="481"/>
              <w:rPr>
                <w:rFonts w:ascii="Times New Roman" w:hAnsi="Times New Roman"/>
                <w:b w:val="0"/>
                <w:szCs w:val="22"/>
              </w:rPr>
            </w:pPr>
            <w:r w:rsidRPr="00BC4590">
              <w:rPr>
                <w:rFonts w:ascii="Times New Roman" w:hAnsi="Times New Roman"/>
                <w:b w:val="0"/>
                <w:szCs w:val="22"/>
              </w:rPr>
              <w:t>3)</w:t>
            </w:r>
            <w:r w:rsidRPr="00BC4590">
              <w:rPr>
                <w:rFonts w:ascii="Times New Roman" w:hAnsi="Times New Roman"/>
                <w:b w:val="0"/>
                <w:szCs w:val="22"/>
              </w:rPr>
              <w:tab/>
              <w:t>Phải xem xét đến việc bảo vệ bổ sung cho các phần tử điện dung riêng rẽ, chẳng hạn như các van giảm áp hoặc bộ ngắt quá áp suất, để bảo vệ tránh hư hỏng do rò rỉ. Việc xem xét này cần phải quan tâm đến kiểu của tụ điện được sử dụng.</w:t>
            </w:r>
          </w:p>
          <w:p w14:paraId="37BA7960" w14:textId="77777777" w:rsidR="00AE0BEA" w:rsidRPr="00BC4590" w:rsidRDefault="00AE0BEA" w:rsidP="0006662D">
            <w:pPr>
              <w:spacing w:before="120" w:line="276" w:lineRule="auto"/>
              <w:ind w:left="454" w:hanging="454"/>
              <w:rPr>
                <w:rFonts w:cs="Times New Roman"/>
              </w:rPr>
            </w:pPr>
          </w:p>
        </w:tc>
        <w:tc>
          <w:tcPr>
            <w:tcW w:w="2835" w:type="dxa"/>
          </w:tcPr>
          <w:p w14:paraId="07CF1804" w14:textId="77777777" w:rsidR="00AE0BEA" w:rsidRPr="00BC4590" w:rsidRDefault="00AE0BEA" w:rsidP="0006662D">
            <w:pPr>
              <w:spacing w:before="120"/>
              <w:rPr>
                <w:rFonts w:cs="Times New Roman"/>
              </w:rPr>
            </w:pPr>
            <w:r w:rsidRPr="00BC4590">
              <w:rPr>
                <w:rFonts w:cs="Times New Roman"/>
              </w:rPr>
              <w:lastRenderedPageBreak/>
              <w:t>Bổ sung yêu cầu đối với thiết bị mới được sử dụng trên tàu, phù hợp với Công ước quốc tế và Quy phạm của các tổ chức đăng kiểm trên thế giới.</w:t>
            </w:r>
          </w:p>
        </w:tc>
      </w:tr>
      <w:tr w:rsidR="00AE0BEA" w:rsidRPr="00BC4590" w14:paraId="07AE36DC" w14:textId="77777777" w:rsidTr="00AE0BEA">
        <w:tc>
          <w:tcPr>
            <w:tcW w:w="633" w:type="dxa"/>
          </w:tcPr>
          <w:p w14:paraId="5967D00F" w14:textId="77777777" w:rsidR="00AE0BEA" w:rsidRPr="00BC4590" w:rsidRDefault="00AE0BEA" w:rsidP="0006662D">
            <w:pPr>
              <w:spacing w:before="120"/>
              <w:rPr>
                <w:rFonts w:cs="Times New Roman"/>
              </w:rPr>
            </w:pPr>
            <w:r w:rsidRPr="00BC4590">
              <w:rPr>
                <w:rFonts w:cs="Times New Roman"/>
              </w:rPr>
              <w:lastRenderedPageBreak/>
              <w:t>5</w:t>
            </w:r>
          </w:p>
        </w:tc>
        <w:tc>
          <w:tcPr>
            <w:tcW w:w="1251" w:type="dxa"/>
          </w:tcPr>
          <w:p w14:paraId="7EA5B69F" w14:textId="77777777" w:rsidR="00AE0BEA" w:rsidRPr="00BC4590" w:rsidRDefault="00AE0BEA" w:rsidP="0006662D">
            <w:pPr>
              <w:spacing w:before="120"/>
              <w:rPr>
                <w:rFonts w:cs="Times New Roman"/>
              </w:rPr>
            </w:pPr>
            <w:r w:rsidRPr="00BC4590">
              <w:rPr>
                <w:rFonts w:cs="Times New Roman"/>
              </w:rPr>
              <w:t>2.4.5(1)</w:t>
            </w:r>
          </w:p>
        </w:tc>
        <w:tc>
          <w:tcPr>
            <w:tcW w:w="4779" w:type="dxa"/>
          </w:tcPr>
          <w:p w14:paraId="365BF689" w14:textId="77777777" w:rsidR="00AE0BEA" w:rsidRPr="00BC4590" w:rsidRDefault="00AE0BEA" w:rsidP="0006662D">
            <w:pPr>
              <w:spacing w:before="120" w:line="276" w:lineRule="auto"/>
              <w:ind w:left="340" w:hanging="454"/>
              <w:rPr>
                <w:rFonts w:cs="Times New Roman"/>
                <w:szCs w:val="24"/>
              </w:rPr>
            </w:pPr>
            <w:r w:rsidRPr="00BC4590">
              <w:rPr>
                <w:rFonts w:cs="Times New Roman"/>
                <w:szCs w:val="24"/>
              </w:rPr>
              <w:t>(1)</w:t>
            </w:r>
            <w:r w:rsidRPr="00BC4590">
              <w:rPr>
                <w:rFonts w:cs="Times New Roman"/>
                <w:szCs w:val="24"/>
              </w:rPr>
              <w:tab/>
              <w:t>Khả năng quá dòng</w:t>
            </w:r>
          </w:p>
          <w:p w14:paraId="010DBA85" w14:textId="77777777" w:rsidR="00AE0BEA" w:rsidRPr="00BC4590" w:rsidRDefault="00AE0BEA" w:rsidP="0006662D">
            <w:pPr>
              <w:spacing w:before="120" w:line="276" w:lineRule="auto"/>
              <w:rPr>
                <w:rFonts w:cs="Times New Roman"/>
                <w:szCs w:val="24"/>
              </w:rPr>
            </w:pPr>
            <w:r w:rsidRPr="00BC4590">
              <w:rPr>
                <w:rFonts w:cs="Times New Roman"/>
                <w:szCs w:val="24"/>
              </w:rPr>
              <w:t>(a)</w:t>
            </w:r>
            <w:r w:rsidRPr="00BC4590">
              <w:rPr>
                <w:rFonts w:cs="Times New Roman"/>
                <w:szCs w:val="24"/>
              </w:rPr>
              <w:tab/>
              <w:t>Các máy phát điện xoay chiều</w:t>
            </w:r>
          </w:p>
          <w:p w14:paraId="06B91E24" w14:textId="77777777" w:rsidR="00AE0BEA" w:rsidRPr="00BC4590" w:rsidRDefault="00AE0BEA" w:rsidP="0006662D">
            <w:pPr>
              <w:spacing w:before="120" w:line="276" w:lineRule="auto"/>
              <w:ind w:left="1815" w:hanging="454"/>
              <w:rPr>
                <w:rFonts w:cs="Times New Roman"/>
                <w:szCs w:val="24"/>
              </w:rPr>
            </w:pPr>
            <w:r w:rsidRPr="00BC4590">
              <w:rPr>
                <w:rFonts w:cs="Times New Roman"/>
                <w:szCs w:val="24"/>
              </w:rPr>
              <w:t>150% dòng định mức:</w:t>
            </w:r>
            <w:r w:rsidRPr="00BC4590">
              <w:rPr>
                <w:rFonts w:cs="Times New Roman"/>
                <w:szCs w:val="24"/>
              </w:rPr>
              <w:tab/>
            </w:r>
            <w:r w:rsidRPr="00BC4590">
              <w:rPr>
                <w:rFonts w:cs="Times New Roman"/>
                <w:szCs w:val="24"/>
              </w:rPr>
              <w:tab/>
            </w:r>
            <w:r w:rsidRPr="00BC4590">
              <w:rPr>
                <w:rFonts w:cs="Times New Roman"/>
                <w:szCs w:val="24"/>
              </w:rPr>
              <w:tab/>
            </w:r>
            <w:r w:rsidRPr="00BC4590">
              <w:rPr>
                <w:rFonts w:cs="Times New Roman"/>
                <w:szCs w:val="24"/>
              </w:rPr>
              <w:tab/>
            </w:r>
            <w:r w:rsidRPr="00BC4590">
              <w:rPr>
                <w:rFonts w:cs="Times New Roman"/>
                <w:szCs w:val="24"/>
              </w:rPr>
              <w:tab/>
            </w:r>
            <w:r w:rsidRPr="00BC4590">
              <w:rPr>
                <w:rFonts w:cs="Times New Roman"/>
                <w:szCs w:val="24"/>
              </w:rPr>
              <w:tab/>
            </w:r>
            <w:r w:rsidRPr="00BC4590">
              <w:rPr>
                <w:rFonts w:cs="Times New Roman"/>
                <w:szCs w:val="24"/>
              </w:rPr>
              <w:tab/>
            </w:r>
            <w:r w:rsidRPr="00BC4590">
              <w:rPr>
                <w:rFonts w:cs="Times New Roman"/>
                <w:szCs w:val="24"/>
              </w:rPr>
              <w:tab/>
              <w:t>30 giây</w:t>
            </w:r>
            <w:r w:rsidRPr="00BC4590">
              <w:rPr>
                <w:rFonts w:cs="Times New Roman"/>
                <w:szCs w:val="24"/>
              </w:rPr>
              <w:tab/>
            </w:r>
            <w:r w:rsidRPr="00BC4590">
              <w:rPr>
                <w:rFonts w:cs="Times New Roman"/>
                <w:szCs w:val="24"/>
              </w:rPr>
              <w:tab/>
            </w:r>
            <w:r w:rsidRPr="00BC4590">
              <w:rPr>
                <w:rFonts w:cs="Times New Roman"/>
                <w:szCs w:val="24"/>
              </w:rPr>
              <w:tab/>
              <w:t>.</w:t>
            </w:r>
          </w:p>
          <w:p w14:paraId="06C609CC" w14:textId="77777777" w:rsidR="00AE0BEA" w:rsidRPr="00BC4590" w:rsidRDefault="00AE0BEA" w:rsidP="0006662D">
            <w:pPr>
              <w:spacing w:before="120" w:line="276" w:lineRule="auto"/>
              <w:rPr>
                <w:rFonts w:cs="Times New Roman"/>
                <w:szCs w:val="24"/>
              </w:rPr>
            </w:pPr>
            <w:r w:rsidRPr="00BC4590">
              <w:rPr>
                <w:rFonts w:cs="Times New Roman"/>
                <w:szCs w:val="24"/>
              </w:rPr>
              <w:t xml:space="preserve"> (b)</w:t>
            </w:r>
            <w:r w:rsidRPr="00BC4590">
              <w:rPr>
                <w:rFonts w:cs="Times New Roman"/>
                <w:szCs w:val="24"/>
              </w:rPr>
              <w:tab/>
              <w:t>Các máy phát điện một chiều</w:t>
            </w:r>
          </w:p>
          <w:p w14:paraId="7672975B" w14:textId="77777777" w:rsidR="00AE0BEA" w:rsidRPr="00BC4590" w:rsidRDefault="00AE0BEA" w:rsidP="0006662D">
            <w:pPr>
              <w:spacing w:before="120" w:line="276" w:lineRule="auto"/>
              <w:rPr>
                <w:rFonts w:cs="Times New Roman"/>
                <w:szCs w:val="24"/>
              </w:rPr>
            </w:pPr>
            <w:r w:rsidRPr="00BC4590">
              <w:rPr>
                <w:rFonts w:cs="Times New Roman"/>
                <w:szCs w:val="24"/>
              </w:rPr>
              <w:t>150% dòng định mức:</w:t>
            </w:r>
          </w:p>
          <w:p w14:paraId="2525881E" w14:textId="77777777" w:rsidR="00AE0BEA" w:rsidRPr="00BC4590" w:rsidRDefault="00AE0BEA" w:rsidP="0006662D">
            <w:pPr>
              <w:spacing w:before="120" w:line="276" w:lineRule="auto"/>
              <w:rPr>
                <w:rFonts w:cs="Times New Roman"/>
                <w:szCs w:val="24"/>
              </w:rPr>
            </w:pPr>
            <w:r w:rsidRPr="00BC4590">
              <w:rPr>
                <w:rFonts w:cs="Times New Roman"/>
                <w:szCs w:val="24"/>
              </w:rPr>
              <w:t xml:space="preserve">Công suất định mức (kW)/tốc độ quay định mức (v/phút) </w:t>
            </w:r>
            <w:r w:rsidRPr="00BC4590">
              <w:rPr>
                <w:rFonts w:cs="Times New Roman"/>
                <w:szCs w:val="24"/>
              </w:rPr>
              <w:sym w:font="Symbol" w:char="F0A3"/>
            </w:r>
            <w:r w:rsidRPr="00BC4590">
              <w:rPr>
                <w:rFonts w:cs="Times New Roman"/>
                <w:szCs w:val="24"/>
              </w:rPr>
              <w:t>1:</w:t>
            </w:r>
            <w:r w:rsidRPr="00BC4590">
              <w:rPr>
                <w:rFonts w:cs="Times New Roman"/>
                <w:szCs w:val="24"/>
              </w:rPr>
              <w:tab/>
            </w:r>
            <w:r w:rsidRPr="00BC4590">
              <w:rPr>
                <w:rFonts w:cs="Times New Roman"/>
                <w:szCs w:val="24"/>
              </w:rPr>
              <w:tab/>
              <w:t>45 giây;</w:t>
            </w:r>
          </w:p>
          <w:p w14:paraId="2BE3A11F" w14:textId="77777777" w:rsidR="00AE0BEA" w:rsidRPr="00BC4590" w:rsidRDefault="00AE0BEA" w:rsidP="0006662D">
            <w:pPr>
              <w:spacing w:before="120" w:line="276" w:lineRule="auto"/>
              <w:rPr>
                <w:rFonts w:cs="Times New Roman"/>
                <w:szCs w:val="24"/>
              </w:rPr>
            </w:pPr>
            <w:r w:rsidRPr="00BC4590">
              <w:rPr>
                <w:rFonts w:cs="Times New Roman"/>
                <w:szCs w:val="24"/>
              </w:rPr>
              <w:lastRenderedPageBreak/>
              <w:t>Công suất định mức (kW)/tốc độ quay định mức (v/phút) &gt;1:</w:t>
            </w:r>
            <w:r w:rsidRPr="00BC4590">
              <w:rPr>
                <w:rFonts w:cs="Times New Roman"/>
                <w:szCs w:val="24"/>
              </w:rPr>
              <w:tab/>
            </w:r>
            <w:r w:rsidRPr="00BC4590">
              <w:rPr>
                <w:rFonts w:cs="Times New Roman"/>
                <w:szCs w:val="24"/>
              </w:rPr>
              <w:tab/>
              <w:t>30 giây.</w:t>
            </w:r>
          </w:p>
          <w:p w14:paraId="56A8DAE8" w14:textId="77777777" w:rsidR="00AE0BEA" w:rsidRPr="00BC4590" w:rsidRDefault="00AE0BEA" w:rsidP="0006662D">
            <w:pPr>
              <w:spacing w:before="120" w:line="276" w:lineRule="auto"/>
              <w:ind w:left="454" w:hanging="454"/>
              <w:rPr>
                <w:rFonts w:cs="Times New Roman"/>
                <w:szCs w:val="24"/>
              </w:rPr>
            </w:pPr>
          </w:p>
        </w:tc>
        <w:tc>
          <w:tcPr>
            <w:tcW w:w="4252" w:type="dxa"/>
          </w:tcPr>
          <w:p w14:paraId="26E2DC69" w14:textId="77777777" w:rsidR="00AE0BEA" w:rsidRPr="00BC4590" w:rsidRDefault="00AE0BEA" w:rsidP="0006662D">
            <w:pPr>
              <w:spacing w:before="120" w:line="276" w:lineRule="auto"/>
              <w:ind w:left="340" w:hanging="454"/>
              <w:rPr>
                <w:rFonts w:cs="Times New Roman"/>
                <w:szCs w:val="24"/>
              </w:rPr>
            </w:pPr>
            <w:r w:rsidRPr="00BC4590">
              <w:rPr>
                <w:rFonts w:cs="Times New Roman"/>
                <w:szCs w:val="24"/>
              </w:rPr>
              <w:lastRenderedPageBreak/>
              <w:t>(1)</w:t>
            </w:r>
            <w:r w:rsidRPr="00BC4590">
              <w:rPr>
                <w:rFonts w:cs="Times New Roman"/>
                <w:szCs w:val="24"/>
              </w:rPr>
              <w:tab/>
              <w:t>Khả năng quá dòng</w:t>
            </w:r>
          </w:p>
          <w:p w14:paraId="682E71B9" w14:textId="77777777" w:rsidR="00AE0BEA" w:rsidRPr="00BC4590" w:rsidRDefault="00AE0BEA" w:rsidP="0006662D">
            <w:pPr>
              <w:spacing w:before="120" w:line="276" w:lineRule="auto"/>
              <w:rPr>
                <w:rFonts w:cs="Times New Roman"/>
                <w:szCs w:val="24"/>
              </w:rPr>
            </w:pPr>
            <w:r w:rsidRPr="00BC4590">
              <w:rPr>
                <w:rFonts w:cs="Times New Roman"/>
                <w:szCs w:val="24"/>
              </w:rPr>
              <w:t>(a)</w:t>
            </w:r>
            <w:r w:rsidRPr="00BC4590">
              <w:rPr>
                <w:rFonts w:cs="Times New Roman"/>
                <w:szCs w:val="24"/>
              </w:rPr>
              <w:tab/>
              <w:t>Các máy phát điện xoay chiều</w:t>
            </w:r>
          </w:p>
          <w:p w14:paraId="58CDAE48" w14:textId="77777777" w:rsidR="00AE0BEA" w:rsidRPr="00BC4590" w:rsidRDefault="00AE0BEA" w:rsidP="0006662D">
            <w:pPr>
              <w:spacing w:before="120" w:line="276" w:lineRule="auto"/>
              <w:ind w:left="1815" w:hanging="454"/>
              <w:rPr>
                <w:rFonts w:cs="Times New Roman"/>
                <w:szCs w:val="24"/>
              </w:rPr>
            </w:pPr>
            <w:r w:rsidRPr="00BC4590">
              <w:rPr>
                <w:rFonts w:cs="Times New Roman"/>
                <w:szCs w:val="24"/>
              </w:rPr>
              <w:t>150% dòng định mức:</w:t>
            </w:r>
            <w:r w:rsidRPr="00BC4590">
              <w:rPr>
                <w:rFonts w:cs="Times New Roman"/>
                <w:szCs w:val="24"/>
              </w:rPr>
              <w:tab/>
            </w:r>
            <w:r w:rsidRPr="00BC4590">
              <w:rPr>
                <w:rFonts w:cs="Times New Roman"/>
                <w:szCs w:val="24"/>
              </w:rPr>
              <w:tab/>
            </w:r>
            <w:r w:rsidRPr="00BC4590">
              <w:rPr>
                <w:rFonts w:cs="Times New Roman"/>
                <w:szCs w:val="24"/>
              </w:rPr>
              <w:tab/>
            </w:r>
            <w:r w:rsidRPr="00BC4590">
              <w:rPr>
                <w:rFonts w:cs="Times New Roman"/>
                <w:szCs w:val="24"/>
              </w:rPr>
              <w:tab/>
            </w:r>
            <w:r w:rsidRPr="00BC4590">
              <w:rPr>
                <w:rFonts w:cs="Times New Roman"/>
                <w:szCs w:val="24"/>
              </w:rPr>
              <w:tab/>
            </w:r>
            <w:r w:rsidRPr="00BC4590">
              <w:rPr>
                <w:rFonts w:cs="Times New Roman"/>
                <w:szCs w:val="24"/>
              </w:rPr>
              <w:tab/>
            </w:r>
            <w:r w:rsidRPr="00BC4590">
              <w:rPr>
                <w:rFonts w:cs="Times New Roman"/>
                <w:szCs w:val="24"/>
              </w:rPr>
              <w:tab/>
            </w:r>
            <w:r w:rsidRPr="00BC4590">
              <w:rPr>
                <w:rFonts w:cs="Times New Roman"/>
                <w:szCs w:val="24"/>
              </w:rPr>
              <w:tab/>
              <w:t>30 giây</w:t>
            </w:r>
            <w:r w:rsidRPr="00BC4590">
              <w:rPr>
                <w:rFonts w:cs="Times New Roman"/>
                <w:szCs w:val="24"/>
              </w:rPr>
              <w:tab/>
            </w:r>
            <w:r w:rsidRPr="00BC4590">
              <w:rPr>
                <w:rFonts w:cs="Times New Roman"/>
                <w:szCs w:val="24"/>
              </w:rPr>
              <w:tab/>
            </w:r>
            <w:r w:rsidRPr="00BC4590">
              <w:rPr>
                <w:rFonts w:cs="Times New Roman"/>
                <w:szCs w:val="24"/>
              </w:rPr>
              <w:tab/>
              <w:t>.</w:t>
            </w:r>
          </w:p>
          <w:p w14:paraId="65A3E575" w14:textId="77777777" w:rsidR="00AE0BEA" w:rsidRPr="00BC4590" w:rsidRDefault="00AE0BEA" w:rsidP="0006662D">
            <w:pPr>
              <w:spacing w:before="120" w:line="276" w:lineRule="auto"/>
              <w:rPr>
                <w:rFonts w:cs="Times New Roman"/>
                <w:szCs w:val="24"/>
              </w:rPr>
            </w:pPr>
            <w:r w:rsidRPr="00BC4590">
              <w:rPr>
                <w:rFonts w:cs="Times New Roman"/>
                <w:szCs w:val="24"/>
              </w:rPr>
              <w:t>(b)</w:t>
            </w:r>
            <w:r w:rsidRPr="00BC4590">
              <w:rPr>
                <w:rFonts w:cs="Times New Roman"/>
                <w:szCs w:val="24"/>
              </w:rPr>
              <w:tab/>
              <w:t>Các động cơ điện xoay chiều</w:t>
            </w:r>
          </w:p>
          <w:p w14:paraId="5BA6A985" w14:textId="77777777" w:rsidR="00AE0BEA" w:rsidRPr="00BC4590" w:rsidRDefault="00AE0BEA" w:rsidP="0006662D">
            <w:pPr>
              <w:spacing w:before="120" w:line="276" w:lineRule="auto"/>
              <w:rPr>
                <w:rFonts w:cs="Times New Roman"/>
                <w:szCs w:val="24"/>
              </w:rPr>
            </w:pPr>
            <w:r w:rsidRPr="00BC4590">
              <w:rPr>
                <w:rFonts w:cs="Times New Roman"/>
                <w:szCs w:val="24"/>
              </w:rPr>
              <w:t>150% dòng định mức</w:t>
            </w:r>
            <w:r w:rsidRPr="00BC4590">
              <w:rPr>
                <w:rFonts w:cs="Times New Roman"/>
                <w:szCs w:val="24"/>
              </w:rPr>
              <w:tab/>
            </w:r>
            <w:r w:rsidRPr="00BC4590">
              <w:rPr>
                <w:rFonts w:cs="Times New Roman"/>
                <w:szCs w:val="24"/>
              </w:rPr>
              <w:tab/>
            </w:r>
            <w:r w:rsidRPr="00BC4590">
              <w:rPr>
                <w:rFonts w:cs="Times New Roman"/>
                <w:szCs w:val="24"/>
              </w:rPr>
              <w:tab/>
              <w:t>2 phút</w:t>
            </w:r>
            <w:r w:rsidRPr="00BC4590">
              <w:rPr>
                <w:rFonts w:cs="Times New Roman"/>
                <w:szCs w:val="24"/>
              </w:rPr>
              <w:tab/>
            </w:r>
          </w:p>
          <w:p w14:paraId="23C2425D" w14:textId="77777777" w:rsidR="00AE0BEA" w:rsidRPr="00BC4590" w:rsidRDefault="00AE0BEA" w:rsidP="0006662D">
            <w:pPr>
              <w:spacing w:before="120" w:line="276" w:lineRule="auto"/>
              <w:rPr>
                <w:rFonts w:cs="Times New Roman"/>
                <w:szCs w:val="24"/>
              </w:rPr>
            </w:pPr>
            <w:r w:rsidRPr="00BC4590">
              <w:rPr>
                <w:rFonts w:cs="Times New Roman"/>
                <w:szCs w:val="24"/>
              </w:rPr>
              <w:t xml:space="preserve">Tuy nhiên, trong trường hợp các động cơ điện xoay chiều có công suất định mức </w:t>
            </w:r>
            <w:r w:rsidRPr="00BC4590">
              <w:rPr>
                <w:rFonts w:cs="Times New Roman"/>
                <w:szCs w:val="24"/>
              </w:rPr>
              <w:lastRenderedPageBreak/>
              <w:t>trên 315 kW hoặc điện áp định mức trên 1 kV, thì khả năng quá dòng và thời gian chịu đựng có thể tăng hoặc giảm khi xét đến điều kiện sử dụng và các yếu tố tương tự..</w:t>
            </w:r>
          </w:p>
          <w:p w14:paraId="6E78A49A" w14:textId="77777777" w:rsidR="00AE0BEA" w:rsidRPr="00BC4590" w:rsidRDefault="00AE0BEA" w:rsidP="0006662D">
            <w:pPr>
              <w:spacing w:before="120" w:line="276" w:lineRule="auto"/>
              <w:rPr>
                <w:rFonts w:cs="Times New Roman"/>
                <w:szCs w:val="24"/>
              </w:rPr>
            </w:pPr>
            <w:r w:rsidRPr="00BC4590">
              <w:rPr>
                <w:rFonts w:cs="Times New Roman"/>
                <w:szCs w:val="24"/>
              </w:rPr>
              <w:t>(c)</w:t>
            </w:r>
            <w:r w:rsidRPr="00BC4590">
              <w:rPr>
                <w:rFonts w:cs="Times New Roman"/>
                <w:szCs w:val="24"/>
              </w:rPr>
              <w:tab/>
              <w:t>Các máy phát điện một chiều</w:t>
            </w:r>
          </w:p>
          <w:p w14:paraId="254F9857" w14:textId="77777777" w:rsidR="00AE0BEA" w:rsidRPr="00BC4590" w:rsidRDefault="00AE0BEA" w:rsidP="0006662D">
            <w:pPr>
              <w:spacing w:before="120" w:line="276" w:lineRule="auto"/>
              <w:rPr>
                <w:rFonts w:cs="Times New Roman"/>
                <w:szCs w:val="24"/>
              </w:rPr>
            </w:pPr>
            <w:r w:rsidRPr="00BC4590">
              <w:rPr>
                <w:rFonts w:cs="Times New Roman"/>
                <w:szCs w:val="24"/>
              </w:rPr>
              <w:t>150% dòng định mức:</w:t>
            </w:r>
          </w:p>
          <w:p w14:paraId="799406C3" w14:textId="77777777" w:rsidR="00AE0BEA" w:rsidRPr="00BC4590" w:rsidRDefault="00AE0BEA" w:rsidP="0006662D">
            <w:pPr>
              <w:spacing w:before="120" w:line="276" w:lineRule="auto"/>
              <w:rPr>
                <w:rFonts w:cs="Times New Roman"/>
                <w:szCs w:val="24"/>
              </w:rPr>
            </w:pPr>
            <w:r w:rsidRPr="00BC4590">
              <w:rPr>
                <w:rFonts w:cs="Times New Roman"/>
                <w:szCs w:val="24"/>
              </w:rPr>
              <w:t xml:space="preserve">Công suất định mức (kW)/tốc độ quay định mức (v/phút) </w:t>
            </w:r>
            <w:r w:rsidRPr="00BC4590">
              <w:rPr>
                <w:rFonts w:cs="Times New Roman"/>
                <w:szCs w:val="24"/>
              </w:rPr>
              <w:sym w:font="Symbol" w:char="F0A3"/>
            </w:r>
            <w:r w:rsidRPr="00BC4590">
              <w:rPr>
                <w:rFonts w:cs="Times New Roman"/>
                <w:szCs w:val="24"/>
              </w:rPr>
              <w:t>1:</w:t>
            </w:r>
            <w:r w:rsidRPr="00BC4590">
              <w:rPr>
                <w:rFonts w:cs="Times New Roman"/>
                <w:szCs w:val="24"/>
              </w:rPr>
              <w:tab/>
            </w:r>
            <w:r w:rsidRPr="00BC4590">
              <w:rPr>
                <w:rFonts w:cs="Times New Roman"/>
                <w:szCs w:val="24"/>
              </w:rPr>
              <w:tab/>
              <w:t>45 giây;</w:t>
            </w:r>
          </w:p>
          <w:p w14:paraId="3ED459C8" w14:textId="77777777" w:rsidR="00AE0BEA" w:rsidRPr="00BC4590" w:rsidRDefault="00AE0BEA" w:rsidP="0006662D">
            <w:pPr>
              <w:spacing w:before="120" w:line="276" w:lineRule="auto"/>
              <w:rPr>
                <w:rFonts w:cs="Times New Roman"/>
                <w:szCs w:val="24"/>
              </w:rPr>
            </w:pPr>
            <w:r w:rsidRPr="00BC4590">
              <w:rPr>
                <w:rFonts w:cs="Times New Roman"/>
                <w:szCs w:val="24"/>
              </w:rPr>
              <w:t>Công suất định mức (kW)/tốc độ quay định mức (v/phút) &gt;1:</w:t>
            </w:r>
            <w:r w:rsidRPr="00BC4590">
              <w:rPr>
                <w:rFonts w:cs="Times New Roman"/>
                <w:szCs w:val="24"/>
              </w:rPr>
              <w:tab/>
            </w:r>
            <w:r w:rsidRPr="00BC4590">
              <w:rPr>
                <w:rFonts w:cs="Times New Roman"/>
                <w:szCs w:val="24"/>
              </w:rPr>
              <w:tab/>
              <w:t>30 giây.</w:t>
            </w:r>
          </w:p>
          <w:p w14:paraId="738519B5" w14:textId="77777777" w:rsidR="00AE0BEA" w:rsidRPr="00BC4590" w:rsidRDefault="00AE0BEA" w:rsidP="0006662D">
            <w:pPr>
              <w:spacing w:before="120" w:line="288" w:lineRule="auto"/>
              <w:ind w:left="454" w:hanging="454"/>
              <w:rPr>
                <w:rFonts w:cs="Times New Roman"/>
                <w:b/>
              </w:rPr>
            </w:pPr>
          </w:p>
        </w:tc>
        <w:tc>
          <w:tcPr>
            <w:tcW w:w="2835" w:type="dxa"/>
          </w:tcPr>
          <w:p w14:paraId="54381C9B" w14:textId="77777777" w:rsidR="00AE0BEA" w:rsidRPr="00BC4590" w:rsidRDefault="00AE0BEA" w:rsidP="0006662D">
            <w:pPr>
              <w:spacing w:before="120"/>
              <w:rPr>
                <w:rFonts w:cs="Times New Roman"/>
              </w:rPr>
            </w:pPr>
            <w:r w:rsidRPr="00BC4590">
              <w:rPr>
                <w:rFonts w:cs="Times New Roman"/>
              </w:rPr>
              <w:lastRenderedPageBreak/>
              <w:t>Để phù hợp với tiến bộ KHKT và các tổ chức đăng kiểm quốc tế</w:t>
            </w:r>
          </w:p>
        </w:tc>
      </w:tr>
      <w:tr w:rsidR="00AE0BEA" w:rsidRPr="00BC4590" w14:paraId="7DA718F3" w14:textId="77777777" w:rsidTr="00AE0BEA">
        <w:tc>
          <w:tcPr>
            <w:tcW w:w="633" w:type="dxa"/>
          </w:tcPr>
          <w:p w14:paraId="417B5383" w14:textId="77777777" w:rsidR="00AE0BEA" w:rsidRPr="00BC4590" w:rsidRDefault="00AE0BEA" w:rsidP="0006662D">
            <w:pPr>
              <w:spacing w:before="120"/>
              <w:rPr>
                <w:rFonts w:cs="Times New Roman"/>
              </w:rPr>
            </w:pPr>
            <w:r w:rsidRPr="00BC4590">
              <w:rPr>
                <w:rFonts w:cs="Times New Roman"/>
              </w:rPr>
              <w:lastRenderedPageBreak/>
              <w:t>6</w:t>
            </w:r>
          </w:p>
        </w:tc>
        <w:tc>
          <w:tcPr>
            <w:tcW w:w="1251" w:type="dxa"/>
          </w:tcPr>
          <w:p w14:paraId="333FAE45" w14:textId="77777777" w:rsidR="00AE0BEA" w:rsidRPr="00BC4590" w:rsidRDefault="00AE0BEA" w:rsidP="0006662D">
            <w:pPr>
              <w:spacing w:before="120"/>
              <w:rPr>
                <w:rFonts w:cs="Times New Roman"/>
              </w:rPr>
            </w:pPr>
            <w:r w:rsidRPr="00BC4590">
              <w:rPr>
                <w:rFonts w:cs="Times New Roman"/>
              </w:rPr>
              <w:t>Bảng 4/2.16</w:t>
            </w:r>
          </w:p>
        </w:tc>
        <w:tc>
          <w:tcPr>
            <w:tcW w:w="4779" w:type="dxa"/>
          </w:tcPr>
          <w:p w14:paraId="2D0D5333" w14:textId="77777777" w:rsidR="00AE0BEA" w:rsidRPr="00BC4590" w:rsidRDefault="00AE0BEA" w:rsidP="0006662D">
            <w:pPr>
              <w:spacing w:before="120" w:line="276" w:lineRule="auto"/>
              <w:ind w:left="340" w:hanging="454"/>
              <w:rPr>
                <w:rFonts w:cs="Times New Roman"/>
                <w:szCs w:val="24"/>
              </w:rPr>
            </w:pPr>
          </w:p>
        </w:tc>
        <w:tc>
          <w:tcPr>
            <w:tcW w:w="4252" w:type="dxa"/>
          </w:tcPr>
          <w:p w14:paraId="733DA5F7" w14:textId="77777777" w:rsidR="00AE0BEA" w:rsidRPr="00BC4590" w:rsidRDefault="00AE0BEA" w:rsidP="0006662D">
            <w:pPr>
              <w:spacing w:before="120" w:line="276" w:lineRule="auto"/>
              <w:ind w:left="340" w:hanging="454"/>
              <w:rPr>
                <w:rFonts w:cs="Times New Roman"/>
                <w:szCs w:val="24"/>
              </w:rPr>
            </w:pPr>
            <w:r w:rsidRPr="00BC4590">
              <w:rPr>
                <w:rFonts w:cs="Times New Roman"/>
                <w:szCs w:val="24"/>
              </w:rPr>
              <w:t xml:space="preserve">Bỏ cột cáp điện có cách điện PVC với nhiệt độ giới hạn 70 </w:t>
            </w:r>
            <w:r w:rsidRPr="00BC4590">
              <w:rPr>
                <w:rFonts w:cs="Times New Roman"/>
                <w:szCs w:val="24"/>
                <w:vertAlign w:val="superscript"/>
              </w:rPr>
              <w:t>O</w:t>
            </w:r>
            <w:r w:rsidRPr="00BC4590">
              <w:rPr>
                <w:rFonts w:cs="Times New Roman"/>
                <w:szCs w:val="24"/>
              </w:rPr>
              <w:t>C</w:t>
            </w:r>
          </w:p>
        </w:tc>
        <w:tc>
          <w:tcPr>
            <w:tcW w:w="2835" w:type="dxa"/>
          </w:tcPr>
          <w:p w14:paraId="1F14D7CA" w14:textId="77777777" w:rsidR="00AE0BEA" w:rsidRPr="00BC4590" w:rsidRDefault="00AE0BEA" w:rsidP="0006662D">
            <w:pPr>
              <w:spacing w:before="120"/>
              <w:rPr>
                <w:rFonts w:cs="Times New Roman"/>
              </w:rPr>
            </w:pPr>
            <w:r w:rsidRPr="00BC4590">
              <w:rPr>
                <w:rFonts w:cs="Times New Roman"/>
              </w:rPr>
              <w:t>Hiện nay trên tàu không được sử dụng loại cáp điện này</w:t>
            </w:r>
          </w:p>
        </w:tc>
      </w:tr>
      <w:tr w:rsidR="00AE0BEA" w:rsidRPr="00BC4590" w14:paraId="3AF32D30" w14:textId="77777777" w:rsidTr="00AE0BEA">
        <w:tc>
          <w:tcPr>
            <w:tcW w:w="633" w:type="dxa"/>
          </w:tcPr>
          <w:p w14:paraId="0E7527CE" w14:textId="77777777" w:rsidR="00AE0BEA" w:rsidRPr="00BC4590" w:rsidRDefault="00AE0BEA" w:rsidP="0006662D">
            <w:pPr>
              <w:spacing w:before="120"/>
              <w:rPr>
                <w:rFonts w:cs="Times New Roman"/>
              </w:rPr>
            </w:pPr>
            <w:r w:rsidRPr="00BC4590">
              <w:rPr>
                <w:rFonts w:cs="Times New Roman"/>
              </w:rPr>
              <w:t>7</w:t>
            </w:r>
          </w:p>
        </w:tc>
        <w:tc>
          <w:tcPr>
            <w:tcW w:w="1251" w:type="dxa"/>
          </w:tcPr>
          <w:p w14:paraId="3F84B153" w14:textId="77777777" w:rsidR="00AE0BEA" w:rsidRPr="00BC4590" w:rsidRDefault="00AE0BEA" w:rsidP="0006662D">
            <w:pPr>
              <w:spacing w:before="120"/>
              <w:rPr>
                <w:rFonts w:cs="Times New Roman"/>
              </w:rPr>
            </w:pPr>
            <w:r w:rsidRPr="00BC4590">
              <w:rPr>
                <w:rFonts w:cs="Times New Roman"/>
              </w:rPr>
              <w:t>2.9.11</w:t>
            </w:r>
          </w:p>
        </w:tc>
        <w:tc>
          <w:tcPr>
            <w:tcW w:w="4779" w:type="dxa"/>
          </w:tcPr>
          <w:p w14:paraId="60938C6D" w14:textId="77777777" w:rsidR="00AE0BEA" w:rsidRPr="00BC4590" w:rsidRDefault="00AE0BEA" w:rsidP="0006662D">
            <w:pPr>
              <w:pStyle w:val="StyleBoldLeft0cmHanging08cmBefore6pt"/>
              <w:spacing w:before="120" w:line="288" w:lineRule="auto"/>
              <w:rPr>
                <w:rFonts w:ascii="Times New Roman" w:hAnsi="Times New Roman"/>
                <w:szCs w:val="22"/>
              </w:rPr>
            </w:pPr>
            <w:r w:rsidRPr="00BC4590">
              <w:rPr>
                <w:rFonts w:ascii="Times New Roman" w:hAnsi="Times New Roman"/>
                <w:szCs w:val="22"/>
              </w:rPr>
              <w:t>2.9.11</w:t>
            </w:r>
            <w:r w:rsidRPr="00BC4590">
              <w:rPr>
                <w:rFonts w:ascii="Times New Roman" w:hAnsi="Times New Roman"/>
                <w:szCs w:val="22"/>
              </w:rPr>
              <w:tab/>
              <w:t>Phòng chống cháy</w:t>
            </w:r>
          </w:p>
          <w:p w14:paraId="177F122F" w14:textId="77777777" w:rsidR="00AE0BEA" w:rsidRPr="00BC4590" w:rsidRDefault="00AE0BEA" w:rsidP="0006662D">
            <w:pPr>
              <w:spacing w:before="120" w:line="276" w:lineRule="auto"/>
              <w:ind w:left="454" w:hanging="454"/>
              <w:rPr>
                <w:rFonts w:cs="Times New Roman"/>
                <w:b/>
                <w:szCs w:val="24"/>
              </w:rPr>
            </w:pPr>
            <w:r w:rsidRPr="00BC4590">
              <w:rPr>
                <w:rFonts w:cs="Times New Roman"/>
                <w:b/>
                <w:szCs w:val="24"/>
              </w:rPr>
              <w:t>1</w:t>
            </w:r>
            <w:r w:rsidRPr="00BC4590">
              <w:rPr>
                <w:rFonts w:cs="Times New Roman"/>
                <w:b/>
                <w:szCs w:val="24"/>
              </w:rPr>
              <w:tab/>
            </w:r>
            <w:r w:rsidRPr="00BC4590">
              <w:rPr>
                <w:rFonts w:cs="Times New Roman"/>
                <w:szCs w:val="24"/>
              </w:rPr>
              <w:t>Cáp điện phải được lắp đặt sao cho không làm hư hỏng đặc tính khó cháy ban đầu.</w:t>
            </w:r>
          </w:p>
          <w:p w14:paraId="00E94DB9" w14:textId="77777777" w:rsidR="00AE0BEA" w:rsidRPr="00BC4590" w:rsidRDefault="00AE0BEA" w:rsidP="0006662D">
            <w:pPr>
              <w:spacing w:before="120" w:line="276" w:lineRule="auto"/>
              <w:ind w:left="454" w:hanging="454"/>
              <w:rPr>
                <w:rFonts w:cs="Times New Roman"/>
                <w:szCs w:val="24"/>
              </w:rPr>
            </w:pPr>
            <w:r w:rsidRPr="00BC4590">
              <w:rPr>
                <w:rFonts w:cs="Times New Roman"/>
                <w:b/>
                <w:szCs w:val="24"/>
              </w:rPr>
              <w:t>2</w:t>
            </w:r>
            <w:r w:rsidRPr="00BC4590">
              <w:rPr>
                <w:rFonts w:cs="Times New Roman"/>
                <w:b/>
                <w:szCs w:val="24"/>
              </w:rPr>
              <w:tab/>
            </w:r>
            <w:r w:rsidRPr="00BC4590">
              <w:rPr>
                <w:rFonts w:cs="Times New Roman"/>
                <w:szCs w:val="24"/>
              </w:rPr>
              <w:t xml:space="preserve">Tất cả các cáp điện dùng cho mạch động lực, chiếu sáng, thông tin nội bộ, tín hiệu và trợ giúp hàng hải thiết yếu và cáp dùng cho thiết bị sự cố phải được đi càng xa buồng máy cấp “A “ và vách bọc chúng </w:t>
            </w:r>
            <w:r w:rsidRPr="00BC4590">
              <w:rPr>
                <w:rFonts w:cs="Times New Roman"/>
                <w:szCs w:val="24"/>
              </w:rPr>
              <w:lastRenderedPageBreak/>
              <w:t>cũng như nhà bếp, buồng tắm và các vùng có nguy cơ cháy cao càng tốt. Cáp điện nối các bơm cứu hỏa với bảng điện sự cố phải là kiểu chịu cháy nếu chúng đi qua các vùng có nguy cơ cháy cao. Tất cả các cáp điện đó phải được đi theo đường sao cho loại trừ khả năng làm chúng bị hư hỏng bởi nhiệt của vách có thể gây ra do cháy không gian gần đó.</w:t>
            </w:r>
          </w:p>
          <w:p w14:paraId="115771F9" w14:textId="77777777" w:rsidR="00AE0BEA" w:rsidRPr="00BC4590" w:rsidRDefault="00AE0BEA" w:rsidP="0006662D">
            <w:pPr>
              <w:spacing w:before="120"/>
              <w:ind w:left="454" w:hanging="454"/>
              <w:rPr>
                <w:rFonts w:cs="Times New Roman"/>
                <w:szCs w:val="24"/>
              </w:rPr>
            </w:pPr>
            <w:r w:rsidRPr="00BC4590">
              <w:rPr>
                <w:rFonts w:cs="Times New Roman"/>
                <w:b/>
                <w:szCs w:val="24"/>
              </w:rPr>
              <w:t>3</w:t>
            </w:r>
            <w:r w:rsidRPr="00BC4590">
              <w:rPr>
                <w:rFonts w:cs="Times New Roman"/>
                <w:b/>
                <w:szCs w:val="24"/>
              </w:rPr>
              <w:tab/>
            </w:r>
            <w:r w:rsidRPr="00BC4590">
              <w:rPr>
                <w:rFonts w:cs="Times New Roman"/>
                <w:szCs w:val="24"/>
              </w:rPr>
              <w:t>Cáp  điện nối giữa máy phát và bảng điện chính phải được đi tránh xa khu vực máy lọc dầu đốt</w:t>
            </w:r>
            <w:r w:rsidRPr="00BC4590">
              <w:rPr>
                <w:rFonts w:cs="Times New Roman"/>
                <w:b/>
                <w:szCs w:val="24"/>
              </w:rPr>
              <w:t>,</w:t>
            </w:r>
            <w:r w:rsidRPr="00BC4590">
              <w:rPr>
                <w:rFonts w:cs="Times New Roman"/>
                <w:szCs w:val="24"/>
              </w:rPr>
              <w:t xml:space="preserve"> ở phía trên động cơ diesel lai máy phát trừ các cáp điện như sau:</w:t>
            </w:r>
          </w:p>
          <w:p w14:paraId="62BC2709" w14:textId="77777777" w:rsidR="00AE0BEA" w:rsidRPr="00BC4590" w:rsidRDefault="00AE0BEA" w:rsidP="0006662D">
            <w:pPr>
              <w:spacing w:before="60"/>
              <w:ind w:left="908" w:hanging="454"/>
              <w:rPr>
                <w:rFonts w:cs="Times New Roman"/>
                <w:szCs w:val="24"/>
              </w:rPr>
            </w:pPr>
            <w:r w:rsidRPr="00BC4590">
              <w:rPr>
                <w:rFonts w:cs="Times New Roman"/>
                <w:szCs w:val="24"/>
              </w:rPr>
              <w:t>(1)</w:t>
            </w:r>
            <w:r w:rsidRPr="00BC4590">
              <w:rPr>
                <w:rFonts w:cs="Times New Roman"/>
                <w:szCs w:val="24"/>
              </w:rPr>
              <w:tab/>
              <w:t>Cáp điện được nối với nhiều máy phát hoặc bảng điện chính phải được phân ít nhất thành 2 nhóm  suốt cả chiều dài cũng như chiều rộng của chúng;</w:t>
            </w:r>
          </w:p>
          <w:p w14:paraId="673277D8" w14:textId="77777777" w:rsidR="00AE0BEA" w:rsidRPr="00BC4590" w:rsidRDefault="00AE0BEA" w:rsidP="0006662D">
            <w:pPr>
              <w:spacing w:before="120"/>
              <w:ind w:left="908" w:hanging="454"/>
              <w:rPr>
                <w:rFonts w:cs="Times New Roman"/>
                <w:szCs w:val="24"/>
              </w:rPr>
            </w:pPr>
            <w:r w:rsidRPr="00BC4590">
              <w:rPr>
                <w:rFonts w:cs="Times New Roman"/>
                <w:szCs w:val="24"/>
              </w:rPr>
              <w:t>(2)</w:t>
            </w:r>
            <w:r w:rsidRPr="00BC4590">
              <w:rPr>
                <w:rFonts w:cs="Times New Roman"/>
                <w:szCs w:val="24"/>
              </w:rPr>
              <w:tab/>
              <w:t>Cáp điện chịu cháy mà đã qua việc thử nghiệm như sau: IEC 60331 với cáp có đường kính toàn bộ trên 20 mm, và IEC60331-21 hoặc IEC60331-2 với cáp có đường kính tới 20 mm; hoặc</w:t>
            </w:r>
          </w:p>
          <w:p w14:paraId="162C8D76" w14:textId="77777777" w:rsidR="00AE0BEA" w:rsidRPr="00BC4590" w:rsidRDefault="00AE0BEA" w:rsidP="0006662D">
            <w:pPr>
              <w:spacing w:before="120" w:line="276" w:lineRule="auto"/>
              <w:ind w:left="454"/>
              <w:rPr>
                <w:rFonts w:cs="Times New Roman"/>
                <w:szCs w:val="24"/>
              </w:rPr>
            </w:pPr>
            <w:r w:rsidRPr="00BC4590">
              <w:rPr>
                <w:rFonts w:cs="Times New Roman"/>
                <w:szCs w:val="24"/>
              </w:rPr>
              <w:t>(3)</w:t>
            </w:r>
            <w:r w:rsidRPr="00BC4590">
              <w:rPr>
                <w:rFonts w:cs="Times New Roman"/>
                <w:szCs w:val="24"/>
              </w:rPr>
              <w:tab/>
              <w:t>Được bảo vệ bằng các biện pháp phòng cháy  được Đăng kiểm chấp nhận.</w:t>
            </w:r>
          </w:p>
          <w:p w14:paraId="463BA23C" w14:textId="77777777" w:rsidR="00AE0BEA" w:rsidRPr="00BC4590" w:rsidRDefault="00AE0BEA" w:rsidP="0006662D">
            <w:pPr>
              <w:spacing w:before="120" w:line="276" w:lineRule="auto"/>
              <w:rPr>
                <w:rFonts w:cs="Times New Roman"/>
                <w:b/>
              </w:rPr>
            </w:pPr>
          </w:p>
        </w:tc>
        <w:tc>
          <w:tcPr>
            <w:tcW w:w="4252" w:type="dxa"/>
          </w:tcPr>
          <w:p w14:paraId="78CBC4BD" w14:textId="77777777" w:rsidR="00AE0BEA" w:rsidRPr="00BC4590" w:rsidRDefault="00AE0BEA" w:rsidP="0006662D">
            <w:pPr>
              <w:pStyle w:val="StyleBoldLeft0cmHanging08cmBefore6pt"/>
              <w:spacing w:before="120" w:line="288" w:lineRule="auto"/>
              <w:rPr>
                <w:rFonts w:ascii="Times New Roman" w:hAnsi="Times New Roman"/>
                <w:szCs w:val="22"/>
              </w:rPr>
            </w:pPr>
            <w:r w:rsidRPr="00BC4590">
              <w:rPr>
                <w:rFonts w:ascii="Times New Roman" w:hAnsi="Times New Roman"/>
                <w:szCs w:val="22"/>
              </w:rPr>
              <w:lastRenderedPageBreak/>
              <w:t>2.9.11</w:t>
            </w:r>
            <w:r w:rsidRPr="00BC4590">
              <w:rPr>
                <w:rFonts w:ascii="Times New Roman" w:hAnsi="Times New Roman"/>
                <w:szCs w:val="22"/>
              </w:rPr>
              <w:tab/>
              <w:t>Phòng chống cháy</w:t>
            </w:r>
          </w:p>
          <w:p w14:paraId="3C478AE9" w14:textId="77777777" w:rsidR="00AE0BEA" w:rsidRPr="00BC4590" w:rsidRDefault="00AE0BEA" w:rsidP="0006662D">
            <w:pPr>
              <w:spacing w:before="120" w:line="276" w:lineRule="auto"/>
              <w:ind w:left="454" w:hanging="454"/>
              <w:rPr>
                <w:rFonts w:cs="Times New Roman"/>
                <w:b/>
                <w:szCs w:val="24"/>
              </w:rPr>
            </w:pPr>
            <w:r w:rsidRPr="00BC4590">
              <w:rPr>
                <w:rFonts w:cs="Times New Roman"/>
                <w:b/>
                <w:szCs w:val="24"/>
              </w:rPr>
              <w:t>1</w:t>
            </w:r>
            <w:r w:rsidRPr="00BC4590">
              <w:rPr>
                <w:rFonts w:cs="Times New Roman"/>
                <w:b/>
                <w:szCs w:val="24"/>
              </w:rPr>
              <w:tab/>
            </w:r>
            <w:r w:rsidRPr="00BC4590">
              <w:rPr>
                <w:rFonts w:cs="Times New Roman"/>
                <w:szCs w:val="24"/>
              </w:rPr>
              <w:t>Cáp điện phải được lắp đặt sao cho không làm hư hỏng đặc tính khó cháy ban đầu.</w:t>
            </w:r>
          </w:p>
          <w:p w14:paraId="1FA8D70D" w14:textId="77777777" w:rsidR="00AE0BEA" w:rsidRPr="00BC4590" w:rsidRDefault="00AE0BEA" w:rsidP="0006662D">
            <w:pPr>
              <w:spacing w:before="120" w:line="276" w:lineRule="auto"/>
              <w:ind w:left="454" w:hanging="454"/>
              <w:rPr>
                <w:rFonts w:cs="Times New Roman"/>
                <w:szCs w:val="24"/>
              </w:rPr>
            </w:pPr>
            <w:r w:rsidRPr="00BC4590">
              <w:rPr>
                <w:rFonts w:cs="Times New Roman"/>
                <w:b/>
                <w:szCs w:val="24"/>
              </w:rPr>
              <w:t>2</w:t>
            </w:r>
            <w:r w:rsidRPr="00BC4590">
              <w:rPr>
                <w:rFonts w:cs="Times New Roman"/>
                <w:b/>
                <w:szCs w:val="24"/>
              </w:rPr>
              <w:tab/>
            </w:r>
            <w:r w:rsidRPr="00BC4590">
              <w:rPr>
                <w:rFonts w:cs="Times New Roman"/>
                <w:szCs w:val="24"/>
              </w:rPr>
              <w:t xml:space="preserve">Tất cả các cáp điện dùng cho mạch động lực, chiếu sáng, thông tin nội bộ, tín hiệu và trợ giúp hàng hải thiết yếu và cáp dùng cho thiết bị sự cố </w:t>
            </w:r>
            <w:r w:rsidRPr="00BC4590">
              <w:rPr>
                <w:rFonts w:cs="Times New Roman"/>
                <w:szCs w:val="24"/>
              </w:rPr>
              <w:lastRenderedPageBreak/>
              <w:t>phải được đi cách xa các khu vực có nguy cơ cháy cao và vách ngăn không gian buồng buồng máy loại  “A “ . Ngoài ra, cáp điện nối các bơm cứu hỏa với bảng điện sự cố phải là kiểu chịu cháy phù hợp với 2.9.11-5(2). Tất cả các cáp điện đó phải được đi theo đường sao cho loại trừ khả năng làm chúng bị hư hỏng bởi nhiệt của vách có thể gây ra do cháy không gian gần đó.</w:t>
            </w:r>
          </w:p>
          <w:p w14:paraId="2B4ECF5D" w14:textId="77777777" w:rsidR="00AE0BEA" w:rsidRPr="00BC4590" w:rsidRDefault="00AE0BEA" w:rsidP="0006662D">
            <w:pPr>
              <w:spacing w:before="120"/>
              <w:ind w:left="454" w:hanging="454"/>
              <w:rPr>
                <w:rFonts w:cs="Times New Roman"/>
                <w:szCs w:val="24"/>
              </w:rPr>
            </w:pPr>
            <w:r w:rsidRPr="00BC4590">
              <w:rPr>
                <w:rFonts w:cs="Times New Roman"/>
                <w:b/>
                <w:szCs w:val="24"/>
              </w:rPr>
              <w:t>3</w:t>
            </w:r>
            <w:r w:rsidRPr="00BC4590">
              <w:rPr>
                <w:rFonts w:cs="Times New Roman"/>
                <w:b/>
                <w:szCs w:val="24"/>
              </w:rPr>
              <w:tab/>
            </w:r>
            <w:r w:rsidRPr="00BC4590">
              <w:rPr>
                <w:rFonts w:cs="Times New Roman"/>
                <w:szCs w:val="24"/>
              </w:rPr>
              <w:t>Khi cáp điện được dùng cho các phụ tải từ (1) đến (11) dưới đây, kể cả dùng để cấp nguồn, đi qua khu vực có nguy cơ cháy cao không phải là khu vực các phụ tải đó phục vụ, thì cáp điện phải được bố trí sao cho khi có xảy ra cháy ở bất kỳ khu vực có nguy cơ cháy cao đó cũng không làm ảnh hưởng tới hoạt động của các phụ tải ở bất kỳ không gian khác:</w:t>
            </w:r>
          </w:p>
          <w:p w14:paraId="0975DAC3" w14:textId="77777777" w:rsidR="00AE0BEA" w:rsidRPr="00BC4590" w:rsidRDefault="00AE0BEA" w:rsidP="0006662D">
            <w:pPr>
              <w:spacing w:before="120"/>
              <w:ind w:left="454" w:hanging="454"/>
              <w:rPr>
                <w:rFonts w:cs="Times New Roman"/>
                <w:szCs w:val="24"/>
              </w:rPr>
            </w:pPr>
            <w:r w:rsidRPr="00BC4590">
              <w:rPr>
                <w:rFonts w:cs="Times New Roman"/>
                <w:szCs w:val="24"/>
              </w:rPr>
              <w:tab/>
              <w:t>(1)</w:t>
            </w:r>
            <w:r w:rsidRPr="00BC4590">
              <w:rPr>
                <w:rFonts w:cs="Times New Roman"/>
                <w:szCs w:val="24"/>
              </w:rPr>
              <w:tab/>
              <w:t>Hệ thống báo động chung;</w:t>
            </w:r>
          </w:p>
          <w:p w14:paraId="09561241" w14:textId="77777777" w:rsidR="00AE0BEA" w:rsidRPr="00BC4590" w:rsidRDefault="00AE0BEA" w:rsidP="0006662D">
            <w:pPr>
              <w:spacing w:before="120"/>
              <w:ind w:left="454" w:hanging="454"/>
              <w:rPr>
                <w:rFonts w:cs="Times New Roman"/>
                <w:szCs w:val="24"/>
              </w:rPr>
            </w:pPr>
            <w:r w:rsidRPr="00BC4590">
              <w:rPr>
                <w:rFonts w:cs="Times New Roman"/>
                <w:szCs w:val="24"/>
              </w:rPr>
              <w:tab/>
              <w:t>(2)</w:t>
            </w:r>
            <w:r w:rsidRPr="00BC4590">
              <w:rPr>
                <w:rFonts w:cs="Times New Roman"/>
                <w:szCs w:val="24"/>
              </w:rPr>
              <w:tab/>
              <w:t>Hệ thống báo động cháy;</w:t>
            </w:r>
          </w:p>
          <w:p w14:paraId="46070FEB" w14:textId="77777777" w:rsidR="00AE0BEA" w:rsidRPr="00BC4590" w:rsidRDefault="00AE0BEA" w:rsidP="0006662D">
            <w:pPr>
              <w:spacing w:before="120"/>
              <w:ind w:left="454" w:hanging="454"/>
              <w:rPr>
                <w:rFonts w:cs="Times New Roman"/>
                <w:szCs w:val="24"/>
              </w:rPr>
            </w:pPr>
            <w:r w:rsidRPr="00BC4590">
              <w:rPr>
                <w:rFonts w:cs="Times New Roman"/>
                <w:szCs w:val="24"/>
              </w:rPr>
              <w:tab/>
              <w:t>(3)</w:t>
            </w:r>
            <w:r w:rsidRPr="00BC4590">
              <w:rPr>
                <w:rFonts w:cs="Times New Roman"/>
                <w:szCs w:val="24"/>
              </w:rPr>
              <w:tab/>
              <w:t>Hệ thống dập cháy cố định và báo động xả công chất dập cháy của chúng;</w:t>
            </w:r>
          </w:p>
          <w:p w14:paraId="17FA8F14" w14:textId="77777777" w:rsidR="00AE0BEA" w:rsidRPr="00BC4590" w:rsidRDefault="00AE0BEA" w:rsidP="0006662D">
            <w:pPr>
              <w:spacing w:before="120"/>
              <w:ind w:left="454" w:hanging="454"/>
              <w:rPr>
                <w:rFonts w:cs="Times New Roman"/>
                <w:szCs w:val="24"/>
              </w:rPr>
            </w:pPr>
            <w:r w:rsidRPr="00BC4590">
              <w:rPr>
                <w:rFonts w:cs="Times New Roman"/>
                <w:szCs w:val="24"/>
              </w:rPr>
              <w:lastRenderedPageBreak/>
              <w:tab/>
              <w:t>(4)</w:t>
            </w:r>
            <w:r w:rsidRPr="00BC4590">
              <w:rPr>
                <w:rFonts w:cs="Times New Roman"/>
                <w:szCs w:val="24"/>
              </w:rPr>
              <w:tab/>
              <w:t>Hệ thống phát hiện cháy;</w:t>
            </w:r>
          </w:p>
          <w:p w14:paraId="024FAA8A" w14:textId="77777777" w:rsidR="00AE0BEA" w:rsidRPr="00BC4590" w:rsidRDefault="00AE0BEA" w:rsidP="0006662D">
            <w:pPr>
              <w:spacing w:before="120"/>
              <w:ind w:left="908" w:hanging="454"/>
              <w:rPr>
                <w:rFonts w:cs="Times New Roman"/>
                <w:szCs w:val="24"/>
              </w:rPr>
            </w:pPr>
            <w:r w:rsidRPr="00BC4590">
              <w:rPr>
                <w:rFonts w:cs="Times New Roman"/>
                <w:szCs w:val="24"/>
              </w:rPr>
              <w:t>(5)</w:t>
            </w:r>
            <w:r w:rsidRPr="00BC4590">
              <w:rPr>
                <w:rFonts w:cs="Times New Roman"/>
                <w:szCs w:val="24"/>
              </w:rPr>
              <w:tab/>
              <w:t>Hệ thống cấp nguồn và điều khiển của các cửa chịu cháy hoạt động bằng cơ giới và chỉ báo trạng thái các cửa chịu cháy;</w:t>
            </w:r>
          </w:p>
          <w:p w14:paraId="454E336B" w14:textId="77777777" w:rsidR="00AE0BEA" w:rsidRPr="00BC4590" w:rsidRDefault="00AE0BEA" w:rsidP="0006662D">
            <w:pPr>
              <w:spacing w:before="120"/>
              <w:ind w:left="908" w:hanging="458"/>
              <w:rPr>
                <w:rFonts w:cs="Times New Roman"/>
                <w:szCs w:val="24"/>
              </w:rPr>
            </w:pPr>
            <w:r w:rsidRPr="00BC4590">
              <w:rPr>
                <w:rFonts w:cs="Times New Roman"/>
                <w:szCs w:val="24"/>
              </w:rPr>
              <w:t>(6)</w:t>
            </w:r>
            <w:r w:rsidRPr="00BC4590">
              <w:rPr>
                <w:rFonts w:cs="Times New Roman"/>
                <w:szCs w:val="24"/>
              </w:rPr>
              <w:tab/>
              <w:t>Hệ thống cấp nguồn và điều khiển của các cửa kín nước hoạt động bằng cơ giới và chỉ báo trạng thái các cửa đó;</w:t>
            </w:r>
          </w:p>
          <w:p w14:paraId="64176E0E" w14:textId="77777777" w:rsidR="00AE0BEA" w:rsidRPr="00BC4590" w:rsidRDefault="00AE0BEA" w:rsidP="0006662D">
            <w:pPr>
              <w:spacing w:before="120"/>
              <w:ind w:left="908" w:hanging="458"/>
              <w:rPr>
                <w:rFonts w:cs="Times New Roman"/>
                <w:szCs w:val="24"/>
              </w:rPr>
            </w:pPr>
            <w:r w:rsidRPr="00BC4590">
              <w:rPr>
                <w:rFonts w:cs="Times New Roman"/>
                <w:szCs w:val="24"/>
              </w:rPr>
              <w:t>(7)</w:t>
            </w:r>
            <w:r w:rsidRPr="00BC4590">
              <w:rPr>
                <w:rFonts w:cs="Times New Roman"/>
                <w:szCs w:val="24"/>
              </w:rPr>
              <w:tab/>
              <w:t>Đèn chiếu sáng sự cố;</w:t>
            </w:r>
          </w:p>
          <w:p w14:paraId="71E60C4A" w14:textId="77777777" w:rsidR="00AE0BEA" w:rsidRPr="00BC4590" w:rsidRDefault="00AE0BEA" w:rsidP="0006662D">
            <w:pPr>
              <w:spacing w:before="120"/>
              <w:ind w:left="908" w:hanging="458"/>
              <w:rPr>
                <w:rFonts w:cs="Times New Roman"/>
                <w:szCs w:val="24"/>
              </w:rPr>
            </w:pPr>
            <w:r w:rsidRPr="00BC4590">
              <w:rPr>
                <w:rFonts w:cs="Times New Roman"/>
                <w:szCs w:val="24"/>
              </w:rPr>
              <w:t>(8)</w:t>
            </w:r>
            <w:r w:rsidRPr="00BC4590">
              <w:rPr>
                <w:rFonts w:cs="Times New Roman"/>
                <w:szCs w:val="24"/>
              </w:rPr>
              <w:tab/>
              <w:t>Hệ thống truyên thanh công cộng hoặc phương tiện thông tin liên lạc tương tự;</w:t>
            </w:r>
          </w:p>
          <w:p w14:paraId="217260BB" w14:textId="77777777" w:rsidR="00AE0BEA" w:rsidRPr="00BC4590" w:rsidRDefault="00AE0BEA" w:rsidP="0006662D">
            <w:pPr>
              <w:spacing w:before="120"/>
              <w:ind w:left="908" w:hanging="458"/>
              <w:rPr>
                <w:rFonts w:cs="Times New Roman"/>
                <w:szCs w:val="24"/>
              </w:rPr>
            </w:pPr>
            <w:r w:rsidRPr="00BC4590">
              <w:rPr>
                <w:rFonts w:cs="Times New Roman"/>
                <w:szCs w:val="24"/>
              </w:rPr>
              <w:t>(9)</w:t>
            </w:r>
            <w:r w:rsidRPr="00BC4590">
              <w:rPr>
                <w:rFonts w:cs="Times New Roman"/>
                <w:szCs w:val="24"/>
              </w:rPr>
              <w:tab/>
              <w:t>Dừng /ngắt sự cố từ xa các thiết bị được chỉ ra ở 2.2.13-1;</w:t>
            </w:r>
          </w:p>
          <w:p w14:paraId="3BF5A480" w14:textId="77777777" w:rsidR="00AE0BEA" w:rsidRPr="00BC4590" w:rsidRDefault="00AE0BEA" w:rsidP="0006662D">
            <w:pPr>
              <w:spacing w:before="120"/>
              <w:ind w:left="908" w:hanging="458"/>
              <w:rPr>
                <w:rFonts w:cs="Times New Roman"/>
                <w:szCs w:val="24"/>
              </w:rPr>
            </w:pPr>
            <w:r w:rsidRPr="00BC4590">
              <w:rPr>
                <w:rFonts w:cs="Times New Roman"/>
                <w:szCs w:val="24"/>
              </w:rPr>
              <w:t>(10)</w:t>
            </w:r>
            <w:r w:rsidRPr="00BC4590">
              <w:rPr>
                <w:rFonts w:cs="Times New Roman"/>
                <w:szCs w:val="24"/>
              </w:rPr>
              <w:tab/>
              <w:t>Bơm cứu hỏa sự cố;</w:t>
            </w:r>
          </w:p>
          <w:p w14:paraId="59B48FAD" w14:textId="77777777" w:rsidR="00AE0BEA" w:rsidRPr="00BC4590" w:rsidRDefault="00AE0BEA" w:rsidP="0006662D">
            <w:pPr>
              <w:spacing w:before="120"/>
              <w:ind w:left="908" w:hanging="458"/>
              <w:rPr>
                <w:rFonts w:cs="Times New Roman"/>
                <w:szCs w:val="24"/>
              </w:rPr>
            </w:pPr>
            <w:r w:rsidRPr="00BC4590">
              <w:rPr>
                <w:rFonts w:cs="Times New Roman"/>
                <w:szCs w:val="24"/>
              </w:rPr>
              <w:t>(11)</w:t>
            </w:r>
            <w:r w:rsidRPr="00BC4590">
              <w:rPr>
                <w:rFonts w:cs="Times New Roman"/>
                <w:szCs w:val="24"/>
              </w:rPr>
              <w:tab/>
              <w:t>Hệ thống chiếu sáng mặt sàn.</w:t>
            </w:r>
          </w:p>
          <w:p w14:paraId="7EF8BD21" w14:textId="77777777" w:rsidR="00AE0BEA" w:rsidRPr="00BC4590" w:rsidRDefault="00AE0BEA" w:rsidP="0006662D">
            <w:pPr>
              <w:spacing w:before="120"/>
              <w:ind w:left="450" w:hanging="450"/>
              <w:rPr>
                <w:rFonts w:cs="Times New Roman"/>
                <w:szCs w:val="24"/>
              </w:rPr>
            </w:pPr>
            <w:r w:rsidRPr="00BC4590">
              <w:rPr>
                <w:rFonts w:cs="Times New Roman"/>
                <w:szCs w:val="24"/>
              </w:rPr>
              <w:t>4</w:t>
            </w:r>
            <w:r w:rsidRPr="00BC4590">
              <w:rPr>
                <w:rFonts w:cs="Times New Roman"/>
                <w:szCs w:val="24"/>
              </w:rPr>
              <w:tab/>
              <w:t>Ngoài yêu cầu nêu ở -3 trên, việc lắp đặt cáp điện dùng cho bơm cứu hỏa pahir thỏa mãn các yêu cầu dưới đây:</w:t>
            </w:r>
          </w:p>
          <w:p w14:paraId="277CA0AA" w14:textId="77777777" w:rsidR="00AE0BEA" w:rsidRPr="00BC4590" w:rsidRDefault="00AE0BEA" w:rsidP="0006662D">
            <w:pPr>
              <w:spacing w:before="120"/>
              <w:ind w:left="908" w:hanging="458"/>
              <w:rPr>
                <w:rFonts w:cs="Times New Roman"/>
                <w:szCs w:val="24"/>
              </w:rPr>
            </w:pPr>
            <w:r w:rsidRPr="00BC4590">
              <w:rPr>
                <w:rFonts w:cs="Times New Roman"/>
                <w:szCs w:val="24"/>
              </w:rPr>
              <w:t>(1)</w:t>
            </w:r>
            <w:r w:rsidRPr="00BC4590">
              <w:rPr>
                <w:rFonts w:cs="Times New Roman"/>
                <w:szCs w:val="24"/>
              </w:rPr>
              <w:tab/>
              <w:t>Cáp điện không được đi qua buồng đặt bơm cứu hỏa chính buồng đặt nguồn động lực và độngc ơ lai chúng, và</w:t>
            </w:r>
          </w:p>
          <w:p w14:paraId="732C4F07" w14:textId="77777777" w:rsidR="00AE0BEA" w:rsidRPr="00BC4590" w:rsidRDefault="00AE0BEA" w:rsidP="0006662D">
            <w:pPr>
              <w:spacing w:before="120"/>
              <w:ind w:left="908" w:hanging="458"/>
              <w:rPr>
                <w:rFonts w:cs="Times New Roman"/>
                <w:szCs w:val="24"/>
              </w:rPr>
            </w:pPr>
            <w:r w:rsidRPr="00BC4590">
              <w:rPr>
                <w:rFonts w:cs="Times New Roman"/>
                <w:szCs w:val="24"/>
              </w:rPr>
              <w:lastRenderedPageBreak/>
              <w:t>(2)</w:t>
            </w:r>
            <w:r w:rsidRPr="00BC4590">
              <w:rPr>
                <w:rFonts w:cs="Times New Roman"/>
                <w:szCs w:val="24"/>
              </w:rPr>
              <w:tab/>
              <w:t>Cáp điện chỉ có thể đi qua khu vực có nguy cơ cháy cao khác được đề cập ở -3 trên nếu chúng có kiểu chịu cháy phù hợp với 2.9.11-5(2)., được đi liên tục qua vùng đó sao cho giữ được tính nguyên vẹn chịu cháy.</w:t>
            </w:r>
          </w:p>
          <w:p w14:paraId="05E0C55E" w14:textId="77777777" w:rsidR="00AE0BEA" w:rsidRPr="00BC4590" w:rsidRDefault="00AE0BEA" w:rsidP="0006662D">
            <w:pPr>
              <w:spacing w:before="120"/>
              <w:ind w:left="454" w:hanging="454"/>
              <w:rPr>
                <w:rFonts w:cs="Times New Roman"/>
                <w:szCs w:val="24"/>
              </w:rPr>
            </w:pPr>
            <w:r w:rsidRPr="00BC4590">
              <w:rPr>
                <w:rFonts w:cs="Times New Roman"/>
                <w:b/>
                <w:szCs w:val="24"/>
              </w:rPr>
              <w:t>5</w:t>
            </w:r>
            <w:r w:rsidRPr="00BC4590">
              <w:rPr>
                <w:rFonts w:cs="Times New Roman"/>
                <w:b/>
                <w:szCs w:val="24"/>
              </w:rPr>
              <w:tab/>
            </w:r>
            <w:r w:rsidRPr="00BC4590">
              <w:rPr>
                <w:rFonts w:cs="Times New Roman"/>
                <w:szCs w:val="24"/>
              </w:rPr>
              <w:t>Cáp  điện nối giữa máy phát và bảng điện chính phải được đi tránh xa khu vực máy lọc dầu đốt</w:t>
            </w:r>
            <w:r w:rsidRPr="00BC4590">
              <w:rPr>
                <w:rFonts w:cs="Times New Roman"/>
                <w:b/>
                <w:szCs w:val="24"/>
              </w:rPr>
              <w:t>,</w:t>
            </w:r>
            <w:r w:rsidRPr="00BC4590">
              <w:rPr>
                <w:rFonts w:cs="Times New Roman"/>
                <w:szCs w:val="24"/>
              </w:rPr>
              <w:t xml:space="preserve"> ở phía trên động cơ  lai máy phát và máy lọc dầu đốt, trừ các cáp điện như sau:</w:t>
            </w:r>
          </w:p>
          <w:p w14:paraId="1B006A83" w14:textId="77777777" w:rsidR="00AE0BEA" w:rsidRPr="00BC4590" w:rsidRDefault="00AE0BEA" w:rsidP="0006662D">
            <w:pPr>
              <w:spacing w:before="60"/>
              <w:ind w:left="908" w:hanging="454"/>
              <w:rPr>
                <w:rFonts w:cs="Times New Roman"/>
                <w:szCs w:val="24"/>
              </w:rPr>
            </w:pPr>
            <w:r w:rsidRPr="00BC4590">
              <w:rPr>
                <w:rFonts w:cs="Times New Roman"/>
                <w:szCs w:val="24"/>
              </w:rPr>
              <w:t>(1)</w:t>
            </w:r>
            <w:r w:rsidRPr="00BC4590">
              <w:rPr>
                <w:rFonts w:cs="Times New Roman"/>
                <w:szCs w:val="24"/>
              </w:rPr>
              <w:tab/>
              <w:t>Cáp điện được nối với nhiều máy phát hoặc bảng điện chính phải được phân ít nhất thành 2 nhóm  suốt cả chiều dài cũng như chiều rộng của chúng;</w:t>
            </w:r>
          </w:p>
          <w:p w14:paraId="7A02E260" w14:textId="77777777" w:rsidR="00AE0BEA" w:rsidRPr="00BC4590" w:rsidRDefault="00AE0BEA" w:rsidP="0006662D">
            <w:pPr>
              <w:spacing w:before="120"/>
              <w:ind w:left="908" w:hanging="454"/>
              <w:rPr>
                <w:rFonts w:cs="Times New Roman"/>
                <w:szCs w:val="24"/>
              </w:rPr>
            </w:pPr>
            <w:r w:rsidRPr="00BC4590">
              <w:rPr>
                <w:rFonts w:cs="Times New Roman"/>
                <w:szCs w:val="24"/>
              </w:rPr>
              <w:t>(2)</w:t>
            </w:r>
            <w:r w:rsidRPr="00BC4590">
              <w:rPr>
                <w:rFonts w:cs="Times New Roman"/>
                <w:szCs w:val="24"/>
              </w:rPr>
              <w:tab/>
              <w:t>Cáp điện chịu cháy mà đã qua việc thử nghiệm như sau: IEC 60331 với cáp có đường kính toàn bộ trên 20 mm, và IEC60331-21 hoặc IEC60331-2 với cáp có đường kính tới 20 mm; hoặc</w:t>
            </w:r>
          </w:p>
          <w:p w14:paraId="5BB38551" w14:textId="77777777" w:rsidR="00AE0BEA" w:rsidRPr="00BC4590" w:rsidRDefault="00AE0BEA" w:rsidP="0006662D">
            <w:pPr>
              <w:spacing w:before="120" w:line="276" w:lineRule="auto"/>
              <w:ind w:left="454"/>
              <w:rPr>
                <w:rFonts w:cs="Times New Roman"/>
                <w:szCs w:val="24"/>
              </w:rPr>
            </w:pPr>
            <w:r w:rsidRPr="00BC4590">
              <w:rPr>
                <w:rFonts w:cs="Times New Roman"/>
                <w:szCs w:val="24"/>
              </w:rPr>
              <w:t>(3)</w:t>
            </w:r>
            <w:r w:rsidRPr="00BC4590">
              <w:rPr>
                <w:rFonts w:cs="Times New Roman"/>
                <w:szCs w:val="24"/>
              </w:rPr>
              <w:tab/>
              <w:t>Được bảo vệ bằng các biện pháp phòng cháy  được Đăng kiểm chấp nhận.</w:t>
            </w:r>
          </w:p>
          <w:p w14:paraId="110E6BCA" w14:textId="77777777" w:rsidR="00AE0BEA" w:rsidRPr="00BC4590" w:rsidRDefault="00AE0BEA" w:rsidP="0006662D">
            <w:pPr>
              <w:spacing w:before="120" w:after="120"/>
              <w:rPr>
                <w:rFonts w:cs="Times New Roman"/>
                <w:b/>
              </w:rPr>
            </w:pPr>
          </w:p>
        </w:tc>
        <w:tc>
          <w:tcPr>
            <w:tcW w:w="2835" w:type="dxa"/>
          </w:tcPr>
          <w:p w14:paraId="7149E56B" w14:textId="77777777" w:rsidR="00AE0BEA" w:rsidRPr="00BC4590" w:rsidRDefault="00AE0BEA" w:rsidP="0006662D">
            <w:pPr>
              <w:spacing w:before="120"/>
              <w:rPr>
                <w:rFonts w:cs="Times New Roman"/>
              </w:rPr>
            </w:pPr>
            <w:r w:rsidRPr="00BC4590">
              <w:rPr>
                <w:rFonts w:cs="Times New Roman"/>
              </w:rPr>
              <w:lastRenderedPageBreak/>
              <w:t>Để phù hợp với Công ước quốc tế và Quy phạm của tổ chức đăngb kiểm nước ngoài</w:t>
            </w:r>
          </w:p>
        </w:tc>
      </w:tr>
      <w:tr w:rsidR="00AE0BEA" w:rsidRPr="00BC4590" w14:paraId="1C3FD7B4" w14:textId="77777777" w:rsidTr="00AE0BEA">
        <w:tc>
          <w:tcPr>
            <w:tcW w:w="633" w:type="dxa"/>
          </w:tcPr>
          <w:p w14:paraId="1E1952E5" w14:textId="77777777" w:rsidR="00AE0BEA" w:rsidRPr="00BC4590" w:rsidRDefault="00AE0BEA" w:rsidP="0006662D">
            <w:pPr>
              <w:spacing w:before="120"/>
              <w:rPr>
                <w:rFonts w:cs="Times New Roman"/>
              </w:rPr>
            </w:pPr>
            <w:r w:rsidRPr="00BC4590">
              <w:rPr>
                <w:rFonts w:cs="Times New Roman"/>
              </w:rPr>
              <w:lastRenderedPageBreak/>
              <w:t>8</w:t>
            </w:r>
          </w:p>
        </w:tc>
        <w:tc>
          <w:tcPr>
            <w:tcW w:w="1251" w:type="dxa"/>
          </w:tcPr>
          <w:p w14:paraId="4C8DE778" w14:textId="77777777" w:rsidR="00AE0BEA" w:rsidRPr="00BC4590" w:rsidRDefault="00AE0BEA" w:rsidP="0006662D">
            <w:pPr>
              <w:spacing w:before="120"/>
              <w:rPr>
                <w:rFonts w:cs="Times New Roman"/>
              </w:rPr>
            </w:pPr>
            <w:r w:rsidRPr="00BC4590">
              <w:rPr>
                <w:rFonts w:cs="Times New Roman"/>
              </w:rPr>
              <w:t>2.12.4</w:t>
            </w:r>
          </w:p>
        </w:tc>
        <w:tc>
          <w:tcPr>
            <w:tcW w:w="4779" w:type="dxa"/>
          </w:tcPr>
          <w:p w14:paraId="7AF5BCFC" w14:textId="77777777" w:rsidR="00AE0BEA" w:rsidRPr="00BC4590" w:rsidRDefault="00AE0BEA" w:rsidP="0006662D">
            <w:pPr>
              <w:pStyle w:val="StyleBoldLeft0cmHanging08cmBefore6pt"/>
              <w:spacing w:before="120" w:line="288" w:lineRule="auto"/>
              <w:rPr>
                <w:rFonts w:ascii="Times New Roman" w:hAnsi="Times New Roman"/>
                <w:szCs w:val="22"/>
              </w:rPr>
            </w:pPr>
            <w:r w:rsidRPr="00BC4590">
              <w:rPr>
                <w:rFonts w:ascii="Times New Roman" w:hAnsi="Times New Roman"/>
                <w:szCs w:val="22"/>
              </w:rPr>
              <w:t>2.12.4</w:t>
            </w:r>
            <w:r w:rsidRPr="00BC4590">
              <w:rPr>
                <w:rFonts w:ascii="Times New Roman" w:hAnsi="Times New Roman"/>
                <w:szCs w:val="22"/>
              </w:rPr>
              <w:tab/>
              <w:t>Bộ lọc sóng hài</w:t>
            </w:r>
          </w:p>
          <w:p w14:paraId="405FF9F2" w14:textId="77777777" w:rsidR="00AE0BEA" w:rsidRPr="00BC4590" w:rsidRDefault="00AE0BEA" w:rsidP="0006662D">
            <w:pPr>
              <w:pStyle w:val="StyleBoldLeft0cmHanging08cmBefore6pt"/>
              <w:spacing w:before="120" w:line="288" w:lineRule="auto"/>
              <w:rPr>
                <w:rFonts w:ascii="Times New Roman" w:hAnsi="Times New Roman"/>
                <w:b w:val="0"/>
                <w:szCs w:val="22"/>
              </w:rPr>
            </w:pPr>
            <w:r w:rsidRPr="00BC4590">
              <w:rPr>
                <w:rFonts w:ascii="Times New Roman" w:hAnsi="Times New Roman"/>
                <w:szCs w:val="22"/>
              </w:rPr>
              <w:t>1</w:t>
            </w:r>
            <w:r w:rsidRPr="00BC4590">
              <w:rPr>
                <w:rFonts w:ascii="Times New Roman" w:hAnsi="Times New Roman"/>
                <w:szCs w:val="22"/>
              </w:rPr>
              <w:tab/>
            </w:r>
            <w:r w:rsidRPr="00BC4590">
              <w:rPr>
                <w:rFonts w:ascii="Times New Roman" w:hAnsi="Times New Roman"/>
                <w:b w:val="0"/>
                <w:szCs w:val="22"/>
              </w:rPr>
              <w:t>Khi bộ lọc sóng hài được lắp đặt trên thanh dẫn chính, trừ khi các mạch động cơ điện đơn lẻ được lắp đặt bộ lọc sóng hài, thì phải trang bị thiết bị để giám sát liên tục trị số tổng độ méo sóng hài (THD) trên thanh dẫn chính và phải có báo động cho thuyền viên biết khi trị số trên vượt quá giới hạn được nêu ở 2.1.2-4. Trị số tổng độ méo sóng hài (THD) phải được ghi lại trong nhật ký máy, nhưng cũng có thể ghi lại dưới dạng điện trong trường hợp buồng máy có bố trí hệ thống tự động ghi các trị số này.</w:t>
            </w:r>
          </w:p>
          <w:p w14:paraId="3D04900E" w14:textId="77777777" w:rsidR="00AE0BEA" w:rsidRPr="00BC4590" w:rsidRDefault="00AE0BEA" w:rsidP="0006662D">
            <w:pPr>
              <w:pStyle w:val="StyleBoldLeft0cmHanging08cmBefore6pt"/>
              <w:spacing w:before="120" w:line="288" w:lineRule="auto"/>
              <w:rPr>
                <w:rFonts w:ascii="Times New Roman" w:hAnsi="Times New Roman"/>
                <w:b w:val="0"/>
                <w:szCs w:val="22"/>
              </w:rPr>
            </w:pPr>
            <w:r w:rsidRPr="00BC4590">
              <w:rPr>
                <w:rFonts w:ascii="Times New Roman" w:hAnsi="Times New Roman"/>
                <w:szCs w:val="22"/>
              </w:rPr>
              <w:t>2</w:t>
            </w:r>
            <w:r w:rsidRPr="00BC4590">
              <w:rPr>
                <w:rFonts w:ascii="Times New Roman" w:hAnsi="Times New Roman"/>
                <w:szCs w:val="22"/>
              </w:rPr>
              <w:tab/>
            </w:r>
            <w:r w:rsidRPr="00BC4590">
              <w:rPr>
                <w:rFonts w:ascii="Times New Roman" w:hAnsi="Times New Roman"/>
                <w:b w:val="0"/>
                <w:szCs w:val="22"/>
              </w:rPr>
              <w:t>Thiết bị bảo vệ bộ lọc sóng hài được chỉ ra ở -1 phải thỏa mãn các yêu cầu sau:</w:t>
            </w:r>
          </w:p>
          <w:p w14:paraId="73174C70" w14:textId="77777777" w:rsidR="00AE0BEA" w:rsidRPr="00BC4590" w:rsidRDefault="00AE0BEA" w:rsidP="0006662D">
            <w:pPr>
              <w:pStyle w:val="StyleBoldLeft0cmHanging08cmBefore6pt"/>
              <w:spacing w:before="120" w:line="288" w:lineRule="auto"/>
              <w:rPr>
                <w:rFonts w:ascii="Times New Roman" w:hAnsi="Times New Roman"/>
                <w:b w:val="0"/>
                <w:szCs w:val="22"/>
              </w:rPr>
            </w:pPr>
            <w:r w:rsidRPr="00BC4590">
              <w:rPr>
                <w:rFonts w:ascii="Times New Roman" w:hAnsi="Times New Roman"/>
                <w:b w:val="0"/>
                <w:szCs w:val="22"/>
              </w:rPr>
              <w:tab/>
              <w:t>(1)</w:t>
            </w:r>
            <w:r w:rsidRPr="00BC4590">
              <w:rPr>
                <w:rFonts w:ascii="Times New Roman" w:hAnsi="Times New Roman"/>
                <w:b w:val="0"/>
                <w:szCs w:val="22"/>
              </w:rPr>
              <w:tab/>
              <w:t>Thiết bị phải phát ra báo động khi có tác động bảo vệ mạch lọc sóng hài;</w:t>
            </w:r>
          </w:p>
          <w:p w14:paraId="5FDC5F58" w14:textId="77777777" w:rsidR="00AE0BEA" w:rsidRPr="00BC4590" w:rsidRDefault="00AE0BEA" w:rsidP="0006662D">
            <w:pPr>
              <w:pStyle w:val="StyleBoldLeft0cmHanging08cmBefore6pt"/>
              <w:spacing w:before="120" w:line="288" w:lineRule="auto"/>
              <w:rPr>
                <w:rFonts w:ascii="Times New Roman" w:hAnsi="Times New Roman"/>
                <w:b w:val="0"/>
                <w:szCs w:val="22"/>
              </w:rPr>
            </w:pPr>
            <w:r w:rsidRPr="00BC4590">
              <w:rPr>
                <w:rFonts w:ascii="Times New Roman" w:hAnsi="Times New Roman"/>
                <w:b w:val="0"/>
                <w:szCs w:val="22"/>
              </w:rPr>
              <w:tab/>
              <w:t>(2)</w:t>
            </w:r>
            <w:r w:rsidRPr="00BC4590">
              <w:rPr>
                <w:rFonts w:ascii="Times New Roman" w:hAnsi="Times New Roman"/>
                <w:b w:val="0"/>
                <w:szCs w:val="22"/>
              </w:rPr>
              <w:tab/>
              <w:t>Việc bảo vệ mạch bộ lọc sóng hài phải được bố trí các yêu cầu dưới đây:</w:t>
            </w:r>
          </w:p>
          <w:p w14:paraId="24429A26" w14:textId="77777777" w:rsidR="00AE0BEA" w:rsidRPr="00BC4590" w:rsidRDefault="00AE0BEA" w:rsidP="0006662D">
            <w:pPr>
              <w:pStyle w:val="StyleBoldLeft0cmHanging08cmBefore6pt"/>
              <w:spacing w:before="120" w:line="288" w:lineRule="auto"/>
              <w:ind w:left="1362" w:hanging="447"/>
              <w:rPr>
                <w:rFonts w:ascii="Times New Roman" w:hAnsi="Times New Roman"/>
                <w:b w:val="0"/>
                <w:szCs w:val="22"/>
              </w:rPr>
            </w:pPr>
            <w:r w:rsidRPr="00BC4590">
              <w:rPr>
                <w:rFonts w:ascii="Times New Roman" w:hAnsi="Times New Roman"/>
                <w:b w:val="0"/>
                <w:szCs w:val="22"/>
              </w:rPr>
              <w:lastRenderedPageBreak/>
              <w:t>(a)</w:t>
            </w:r>
            <w:r w:rsidRPr="00BC4590">
              <w:rPr>
                <w:rFonts w:ascii="Times New Roman" w:hAnsi="Times New Roman"/>
                <w:b w:val="0"/>
                <w:szCs w:val="22"/>
              </w:rPr>
              <w:tab/>
              <w:t>Bộ lọc sóng hài phải được bố trí như là bộ lọc 3 pha có bảo vệ riêng rẽ cho mỗi pha. Tác động của thiết bị bảo vệ cho mỗi pha đơn lẻ sẽ dẫn đến tự động ngắt toàn bộ mạch lọc.</w:t>
            </w:r>
          </w:p>
          <w:p w14:paraId="2A205BDA" w14:textId="77777777" w:rsidR="00AE0BEA" w:rsidRPr="00BC4590" w:rsidRDefault="00AE0BEA" w:rsidP="0006662D">
            <w:pPr>
              <w:pStyle w:val="StyleBoldLeft0cmHanging08cmBefore6pt"/>
              <w:spacing w:before="120" w:line="288" w:lineRule="auto"/>
              <w:ind w:left="1362" w:hanging="447"/>
              <w:rPr>
                <w:rFonts w:ascii="Times New Roman" w:hAnsi="Times New Roman"/>
                <w:b w:val="0"/>
                <w:szCs w:val="22"/>
              </w:rPr>
            </w:pPr>
            <w:r w:rsidRPr="00BC4590">
              <w:rPr>
                <w:rFonts w:ascii="Times New Roman" w:hAnsi="Times New Roman"/>
                <w:b w:val="0"/>
                <w:szCs w:val="22"/>
              </w:rPr>
              <w:t>(b)</w:t>
            </w:r>
            <w:r w:rsidRPr="00BC4590">
              <w:rPr>
                <w:rFonts w:ascii="Times New Roman" w:hAnsi="Times New Roman"/>
                <w:b w:val="0"/>
                <w:szCs w:val="22"/>
              </w:rPr>
              <w:tab/>
              <w:t>Phải tranng bị hệ thống phát hiện mất cân bằng dòng điện độc lập với thiết bị bảo vệ quá dòng để báo động cho thuyền viên biết khi xảy ra mất cân bằng dóng điện.</w:t>
            </w:r>
          </w:p>
          <w:p w14:paraId="36708EF1" w14:textId="77777777" w:rsidR="00AE0BEA" w:rsidRPr="00BC4590" w:rsidRDefault="00AE0BEA" w:rsidP="0006662D">
            <w:pPr>
              <w:pStyle w:val="StyleBoldLeft0cmHanging08cmBefore6pt"/>
              <w:spacing w:before="120" w:line="288" w:lineRule="auto"/>
              <w:ind w:left="426" w:firstLine="0"/>
              <w:rPr>
                <w:rFonts w:ascii="Times New Roman" w:hAnsi="Times New Roman"/>
                <w:b w:val="0"/>
                <w:szCs w:val="22"/>
              </w:rPr>
            </w:pPr>
            <w:r w:rsidRPr="00BC4590">
              <w:rPr>
                <w:rFonts w:ascii="Times New Roman" w:hAnsi="Times New Roman"/>
                <w:b w:val="0"/>
                <w:szCs w:val="22"/>
              </w:rPr>
              <w:t>3)Phải xem xét đến việc bảo vệ bổ sung cho các phần tử điện dung riêng rẽ, chẳng hạn như các van giảm áp hoặc bộ ngắt quá áp suất, để bảo vệ tránh hư hỏng do rò rỉ. Việc xem xét này cần phải quan tâm đến kiểu của tụ điện được sử dụng.</w:t>
            </w:r>
          </w:p>
          <w:p w14:paraId="172877BD" w14:textId="77777777" w:rsidR="00AE0BEA" w:rsidRPr="00BC4590" w:rsidRDefault="00AE0BEA" w:rsidP="0006662D">
            <w:pPr>
              <w:spacing w:before="120" w:line="288" w:lineRule="auto"/>
              <w:ind w:left="454" w:hanging="454"/>
              <w:rPr>
                <w:rFonts w:cs="Times New Roman"/>
              </w:rPr>
            </w:pPr>
          </w:p>
          <w:p w14:paraId="06864C61" w14:textId="77777777" w:rsidR="00AE0BEA" w:rsidRPr="00BC4590" w:rsidRDefault="00AE0BEA" w:rsidP="0006662D">
            <w:pPr>
              <w:pStyle w:val="StyleBoldLeft0cmHanging08cmBefore6pt"/>
              <w:spacing w:before="120" w:line="288" w:lineRule="auto"/>
              <w:rPr>
                <w:rFonts w:ascii="Times New Roman" w:hAnsi="Times New Roman"/>
                <w:szCs w:val="22"/>
              </w:rPr>
            </w:pPr>
          </w:p>
        </w:tc>
        <w:tc>
          <w:tcPr>
            <w:tcW w:w="4252" w:type="dxa"/>
          </w:tcPr>
          <w:p w14:paraId="692CD9FC" w14:textId="77777777" w:rsidR="00AE0BEA" w:rsidRPr="00BC4590" w:rsidRDefault="00AE0BEA" w:rsidP="0006662D">
            <w:pPr>
              <w:pStyle w:val="StyleBoldLeft0cmHanging08cmBefore6pt"/>
              <w:spacing w:before="120" w:line="288" w:lineRule="auto"/>
              <w:rPr>
                <w:rFonts w:ascii="Times New Roman" w:hAnsi="Times New Roman"/>
                <w:b w:val="0"/>
                <w:szCs w:val="22"/>
              </w:rPr>
            </w:pPr>
            <w:r w:rsidRPr="00BC4590">
              <w:rPr>
                <w:rFonts w:ascii="Times New Roman" w:hAnsi="Times New Roman"/>
                <w:b w:val="0"/>
                <w:szCs w:val="22"/>
              </w:rPr>
              <w:lastRenderedPageBreak/>
              <w:t>Bỏ</w:t>
            </w:r>
          </w:p>
        </w:tc>
        <w:tc>
          <w:tcPr>
            <w:tcW w:w="2835" w:type="dxa"/>
          </w:tcPr>
          <w:p w14:paraId="78B393F3" w14:textId="77777777" w:rsidR="00AE0BEA" w:rsidRPr="00BC4590" w:rsidRDefault="00AE0BEA" w:rsidP="0006662D">
            <w:pPr>
              <w:spacing w:before="120"/>
              <w:rPr>
                <w:rFonts w:cs="Times New Roman"/>
              </w:rPr>
            </w:pPr>
            <w:r w:rsidRPr="00BC4590">
              <w:rPr>
                <w:rFonts w:cs="Times New Roman"/>
              </w:rPr>
              <w:t>Để phù hợp với sửa đổi ở mục 2 (bộ lọc sóng hài yêu cầu được thử chứng nhận kiểu).</w:t>
            </w:r>
          </w:p>
        </w:tc>
      </w:tr>
      <w:tr w:rsidR="00AE0BEA" w:rsidRPr="00BC4590" w14:paraId="26EBB599" w14:textId="77777777" w:rsidTr="00AE0BEA">
        <w:tc>
          <w:tcPr>
            <w:tcW w:w="633" w:type="dxa"/>
          </w:tcPr>
          <w:p w14:paraId="5842C2C5" w14:textId="77777777" w:rsidR="00AE0BEA" w:rsidRPr="00BC4590" w:rsidRDefault="00AE0BEA" w:rsidP="0006662D">
            <w:pPr>
              <w:spacing w:before="120"/>
              <w:rPr>
                <w:rFonts w:cs="Times New Roman"/>
              </w:rPr>
            </w:pPr>
            <w:r w:rsidRPr="00BC4590">
              <w:rPr>
                <w:rFonts w:cs="Times New Roman"/>
              </w:rPr>
              <w:lastRenderedPageBreak/>
              <w:t>9</w:t>
            </w:r>
          </w:p>
        </w:tc>
        <w:tc>
          <w:tcPr>
            <w:tcW w:w="1251" w:type="dxa"/>
          </w:tcPr>
          <w:p w14:paraId="1436EA1E" w14:textId="77777777" w:rsidR="00AE0BEA" w:rsidRPr="00BC4590" w:rsidRDefault="00AE0BEA" w:rsidP="0006662D">
            <w:pPr>
              <w:spacing w:before="120"/>
              <w:rPr>
                <w:rFonts w:cs="Times New Roman"/>
              </w:rPr>
            </w:pPr>
            <w:r w:rsidRPr="00BC4590">
              <w:rPr>
                <w:rFonts w:cs="Times New Roman"/>
              </w:rPr>
              <w:t>2.12.5</w:t>
            </w:r>
          </w:p>
        </w:tc>
        <w:tc>
          <w:tcPr>
            <w:tcW w:w="4779" w:type="dxa"/>
          </w:tcPr>
          <w:p w14:paraId="19C03F9E" w14:textId="77777777" w:rsidR="00AE0BEA" w:rsidRPr="00BC4590" w:rsidRDefault="00AE0BEA" w:rsidP="0006662D">
            <w:pPr>
              <w:pStyle w:val="StyleBoldLeft0cmHanging08cmBefore6pt"/>
              <w:spacing w:before="120" w:line="288" w:lineRule="auto"/>
              <w:rPr>
                <w:rFonts w:ascii="Times New Roman" w:hAnsi="Times New Roman"/>
                <w:szCs w:val="22"/>
              </w:rPr>
            </w:pPr>
            <w:r w:rsidRPr="00BC4590">
              <w:rPr>
                <w:rFonts w:ascii="Times New Roman" w:hAnsi="Times New Roman"/>
                <w:szCs w:val="22"/>
              </w:rPr>
              <w:t>2.12.5</w:t>
            </w:r>
            <w:r w:rsidRPr="00BC4590">
              <w:rPr>
                <w:rFonts w:ascii="Times New Roman" w:hAnsi="Times New Roman"/>
                <w:szCs w:val="22"/>
              </w:rPr>
              <w:tab/>
              <w:t>Thử tại xưởng</w:t>
            </w:r>
          </w:p>
          <w:p w14:paraId="7F554525" w14:textId="77777777" w:rsidR="00AE0BEA" w:rsidRPr="00BC4590" w:rsidRDefault="00AE0BEA" w:rsidP="0006662D">
            <w:pPr>
              <w:spacing w:before="120" w:line="276" w:lineRule="auto"/>
              <w:ind w:left="454" w:hanging="454"/>
              <w:rPr>
                <w:rFonts w:cs="Times New Roman"/>
              </w:rPr>
            </w:pPr>
            <w:r w:rsidRPr="00BC4590">
              <w:rPr>
                <w:rFonts w:cs="Times New Roman"/>
                <w:b/>
              </w:rPr>
              <w:t>1</w:t>
            </w:r>
            <w:r w:rsidRPr="00BC4590">
              <w:rPr>
                <w:rFonts w:cs="Times New Roman"/>
                <w:b/>
              </w:rPr>
              <w:tab/>
            </w:r>
            <w:r w:rsidRPr="00BC4590">
              <w:rPr>
                <w:rFonts w:cs="Times New Roman"/>
              </w:rPr>
              <w:t xml:space="preserve">Các bộ chỉnh lưu và các phụ kiện đi kèm phải được thử phù hợp với các yêu cầu </w:t>
            </w:r>
            <w:r w:rsidRPr="00BC4590">
              <w:rPr>
                <w:rFonts w:cs="Times New Roman"/>
              </w:rPr>
              <w:lastRenderedPageBreak/>
              <w:t>trong 2.12.5 này. Tuy nhiên, các yêu cầu ở mục -2 có thể được Đăng kiểm cho phép miễn giảm đối với mỗi sản phẩm được chế tạo hàng loạt có kiểu giống như chiếc đầu tiên.</w:t>
            </w:r>
          </w:p>
          <w:p w14:paraId="054A97DA" w14:textId="77777777" w:rsidR="00AE0BEA" w:rsidRPr="00BC4590" w:rsidRDefault="00AE0BEA" w:rsidP="0006662D">
            <w:pPr>
              <w:spacing w:before="120" w:line="288" w:lineRule="auto"/>
              <w:ind w:left="454" w:hanging="454"/>
              <w:rPr>
                <w:rFonts w:cs="Times New Roman"/>
              </w:rPr>
            </w:pPr>
            <w:r w:rsidRPr="00BC4590">
              <w:rPr>
                <w:rFonts w:cs="Times New Roman"/>
                <w:b/>
              </w:rPr>
              <w:t>2</w:t>
            </w:r>
            <w:r w:rsidRPr="00BC4590">
              <w:rPr>
                <w:rFonts w:cs="Times New Roman"/>
                <w:b/>
              </w:rPr>
              <w:tab/>
            </w:r>
            <w:r w:rsidRPr="00BC4590">
              <w:rPr>
                <w:rFonts w:cs="Times New Roman"/>
              </w:rPr>
              <w:t>Việc thử gia tăng nhiệt độ của bộ biến đổi và các phụ kiện của chúng phải được tiến hành ở các điều kiện làm việc bình thường,  sự gia tăng nhiệt độ bên trong bộ biến đổi không được vượt quá trị số quy định của nhà chế tạo và sự gia tăng nhiệt độ bên ngoài bộ biến đổi (ví dụ các bộ phận kết nối của thanh dẫn và cáp điện của bảng điện cũng như cuộn dây và các công tắc điện từ) không được vượt quá các trị số nêu ở 2.8.3. Ngoài ra, phương pháp thử nhiệt độ đối với mối liên kết phần tử bán dẫn phải được Đăng kiểm xem xét chấp nhận.</w:t>
            </w:r>
          </w:p>
          <w:p w14:paraId="19B03FF8" w14:textId="77777777" w:rsidR="00AE0BEA" w:rsidRPr="00BC4590" w:rsidRDefault="00AE0BEA" w:rsidP="0006662D">
            <w:pPr>
              <w:spacing w:before="120" w:line="288" w:lineRule="auto"/>
              <w:ind w:left="454" w:hanging="454"/>
              <w:rPr>
                <w:rFonts w:cs="Times New Roman"/>
              </w:rPr>
            </w:pPr>
            <w:r w:rsidRPr="00BC4590">
              <w:rPr>
                <w:rFonts w:cs="Times New Roman"/>
                <w:b/>
              </w:rPr>
              <w:t>3</w:t>
            </w:r>
            <w:r w:rsidRPr="00BC4590">
              <w:rPr>
                <w:rFonts w:cs="Times New Roman"/>
                <w:b/>
              </w:rPr>
              <w:tab/>
            </w:r>
            <w:r w:rsidRPr="00BC4590">
              <w:rPr>
                <w:rFonts w:cs="Times New Roman"/>
              </w:rPr>
              <w:t>Các dụng cụ, thiết bị đóng mạch và thiết bị bảo vệ được lắp đặt trong bộ chỉnh lưu phải được kiểm tra khả năng hoạt động bình thường trong điều kiện đang hoạt động.</w:t>
            </w:r>
          </w:p>
          <w:p w14:paraId="1992C24C" w14:textId="77777777" w:rsidR="00AE0BEA" w:rsidRPr="00BC4590" w:rsidRDefault="00AE0BEA" w:rsidP="0006662D">
            <w:pPr>
              <w:spacing w:before="120" w:line="288" w:lineRule="auto"/>
              <w:ind w:left="454" w:hanging="454"/>
              <w:rPr>
                <w:rFonts w:cs="Times New Roman"/>
              </w:rPr>
            </w:pPr>
            <w:r w:rsidRPr="00BC4590">
              <w:rPr>
                <w:rFonts w:cs="Times New Roman"/>
                <w:b/>
              </w:rPr>
              <w:lastRenderedPageBreak/>
              <w:t>4</w:t>
            </w:r>
            <w:r w:rsidRPr="00BC4590">
              <w:rPr>
                <w:rFonts w:cs="Times New Roman"/>
                <w:b/>
              </w:rPr>
              <w:tab/>
            </w:r>
            <w:r w:rsidRPr="00BC4590">
              <w:rPr>
                <w:rFonts w:cs="Times New Roman"/>
              </w:rPr>
              <w:t>Các bộ chỉnh lưu phải chịu được điện áp cao bằng cách sử dụng điện áp xoay chiều như</w:t>
            </w:r>
            <w:r w:rsidRPr="00BC4590">
              <w:rPr>
                <w:rFonts w:cs="Times New Roman"/>
                <w:spacing w:val="-4"/>
              </w:rPr>
              <w:t>nêu</w:t>
            </w:r>
            <w:r w:rsidRPr="00BC4590">
              <w:rPr>
                <w:rFonts w:cs="Times New Roman"/>
              </w:rPr>
              <w:t xml:space="preserve"> dưới đây đặt giữa phần tử chỉnh lưu hoặc các phần mang điện của phụ kiện được nạp với điện thế mạch chính và đất trong thời gian 1 phút.</w:t>
            </w:r>
          </w:p>
          <w:p w14:paraId="2E348FBD" w14:textId="77777777" w:rsidR="00AE0BEA" w:rsidRPr="00BC4590" w:rsidRDefault="00AE0BEA" w:rsidP="0006662D">
            <w:pPr>
              <w:spacing w:before="120" w:after="60" w:line="276" w:lineRule="auto"/>
              <w:ind w:left="907"/>
              <w:rPr>
                <w:rFonts w:cs="Times New Roman"/>
              </w:rPr>
            </w:pPr>
            <w:r w:rsidRPr="00BC4590">
              <w:rPr>
                <w:rFonts w:cs="Times New Roman"/>
              </w:rPr>
              <w:t>Điện áp thử (V)  =  1,5 EPi + 1.000  (tối thiểu là 2.000 V).</w:t>
            </w:r>
          </w:p>
          <w:p w14:paraId="317B0CFE" w14:textId="77777777" w:rsidR="00AE0BEA" w:rsidRPr="00BC4590" w:rsidRDefault="00AE0BEA" w:rsidP="0006662D">
            <w:pPr>
              <w:spacing w:before="120" w:line="276" w:lineRule="auto"/>
              <w:ind w:left="907"/>
              <w:rPr>
                <w:rFonts w:cs="Times New Roman"/>
              </w:rPr>
            </w:pPr>
            <w:r w:rsidRPr="00BC4590">
              <w:rPr>
                <w:rFonts w:cs="Times New Roman"/>
              </w:rPr>
              <w:t>Trong đóEPi: Giá trị điện áp ngược lớn nhất của nhánh mạch biến đổi.</w:t>
            </w:r>
          </w:p>
          <w:p w14:paraId="58AE431D" w14:textId="77777777" w:rsidR="00AE0BEA" w:rsidRPr="00BC4590" w:rsidRDefault="00AE0BEA" w:rsidP="0006662D">
            <w:pPr>
              <w:spacing w:before="120" w:line="276" w:lineRule="auto"/>
              <w:ind w:left="454" w:hanging="454"/>
              <w:rPr>
                <w:rFonts w:cs="Times New Roman"/>
              </w:rPr>
            </w:pPr>
            <w:r w:rsidRPr="00BC4590">
              <w:rPr>
                <w:rFonts w:cs="Times New Roman"/>
              </w:rPr>
              <w:tab/>
              <w:t>Khi điện áp một chiều nhỏ hơn 100 V, thì điện áp thử tối thiểu có thể lấy bằng 1500 V. Phần tử chỉnh lưu phải được ngắn mạch trước khi thử.</w:t>
            </w:r>
          </w:p>
          <w:p w14:paraId="30519D62" w14:textId="77777777" w:rsidR="00AE0BEA" w:rsidRPr="00BC4590" w:rsidRDefault="00AE0BEA" w:rsidP="0006662D">
            <w:pPr>
              <w:spacing w:before="120" w:line="288" w:lineRule="auto"/>
              <w:ind w:left="454" w:hanging="454"/>
              <w:rPr>
                <w:rFonts w:cs="Times New Roman"/>
              </w:rPr>
            </w:pPr>
            <w:r w:rsidRPr="00BC4590">
              <w:rPr>
                <w:rFonts w:cs="Times New Roman"/>
                <w:b/>
              </w:rPr>
              <w:t>5</w:t>
            </w:r>
            <w:r w:rsidRPr="00BC4590">
              <w:rPr>
                <w:rFonts w:cs="Times New Roman"/>
                <w:b/>
              </w:rPr>
              <w:tab/>
            </w:r>
            <w:r w:rsidRPr="00BC4590">
              <w:rPr>
                <w:rFonts w:cs="Times New Roman"/>
              </w:rPr>
              <w:t xml:space="preserve">Thử điện áp cao giữa các phần mang điện và đất cho các phụ kiện được nạp với điện thế </w:t>
            </w:r>
            <w:r w:rsidRPr="00BC4590">
              <w:rPr>
                <w:rFonts w:cs="Times New Roman"/>
                <w:spacing w:val="-4"/>
              </w:rPr>
              <w:t>mạch</w:t>
            </w:r>
            <w:r w:rsidRPr="00BC4590">
              <w:rPr>
                <w:rFonts w:cs="Times New Roman"/>
              </w:rPr>
              <w:t xml:space="preserve"> phụ phải phù hợp với các yêu cầu ở 2.8.4 -4.</w:t>
            </w:r>
          </w:p>
          <w:p w14:paraId="460F7704" w14:textId="77777777" w:rsidR="00AE0BEA" w:rsidRPr="00BC4590" w:rsidRDefault="00AE0BEA" w:rsidP="0006662D">
            <w:pPr>
              <w:pStyle w:val="StyleBoldLeft0cmHanging08cmBefore6pt"/>
              <w:spacing w:before="120" w:line="288" w:lineRule="auto"/>
              <w:rPr>
                <w:rFonts w:ascii="Times New Roman" w:hAnsi="Times New Roman"/>
                <w:szCs w:val="22"/>
              </w:rPr>
            </w:pPr>
            <w:r w:rsidRPr="00BC4590">
              <w:rPr>
                <w:rFonts w:ascii="Times New Roman" w:hAnsi="Times New Roman"/>
                <w:b w:val="0"/>
                <w:szCs w:val="22"/>
              </w:rPr>
              <w:t>6</w:t>
            </w:r>
            <w:r w:rsidRPr="00BC4590">
              <w:rPr>
                <w:rFonts w:ascii="Times New Roman" w:hAnsi="Times New Roman"/>
                <w:b w:val="0"/>
                <w:szCs w:val="22"/>
              </w:rPr>
              <w:tab/>
              <w:t xml:space="preserve">Sau khi thử điện áp cao, điện trở cách điện giữa các phần mang điện của bộ chỉnh lưu và </w:t>
            </w:r>
            <w:r w:rsidRPr="00BC4590">
              <w:rPr>
                <w:rFonts w:ascii="Times New Roman" w:hAnsi="Times New Roman"/>
                <w:b w:val="0"/>
                <w:spacing w:val="-4"/>
                <w:szCs w:val="22"/>
              </w:rPr>
              <w:t>các</w:t>
            </w:r>
            <w:r w:rsidRPr="00BC4590">
              <w:rPr>
                <w:rFonts w:ascii="Times New Roman" w:hAnsi="Times New Roman"/>
                <w:b w:val="0"/>
                <w:szCs w:val="22"/>
              </w:rPr>
              <w:t xml:space="preserve"> phụ kiện so với đất phải không được nhỏ hơn 1 M</w:t>
            </w:r>
            <w:r w:rsidRPr="00BC4590">
              <w:rPr>
                <w:rFonts w:ascii="Times New Roman" w:hAnsi="Times New Roman"/>
                <w:b w:val="0"/>
                <w:szCs w:val="22"/>
              </w:rPr>
              <w:sym w:font="Symbol" w:char="F057"/>
            </w:r>
            <w:r w:rsidRPr="00BC4590">
              <w:rPr>
                <w:rFonts w:ascii="Times New Roman" w:hAnsi="Times New Roman"/>
                <w:b w:val="0"/>
                <w:szCs w:val="22"/>
              </w:rPr>
              <w:t xml:space="preserve"> khi đo bằng điện áp một chiều tối thiểu 500 V.</w:t>
            </w:r>
          </w:p>
        </w:tc>
        <w:tc>
          <w:tcPr>
            <w:tcW w:w="4252" w:type="dxa"/>
          </w:tcPr>
          <w:p w14:paraId="5A55BA0E" w14:textId="77777777" w:rsidR="00AE0BEA" w:rsidRPr="00BC4590" w:rsidRDefault="00AE0BEA" w:rsidP="0006662D">
            <w:pPr>
              <w:pStyle w:val="StyleBoldLeft0cmHanging08cmBefore6pt"/>
              <w:spacing w:before="120" w:line="288" w:lineRule="auto"/>
              <w:rPr>
                <w:rFonts w:ascii="Times New Roman" w:hAnsi="Times New Roman"/>
                <w:b w:val="0"/>
                <w:szCs w:val="22"/>
              </w:rPr>
            </w:pPr>
          </w:p>
        </w:tc>
        <w:tc>
          <w:tcPr>
            <w:tcW w:w="2835" w:type="dxa"/>
          </w:tcPr>
          <w:p w14:paraId="25CF909E" w14:textId="77777777" w:rsidR="00AE0BEA" w:rsidRPr="00BC4590" w:rsidRDefault="00AE0BEA" w:rsidP="0006662D">
            <w:pPr>
              <w:spacing w:before="120"/>
              <w:rPr>
                <w:rFonts w:cs="Times New Roman"/>
              </w:rPr>
            </w:pPr>
          </w:p>
        </w:tc>
      </w:tr>
      <w:tr w:rsidR="00AE0BEA" w:rsidRPr="00BC4590" w14:paraId="270897DA" w14:textId="77777777" w:rsidTr="00AE0BEA">
        <w:tc>
          <w:tcPr>
            <w:tcW w:w="633" w:type="dxa"/>
          </w:tcPr>
          <w:p w14:paraId="3BA26AE6" w14:textId="77777777" w:rsidR="00AE0BEA" w:rsidRPr="00BC4590" w:rsidRDefault="00AE0BEA" w:rsidP="0006662D">
            <w:pPr>
              <w:spacing w:before="120"/>
              <w:rPr>
                <w:rFonts w:cs="Times New Roman"/>
              </w:rPr>
            </w:pPr>
            <w:r w:rsidRPr="00BC4590">
              <w:rPr>
                <w:rFonts w:cs="Times New Roman"/>
              </w:rPr>
              <w:lastRenderedPageBreak/>
              <w:t>10</w:t>
            </w:r>
          </w:p>
        </w:tc>
        <w:tc>
          <w:tcPr>
            <w:tcW w:w="1251" w:type="dxa"/>
          </w:tcPr>
          <w:p w14:paraId="60EBDBDC" w14:textId="77777777" w:rsidR="00AE0BEA" w:rsidRPr="00BC4590" w:rsidRDefault="00AE0BEA" w:rsidP="0006662D">
            <w:pPr>
              <w:spacing w:before="120"/>
              <w:rPr>
                <w:rFonts w:cs="Times New Roman"/>
              </w:rPr>
            </w:pPr>
            <w:r w:rsidRPr="00BC4590">
              <w:rPr>
                <w:rFonts w:cs="Times New Roman"/>
              </w:rPr>
              <w:t>2.17</w:t>
            </w:r>
          </w:p>
        </w:tc>
        <w:tc>
          <w:tcPr>
            <w:tcW w:w="4779" w:type="dxa"/>
          </w:tcPr>
          <w:p w14:paraId="535E6CC0" w14:textId="77777777" w:rsidR="00AE0BEA" w:rsidRPr="00BC4590" w:rsidRDefault="00AE0BEA" w:rsidP="0006662D">
            <w:pPr>
              <w:pStyle w:val="StyleBoldLeft0cmHanging08cmBefore6pt"/>
              <w:spacing w:before="120" w:line="288" w:lineRule="auto"/>
              <w:rPr>
                <w:rFonts w:ascii="Times New Roman" w:hAnsi="Times New Roman"/>
                <w:szCs w:val="22"/>
              </w:rPr>
            </w:pPr>
          </w:p>
        </w:tc>
        <w:tc>
          <w:tcPr>
            <w:tcW w:w="4252" w:type="dxa"/>
          </w:tcPr>
          <w:p w14:paraId="687ED5D1" w14:textId="77777777" w:rsidR="00AE0BEA" w:rsidRPr="00BC4590" w:rsidRDefault="00AE0BEA" w:rsidP="0006662D">
            <w:pPr>
              <w:pStyle w:val="StyleBoldLeft0cmHanging08cmBefore6pt"/>
              <w:spacing w:before="120" w:line="288" w:lineRule="auto"/>
              <w:rPr>
                <w:rFonts w:ascii="Times New Roman" w:hAnsi="Times New Roman"/>
                <w:b w:val="0"/>
                <w:szCs w:val="22"/>
              </w:rPr>
            </w:pPr>
            <w:r w:rsidRPr="00BC4590">
              <w:rPr>
                <w:rFonts w:ascii="Times New Roman" w:hAnsi="Times New Roman"/>
                <w:b w:val="0"/>
                <w:szCs w:val="22"/>
              </w:rPr>
              <w:t>Thay toàn bộ</w:t>
            </w:r>
          </w:p>
        </w:tc>
        <w:tc>
          <w:tcPr>
            <w:tcW w:w="2835" w:type="dxa"/>
          </w:tcPr>
          <w:p w14:paraId="64DDAB7C" w14:textId="77777777" w:rsidR="00AE0BEA" w:rsidRPr="00BC4590" w:rsidRDefault="00AE0BEA" w:rsidP="0006662D">
            <w:pPr>
              <w:spacing w:before="120"/>
              <w:rPr>
                <w:rFonts w:cs="Times New Roman"/>
              </w:rPr>
            </w:pPr>
            <w:r w:rsidRPr="00BC4590">
              <w:rPr>
                <w:rFonts w:cs="Times New Roman"/>
              </w:rPr>
              <w:t>Để phù hợp với Công ước quốc tế và Quy phạm các tổ chức đăng kiểm nước ngoài</w:t>
            </w:r>
          </w:p>
        </w:tc>
      </w:tr>
      <w:tr w:rsidR="00AE0BEA" w:rsidRPr="00BC4590" w14:paraId="63351C42" w14:textId="77777777" w:rsidTr="00AE0BEA">
        <w:tc>
          <w:tcPr>
            <w:tcW w:w="633" w:type="dxa"/>
          </w:tcPr>
          <w:p w14:paraId="0FB65DF1" w14:textId="77777777" w:rsidR="00AE0BEA" w:rsidRPr="00BC4590" w:rsidRDefault="00AE0BEA" w:rsidP="0006662D">
            <w:pPr>
              <w:spacing w:before="120"/>
              <w:rPr>
                <w:rFonts w:cs="Times New Roman"/>
              </w:rPr>
            </w:pPr>
            <w:r w:rsidRPr="00BC4590">
              <w:rPr>
                <w:rFonts w:cs="Times New Roman"/>
              </w:rPr>
              <w:t>11</w:t>
            </w:r>
          </w:p>
        </w:tc>
        <w:tc>
          <w:tcPr>
            <w:tcW w:w="1251" w:type="dxa"/>
          </w:tcPr>
          <w:p w14:paraId="623E8E90" w14:textId="77777777" w:rsidR="00AE0BEA" w:rsidRPr="00BC4590" w:rsidRDefault="00AE0BEA" w:rsidP="0006662D">
            <w:pPr>
              <w:spacing w:before="120"/>
              <w:rPr>
                <w:rFonts w:cs="Times New Roman"/>
              </w:rPr>
            </w:pPr>
            <w:r w:rsidRPr="00BC4590">
              <w:rPr>
                <w:rFonts w:cs="Times New Roman"/>
              </w:rPr>
              <w:t>3.3.2-2(4)(b)</w:t>
            </w:r>
          </w:p>
        </w:tc>
        <w:tc>
          <w:tcPr>
            <w:tcW w:w="4779" w:type="dxa"/>
          </w:tcPr>
          <w:p w14:paraId="14F00401" w14:textId="77777777" w:rsidR="00AE0BEA" w:rsidRPr="00BC4590" w:rsidRDefault="00AE0BEA" w:rsidP="0006662D">
            <w:pPr>
              <w:spacing w:before="120" w:line="276" w:lineRule="auto"/>
              <w:rPr>
                <w:rFonts w:eastAsia="Calibri" w:cs="Times New Roman"/>
                <w:szCs w:val="24"/>
              </w:rPr>
            </w:pPr>
            <w:r w:rsidRPr="00BC4590">
              <w:rPr>
                <w:rFonts w:eastAsia="Calibri" w:cs="Times New Roman"/>
                <w:szCs w:val="24"/>
              </w:rPr>
              <w:t>(4)</w:t>
            </w:r>
            <w:r w:rsidRPr="00BC4590">
              <w:rPr>
                <w:rFonts w:eastAsia="Calibri" w:cs="Times New Roman"/>
                <w:szCs w:val="24"/>
              </w:rPr>
              <w:tab/>
              <w:t>18 giờ đối với:</w:t>
            </w:r>
          </w:p>
          <w:p w14:paraId="56D65E19" w14:textId="77777777" w:rsidR="00AE0BEA" w:rsidRPr="00BC4590" w:rsidRDefault="00AE0BEA" w:rsidP="0006662D">
            <w:pPr>
              <w:spacing w:before="120" w:line="276" w:lineRule="auto"/>
              <w:rPr>
                <w:rFonts w:eastAsia="Calibri" w:cs="Times New Roman"/>
                <w:szCs w:val="24"/>
              </w:rPr>
            </w:pPr>
            <w:r w:rsidRPr="00BC4590">
              <w:rPr>
                <w:rFonts w:eastAsia="Calibri" w:cs="Times New Roman"/>
                <w:szCs w:val="24"/>
              </w:rPr>
              <w:t>(b)</w:t>
            </w:r>
            <w:r w:rsidRPr="00BC4590">
              <w:rPr>
                <w:rFonts w:eastAsia="Calibri" w:cs="Times New Roman"/>
                <w:szCs w:val="24"/>
              </w:rPr>
              <w:tab/>
              <w:t>Trang bị vô tuyến VHF, MF, trạm liên lạc tàu với bờ INMARSAT và vô tuyến MF/HF theo yêu cầu ở Chương IV Phụ lục Công ước SOLAS trang bị trên tàu. Tuy nhiên, nếu trang bị VTĐ này được lắp đặt kép thì không bắt buộc chúng phải hoạt động đồng thời để quyđịnh công suất của nguồn điện sự cố;</w:t>
            </w:r>
          </w:p>
          <w:p w14:paraId="78E4C6B6" w14:textId="77777777" w:rsidR="00AE0BEA" w:rsidRPr="00BC4590" w:rsidRDefault="00AE0BEA" w:rsidP="0006662D">
            <w:pPr>
              <w:pStyle w:val="StyleBoldLeft0cmHanging08cmBefore6pt"/>
              <w:spacing w:before="120" w:line="288" w:lineRule="auto"/>
              <w:rPr>
                <w:rFonts w:ascii="Times New Roman" w:hAnsi="Times New Roman"/>
                <w:szCs w:val="22"/>
              </w:rPr>
            </w:pPr>
          </w:p>
        </w:tc>
        <w:tc>
          <w:tcPr>
            <w:tcW w:w="4252" w:type="dxa"/>
          </w:tcPr>
          <w:p w14:paraId="7BA827F4" w14:textId="77777777" w:rsidR="00AE0BEA" w:rsidRPr="00BC4590" w:rsidRDefault="00AE0BEA" w:rsidP="0006662D">
            <w:pPr>
              <w:spacing w:before="120" w:line="276" w:lineRule="auto"/>
              <w:rPr>
                <w:rFonts w:eastAsia="Calibri" w:cs="Times New Roman"/>
                <w:szCs w:val="24"/>
              </w:rPr>
            </w:pPr>
            <w:r w:rsidRPr="00BC4590">
              <w:rPr>
                <w:rFonts w:eastAsia="Calibri" w:cs="Times New Roman"/>
                <w:szCs w:val="24"/>
              </w:rPr>
              <w:t>(4)</w:t>
            </w:r>
            <w:r w:rsidRPr="00BC4590">
              <w:rPr>
                <w:rFonts w:eastAsia="Calibri" w:cs="Times New Roman"/>
                <w:szCs w:val="24"/>
              </w:rPr>
              <w:tab/>
              <w:t>18 giờ đối với:</w:t>
            </w:r>
          </w:p>
          <w:p w14:paraId="7D11B4F2" w14:textId="77777777" w:rsidR="00AE0BEA" w:rsidRPr="00BC4590" w:rsidRDefault="00AE0BEA" w:rsidP="0006662D">
            <w:pPr>
              <w:spacing w:before="120" w:line="276" w:lineRule="auto"/>
              <w:rPr>
                <w:rFonts w:eastAsia="Calibri" w:cs="Times New Roman"/>
                <w:szCs w:val="24"/>
              </w:rPr>
            </w:pPr>
            <w:r w:rsidRPr="00BC4590">
              <w:rPr>
                <w:rFonts w:cs="Times New Roman"/>
                <w:szCs w:val="24"/>
              </w:rPr>
              <w:t xml:space="preserve"> </w:t>
            </w:r>
            <w:r w:rsidRPr="00BC4590">
              <w:rPr>
                <w:rFonts w:eastAsia="Calibri" w:cs="Times New Roman"/>
                <w:szCs w:val="24"/>
              </w:rPr>
              <w:t>(b)</w:t>
            </w:r>
            <w:r w:rsidRPr="00BC4590">
              <w:rPr>
                <w:rFonts w:eastAsia="Calibri" w:cs="Times New Roman"/>
                <w:szCs w:val="24"/>
              </w:rPr>
              <w:tab/>
              <w:t>Trang bị điện như được chỉ ra từ (i) đến (iv)dưới đây theo yêu cầu ở Chương IV Phụ lục Công ước SOLAS được trang bị trên tàu. Tuy nhiên, nếu trang bị VTĐ này được lắp đặt kép thì không bắt buộc chúng phải hoạt động đồng thời để quyđịnh công suất của nguồn điện sự cố.</w:t>
            </w:r>
          </w:p>
          <w:p w14:paraId="2B57AB1D" w14:textId="77777777" w:rsidR="00AE0BEA" w:rsidRPr="00BC4590" w:rsidRDefault="00AE0BEA" w:rsidP="0006662D">
            <w:pPr>
              <w:spacing w:before="120" w:line="276" w:lineRule="auto"/>
              <w:ind w:left="720"/>
              <w:rPr>
                <w:rFonts w:eastAsia="Calibri" w:cs="Times New Roman"/>
                <w:szCs w:val="24"/>
              </w:rPr>
            </w:pPr>
            <w:r w:rsidRPr="00BC4590">
              <w:rPr>
                <w:rFonts w:eastAsia="Calibri" w:cs="Times New Roman"/>
                <w:szCs w:val="24"/>
              </w:rPr>
              <w:t>(i)</w:t>
            </w:r>
            <w:r w:rsidRPr="00BC4590">
              <w:rPr>
                <w:rFonts w:eastAsia="Calibri" w:cs="Times New Roman"/>
                <w:szCs w:val="24"/>
              </w:rPr>
              <w:tab/>
              <w:t>Trang bị VTĐ VHF;</w:t>
            </w:r>
          </w:p>
          <w:p w14:paraId="5D4C5379" w14:textId="77777777" w:rsidR="00AE0BEA" w:rsidRPr="00BC4590" w:rsidRDefault="00AE0BEA" w:rsidP="0006662D">
            <w:pPr>
              <w:spacing w:before="120" w:line="276" w:lineRule="auto"/>
              <w:ind w:left="720"/>
              <w:rPr>
                <w:rFonts w:eastAsia="Calibri" w:cs="Times New Roman"/>
                <w:szCs w:val="24"/>
                <w:lang w:val="fr-FR"/>
              </w:rPr>
            </w:pPr>
            <w:r w:rsidRPr="00BC4590">
              <w:rPr>
                <w:rFonts w:eastAsia="Calibri" w:cs="Times New Roman"/>
                <w:szCs w:val="24"/>
                <w:lang w:val="fr-FR"/>
              </w:rPr>
              <w:t>(ii)</w:t>
            </w:r>
            <w:r w:rsidRPr="00BC4590">
              <w:rPr>
                <w:rFonts w:eastAsia="Calibri" w:cs="Times New Roman"/>
                <w:szCs w:val="24"/>
                <w:lang w:val="fr-FR"/>
              </w:rPr>
              <w:tab/>
              <w:t>Trang bị VTĐ MF;</w:t>
            </w:r>
          </w:p>
          <w:p w14:paraId="542B1DED" w14:textId="77777777" w:rsidR="00AE0BEA" w:rsidRPr="00BC4590" w:rsidRDefault="00AE0BEA" w:rsidP="0006662D">
            <w:pPr>
              <w:spacing w:before="120" w:line="276" w:lineRule="auto"/>
              <w:ind w:left="720"/>
              <w:rPr>
                <w:rFonts w:eastAsia="Calibri" w:cs="Times New Roman"/>
                <w:szCs w:val="24"/>
                <w:lang w:val="fr-FR"/>
              </w:rPr>
            </w:pPr>
            <w:r w:rsidRPr="00BC4590">
              <w:rPr>
                <w:rFonts w:eastAsia="Calibri" w:cs="Times New Roman"/>
                <w:szCs w:val="24"/>
                <w:lang w:val="fr-FR"/>
              </w:rPr>
              <w:t>(ii)</w:t>
            </w:r>
            <w:r w:rsidRPr="00BC4590">
              <w:rPr>
                <w:rFonts w:eastAsia="Calibri" w:cs="Times New Roman"/>
                <w:szCs w:val="24"/>
                <w:lang w:val="fr-FR"/>
              </w:rPr>
              <w:tab/>
              <w:t>Trạm vệ tinh di dộng dichj vụ liên lạc tàu bờ được công nhận;</w:t>
            </w:r>
          </w:p>
          <w:p w14:paraId="1527E631" w14:textId="77777777" w:rsidR="00AE0BEA" w:rsidRPr="00BC4590" w:rsidRDefault="00AE0BEA" w:rsidP="0006662D">
            <w:pPr>
              <w:spacing w:before="120" w:line="276" w:lineRule="auto"/>
              <w:ind w:left="720"/>
              <w:rPr>
                <w:rFonts w:eastAsia="Calibri" w:cs="Times New Roman"/>
                <w:szCs w:val="24"/>
              </w:rPr>
            </w:pPr>
            <w:r w:rsidRPr="00BC4590">
              <w:rPr>
                <w:rFonts w:eastAsia="Calibri" w:cs="Times New Roman"/>
                <w:szCs w:val="24"/>
              </w:rPr>
              <w:t>(iv)</w:t>
            </w:r>
            <w:r w:rsidRPr="00BC4590">
              <w:rPr>
                <w:rFonts w:eastAsia="Calibri" w:cs="Times New Roman"/>
                <w:szCs w:val="24"/>
              </w:rPr>
              <w:tab/>
              <w:t>Trang bị VTĐ MF/HF.</w:t>
            </w:r>
          </w:p>
          <w:p w14:paraId="36B69827" w14:textId="77777777" w:rsidR="00AE0BEA" w:rsidRPr="00BC4590" w:rsidRDefault="00AE0BEA" w:rsidP="0006662D">
            <w:pPr>
              <w:pStyle w:val="StyleBoldLeft0cmHanging08cmBefore6pt"/>
              <w:spacing w:before="120" w:line="288" w:lineRule="auto"/>
              <w:rPr>
                <w:rFonts w:ascii="Times New Roman" w:hAnsi="Times New Roman"/>
                <w:b w:val="0"/>
                <w:szCs w:val="22"/>
              </w:rPr>
            </w:pPr>
          </w:p>
        </w:tc>
        <w:tc>
          <w:tcPr>
            <w:tcW w:w="2835" w:type="dxa"/>
          </w:tcPr>
          <w:p w14:paraId="15F7EC68" w14:textId="77777777" w:rsidR="00AE0BEA" w:rsidRPr="00BC4590" w:rsidRDefault="00AE0BEA" w:rsidP="0006662D">
            <w:pPr>
              <w:spacing w:before="120"/>
              <w:rPr>
                <w:rFonts w:cs="Times New Roman"/>
              </w:rPr>
            </w:pPr>
            <w:r w:rsidRPr="00BC4590">
              <w:rPr>
                <w:rFonts w:cs="Times New Roman"/>
              </w:rPr>
              <w:t>Để phù hợp với Công ước quốc tế</w:t>
            </w:r>
          </w:p>
        </w:tc>
      </w:tr>
      <w:tr w:rsidR="00AE0BEA" w:rsidRPr="00BC4590" w14:paraId="7F5B80F9" w14:textId="77777777" w:rsidTr="00AE0BEA">
        <w:tc>
          <w:tcPr>
            <w:tcW w:w="633" w:type="dxa"/>
          </w:tcPr>
          <w:p w14:paraId="0789FEF3" w14:textId="77777777" w:rsidR="00AE0BEA" w:rsidRPr="00BC4590" w:rsidRDefault="00AE0BEA" w:rsidP="0006662D">
            <w:pPr>
              <w:spacing w:before="120"/>
              <w:rPr>
                <w:rFonts w:cs="Times New Roman"/>
              </w:rPr>
            </w:pPr>
            <w:r w:rsidRPr="00BC4590">
              <w:rPr>
                <w:rFonts w:cs="Times New Roman"/>
              </w:rPr>
              <w:t>12</w:t>
            </w:r>
          </w:p>
        </w:tc>
        <w:tc>
          <w:tcPr>
            <w:tcW w:w="1251" w:type="dxa"/>
          </w:tcPr>
          <w:p w14:paraId="54066420" w14:textId="77777777" w:rsidR="00AE0BEA" w:rsidRPr="00BC4590" w:rsidRDefault="00AE0BEA" w:rsidP="0006662D">
            <w:pPr>
              <w:spacing w:before="120"/>
              <w:rPr>
                <w:rFonts w:cs="Times New Roman"/>
              </w:rPr>
            </w:pPr>
            <w:r w:rsidRPr="00BC4590">
              <w:rPr>
                <w:rFonts w:cs="Times New Roman"/>
              </w:rPr>
              <w:t>3.5</w:t>
            </w:r>
          </w:p>
        </w:tc>
        <w:tc>
          <w:tcPr>
            <w:tcW w:w="4779" w:type="dxa"/>
          </w:tcPr>
          <w:p w14:paraId="143C1424" w14:textId="77777777" w:rsidR="00AE0BEA" w:rsidRPr="00BC4590" w:rsidRDefault="00AE0BEA" w:rsidP="0006662D">
            <w:pPr>
              <w:spacing w:before="120" w:line="288" w:lineRule="auto"/>
              <w:ind w:left="907" w:hanging="907"/>
              <w:outlineLvl w:val="1"/>
              <w:rPr>
                <w:rFonts w:eastAsia="Calibri" w:cs="Times New Roman"/>
                <w:b/>
              </w:rPr>
            </w:pPr>
            <w:bookmarkStart w:id="2" w:name="_Toc433961263"/>
            <w:bookmarkStart w:id="3" w:name="_Toc441738556"/>
            <w:r w:rsidRPr="00BC4590">
              <w:rPr>
                <w:rFonts w:eastAsia="Calibri" w:cs="Times New Roman"/>
                <w:b/>
              </w:rPr>
              <w:t>3.5</w:t>
            </w:r>
            <w:r w:rsidRPr="00BC4590">
              <w:rPr>
                <w:rFonts w:eastAsia="Calibri" w:cs="Times New Roman"/>
                <w:b/>
              </w:rPr>
              <w:tab/>
              <w:t>Máy lái</w:t>
            </w:r>
            <w:bookmarkEnd w:id="2"/>
            <w:bookmarkEnd w:id="3"/>
          </w:p>
          <w:p w14:paraId="5FDD6DDC" w14:textId="77777777" w:rsidR="00AE0BEA" w:rsidRPr="00BC4590" w:rsidRDefault="00AE0BEA" w:rsidP="0006662D">
            <w:pPr>
              <w:pStyle w:val="StyleBoldLeft0cmHanging08cmBefore6pt"/>
              <w:spacing w:before="120" w:line="288" w:lineRule="auto"/>
              <w:rPr>
                <w:rFonts w:ascii="Times New Roman" w:hAnsi="Times New Roman"/>
                <w:szCs w:val="22"/>
              </w:rPr>
            </w:pPr>
            <w:r w:rsidRPr="00BC4590">
              <w:rPr>
                <w:rFonts w:ascii="Times New Roman" w:hAnsi="Times New Roman"/>
                <w:szCs w:val="22"/>
              </w:rPr>
              <w:t>3.5.1</w:t>
            </w:r>
            <w:r w:rsidRPr="00BC4590">
              <w:rPr>
                <w:rFonts w:ascii="Times New Roman" w:hAnsi="Times New Roman"/>
                <w:szCs w:val="22"/>
              </w:rPr>
              <w:tab/>
              <w:t>Quy định chung</w:t>
            </w:r>
          </w:p>
          <w:p w14:paraId="4CCC8762" w14:textId="77777777" w:rsidR="00AE0BEA" w:rsidRPr="00BC4590" w:rsidRDefault="00AE0BEA" w:rsidP="0006662D">
            <w:pPr>
              <w:spacing w:before="120" w:line="293" w:lineRule="auto"/>
              <w:ind w:left="454" w:hanging="454"/>
              <w:rPr>
                <w:rFonts w:eastAsia="Calibri" w:cs="Times New Roman"/>
              </w:rPr>
            </w:pPr>
            <w:r w:rsidRPr="00BC4590">
              <w:rPr>
                <w:rFonts w:eastAsia="Calibri" w:cs="Times New Roman"/>
              </w:rPr>
              <w:lastRenderedPageBreak/>
              <w:tab/>
              <w:t xml:space="preserve">Xem </w:t>
            </w:r>
            <w:r w:rsidRPr="00BC4590">
              <w:rPr>
                <w:rFonts w:eastAsia="Calibri" w:cs="Times New Roman"/>
                <w:spacing w:val="-2"/>
              </w:rPr>
              <w:t>Chương</w:t>
            </w:r>
            <w:r w:rsidRPr="00BC4590">
              <w:rPr>
                <w:rFonts w:eastAsia="Calibri" w:cs="Times New Roman"/>
              </w:rPr>
              <w:t xml:space="preserve"> 15 Phần 3.</w:t>
            </w:r>
          </w:p>
          <w:p w14:paraId="5D729B1C" w14:textId="77777777" w:rsidR="00AE0BEA" w:rsidRPr="00BC4590" w:rsidRDefault="00AE0BEA" w:rsidP="0006662D">
            <w:pPr>
              <w:spacing w:before="120" w:line="276" w:lineRule="auto"/>
              <w:rPr>
                <w:rFonts w:cs="Times New Roman"/>
              </w:rPr>
            </w:pPr>
          </w:p>
        </w:tc>
        <w:tc>
          <w:tcPr>
            <w:tcW w:w="4252" w:type="dxa"/>
          </w:tcPr>
          <w:p w14:paraId="10B55937" w14:textId="77777777" w:rsidR="00AE0BEA" w:rsidRPr="00BC4590" w:rsidRDefault="00AE0BEA" w:rsidP="0006662D">
            <w:pPr>
              <w:spacing w:before="120" w:line="288" w:lineRule="auto"/>
              <w:ind w:left="907" w:hanging="907"/>
              <w:outlineLvl w:val="1"/>
              <w:rPr>
                <w:rFonts w:eastAsia="Calibri" w:cs="Times New Roman"/>
                <w:b/>
              </w:rPr>
            </w:pPr>
            <w:r w:rsidRPr="00BC4590">
              <w:rPr>
                <w:rFonts w:eastAsia="Calibri" w:cs="Times New Roman"/>
                <w:b/>
              </w:rPr>
              <w:lastRenderedPageBreak/>
              <w:t>3.5</w:t>
            </w:r>
            <w:r w:rsidRPr="00BC4590">
              <w:rPr>
                <w:rFonts w:eastAsia="Calibri" w:cs="Times New Roman"/>
                <w:b/>
              </w:rPr>
              <w:tab/>
              <w:t>Máy lái, hệ thống đẩy kiểu phụt nước, chân vịt mũi v.v...</w:t>
            </w:r>
          </w:p>
          <w:p w14:paraId="182C56DE" w14:textId="77777777" w:rsidR="00AE0BEA" w:rsidRPr="00BC4590" w:rsidRDefault="00AE0BEA" w:rsidP="0006662D">
            <w:pPr>
              <w:pStyle w:val="StyleBoldLeft0cmHanging08cmBefore6pt"/>
              <w:spacing w:before="120" w:line="288" w:lineRule="auto"/>
              <w:rPr>
                <w:rFonts w:ascii="Times New Roman" w:hAnsi="Times New Roman"/>
                <w:szCs w:val="22"/>
              </w:rPr>
            </w:pPr>
            <w:r w:rsidRPr="00BC4590">
              <w:rPr>
                <w:rFonts w:ascii="Times New Roman" w:hAnsi="Times New Roman"/>
                <w:szCs w:val="22"/>
              </w:rPr>
              <w:t>3.5.1</w:t>
            </w:r>
            <w:r w:rsidRPr="00BC4590">
              <w:rPr>
                <w:rFonts w:ascii="Times New Roman" w:hAnsi="Times New Roman"/>
                <w:szCs w:val="22"/>
              </w:rPr>
              <w:tab/>
              <w:t>Máy lái</w:t>
            </w:r>
          </w:p>
          <w:p w14:paraId="780D4BDA" w14:textId="77777777" w:rsidR="00AE0BEA" w:rsidRPr="00BC4590" w:rsidRDefault="00AE0BEA" w:rsidP="0006662D">
            <w:pPr>
              <w:spacing w:before="120" w:line="293" w:lineRule="auto"/>
              <w:ind w:left="454" w:hanging="454"/>
              <w:rPr>
                <w:rFonts w:eastAsia="Calibri" w:cs="Times New Roman"/>
              </w:rPr>
            </w:pPr>
            <w:r w:rsidRPr="00BC4590">
              <w:rPr>
                <w:rFonts w:eastAsia="Calibri" w:cs="Times New Roman"/>
              </w:rPr>
              <w:lastRenderedPageBreak/>
              <w:tab/>
              <w:t xml:space="preserve">Xem </w:t>
            </w:r>
            <w:r w:rsidRPr="00BC4590">
              <w:rPr>
                <w:rFonts w:eastAsia="Calibri" w:cs="Times New Roman"/>
                <w:spacing w:val="-2"/>
              </w:rPr>
              <w:t>Chương</w:t>
            </w:r>
            <w:r w:rsidRPr="00BC4590">
              <w:rPr>
                <w:rFonts w:eastAsia="Calibri" w:cs="Times New Roman"/>
              </w:rPr>
              <w:t xml:space="preserve"> 15 Phần 3.</w:t>
            </w:r>
          </w:p>
          <w:p w14:paraId="3123D5CB" w14:textId="77777777" w:rsidR="00AE0BEA" w:rsidRPr="00BC4590" w:rsidRDefault="00AE0BEA" w:rsidP="0006662D">
            <w:pPr>
              <w:spacing w:before="120" w:line="293" w:lineRule="auto"/>
              <w:ind w:left="454" w:hanging="454"/>
              <w:rPr>
                <w:rFonts w:eastAsia="Calibri" w:cs="Times New Roman"/>
                <w:b/>
              </w:rPr>
            </w:pPr>
            <w:r w:rsidRPr="00BC4590">
              <w:rPr>
                <w:rFonts w:eastAsia="Calibri" w:cs="Times New Roman"/>
                <w:b/>
              </w:rPr>
              <w:t>3.5.2</w:t>
            </w:r>
            <w:r w:rsidRPr="00BC4590">
              <w:rPr>
                <w:rFonts w:eastAsia="Calibri" w:cs="Times New Roman"/>
                <w:b/>
              </w:rPr>
              <w:tab/>
              <w:t>Hệ thống đẩy kiểu phụt nước</w:t>
            </w:r>
          </w:p>
          <w:p w14:paraId="46CDA04B" w14:textId="77777777" w:rsidR="00AE0BEA" w:rsidRPr="00BC4590" w:rsidRDefault="00AE0BEA" w:rsidP="0006662D">
            <w:pPr>
              <w:spacing w:before="120" w:line="293" w:lineRule="auto"/>
              <w:ind w:left="454" w:hanging="454"/>
              <w:rPr>
                <w:rFonts w:eastAsia="Calibri" w:cs="Times New Roman"/>
              </w:rPr>
            </w:pPr>
            <w:r w:rsidRPr="00BC4590">
              <w:rPr>
                <w:rFonts w:eastAsia="Calibri" w:cs="Times New Roman"/>
              </w:rPr>
              <w:tab/>
              <w:t>Xem Chương 18 Phần 3</w:t>
            </w:r>
          </w:p>
          <w:p w14:paraId="598B2507" w14:textId="77777777" w:rsidR="00AE0BEA" w:rsidRPr="00BC4590" w:rsidRDefault="00AE0BEA" w:rsidP="0006662D">
            <w:pPr>
              <w:spacing w:before="120" w:line="293" w:lineRule="auto"/>
              <w:ind w:left="454" w:hanging="454"/>
              <w:rPr>
                <w:rFonts w:eastAsia="Calibri" w:cs="Times New Roman"/>
                <w:b/>
              </w:rPr>
            </w:pPr>
            <w:r w:rsidRPr="00BC4590">
              <w:rPr>
                <w:rFonts w:eastAsia="Calibri" w:cs="Times New Roman"/>
                <w:b/>
              </w:rPr>
              <w:t>3.5.3</w:t>
            </w:r>
            <w:r w:rsidRPr="00BC4590">
              <w:rPr>
                <w:rFonts w:eastAsia="Calibri" w:cs="Times New Roman"/>
                <w:b/>
              </w:rPr>
              <w:tab/>
              <w:t>Hệ thống chân vịt mũi</w:t>
            </w:r>
          </w:p>
          <w:p w14:paraId="4A1857D5" w14:textId="77777777" w:rsidR="00AE0BEA" w:rsidRPr="00BC4590" w:rsidRDefault="00AE0BEA" w:rsidP="0006662D">
            <w:pPr>
              <w:spacing w:before="120" w:line="293" w:lineRule="auto"/>
              <w:ind w:left="454" w:hanging="454"/>
              <w:rPr>
                <w:rFonts w:eastAsia="Calibri" w:cs="Times New Roman"/>
              </w:rPr>
            </w:pPr>
            <w:r w:rsidRPr="00BC4590">
              <w:rPr>
                <w:rFonts w:eastAsia="Calibri" w:cs="Times New Roman"/>
              </w:rPr>
              <w:tab/>
              <w:t>Xem Chương 20 Phần 3</w:t>
            </w:r>
          </w:p>
          <w:p w14:paraId="22EE5B80" w14:textId="77777777" w:rsidR="00AE0BEA" w:rsidRPr="00BC4590" w:rsidRDefault="00AE0BEA" w:rsidP="0006662D">
            <w:pPr>
              <w:spacing w:before="120" w:line="293" w:lineRule="auto"/>
              <w:ind w:left="454" w:hanging="454"/>
              <w:rPr>
                <w:rFonts w:eastAsia="Calibri" w:cs="Times New Roman"/>
                <w:b/>
              </w:rPr>
            </w:pPr>
            <w:r w:rsidRPr="00BC4590">
              <w:rPr>
                <w:rFonts w:eastAsia="Calibri" w:cs="Times New Roman"/>
                <w:b/>
              </w:rPr>
              <w:t>3.5.4</w:t>
            </w:r>
            <w:r w:rsidRPr="00BC4590">
              <w:rPr>
                <w:rFonts w:eastAsia="Calibri" w:cs="Times New Roman"/>
                <w:b/>
              </w:rPr>
              <w:tab/>
              <w:t>Hệ thống giảm ô nhiễm sử dụng chất xúc tác và thiết bị đi kèm</w:t>
            </w:r>
          </w:p>
          <w:p w14:paraId="2D38FE2A" w14:textId="77777777" w:rsidR="00AE0BEA" w:rsidRPr="00BC4590" w:rsidRDefault="00AE0BEA" w:rsidP="0006662D">
            <w:pPr>
              <w:spacing w:before="120" w:line="293" w:lineRule="auto"/>
              <w:ind w:left="454" w:hanging="454"/>
              <w:rPr>
                <w:rFonts w:eastAsia="Calibri" w:cs="Times New Roman"/>
              </w:rPr>
            </w:pPr>
            <w:r w:rsidRPr="00BC4590">
              <w:rPr>
                <w:rFonts w:eastAsia="Calibri" w:cs="Times New Roman"/>
              </w:rPr>
              <w:tab/>
              <w:t>Xem Chương 21 Phần 3</w:t>
            </w:r>
          </w:p>
          <w:p w14:paraId="7E7B61BA" w14:textId="77777777" w:rsidR="00AE0BEA" w:rsidRPr="00BC4590" w:rsidRDefault="00AE0BEA" w:rsidP="0006662D">
            <w:pPr>
              <w:spacing w:before="120" w:line="293" w:lineRule="auto"/>
              <w:ind w:left="454" w:hanging="454"/>
              <w:rPr>
                <w:rFonts w:eastAsia="Calibri" w:cs="Times New Roman"/>
                <w:b/>
              </w:rPr>
            </w:pPr>
            <w:r w:rsidRPr="00BC4590">
              <w:rPr>
                <w:rFonts w:eastAsia="Calibri" w:cs="Times New Roman"/>
                <w:b/>
              </w:rPr>
              <w:t>3.5.5</w:t>
            </w:r>
            <w:r w:rsidRPr="00BC4590">
              <w:rPr>
                <w:rFonts w:eastAsia="Calibri" w:cs="Times New Roman"/>
                <w:b/>
              </w:rPr>
              <w:tab/>
              <w:t>Hệ thống làm sạch khí xả và thiết bị đi kèm</w:t>
            </w:r>
          </w:p>
          <w:p w14:paraId="5E611FEB" w14:textId="77777777" w:rsidR="00AE0BEA" w:rsidRPr="00BC4590" w:rsidRDefault="00AE0BEA" w:rsidP="0006662D">
            <w:pPr>
              <w:spacing w:before="120" w:line="293" w:lineRule="auto"/>
              <w:ind w:left="454" w:hanging="454"/>
              <w:rPr>
                <w:rFonts w:eastAsia="Calibri" w:cs="Times New Roman"/>
              </w:rPr>
            </w:pPr>
            <w:r w:rsidRPr="00BC4590">
              <w:rPr>
                <w:rFonts w:eastAsia="Calibri" w:cs="Times New Roman"/>
              </w:rPr>
              <w:tab/>
              <w:t>Xem Chương 22 Phần 3</w:t>
            </w:r>
          </w:p>
          <w:p w14:paraId="4F12643F" w14:textId="77777777" w:rsidR="00AE0BEA" w:rsidRPr="00BC4590" w:rsidRDefault="00AE0BEA" w:rsidP="0006662D">
            <w:pPr>
              <w:spacing w:before="120" w:line="293" w:lineRule="auto"/>
              <w:ind w:left="454" w:hanging="454"/>
              <w:rPr>
                <w:rFonts w:eastAsia="Calibri" w:cs="Times New Roman"/>
                <w:b/>
              </w:rPr>
            </w:pPr>
            <w:r w:rsidRPr="00BC4590">
              <w:rPr>
                <w:rFonts w:eastAsia="Calibri" w:cs="Times New Roman"/>
                <w:b/>
              </w:rPr>
              <w:t>3.5.6</w:t>
            </w:r>
            <w:r w:rsidRPr="00BC4590">
              <w:rPr>
                <w:rFonts w:eastAsia="Calibri" w:cs="Times New Roman"/>
                <w:b/>
              </w:rPr>
              <w:tab/>
              <w:t>Hệ thống tuần hoàn khí xả và thiết bị đi kèm</w:t>
            </w:r>
          </w:p>
          <w:p w14:paraId="0F9C919E" w14:textId="77777777" w:rsidR="00AE0BEA" w:rsidRPr="00BC4590" w:rsidRDefault="00AE0BEA" w:rsidP="0006662D">
            <w:pPr>
              <w:spacing w:before="120" w:line="293" w:lineRule="auto"/>
              <w:ind w:left="454" w:hanging="454"/>
              <w:rPr>
                <w:rFonts w:eastAsia="Calibri" w:cs="Times New Roman"/>
              </w:rPr>
            </w:pPr>
            <w:r w:rsidRPr="00BC4590">
              <w:rPr>
                <w:rFonts w:eastAsia="Calibri" w:cs="Times New Roman"/>
              </w:rPr>
              <w:tab/>
              <w:t>Xem Chương 23 Phần 3</w:t>
            </w:r>
          </w:p>
          <w:p w14:paraId="048B0DE1" w14:textId="77777777" w:rsidR="00AE0BEA" w:rsidRPr="00BC4590" w:rsidRDefault="00AE0BEA" w:rsidP="0006662D">
            <w:pPr>
              <w:spacing w:before="120" w:line="276" w:lineRule="auto"/>
              <w:rPr>
                <w:rFonts w:cs="Times New Roman"/>
              </w:rPr>
            </w:pPr>
          </w:p>
        </w:tc>
        <w:tc>
          <w:tcPr>
            <w:tcW w:w="2835" w:type="dxa"/>
          </w:tcPr>
          <w:p w14:paraId="65A01C0B" w14:textId="77777777" w:rsidR="00AE0BEA" w:rsidRPr="00BC4590" w:rsidRDefault="00AE0BEA" w:rsidP="0006662D">
            <w:pPr>
              <w:spacing w:before="120"/>
              <w:rPr>
                <w:rFonts w:cs="Times New Roman"/>
              </w:rPr>
            </w:pPr>
            <w:r w:rsidRPr="00BC4590">
              <w:rPr>
                <w:rFonts w:cs="Times New Roman"/>
              </w:rPr>
              <w:lastRenderedPageBreak/>
              <w:t>Bổ sung yêu cầu kỹ thuật đối với một số thiết bị và hệ thống được sử dụng trên tàu.</w:t>
            </w:r>
          </w:p>
          <w:p w14:paraId="4A60D1C0" w14:textId="77777777" w:rsidR="00AE0BEA" w:rsidRPr="00BC4590" w:rsidRDefault="00AE0BEA" w:rsidP="0006662D">
            <w:pPr>
              <w:spacing w:before="120"/>
              <w:rPr>
                <w:rFonts w:cs="Times New Roman"/>
              </w:rPr>
            </w:pPr>
            <w:r w:rsidRPr="00BC4590">
              <w:rPr>
                <w:rFonts w:cs="Times New Roman"/>
              </w:rPr>
              <w:lastRenderedPageBreak/>
              <w:t>Phù hợp với tiến bộ KHKT.</w:t>
            </w:r>
          </w:p>
        </w:tc>
      </w:tr>
    </w:tbl>
    <w:p w14:paraId="746FC292" w14:textId="77777777" w:rsidR="00D82F7A" w:rsidRPr="00BC4590" w:rsidRDefault="00D82F7A">
      <w:pPr>
        <w:rPr>
          <w:rFonts w:cs="Times New Roman"/>
        </w:rPr>
      </w:pPr>
    </w:p>
    <w:p w14:paraId="7E884D73" w14:textId="77777777" w:rsidR="00D82F7A" w:rsidRPr="00BC4590" w:rsidRDefault="00D82F7A">
      <w:pPr>
        <w:rPr>
          <w:rFonts w:cs="Times New Roman"/>
        </w:rPr>
      </w:pPr>
      <w:r w:rsidRPr="00BC4590">
        <w:rPr>
          <w:rFonts w:cs="Times New Roman"/>
        </w:rPr>
        <w:br w:type="page"/>
      </w:r>
    </w:p>
    <w:p w14:paraId="4E104311" w14:textId="77777777" w:rsidR="00AE0BEA" w:rsidRPr="00BC4590" w:rsidRDefault="00D82F7A">
      <w:pPr>
        <w:rPr>
          <w:rFonts w:cs="Times New Roman"/>
        </w:rPr>
      </w:pPr>
      <w:r w:rsidRPr="00BC4590">
        <w:rPr>
          <w:rFonts w:cs="Times New Roman"/>
        </w:rPr>
        <w:lastRenderedPageBreak/>
        <w:t>PHẦN 5</w:t>
      </w:r>
    </w:p>
    <w:tbl>
      <w:tblPr>
        <w:tblStyle w:val="TableGrid"/>
        <w:tblW w:w="13858" w:type="dxa"/>
        <w:tblLook w:val="04A0" w:firstRow="1" w:lastRow="0" w:firstColumn="1" w:lastColumn="0" w:noHBand="0" w:noVBand="1"/>
      </w:tblPr>
      <w:tblGrid>
        <w:gridCol w:w="675"/>
        <w:gridCol w:w="1309"/>
        <w:gridCol w:w="4787"/>
        <w:gridCol w:w="4252"/>
        <w:gridCol w:w="2835"/>
      </w:tblGrid>
      <w:tr w:rsidR="00D82F7A" w:rsidRPr="00BC4590" w14:paraId="2E3650EB" w14:textId="77777777" w:rsidTr="00DF37D5">
        <w:trPr>
          <w:tblHeader/>
        </w:trPr>
        <w:tc>
          <w:tcPr>
            <w:tcW w:w="675" w:type="dxa"/>
          </w:tcPr>
          <w:p w14:paraId="60E9BA9E" w14:textId="77777777" w:rsidR="00D82F7A" w:rsidRPr="00BC4590" w:rsidRDefault="00D82F7A" w:rsidP="0006662D">
            <w:pPr>
              <w:jc w:val="center"/>
              <w:rPr>
                <w:rFonts w:cs="Times New Roman"/>
                <w:b/>
                <w:szCs w:val="24"/>
              </w:rPr>
            </w:pPr>
            <w:r w:rsidRPr="00BC4590">
              <w:rPr>
                <w:rFonts w:cs="Times New Roman"/>
                <w:b/>
                <w:szCs w:val="24"/>
              </w:rPr>
              <w:t>STT</w:t>
            </w:r>
          </w:p>
        </w:tc>
        <w:tc>
          <w:tcPr>
            <w:tcW w:w="1309" w:type="dxa"/>
          </w:tcPr>
          <w:p w14:paraId="01A91844" w14:textId="77777777" w:rsidR="00D82F7A" w:rsidRPr="00BC4590" w:rsidRDefault="00D82F7A" w:rsidP="0006662D">
            <w:pPr>
              <w:jc w:val="center"/>
              <w:rPr>
                <w:rFonts w:cs="Times New Roman"/>
                <w:b/>
                <w:szCs w:val="24"/>
              </w:rPr>
            </w:pPr>
            <w:r w:rsidRPr="00BC4590">
              <w:rPr>
                <w:rFonts w:cs="Times New Roman"/>
                <w:b/>
                <w:szCs w:val="24"/>
              </w:rPr>
              <w:t>Điều khoản</w:t>
            </w:r>
          </w:p>
        </w:tc>
        <w:tc>
          <w:tcPr>
            <w:tcW w:w="4787" w:type="dxa"/>
          </w:tcPr>
          <w:p w14:paraId="4F14AC83" w14:textId="77777777" w:rsidR="00D82F7A" w:rsidRPr="00BC4590" w:rsidRDefault="00D82F7A" w:rsidP="0006662D">
            <w:pPr>
              <w:jc w:val="center"/>
              <w:rPr>
                <w:rFonts w:cs="Times New Roman"/>
                <w:b/>
                <w:szCs w:val="24"/>
              </w:rPr>
            </w:pPr>
            <w:r w:rsidRPr="00BC4590">
              <w:rPr>
                <w:rFonts w:cs="Times New Roman"/>
                <w:b/>
                <w:szCs w:val="24"/>
              </w:rPr>
              <w:t>Nội dung cũ</w:t>
            </w:r>
          </w:p>
        </w:tc>
        <w:tc>
          <w:tcPr>
            <w:tcW w:w="4252" w:type="dxa"/>
          </w:tcPr>
          <w:p w14:paraId="672B0630" w14:textId="77777777" w:rsidR="00D82F7A" w:rsidRPr="00BC4590" w:rsidRDefault="00D82F7A" w:rsidP="0006662D">
            <w:pPr>
              <w:jc w:val="center"/>
              <w:rPr>
                <w:rFonts w:cs="Times New Roman"/>
                <w:b/>
                <w:szCs w:val="24"/>
              </w:rPr>
            </w:pPr>
            <w:r w:rsidRPr="00BC4590">
              <w:rPr>
                <w:rFonts w:cs="Times New Roman"/>
                <w:b/>
                <w:szCs w:val="24"/>
              </w:rPr>
              <w:t>Nội dung mới</w:t>
            </w:r>
          </w:p>
        </w:tc>
        <w:tc>
          <w:tcPr>
            <w:tcW w:w="2835" w:type="dxa"/>
          </w:tcPr>
          <w:p w14:paraId="78995A9E" w14:textId="77777777" w:rsidR="00D82F7A" w:rsidRPr="00BC4590" w:rsidRDefault="00D82F7A" w:rsidP="0006662D">
            <w:pPr>
              <w:jc w:val="center"/>
              <w:rPr>
                <w:rFonts w:cs="Times New Roman"/>
                <w:b/>
                <w:szCs w:val="24"/>
              </w:rPr>
            </w:pPr>
            <w:r w:rsidRPr="00BC4590">
              <w:rPr>
                <w:rFonts w:cs="Times New Roman"/>
                <w:b/>
                <w:szCs w:val="24"/>
              </w:rPr>
              <w:t>Lý do</w:t>
            </w:r>
          </w:p>
        </w:tc>
      </w:tr>
      <w:tr w:rsidR="00D82F7A" w:rsidRPr="00BC4590" w14:paraId="762D16A2" w14:textId="77777777" w:rsidTr="00D82F7A">
        <w:tc>
          <w:tcPr>
            <w:tcW w:w="675" w:type="dxa"/>
          </w:tcPr>
          <w:p w14:paraId="74CB0209" w14:textId="77777777" w:rsidR="00D82F7A" w:rsidRPr="00BC4590" w:rsidRDefault="00D82F7A" w:rsidP="0006662D">
            <w:pPr>
              <w:jc w:val="center"/>
              <w:rPr>
                <w:rFonts w:cs="Times New Roman"/>
                <w:szCs w:val="24"/>
              </w:rPr>
            </w:pPr>
            <w:r w:rsidRPr="00BC4590">
              <w:rPr>
                <w:rFonts w:cs="Times New Roman"/>
                <w:szCs w:val="24"/>
              </w:rPr>
              <w:t>1</w:t>
            </w:r>
          </w:p>
        </w:tc>
        <w:tc>
          <w:tcPr>
            <w:tcW w:w="1309" w:type="dxa"/>
          </w:tcPr>
          <w:p w14:paraId="2B1A1C17" w14:textId="77777777" w:rsidR="00D82F7A" w:rsidRPr="00BC4590" w:rsidRDefault="00D82F7A" w:rsidP="0006662D">
            <w:pPr>
              <w:rPr>
                <w:rFonts w:cs="Times New Roman"/>
                <w:szCs w:val="24"/>
              </w:rPr>
            </w:pPr>
            <w:r w:rsidRPr="00BC4590">
              <w:rPr>
                <w:rFonts w:cs="Times New Roman"/>
                <w:szCs w:val="24"/>
              </w:rPr>
              <w:t>3.2.55, Chương 3,</w:t>
            </w:r>
          </w:p>
          <w:p w14:paraId="23B46BE9" w14:textId="77777777" w:rsidR="00D82F7A" w:rsidRPr="00BC4590" w:rsidRDefault="00D82F7A" w:rsidP="0006662D">
            <w:pPr>
              <w:rPr>
                <w:rFonts w:cs="Times New Roman"/>
                <w:szCs w:val="24"/>
              </w:rPr>
            </w:pPr>
            <w:r w:rsidRPr="00BC4590">
              <w:rPr>
                <w:rFonts w:cs="Times New Roman"/>
                <w:szCs w:val="24"/>
              </w:rPr>
              <w:t>Các định nghĩa</w:t>
            </w:r>
          </w:p>
        </w:tc>
        <w:tc>
          <w:tcPr>
            <w:tcW w:w="4787" w:type="dxa"/>
          </w:tcPr>
          <w:p w14:paraId="5B9C7D0B" w14:textId="77777777" w:rsidR="00D82F7A" w:rsidRPr="00BC4590" w:rsidRDefault="00D82F7A" w:rsidP="0006662D">
            <w:pPr>
              <w:rPr>
                <w:rFonts w:cs="Times New Roman"/>
                <w:szCs w:val="24"/>
              </w:rPr>
            </w:pPr>
          </w:p>
        </w:tc>
        <w:tc>
          <w:tcPr>
            <w:tcW w:w="4252" w:type="dxa"/>
          </w:tcPr>
          <w:p w14:paraId="1D760011" w14:textId="77777777" w:rsidR="00D82F7A" w:rsidRPr="00BC4590" w:rsidRDefault="00D82F7A" w:rsidP="0006662D">
            <w:pPr>
              <w:rPr>
                <w:rFonts w:cs="Times New Roman"/>
                <w:szCs w:val="24"/>
              </w:rPr>
            </w:pPr>
            <w:r w:rsidRPr="00BC4590">
              <w:rPr>
                <w:rFonts w:cs="Times New Roman"/>
                <w:szCs w:val="24"/>
              </w:rPr>
              <w:t>Khu vực hạ cánh của máy bay lên thẳng</w:t>
            </w:r>
          </w:p>
          <w:p w14:paraId="52ED4352" w14:textId="77777777" w:rsidR="00D82F7A" w:rsidRPr="00BC4590" w:rsidRDefault="00D82F7A" w:rsidP="0006662D">
            <w:pPr>
              <w:rPr>
                <w:rFonts w:cs="Times New Roman"/>
              </w:rPr>
            </w:pPr>
            <w:r w:rsidRPr="00BC4590">
              <w:rPr>
                <w:rFonts w:cs="Times New Roman"/>
                <w:szCs w:val="24"/>
              </w:rPr>
              <w:t>- Khu vực hạ cánh của máy bay lên thẳng là một khu vực trên tàu được thiết kế cho việc hạ cánh bất thường hoặc sự cố của máy bay lên thẳng nhưng không thiết kế cho các hoạt động thông thường của máy bay lên thẳng.</w:t>
            </w:r>
          </w:p>
        </w:tc>
        <w:tc>
          <w:tcPr>
            <w:tcW w:w="2835" w:type="dxa"/>
          </w:tcPr>
          <w:p w14:paraId="733C9500" w14:textId="77777777" w:rsidR="00D82F7A" w:rsidRPr="00BC4590" w:rsidRDefault="00D82F7A" w:rsidP="0006662D">
            <w:pPr>
              <w:jc w:val="both"/>
              <w:rPr>
                <w:rFonts w:cs="Times New Roman"/>
                <w:szCs w:val="24"/>
              </w:rPr>
            </w:pPr>
            <w:r w:rsidRPr="00BC4590">
              <w:rPr>
                <w:rFonts w:cs="Times New Roman"/>
                <w:szCs w:val="24"/>
              </w:rPr>
              <w:t>Bổ sung định nghĩa khu vực hạ cánh của máy bay lên thẳng</w:t>
            </w:r>
          </w:p>
        </w:tc>
      </w:tr>
      <w:tr w:rsidR="00D82F7A" w:rsidRPr="00BC4590" w14:paraId="5ECFBD5F" w14:textId="77777777" w:rsidTr="00D82F7A">
        <w:tc>
          <w:tcPr>
            <w:tcW w:w="675" w:type="dxa"/>
          </w:tcPr>
          <w:p w14:paraId="3ACA4BF3" w14:textId="77777777" w:rsidR="00D82F7A" w:rsidRPr="00BC4590" w:rsidRDefault="00D82F7A" w:rsidP="0006662D">
            <w:pPr>
              <w:jc w:val="center"/>
              <w:rPr>
                <w:rFonts w:cs="Times New Roman"/>
                <w:szCs w:val="24"/>
              </w:rPr>
            </w:pPr>
            <w:r w:rsidRPr="00BC4590">
              <w:rPr>
                <w:rFonts w:cs="Times New Roman"/>
                <w:szCs w:val="24"/>
              </w:rPr>
              <w:t>2</w:t>
            </w:r>
          </w:p>
        </w:tc>
        <w:tc>
          <w:tcPr>
            <w:tcW w:w="1309" w:type="dxa"/>
          </w:tcPr>
          <w:p w14:paraId="7DD06FEE" w14:textId="77777777" w:rsidR="00D82F7A" w:rsidRPr="00BC4590" w:rsidRDefault="00D82F7A" w:rsidP="0006662D">
            <w:pPr>
              <w:rPr>
                <w:rFonts w:cs="Times New Roman"/>
                <w:szCs w:val="24"/>
              </w:rPr>
            </w:pPr>
            <w:r w:rsidRPr="00BC4590">
              <w:rPr>
                <w:rFonts w:cs="Times New Roman"/>
                <w:szCs w:val="24"/>
              </w:rPr>
              <w:t>3.2.56, Chương 3,</w:t>
            </w:r>
          </w:p>
          <w:p w14:paraId="406308AE" w14:textId="77777777" w:rsidR="00D82F7A" w:rsidRPr="00BC4590" w:rsidRDefault="00D82F7A" w:rsidP="0006662D">
            <w:pPr>
              <w:rPr>
                <w:rFonts w:cs="Times New Roman"/>
                <w:szCs w:val="24"/>
              </w:rPr>
            </w:pPr>
            <w:r w:rsidRPr="00BC4590">
              <w:rPr>
                <w:rFonts w:cs="Times New Roman"/>
                <w:szCs w:val="24"/>
              </w:rPr>
              <w:t>Các định nghĩa</w:t>
            </w:r>
          </w:p>
        </w:tc>
        <w:tc>
          <w:tcPr>
            <w:tcW w:w="4787" w:type="dxa"/>
          </w:tcPr>
          <w:p w14:paraId="3250C192" w14:textId="77777777" w:rsidR="00D82F7A" w:rsidRPr="00BC4590" w:rsidRDefault="00D82F7A" w:rsidP="0006662D">
            <w:pPr>
              <w:rPr>
                <w:rFonts w:cs="Times New Roman"/>
                <w:szCs w:val="24"/>
              </w:rPr>
            </w:pPr>
          </w:p>
        </w:tc>
        <w:tc>
          <w:tcPr>
            <w:tcW w:w="4252" w:type="dxa"/>
          </w:tcPr>
          <w:p w14:paraId="5F1EC705" w14:textId="77777777" w:rsidR="00D82F7A" w:rsidRPr="00BC4590" w:rsidRDefault="00D82F7A" w:rsidP="0006662D">
            <w:pPr>
              <w:rPr>
                <w:rFonts w:cs="Times New Roman"/>
                <w:szCs w:val="24"/>
              </w:rPr>
            </w:pPr>
            <w:r w:rsidRPr="00BC4590">
              <w:rPr>
                <w:rFonts w:cs="Times New Roman"/>
                <w:szCs w:val="24"/>
              </w:rPr>
              <w:t>Khu vực thả tời</w:t>
            </w:r>
            <w:r w:rsidRPr="00BC4590">
              <w:rPr>
                <w:rFonts w:cs="Times New Roman"/>
                <w:szCs w:val="24"/>
              </w:rPr>
              <w:tab/>
            </w:r>
          </w:p>
          <w:p w14:paraId="3AC5E182" w14:textId="77777777" w:rsidR="00D82F7A" w:rsidRPr="00BC4590" w:rsidRDefault="00D82F7A" w:rsidP="0006662D">
            <w:pPr>
              <w:rPr>
                <w:rFonts w:cs="Times New Roman"/>
              </w:rPr>
            </w:pPr>
            <w:r w:rsidRPr="00BC4590">
              <w:rPr>
                <w:rFonts w:cs="Times New Roman"/>
                <w:szCs w:val="24"/>
              </w:rPr>
              <w:t>- Khu vực thả tời là một khu vực tiếp nhận được trang bị để vận chuyển người hoặc hàng hóa đến hoặc rời tàu, trong khi máy bay bay phía trên boong.</w:t>
            </w:r>
          </w:p>
        </w:tc>
        <w:tc>
          <w:tcPr>
            <w:tcW w:w="2835" w:type="dxa"/>
          </w:tcPr>
          <w:p w14:paraId="54691822" w14:textId="77777777" w:rsidR="00D82F7A" w:rsidRPr="00BC4590" w:rsidRDefault="00D82F7A" w:rsidP="0006662D">
            <w:pPr>
              <w:jc w:val="both"/>
              <w:rPr>
                <w:rFonts w:cs="Times New Roman"/>
                <w:szCs w:val="24"/>
              </w:rPr>
            </w:pPr>
            <w:r w:rsidRPr="00BC4590">
              <w:rPr>
                <w:rFonts w:cs="Times New Roman"/>
                <w:szCs w:val="24"/>
              </w:rPr>
              <w:t>Bổ sung định nghĩa khu vực thả tời</w:t>
            </w:r>
          </w:p>
        </w:tc>
      </w:tr>
      <w:tr w:rsidR="00D82F7A" w:rsidRPr="00BC4590" w14:paraId="5EC30962" w14:textId="77777777" w:rsidTr="00D82F7A">
        <w:tc>
          <w:tcPr>
            <w:tcW w:w="675" w:type="dxa"/>
          </w:tcPr>
          <w:p w14:paraId="62A0CA5D" w14:textId="77777777" w:rsidR="00D82F7A" w:rsidRPr="00BC4590" w:rsidRDefault="00D82F7A" w:rsidP="0006662D">
            <w:pPr>
              <w:jc w:val="center"/>
              <w:rPr>
                <w:rFonts w:cs="Times New Roman"/>
                <w:szCs w:val="24"/>
              </w:rPr>
            </w:pPr>
            <w:r w:rsidRPr="00BC4590">
              <w:rPr>
                <w:rFonts w:cs="Times New Roman"/>
                <w:szCs w:val="24"/>
              </w:rPr>
              <w:t>3</w:t>
            </w:r>
          </w:p>
        </w:tc>
        <w:tc>
          <w:tcPr>
            <w:tcW w:w="1309" w:type="dxa"/>
          </w:tcPr>
          <w:p w14:paraId="4D803E5B" w14:textId="77777777" w:rsidR="00D82F7A" w:rsidRPr="00BC4590" w:rsidRDefault="00D82F7A" w:rsidP="0006662D">
            <w:pPr>
              <w:rPr>
                <w:rFonts w:cs="Times New Roman"/>
                <w:szCs w:val="24"/>
              </w:rPr>
            </w:pPr>
            <w:r w:rsidRPr="00BC4590">
              <w:rPr>
                <w:rFonts w:cs="Times New Roman"/>
                <w:szCs w:val="24"/>
              </w:rPr>
              <w:t>4.5.1-8 Chương 4 Khả năng cháy</w:t>
            </w:r>
          </w:p>
        </w:tc>
        <w:tc>
          <w:tcPr>
            <w:tcW w:w="4787" w:type="dxa"/>
          </w:tcPr>
          <w:p w14:paraId="4BE50A77" w14:textId="77777777" w:rsidR="00D82F7A" w:rsidRPr="00BC4590" w:rsidRDefault="00D82F7A" w:rsidP="0006662D">
            <w:pPr>
              <w:rPr>
                <w:rFonts w:cs="Times New Roman"/>
                <w:szCs w:val="24"/>
              </w:rPr>
            </w:pPr>
          </w:p>
        </w:tc>
        <w:tc>
          <w:tcPr>
            <w:tcW w:w="4252" w:type="dxa"/>
          </w:tcPr>
          <w:p w14:paraId="2CCF562B" w14:textId="77777777" w:rsidR="00D82F7A" w:rsidRPr="00BC4590" w:rsidRDefault="00D82F7A" w:rsidP="0006662D">
            <w:pPr>
              <w:rPr>
                <w:rFonts w:cs="Times New Roman"/>
                <w:szCs w:val="24"/>
              </w:rPr>
            </w:pPr>
            <w:r w:rsidRPr="00BC4590">
              <w:rPr>
                <w:rFonts w:cs="Times New Roman"/>
                <w:szCs w:val="24"/>
              </w:rPr>
              <w:t>Trong các trường hợp khi các két dầu đốt được đặt trong khu vực hàng của tàu dầu được định nghĩa ở 1.2.2-1(6) Mục I của Quy chuẩn kỹ thuật quốc gia về các hệ thống ngăn ngừa ô nhiễm biển của tàu, phải áp dụng các quy định từ (1) đến (5) dưới đây. “Khối két hàng” xem (1) và (2) dưới đây nghĩa là một phần của tàu kéo dài từ vách sau của két hàng hoặc két lắng gần phía lái nhất tới vách trước của két hàng hoặc két lắng gần mũi nhất, trong phạm vi toàn bộ chiều cao mạn và chiều rộng của tàu, nhưng không bao gồm khu vực nằm phía trên boong của két hàng hoặc két lắng (xem Hình 5/4.1).</w:t>
            </w:r>
          </w:p>
          <w:p w14:paraId="2929686B" w14:textId="77777777" w:rsidR="00D82F7A" w:rsidRPr="00BC4590" w:rsidRDefault="00D82F7A" w:rsidP="0006662D">
            <w:pPr>
              <w:pStyle w:val="08"/>
              <w:rPr>
                <w:rFonts w:ascii="Times New Roman" w:hAnsi="Times New Roman"/>
                <w:szCs w:val="24"/>
              </w:rPr>
            </w:pPr>
            <w:r w:rsidRPr="00BC4590">
              <w:rPr>
                <w:rFonts w:ascii="Times New Roman" w:hAnsi="Times New Roman"/>
                <w:szCs w:val="24"/>
              </w:rPr>
              <w:t>(1)</w:t>
            </w:r>
            <w:r w:rsidRPr="00BC4590">
              <w:rPr>
                <w:rFonts w:ascii="Times New Roman" w:hAnsi="Times New Roman"/>
                <w:szCs w:val="24"/>
              </w:rPr>
              <w:tab/>
              <w:t xml:space="preserve">Các két dầu đốt có một mặt biên </w:t>
            </w:r>
            <w:r w:rsidRPr="00BC4590">
              <w:rPr>
                <w:rFonts w:ascii="Times New Roman" w:hAnsi="Times New Roman"/>
                <w:szCs w:val="24"/>
              </w:rPr>
              <w:lastRenderedPageBreak/>
              <w:t>chung với két dầu hàng hoặc két lắng không được nằm trong hoặc kéo dài một phần vào khối két hàng. Tuy nhiên, các két đó được phép bố trí ở mút trước và mút sau của khối két hàng mà không cần khoang cách ly.</w:t>
            </w:r>
          </w:p>
          <w:p w14:paraId="34979E93" w14:textId="77777777" w:rsidR="00D82F7A" w:rsidRPr="00BC4590" w:rsidRDefault="00D82F7A" w:rsidP="0006662D">
            <w:pPr>
              <w:pStyle w:val="08"/>
              <w:rPr>
                <w:rFonts w:ascii="Times New Roman" w:hAnsi="Times New Roman"/>
                <w:szCs w:val="24"/>
              </w:rPr>
            </w:pPr>
            <w:r w:rsidRPr="00BC4590">
              <w:rPr>
                <w:rFonts w:ascii="Times New Roman" w:hAnsi="Times New Roman"/>
                <w:szCs w:val="24"/>
              </w:rPr>
              <w:t>(2)</w:t>
            </w:r>
            <w:r w:rsidRPr="00BC4590">
              <w:rPr>
                <w:rFonts w:ascii="Times New Roman" w:hAnsi="Times New Roman"/>
                <w:szCs w:val="24"/>
              </w:rPr>
              <w:tab/>
              <w:t>Các két dầu đốt như ở (1) trên có thể được nằm trong phần đuôi và/hoặc phần mũi của khối két hàng.</w:t>
            </w:r>
          </w:p>
          <w:p w14:paraId="37AB2EBE" w14:textId="77777777" w:rsidR="00D82F7A" w:rsidRPr="00BC4590" w:rsidRDefault="00D82F7A" w:rsidP="0006662D">
            <w:pPr>
              <w:pStyle w:val="08"/>
              <w:rPr>
                <w:rFonts w:ascii="Times New Roman" w:hAnsi="Times New Roman"/>
                <w:szCs w:val="24"/>
              </w:rPr>
            </w:pPr>
            <w:r w:rsidRPr="00BC4590">
              <w:rPr>
                <w:rFonts w:ascii="Times New Roman" w:hAnsi="Times New Roman"/>
                <w:szCs w:val="24"/>
              </w:rPr>
              <w:t>(3)</w:t>
            </w:r>
            <w:r w:rsidRPr="00BC4590">
              <w:rPr>
                <w:rFonts w:ascii="Times New Roman" w:hAnsi="Times New Roman"/>
                <w:szCs w:val="24"/>
              </w:rPr>
              <w:tab/>
              <w:t>Các két dầu đốt. có thể được chấp nhận nếu được bố trí như một két độc lập trên boong hở nằm trong khu vực hàng, trong đó có xem xét đến an toàn chống cháy và rò rỉ.</w:t>
            </w:r>
          </w:p>
          <w:p w14:paraId="3D2CF17C" w14:textId="77777777" w:rsidR="00D82F7A" w:rsidRPr="00BC4590" w:rsidRDefault="00D82F7A" w:rsidP="0006662D">
            <w:pPr>
              <w:pStyle w:val="08"/>
              <w:rPr>
                <w:rFonts w:ascii="Times New Roman" w:hAnsi="Times New Roman"/>
                <w:szCs w:val="24"/>
              </w:rPr>
            </w:pPr>
            <w:r w:rsidRPr="00BC4590" w:rsidDel="0087756F">
              <w:rPr>
                <w:rFonts w:ascii="Times New Roman" w:hAnsi="Times New Roman"/>
                <w:szCs w:val="24"/>
              </w:rPr>
              <w:t xml:space="preserve"> </w:t>
            </w:r>
            <w:r w:rsidRPr="00BC4590">
              <w:rPr>
                <w:rFonts w:ascii="Times New Roman" w:hAnsi="Times New Roman"/>
                <w:szCs w:val="24"/>
              </w:rPr>
              <w:t>(4)</w:t>
            </w:r>
            <w:r w:rsidRPr="00BC4590">
              <w:rPr>
                <w:rFonts w:ascii="Times New Roman" w:hAnsi="Times New Roman"/>
                <w:szCs w:val="24"/>
              </w:rPr>
              <w:tab/>
              <w:t>Các két dầu đốt độc lập và các hệ thống ống dầu đốt liên quan, bao gồm cả bơm, có thể được bố trí giống như két dầu đốt và hệ thống ống dầu đốt liên quan nằm trong buồng máy.</w:t>
            </w:r>
          </w:p>
          <w:p w14:paraId="00390050" w14:textId="77777777" w:rsidR="00D82F7A" w:rsidRPr="00BC4590" w:rsidRDefault="00D82F7A" w:rsidP="0006662D">
            <w:pPr>
              <w:pStyle w:val="08"/>
              <w:rPr>
                <w:rFonts w:ascii="Times New Roman" w:hAnsi="Times New Roman"/>
                <w:szCs w:val="24"/>
              </w:rPr>
            </w:pPr>
            <w:r w:rsidRPr="00BC4590">
              <w:rPr>
                <w:rFonts w:ascii="Times New Roman" w:hAnsi="Times New Roman"/>
                <w:szCs w:val="24"/>
              </w:rPr>
              <w:t>(5)</w:t>
            </w:r>
            <w:r w:rsidRPr="00BC4590">
              <w:rPr>
                <w:rFonts w:ascii="Times New Roman" w:hAnsi="Times New Roman"/>
                <w:szCs w:val="24"/>
              </w:rPr>
              <w:tab/>
              <w:t>Đối với thiết bị điện thì phải thỏa mãn các yêu cầu của việc phân vùng nguy hiểm nêu ở Phần 4.</w:t>
            </w:r>
          </w:p>
          <w:p w14:paraId="25CD9D82" w14:textId="77777777" w:rsidR="00D82F7A" w:rsidRPr="00BC4590" w:rsidRDefault="00D82F7A" w:rsidP="0006662D">
            <w:pPr>
              <w:jc w:val="both"/>
              <w:rPr>
                <w:rFonts w:cs="Times New Roman"/>
                <w:szCs w:val="24"/>
              </w:rPr>
            </w:pPr>
          </w:p>
        </w:tc>
        <w:tc>
          <w:tcPr>
            <w:tcW w:w="2835" w:type="dxa"/>
          </w:tcPr>
          <w:p w14:paraId="5C2050A7" w14:textId="77777777" w:rsidR="00D82F7A" w:rsidRPr="00BC4590" w:rsidRDefault="00D82F7A" w:rsidP="0006662D">
            <w:pPr>
              <w:jc w:val="both"/>
              <w:rPr>
                <w:rFonts w:cs="Times New Roman"/>
                <w:szCs w:val="24"/>
              </w:rPr>
            </w:pPr>
            <w:r w:rsidRPr="00BC4590">
              <w:rPr>
                <w:rFonts w:cs="Times New Roman"/>
                <w:szCs w:val="24"/>
              </w:rPr>
              <w:lastRenderedPageBreak/>
              <w:t>Sửa đôi quy định mới về két dầu đốt trong khu vực hàng</w:t>
            </w:r>
          </w:p>
        </w:tc>
      </w:tr>
      <w:tr w:rsidR="00D82F7A" w:rsidRPr="00BC4590" w14:paraId="7E05A86C" w14:textId="77777777" w:rsidTr="00D82F7A">
        <w:tc>
          <w:tcPr>
            <w:tcW w:w="675" w:type="dxa"/>
          </w:tcPr>
          <w:p w14:paraId="7B4BD1F5" w14:textId="77777777" w:rsidR="00D82F7A" w:rsidRPr="00BC4590" w:rsidRDefault="00D82F7A" w:rsidP="0006662D">
            <w:pPr>
              <w:jc w:val="center"/>
              <w:rPr>
                <w:rFonts w:cs="Times New Roman"/>
                <w:szCs w:val="24"/>
              </w:rPr>
            </w:pPr>
            <w:r w:rsidRPr="00BC4590">
              <w:rPr>
                <w:rFonts w:cs="Times New Roman"/>
                <w:szCs w:val="24"/>
              </w:rPr>
              <w:lastRenderedPageBreak/>
              <w:t>4</w:t>
            </w:r>
          </w:p>
        </w:tc>
        <w:tc>
          <w:tcPr>
            <w:tcW w:w="1309" w:type="dxa"/>
          </w:tcPr>
          <w:p w14:paraId="26C2B0A5" w14:textId="77777777" w:rsidR="00D82F7A" w:rsidRPr="00BC4590" w:rsidRDefault="00D82F7A" w:rsidP="0006662D">
            <w:pPr>
              <w:rPr>
                <w:rFonts w:cs="Times New Roman"/>
                <w:szCs w:val="24"/>
              </w:rPr>
            </w:pPr>
            <w:r w:rsidRPr="00BC4590">
              <w:rPr>
                <w:rFonts w:cs="Times New Roman"/>
                <w:szCs w:val="24"/>
              </w:rPr>
              <w:t>4.5.7-1(1) Chương 4 Khả năng cháy</w:t>
            </w:r>
          </w:p>
        </w:tc>
        <w:tc>
          <w:tcPr>
            <w:tcW w:w="4787" w:type="dxa"/>
          </w:tcPr>
          <w:p w14:paraId="15FF8189" w14:textId="77777777" w:rsidR="00D82F7A" w:rsidRPr="00BC4590" w:rsidRDefault="00D82F7A" w:rsidP="0006662D">
            <w:pPr>
              <w:rPr>
                <w:rFonts w:cs="Times New Roman"/>
                <w:szCs w:val="24"/>
              </w:rPr>
            </w:pPr>
            <w:r w:rsidRPr="00BC4590">
              <w:rPr>
                <w:rFonts w:cs="Times New Roman"/>
                <w:szCs w:val="24"/>
              </w:rPr>
              <w:t xml:space="preserve">Các tàu hàng lỏng phải được trang bị hai dụng cụ đo xách tay để đo nồng độ hơi dễ cháy và hai dụng cụ xách tay để đo nồng độ ôxy, kèm theo phương tiện thích hợp để hiệu chuẩn các </w:t>
            </w:r>
            <w:r w:rsidRPr="00BC4590">
              <w:rPr>
                <w:rFonts w:cs="Times New Roman"/>
                <w:szCs w:val="24"/>
              </w:rPr>
              <w:lastRenderedPageBreak/>
              <w:t>dụng cụ đo đó. Các dụng cụ đo nồng độ hơi dễ cháy phải được Đăng kiểm chấp nhận.</w:t>
            </w:r>
          </w:p>
        </w:tc>
        <w:tc>
          <w:tcPr>
            <w:tcW w:w="4252" w:type="dxa"/>
          </w:tcPr>
          <w:p w14:paraId="06192536" w14:textId="77777777" w:rsidR="00D82F7A" w:rsidRPr="00BC4590" w:rsidRDefault="00D82F7A" w:rsidP="0006662D">
            <w:pPr>
              <w:rPr>
                <w:rFonts w:cs="Times New Roman"/>
                <w:szCs w:val="24"/>
              </w:rPr>
            </w:pPr>
            <w:r w:rsidRPr="00BC4590">
              <w:rPr>
                <w:rFonts w:cs="Times New Roman"/>
                <w:szCs w:val="24"/>
              </w:rPr>
              <w:lastRenderedPageBreak/>
              <w:t xml:space="preserve">Các tàu hàng lỏng phải được trang bị ít nhất một dụng cụ đo xách tay để đo nồng độ hơi dễ cháy và ít nhất một dụng cụ xách tay để đo nồng độ ôxy, kèm theo một bộ đầy đủ phụ tùng dự trữ. Các </w:t>
            </w:r>
            <w:r w:rsidRPr="00BC4590">
              <w:rPr>
                <w:rFonts w:cs="Times New Roman"/>
                <w:szCs w:val="24"/>
              </w:rPr>
              <w:lastRenderedPageBreak/>
              <w:t>phương tiện thích hợp phải được trang bị cho việc hiệu chuẩn các dụng cụ đó. Các dụng cụ đo phải được Đăng kiểm chấp nhận.</w:t>
            </w:r>
          </w:p>
        </w:tc>
        <w:tc>
          <w:tcPr>
            <w:tcW w:w="2835" w:type="dxa"/>
          </w:tcPr>
          <w:p w14:paraId="0DB54430" w14:textId="77777777" w:rsidR="00D82F7A" w:rsidRPr="00BC4590" w:rsidRDefault="00D82F7A" w:rsidP="0006662D">
            <w:pPr>
              <w:rPr>
                <w:rFonts w:cs="Times New Roman"/>
                <w:szCs w:val="24"/>
              </w:rPr>
            </w:pPr>
            <w:r w:rsidRPr="00BC4590">
              <w:rPr>
                <w:rFonts w:cs="Times New Roman"/>
                <w:szCs w:val="24"/>
              </w:rPr>
              <w:lastRenderedPageBreak/>
              <w:t>Sửa đổi quy định theo sửa đổi của Đăng kiểm NK.</w:t>
            </w:r>
          </w:p>
        </w:tc>
      </w:tr>
      <w:tr w:rsidR="00D82F7A" w:rsidRPr="00BC4590" w14:paraId="225F41ED" w14:textId="77777777" w:rsidTr="00D82F7A">
        <w:tc>
          <w:tcPr>
            <w:tcW w:w="675" w:type="dxa"/>
          </w:tcPr>
          <w:p w14:paraId="3A1B1FE9" w14:textId="77777777" w:rsidR="00D82F7A" w:rsidRPr="00BC4590" w:rsidRDefault="00D82F7A" w:rsidP="0006662D">
            <w:pPr>
              <w:jc w:val="center"/>
              <w:rPr>
                <w:rFonts w:cs="Times New Roman"/>
                <w:szCs w:val="24"/>
              </w:rPr>
            </w:pPr>
            <w:r w:rsidRPr="00BC4590">
              <w:rPr>
                <w:rFonts w:cs="Times New Roman"/>
                <w:szCs w:val="24"/>
              </w:rPr>
              <w:lastRenderedPageBreak/>
              <w:t>5</w:t>
            </w:r>
          </w:p>
        </w:tc>
        <w:tc>
          <w:tcPr>
            <w:tcW w:w="1309" w:type="dxa"/>
          </w:tcPr>
          <w:p w14:paraId="3DA3FE0B" w14:textId="77777777" w:rsidR="00D82F7A" w:rsidRPr="00BC4590" w:rsidRDefault="00D82F7A" w:rsidP="0006662D">
            <w:pPr>
              <w:rPr>
                <w:rFonts w:cs="Times New Roman"/>
                <w:szCs w:val="24"/>
              </w:rPr>
            </w:pPr>
            <w:r w:rsidRPr="00BC4590">
              <w:rPr>
                <w:rFonts w:cs="Times New Roman"/>
                <w:szCs w:val="24"/>
              </w:rPr>
              <w:t xml:space="preserve">10.5.1-2 </w:t>
            </w:r>
          </w:p>
          <w:p w14:paraId="5755C203" w14:textId="77777777" w:rsidR="00D82F7A" w:rsidRPr="00BC4590" w:rsidRDefault="00D82F7A" w:rsidP="0006662D">
            <w:pPr>
              <w:rPr>
                <w:rFonts w:cs="Times New Roman"/>
                <w:szCs w:val="24"/>
              </w:rPr>
            </w:pPr>
            <w:r w:rsidRPr="00BC4590">
              <w:rPr>
                <w:rFonts w:cs="Times New Roman"/>
                <w:szCs w:val="24"/>
              </w:rPr>
              <w:t>Chương 10,</w:t>
            </w:r>
          </w:p>
          <w:p w14:paraId="1000DB03" w14:textId="77777777" w:rsidR="00D82F7A" w:rsidRPr="00BC4590" w:rsidRDefault="00D82F7A" w:rsidP="0006662D">
            <w:pPr>
              <w:rPr>
                <w:rFonts w:cs="Times New Roman"/>
                <w:szCs w:val="24"/>
              </w:rPr>
            </w:pPr>
            <w:r w:rsidRPr="00BC4590">
              <w:rPr>
                <w:rFonts w:cs="Times New Roman"/>
                <w:szCs w:val="24"/>
              </w:rPr>
              <w:t xml:space="preserve"> Chữa cháy</w:t>
            </w:r>
          </w:p>
        </w:tc>
        <w:tc>
          <w:tcPr>
            <w:tcW w:w="4787" w:type="dxa"/>
          </w:tcPr>
          <w:p w14:paraId="0BDEC77A" w14:textId="77777777" w:rsidR="00D82F7A" w:rsidRPr="00BC4590" w:rsidRDefault="00D82F7A" w:rsidP="0006662D">
            <w:pPr>
              <w:rPr>
                <w:rFonts w:cs="Times New Roman"/>
                <w:szCs w:val="24"/>
              </w:rPr>
            </w:pPr>
            <w:r w:rsidRPr="00BC4590">
              <w:rPr>
                <w:rFonts w:cs="Times New Roman"/>
                <w:szCs w:val="24"/>
              </w:rPr>
              <w:t>2 Các thiết bị dập cháy bổ sung</w:t>
            </w:r>
          </w:p>
          <w:p w14:paraId="7C974E6F" w14:textId="77777777" w:rsidR="00D82F7A" w:rsidRPr="00BC4590" w:rsidRDefault="00D82F7A" w:rsidP="0006662D">
            <w:pPr>
              <w:rPr>
                <w:rFonts w:cs="Times New Roman"/>
                <w:szCs w:val="24"/>
              </w:rPr>
            </w:pPr>
            <w:r w:rsidRPr="00BC4590">
              <w:rPr>
                <w:rFonts w:cs="Times New Roman"/>
                <w:szCs w:val="24"/>
              </w:rPr>
              <w:t>- Phải trang bị tối thiểu hai bình bọt chữa cháy xách tay hoặc tương đương cho mỗi buồng đốt trong mỗi buồng nồi hơi và trong mỗi buồng có đặt một phần của hệ thống dầu đốt. Phải trang bị tối thiểu một bình bọt loại được duyệt có dung tích tối thiểu 135 lít hoặc tương đương cho mỗi buồng nồi hơi. Các bình này phải có vòi phun trên giá cuốn thích hợp để có thể dẫn đến mọi phần của buồng nồi hơi. Trong trường hợp nồi hơi sinh hoạt có công suất dưới 175 kW, không yêu cầu phải trang bị bình bọt loại được duyệt có dung tích 135 lít.</w:t>
            </w:r>
          </w:p>
          <w:p w14:paraId="53A90497" w14:textId="77777777" w:rsidR="00D82F7A" w:rsidRPr="00BC4590" w:rsidRDefault="00D82F7A" w:rsidP="0006662D">
            <w:pPr>
              <w:rPr>
                <w:rFonts w:cs="Times New Roman"/>
                <w:szCs w:val="24"/>
              </w:rPr>
            </w:pPr>
          </w:p>
        </w:tc>
        <w:tc>
          <w:tcPr>
            <w:tcW w:w="4252" w:type="dxa"/>
          </w:tcPr>
          <w:p w14:paraId="1621EFE5" w14:textId="77777777" w:rsidR="00D82F7A" w:rsidRPr="00BC4590" w:rsidRDefault="00D82F7A" w:rsidP="0006662D">
            <w:pPr>
              <w:rPr>
                <w:rFonts w:cs="Times New Roman"/>
                <w:szCs w:val="24"/>
              </w:rPr>
            </w:pPr>
            <w:r w:rsidRPr="00BC4590">
              <w:rPr>
                <w:rFonts w:cs="Times New Roman"/>
                <w:szCs w:val="24"/>
              </w:rPr>
              <w:t>2 Các thiết bị dập cháy bổ sung</w:t>
            </w:r>
          </w:p>
          <w:p w14:paraId="2EFCF245" w14:textId="77777777" w:rsidR="00D82F7A" w:rsidRPr="00BC4590" w:rsidRDefault="00D82F7A" w:rsidP="0006662D">
            <w:pPr>
              <w:rPr>
                <w:rFonts w:cs="Times New Roman"/>
                <w:szCs w:val="24"/>
              </w:rPr>
            </w:pPr>
            <w:r w:rsidRPr="00BC4590">
              <w:rPr>
                <w:rFonts w:cs="Times New Roman"/>
                <w:szCs w:val="24"/>
              </w:rPr>
              <w:t>Phải trang bị tối thiểu hai bình bọt chữa cháy xách tay hoặc tương đương cho mỗi buồng đốt trong mỗi buồng nồi hơi và trong mỗi buồng có đặt một phần của hệ thống dầu đốt. Phải trang bị tối thiểu một bình bọt loại được duyệt có dung tích tối thiểu 135 lít hoặc tương đương cho mỗi buồng nồi hơi. Các bình này phải có vòi phun trên giá cuốn thích hợp để có thể dẫn đến mọi phần của buồng nồi hơi. Trong trường hợp nồi hơi sinh hoạt có công suất dưới 175 kW, hoặc các nồi hơi được bảo vệ bởi hệ thống chữa cháy cố định cục bộ được quy định ở 10.5.5 không yêu cầu phải trang bị bình bọt loại được duyệt có dung tích 135 lít nếu được Đăng kiểm cho phép.</w:t>
            </w:r>
          </w:p>
          <w:p w14:paraId="38E6FEE2" w14:textId="77777777" w:rsidR="00D82F7A" w:rsidRPr="00BC4590" w:rsidRDefault="00D82F7A" w:rsidP="0006662D">
            <w:pPr>
              <w:rPr>
                <w:rFonts w:cs="Times New Roman"/>
                <w:szCs w:val="24"/>
              </w:rPr>
            </w:pPr>
          </w:p>
        </w:tc>
        <w:tc>
          <w:tcPr>
            <w:tcW w:w="2835" w:type="dxa"/>
          </w:tcPr>
          <w:p w14:paraId="10CCF853" w14:textId="77777777" w:rsidR="00D82F7A" w:rsidRPr="00BC4590" w:rsidRDefault="00D82F7A" w:rsidP="0006662D">
            <w:pPr>
              <w:rPr>
                <w:rFonts w:cs="Times New Roman"/>
                <w:szCs w:val="24"/>
              </w:rPr>
            </w:pPr>
            <w:r w:rsidRPr="00BC4590">
              <w:rPr>
                <w:rFonts w:cs="Times New Roman"/>
                <w:szCs w:val="24"/>
              </w:rPr>
              <w:t>Sửa đổi quy định về trang bị bình chữa cháy bọt 135 lít theo sửa đổi của Đăng kiểm NK.</w:t>
            </w:r>
          </w:p>
        </w:tc>
      </w:tr>
      <w:tr w:rsidR="00D82F7A" w:rsidRPr="00BC4590" w14:paraId="1106B7F2" w14:textId="77777777" w:rsidTr="00D82F7A">
        <w:tc>
          <w:tcPr>
            <w:tcW w:w="675" w:type="dxa"/>
          </w:tcPr>
          <w:p w14:paraId="3B70D64C" w14:textId="77777777" w:rsidR="00D82F7A" w:rsidRPr="00BC4590" w:rsidRDefault="00D82F7A" w:rsidP="0006662D">
            <w:pPr>
              <w:jc w:val="center"/>
              <w:rPr>
                <w:rFonts w:cs="Times New Roman"/>
                <w:szCs w:val="24"/>
              </w:rPr>
            </w:pPr>
            <w:r w:rsidRPr="00BC4590">
              <w:rPr>
                <w:rFonts w:cs="Times New Roman"/>
                <w:szCs w:val="24"/>
              </w:rPr>
              <w:t>6</w:t>
            </w:r>
          </w:p>
        </w:tc>
        <w:tc>
          <w:tcPr>
            <w:tcW w:w="1309" w:type="dxa"/>
          </w:tcPr>
          <w:p w14:paraId="72D9FA19" w14:textId="77777777" w:rsidR="00D82F7A" w:rsidRPr="00BC4590" w:rsidRDefault="00D82F7A" w:rsidP="0006662D">
            <w:pPr>
              <w:rPr>
                <w:rFonts w:cs="Times New Roman"/>
                <w:szCs w:val="24"/>
              </w:rPr>
            </w:pPr>
            <w:r w:rsidRPr="00BC4590">
              <w:rPr>
                <w:rFonts w:cs="Times New Roman"/>
                <w:szCs w:val="24"/>
              </w:rPr>
              <w:t>18.2.1-3, Chương 18 Các thiết bị phục vụ cho máy bay lên thẳng</w:t>
            </w:r>
          </w:p>
        </w:tc>
        <w:tc>
          <w:tcPr>
            <w:tcW w:w="4787" w:type="dxa"/>
          </w:tcPr>
          <w:p w14:paraId="2F5C7EC7" w14:textId="77777777" w:rsidR="00D82F7A" w:rsidRPr="00BC4590" w:rsidRDefault="00D82F7A" w:rsidP="0006662D">
            <w:pPr>
              <w:rPr>
                <w:rFonts w:cs="Times New Roman"/>
                <w:szCs w:val="24"/>
              </w:rPr>
            </w:pPr>
          </w:p>
        </w:tc>
        <w:tc>
          <w:tcPr>
            <w:tcW w:w="4252" w:type="dxa"/>
          </w:tcPr>
          <w:p w14:paraId="0A786F23" w14:textId="77777777" w:rsidR="00D82F7A" w:rsidRPr="00BC4590" w:rsidRDefault="00D82F7A" w:rsidP="0006662D">
            <w:pPr>
              <w:rPr>
                <w:rFonts w:cs="Times New Roman"/>
                <w:szCs w:val="24"/>
              </w:rPr>
            </w:pPr>
            <w:r w:rsidRPr="00BC4590">
              <w:rPr>
                <w:rFonts w:cs="Times New Roman"/>
                <w:szCs w:val="24"/>
              </w:rPr>
              <w:t>Bất kể quy định -2 trên, các tàu được đóng vào hoặc sau ngày 1 tháng một năm 2020, có một khu vực hạ cánh của máy bay lên thẳng, phải được trang bị các thiết bị chữa cháy bọt phù hợp với Chương 37.</w:t>
            </w:r>
          </w:p>
        </w:tc>
        <w:tc>
          <w:tcPr>
            <w:tcW w:w="2835" w:type="dxa"/>
          </w:tcPr>
          <w:p w14:paraId="494C5932" w14:textId="77777777" w:rsidR="00D82F7A" w:rsidRPr="00BC4590" w:rsidRDefault="00D82F7A" w:rsidP="0006662D">
            <w:pPr>
              <w:rPr>
                <w:rFonts w:cs="Times New Roman"/>
                <w:szCs w:val="24"/>
              </w:rPr>
            </w:pPr>
            <w:r w:rsidRPr="00BC4590">
              <w:rPr>
                <w:rFonts w:cs="Times New Roman"/>
                <w:szCs w:val="24"/>
              </w:rPr>
              <w:t>Bổ sung quy định mới về hệ thống chữa cháy bọt khu vực máy bay lên thẳng theo sửa đổi của Đăng kiểm NK.</w:t>
            </w:r>
          </w:p>
        </w:tc>
      </w:tr>
      <w:tr w:rsidR="00D82F7A" w:rsidRPr="00BC4590" w14:paraId="7978F624" w14:textId="77777777" w:rsidTr="00D82F7A">
        <w:tc>
          <w:tcPr>
            <w:tcW w:w="675" w:type="dxa"/>
          </w:tcPr>
          <w:p w14:paraId="49CB7E27" w14:textId="77777777" w:rsidR="00D82F7A" w:rsidRPr="00BC4590" w:rsidRDefault="00D82F7A" w:rsidP="0006662D">
            <w:pPr>
              <w:jc w:val="center"/>
              <w:rPr>
                <w:rFonts w:cs="Times New Roman"/>
                <w:szCs w:val="24"/>
              </w:rPr>
            </w:pPr>
            <w:r w:rsidRPr="00BC4590">
              <w:rPr>
                <w:rFonts w:cs="Times New Roman"/>
                <w:szCs w:val="24"/>
              </w:rPr>
              <w:lastRenderedPageBreak/>
              <w:t>7</w:t>
            </w:r>
          </w:p>
        </w:tc>
        <w:tc>
          <w:tcPr>
            <w:tcW w:w="1309" w:type="dxa"/>
          </w:tcPr>
          <w:p w14:paraId="1EB383B3" w14:textId="77777777" w:rsidR="00D82F7A" w:rsidRPr="00BC4590" w:rsidRDefault="00D82F7A" w:rsidP="0006662D">
            <w:pPr>
              <w:rPr>
                <w:rFonts w:cs="Times New Roman"/>
                <w:szCs w:val="24"/>
              </w:rPr>
            </w:pPr>
            <w:r w:rsidRPr="00BC4590">
              <w:rPr>
                <w:rFonts w:cs="Times New Roman"/>
                <w:szCs w:val="24"/>
              </w:rPr>
              <w:t>20.2.1-2, Chương 20 Phòng, chống cháy các khoang chở ô tô và khoang ro-ro</w:t>
            </w:r>
          </w:p>
        </w:tc>
        <w:tc>
          <w:tcPr>
            <w:tcW w:w="4787" w:type="dxa"/>
          </w:tcPr>
          <w:p w14:paraId="67D02239" w14:textId="77777777" w:rsidR="00D82F7A" w:rsidRPr="00BC4590" w:rsidRDefault="00D82F7A" w:rsidP="0006662D">
            <w:pPr>
              <w:rPr>
                <w:rFonts w:cs="Times New Roman"/>
                <w:szCs w:val="24"/>
              </w:rPr>
            </w:pPr>
          </w:p>
        </w:tc>
        <w:tc>
          <w:tcPr>
            <w:tcW w:w="4252" w:type="dxa"/>
          </w:tcPr>
          <w:p w14:paraId="36BDC763" w14:textId="77777777" w:rsidR="00D82F7A" w:rsidRPr="00BC4590" w:rsidRDefault="00D82F7A" w:rsidP="0006662D">
            <w:pPr>
              <w:rPr>
                <w:rFonts w:cs="Times New Roman"/>
                <w:szCs w:val="24"/>
              </w:rPr>
            </w:pPr>
            <w:r w:rsidRPr="00BC4590">
              <w:rPr>
                <w:rFonts w:cs="Times New Roman"/>
                <w:szCs w:val="24"/>
              </w:rPr>
              <w:t>2 Trên tất cả các tàu, ô tô có nhiên liệu trong các két để dùng cho hệ thống động lực của nó có thể được chở trong các không gian hàng không phải là khoang chở ô tô hoặc khoang ro-ro, miễn sao thỏa mãn các điều kiện sau đây:</w:t>
            </w:r>
          </w:p>
          <w:p w14:paraId="29970346" w14:textId="77777777" w:rsidR="00D82F7A" w:rsidRPr="00BC4590" w:rsidRDefault="00D82F7A" w:rsidP="0006662D">
            <w:pPr>
              <w:rPr>
                <w:rFonts w:cs="Times New Roman"/>
                <w:szCs w:val="24"/>
              </w:rPr>
            </w:pPr>
            <w:r w:rsidRPr="00BC4590">
              <w:rPr>
                <w:rFonts w:cs="Times New Roman"/>
                <w:szCs w:val="24"/>
              </w:rPr>
              <w:t>(1) Các ô tô, hệ thống động lực của nó không được sử dụng nhiên liệu bên trong khoang hàng;</w:t>
            </w:r>
          </w:p>
          <w:p w14:paraId="216553E5" w14:textId="77777777" w:rsidR="00D82F7A" w:rsidRPr="00BC4590" w:rsidRDefault="00D82F7A" w:rsidP="0006662D">
            <w:pPr>
              <w:rPr>
                <w:rFonts w:cs="Times New Roman"/>
                <w:szCs w:val="24"/>
              </w:rPr>
            </w:pPr>
            <w:r w:rsidRPr="00BC4590">
              <w:rPr>
                <w:rFonts w:cs="Times New Roman"/>
                <w:szCs w:val="24"/>
              </w:rPr>
              <w:t>(2) Các không gian khoang hàng đó phải thỏa mãn các quy định của Chương 19; và</w:t>
            </w:r>
          </w:p>
          <w:p w14:paraId="47504C43" w14:textId="77777777" w:rsidR="00D82F7A" w:rsidRPr="00BC4590" w:rsidRDefault="00D82F7A" w:rsidP="0006662D">
            <w:pPr>
              <w:rPr>
                <w:rFonts w:cs="Times New Roman"/>
                <w:szCs w:val="24"/>
              </w:rPr>
            </w:pPr>
            <w:r w:rsidRPr="00BC4590">
              <w:rPr>
                <w:rFonts w:cs="Times New Roman"/>
                <w:szCs w:val="24"/>
              </w:rPr>
              <w:t>(3) Các ô tô được chở phải phù hợp với IMDG code, như định nghĩa trong quy định VII/1.1 của SOLAS.</w:t>
            </w:r>
          </w:p>
          <w:p w14:paraId="6E8A7889" w14:textId="77777777" w:rsidR="00D82F7A" w:rsidRPr="00BC4590" w:rsidRDefault="00D82F7A" w:rsidP="0006662D">
            <w:pPr>
              <w:rPr>
                <w:rFonts w:cs="Times New Roman"/>
                <w:szCs w:val="24"/>
              </w:rPr>
            </w:pPr>
          </w:p>
        </w:tc>
        <w:tc>
          <w:tcPr>
            <w:tcW w:w="2835" w:type="dxa"/>
          </w:tcPr>
          <w:p w14:paraId="513F0393" w14:textId="77777777" w:rsidR="00D82F7A" w:rsidRPr="00BC4590" w:rsidRDefault="00D82F7A" w:rsidP="0006662D">
            <w:pPr>
              <w:rPr>
                <w:rFonts w:cs="Times New Roman"/>
                <w:szCs w:val="24"/>
              </w:rPr>
            </w:pPr>
            <w:r w:rsidRPr="00BC4590">
              <w:rPr>
                <w:rFonts w:cs="Times New Roman"/>
                <w:szCs w:val="24"/>
              </w:rPr>
              <w:t>Bổ sung quy định về ô tô có nhiên liệu trong không gian hàng theo sửa đổi của Đăng kiểm NK.</w:t>
            </w:r>
          </w:p>
        </w:tc>
      </w:tr>
      <w:tr w:rsidR="00D82F7A" w:rsidRPr="00BC4590" w14:paraId="0D8D4876" w14:textId="77777777" w:rsidTr="00D82F7A">
        <w:tc>
          <w:tcPr>
            <w:tcW w:w="675" w:type="dxa"/>
          </w:tcPr>
          <w:p w14:paraId="3087B7D1" w14:textId="77777777" w:rsidR="00D82F7A" w:rsidRPr="00BC4590" w:rsidRDefault="00D82F7A" w:rsidP="0006662D">
            <w:pPr>
              <w:jc w:val="center"/>
              <w:rPr>
                <w:rFonts w:cs="Times New Roman"/>
                <w:szCs w:val="24"/>
              </w:rPr>
            </w:pPr>
            <w:r w:rsidRPr="00BC4590">
              <w:rPr>
                <w:rFonts w:cs="Times New Roman"/>
                <w:szCs w:val="24"/>
              </w:rPr>
              <w:t>8</w:t>
            </w:r>
          </w:p>
        </w:tc>
        <w:tc>
          <w:tcPr>
            <w:tcW w:w="1309" w:type="dxa"/>
          </w:tcPr>
          <w:p w14:paraId="61A3A6C3" w14:textId="77777777" w:rsidR="00D82F7A" w:rsidRPr="00BC4590" w:rsidRDefault="00D82F7A" w:rsidP="0006662D">
            <w:pPr>
              <w:rPr>
                <w:rFonts w:cs="Times New Roman"/>
                <w:szCs w:val="24"/>
              </w:rPr>
            </w:pPr>
            <w:r w:rsidRPr="00BC4590">
              <w:rPr>
                <w:rFonts w:cs="Times New Roman"/>
                <w:szCs w:val="24"/>
              </w:rPr>
              <w:t>28.1.1-2, Chương 28 Hệ thống phát hiện, báo cháy và phun nước tự động</w:t>
            </w:r>
          </w:p>
        </w:tc>
        <w:tc>
          <w:tcPr>
            <w:tcW w:w="4787" w:type="dxa"/>
          </w:tcPr>
          <w:p w14:paraId="5E417EE0" w14:textId="77777777" w:rsidR="00D82F7A" w:rsidRPr="00BC4590" w:rsidRDefault="00D82F7A" w:rsidP="0006662D">
            <w:pPr>
              <w:rPr>
                <w:rFonts w:cs="Times New Roman"/>
                <w:szCs w:val="24"/>
              </w:rPr>
            </w:pPr>
          </w:p>
        </w:tc>
        <w:tc>
          <w:tcPr>
            <w:tcW w:w="4252" w:type="dxa"/>
          </w:tcPr>
          <w:p w14:paraId="11AD30C5" w14:textId="77777777" w:rsidR="00D82F7A" w:rsidRPr="00BC4590" w:rsidRDefault="00D82F7A" w:rsidP="0006662D">
            <w:pPr>
              <w:rPr>
                <w:rFonts w:cs="Times New Roman"/>
              </w:rPr>
            </w:pPr>
            <w:r w:rsidRPr="00BC4590">
              <w:rPr>
                <w:rFonts w:cs="Times New Roman"/>
                <w:szCs w:val="24"/>
              </w:rPr>
              <w:t>2 Đặc biệt chú ý đến thông số của chất lượng nước được cấp bởi nhà sản xuất hệ thống để ngăn ngừa ăn mòn bên trong của hệ thống và phát sinh sự đóng cặn hoặc tắc nghẽn từ các sản phẩm của sự ăn mòn hoặc các khoáng chất tạo cặn.</w:t>
            </w:r>
          </w:p>
          <w:p w14:paraId="3C349D6E" w14:textId="77777777" w:rsidR="00D82F7A" w:rsidRPr="00BC4590" w:rsidRDefault="00D82F7A" w:rsidP="0006662D">
            <w:pPr>
              <w:rPr>
                <w:rFonts w:cs="Times New Roman"/>
                <w:szCs w:val="24"/>
              </w:rPr>
            </w:pPr>
          </w:p>
        </w:tc>
        <w:tc>
          <w:tcPr>
            <w:tcW w:w="2835" w:type="dxa"/>
          </w:tcPr>
          <w:p w14:paraId="498850B7" w14:textId="77777777" w:rsidR="00D82F7A" w:rsidRPr="00BC4590" w:rsidRDefault="00D82F7A" w:rsidP="0006662D">
            <w:pPr>
              <w:rPr>
                <w:rFonts w:cs="Times New Roman"/>
                <w:szCs w:val="24"/>
              </w:rPr>
            </w:pPr>
            <w:r w:rsidRPr="00BC4590">
              <w:rPr>
                <w:rFonts w:cs="Times New Roman"/>
                <w:szCs w:val="24"/>
              </w:rPr>
              <w:t>Bổ sung quy định mới theo sửa đổi của Đăng kiểm NK.</w:t>
            </w:r>
          </w:p>
        </w:tc>
      </w:tr>
      <w:tr w:rsidR="00D82F7A" w:rsidRPr="00BC4590" w14:paraId="482DA4B0" w14:textId="77777777" w:rsidTr="00D82F7A">
        <w:tc>
          <w:tcPr>
            <w:tcW w:w="675" w:type="dxa"/>
          </w:tcPr>
          <w:p w14:paraId="00219164" w14:textId="77777777" w:rsidR="00D82F7A" w:rsidRPr="00BC4590" w:rsidRDefault="00D82F7A" w:rsidP="0006662D">
            <w:pPr>
              <w:jc w:val="center"/>
              <w:rPr>
                <w:rFonts w:cs="Times New Roman"/>
                <w:szCs w:val="24"/>
              </w:rPr>
            </w:pPr>
            <w:r w:rsidRPr="00BC4590">
              <w:rPr>
                <w:rFonts w:cs="Times New Roman"/>
                <w:szCs w:val="24"/>
              </w:rPr>
              <w:t>9</w:t>
            </w:r>
          </w:p>
        </w:tc>
        <w:tc>
          <w:tcPr>
            <w:tcW w:w="1309" w:type="dxa"/>
          </w:tcPr>
          <w:p w14:paraId="22D3577C" w14:textId="77777777" w:rsidR="00D82F7A" w:rsidRPr="00BC4590" w:rsidRDefault="00D82F7A" w:rsidP="0006662D">
            <w:pPr>
              <w:rPr>
                <w:rFonts w:cs="Times New Roman"/>
                <w:szCs w:val="24"/>
              </w:rPr>
            </w:pPr>
            <w:r w:rsidRPr="00BC4590">
              <w:rPr>
                <w:rFonts w:cs="Times New Roman"/>
                <w:szCs w:val="24"/>
              </w:rPr>
              <w:t xml:space="preserve">Chương 37 Các thiết bị chữa cháy bọt phục vụ </w:t>
            </w:r>
            <w:r w:rsidRPr="00BC4590">
              <w:rPr>
                <w:rFonts w:cs="Times New Roman"/>
                <w:szCs w:val="24"/>
              </w:rPr>
              <w:lastRenderedPageBreak/>
              <w:t>máy bay lên thẳng</w:t>
            </w:r>
          </w:p>
        </w:tc>
        <w:tc>
          <w:tcPr>
            <w:tcW w:w="4787" w:type="dxa"/>
          </w:tcPr>
          <w:p w14:paraId="20D005B2" w14:textId="77777777" w:rsidR="00D82F7A" w:rsidRPr="00BC4590" w:rsidRDefault="00D82F7A" w:rsidP="0006662D">
            <w:pPr>
              <w:rPr>
                <w:rFonts w:cs="Times New Roman"/>
                <w:szCs w:val="24"/>
              </w:rPr>
            </w:pPr>
          </w:p>
        </w:tc>
        <w:tc>
          <w:tcPr>
            <w:tcW w:w="4252" w:type="dxa"/>
          </w:tcPr>
          <w:p w14:paraId="677730C3" w14:textId="77777777" w:rsidR="00D82F7A" w:rsidRPr="00BC4590" w:rsidRDefault="00D82F7A" w:rsidP="0006662D">
            <w:pPr>
              <w:rPr>
                <w:rFonts w:cs="Times New Roman"/>
                <w:szCs w:val="24"/>
              </w:rPr>
            </w:pPr>
            <w:r w:rsidRPr="00BC4590">
              <w:rPr>
                <w:rFonts w:cs="Times New Roman"/>
                <w:szCs w:val="24"/>
              </w:rPr>
              <w:t>Bổ sung chương mới</w:t>
            </w:r>
          </w:p>
        </w:tc>
        <w:tc>
          <w:tcPr>
            <w:tcW w:w="2835" w:type="dxa"/>
          </w:tcPr>
          <w:p w14:paraId="6296A465" w14:textId="77777777" w:rsidR="00D82F7A" w:rsidRPr="00BC4590" w:rsidRDefault="00D82F7A" w:rsidP="0006662D">
            <w:pPr>
              <w:rPr>
                <w:rFonts w:cs="Times New Roman"/>
                <w:szCs w:val="24"/>
              </w:rPr>
            </w:pPr>
            <w:r w:rsidRPr="00BC4590">
              <w:rPr>
                <w:rFonts w:cs="Times New Roman"/>
                <w:szCs w:val="24"/>
              </w:rPr>
              <w:t>Bổ sung quy định mới theo sửa đổi của Đăng kiểm NK.</w:t>
            </w:r>
          </w:p>
        </w:tc>
      </w:tr>
    </w:tbl>
    <w:p w14:paraId="1A13C04B" w14:textId="77777777" w:rsidR="000D014B" w:rsidRPr="00BC4590" w:rsidRDefault="000D014B">
      <w:pPr>
        <w:rPr>
          <w:rFonts w:cs="Times New Roman"/>
        </w:rPr>
      </w:pPr>
    </w:p>
    <w:p w14:paraId="02C4B43F" w14:textId="77777777" w:rsidR="000D014B" w:rsidRPr="00BC4590" w:rsidRDefault="000D014B">
      <w:pPr>
        <w:rPr>
          <w:rFonts w:cs="Times New Roman"/>
        </w:rPr>
      </w:pPr>
      <w:r w:rsidRPr="00BC4590">
        <w:rPr>
          <w:rFonts w:cs="Times New Roman"/>
        </w:rPr>
        <w:br w:type="page"/>
      </w:r>
    </w:p>
    <w:p w14:paraId="4F4394CD" w14:textId="77777777" w:rsidR="00D82F7A" w:rsidRPr="00BC4590" w:rsidRDefault="000D014B">
      <w:pPr>
        <w:rPr>
          <w:rFonts w:cs="Times New Roman"/>
        </w:rPr>
      </w:pPr>
      <w:r w:rsidRPr="00BC4590">
        <w:rPr>
          <w:rFonts w:cs="Times New Roman"/>
        </w:rPr>
        <w:lastRenderedPageBreak/>
        <w:t>PHẦN 7A</w:t>
      </w:r>
    </w:p>
    <w:tbl>
      <w:tblPr>
        <w:tblStyle w:val="TableGrid"/>
        <w:tblW w:w="13868" w:type="dxa"/>
        <w:tblLook w:val="04A0" w:firstRow="1" w:lastRow="0" w:firstColumn="1" w:lastColumn="0" w:noHBand="0" w:noVBand="1"/>
      </w:tblPr>
      <w:tblGrid>
        <w:gridCol w:w="675"/>
        <w:gridCol w:w="1337"/>
        <w:gridCol w:w="4759"/>
        <w:gridCol w:w="4270"/>
        <w:gridCol w:w="2827"/>
      </w:tblGrid>
      <w:tr w:rsidR="000D014B" w:rsidRPr="00BC4590" w14:paraId="73BDD3B1" w14:textId="77777777" w:rsidTr="008E3585">
        <w:trPr>
          <w:tblHeader/>
        </w:trPr>
        <w:tc>
          <w:tcPr>
            <w:tcW w:w="675" w:type="dxa"/>
          </w:tcPr>
          <w:p w14:paraId="6EB053FD" w14:textId="77777777" w:rsidR="000D014B" w:rsidRPr="00BC4590" w:rsidRDefault="000D014B" w:rsidP="0006662D">
            <w:pPr>
              <w:jc w:val="center"/>
              <w:rPr>
                <w:rFonts w:cs="Times New Roman"/>
                <w:b/>
                <w:szCs w:val="24"/>
              </w:rPr>
            </w:pPr>
            <w:r w:rsidRPr="00BC4590">
              <w:rPr>
                <w:rFonts w:cs="Times New Roman"/>
                <w:b/>
                <w:szCs w:val="24"/>
              </w:rPr>
              <w:t>STT</w:t>
            </w:r>
          </w:p>
        </w:tc>
        <w:tc>
          <w:tcPr>
            <w:tcW w:w="1337" w:type="dxa"/>
          </w:tcPr>
          <w:p w14:paraId="7D9307BE" w14:textId="77777777" w:rsidR="000D014B" w:rsidRPr="00BC4590" w:rsidRDefault="000D014B" w:rsidP="0006662D">
            <w:pPr>
              <w:jc w:val="center"/>
              <w:rPr>
                <w:rFonts w:cs="Times New Roman"/>
                <w:b/>
                <w:szCs w:val="24"/>
              </w:rPr>
            </w:pPr>
            <w:r w:rsidRPr="00BC4590">
              <w:rPr>
                <w:rFonts w:cs="Times New Roman"/>
                <w:b/>
                <w:szCs w:val="24"/>
              </w:rPr>
              <w:t>Điều khoản</w:t>
            </w:r>
          </w:p>
        </w:tc>
        <w:tc>
          <w:tcPr>
            <w:tcW w:w="4759" w:type="dxa"/>
          </w:tcPr>
          <w:p w14:paraId="0C9D0787" w14:textId="77777777" w:rsidR="000D014B" w:rsidRPr="00BC4590" w:rsidRDefault="000D014B" w:rsidP="0006662D">
            <w:pPr>
              <w:jc w:val="center"/>
              <w:rPr>
                <w:rFonts w:cs="Times New Roman"/>
                <w:b/>
                <w:szCs w:val="24"/>
              </w:rPr>
            </w:pPr>
            <w:r w:rsidRPr="00BC4590">
              <w:rPr>
                <w:rFonts w:cs="Times New Roman"/>
                <w:b/>
                <w:szCs w:val="24"/>
              </w:rPr>
              <w:t>Nội dung cũ</w:t>
            </w:r>
          </w:p>
        </w:tc>
        <w:tc>
          <w:tcPr>
            <w:tcW w:w="4270" w:type="dxa"/>
          </w:tcPr>
          <w:p w14:paraId="7F367120" w14:textId="77777777" w:rsidR="000D014B" w:rsidRPr="00BC4590" w:rsidRDefault="000D014B" w:rsidP="0006662D">
            <w:pPr>
              <w:jc w:val="center"/>
              <w:rPr>
                <w:rFonts w:cs="Times New Roman"/>
                <w:b/>
                <w:szCs w:val="24"/>
              </w:rPr>
            </w:pPr>
            <w:r w:rsidRPr="00BC4590">
              <w:rPr>
                <w:rFonts w:cs="Times New Roman"/>
                <w:b/>
                <w:szCs w:val="24"/>
              </w:rPr>
              <w:t>Nội dung mới</w:t>
            </w:r>
          </w:p>
        </w:tc>
        <w:tc>
          <w:tcPr>
            <w:tcW w:w="2827" w:type="dxa"/>
          </w:tcPr>
          <w:p w14:paraId="669EC379" w14:textId="77777777" w:rsidR="000D014B" w:rsidRPr="00BC4590" w:rsidRDefault="000D014B" w:rsidP="0006662D">
            <w:pPr>
              <w:jc w:val="center"/>
              <w:rPr>
                <w:rFonts w:cs="Times New Roman"/>
                <w:b/>
                <w:szCs w:val="24"/>
              </w:rPr>
            </w:pPr>
            <w:r w:rsidRPr="00BC4590">
              <w:rPr>
                <w:rFonts w:cs="Times New Roman"/>
                <w:b/>
                <w:szCs w:val="24"/>
              </w:rPr>
              <w:t>Lý do</w:t>
            </w:r>
          </w:p>
        </w:tc>
      </w:tr>
      <w:tr w:rsidR="000D014B" w:rsidRPr="00BC4590" w14:paraId="14180D09" w14:textId="77777777" w:rsidTr="000D014B">
        <w:tc>
          <w:tcPr>
            <w:tcW w:w="675" w:type="dxa"/>
          </w:tcPr>
          <w:p w14:paraId="546F2C3A" w14:textId="77777777" w:rsidR="000D014B" w:rsidRPr="00BC4590" w:rsidRDefault="000D014B" w:rsidP="0006662D">
            <w:pPr>
              <w:jc w:val="center"/>
              <w:rPr>
                <w:rFonts w:cs="Times New Roman"/>
                <w:szCs w:val="24"/>
              </w:rPr>
            </w:pPr>
            <w:r w:rsidRPr="00BC4590">
              <w:rPr>
                <w:rFonts w:cs="Times New Roman"/>
                <w:szCs w:val="24"/>
              </w:rPr>
              <w:t>1</w:t>
            </w:r>
          </w:p>
        </w:tc>
        <w:tc>
          <w:tcPr>
            <w:tcW w:w="1337" w:type="dxa"/>
          </w:tcPr>
          <w:p w14:paraId="4800A1E2" w14:textId="77777777" w:rsidR="000D014B" w:rsidRPr="00BC4590" w:rsidRDefault="000D014B" w:rsidP="0006662D">
            <w:pPr>
              <w:rPr>
                <w:rFonts w:cs="Times New Roman"/>
                <w:szCs w:val="24"/>
              </w:rPr>
            </w:pPr>
            <w:r w:rsidRPr="00BC4590">
              <w:rPr>
                <w:rFonts w:cs="Times New Roman"/>
                <w:szCs w:val="24"/>
              </w:rPr>
              <w:t>1.1.1-2, Chương 1 Quy định chung</w:t>
            </w:r>
          </w:p>
        </w:tc>
        <w:tc>
          <w:tcPr>
            <w:tcW w:w="4759" w:type="dxa"/>
          </w:tcPr>
          <w:p w14:paraId="5B4F3BC2" w14:textId="77777777" w:rsidR="000D014B" w:rsidRPr="00BC4590" w:rsidRDefault="000D014B" w:rsidP="0006662D">
            <w:pPr>
              <w:rPr>
                <w:rFonts w:cs="Times New Roman"/>
                <w:szCs w:val="24"/>
              </w:rPr>
            </w:pPr>
            <w:r w:rsidRPr="00BC4590">
              <w:rPr>
                <w:rFonts w:cs="Times New Roman"/>
                <w:szCs w:val="24"/>
              </w:rPr>
              <w:t>2 Các tàu chở xô khí hóa lỏng và các tàu sử dụng nhiên liệu có điểm chớp cháy thấp phải tuân theo các quy định ở Phần 8D và Phần 8I tương ứng thêm vào Phần này</w:t>
            </w:r>
          </w:p>
        </w:tc>
        <w:tc>
          <w:tcPr>
            <w:tcW w:w="4270" w:type="dxa"/>
          </w:tcPr>
          <w:p w14:paraId="09B46775" w14:textId="77777777" w:rsidR="000D014B" w:rsidRPr="00BC4590" w:rsidRDefault="000D014B" w:rsidP="0006662D">
            <w:pPr>
              <w:rPr>
                <w:rFonts w:cs="Times New Roman"/>
                <w:szCs w:val="24"/>
              </w:rPr>
            </w:pPr>
            <w:r w:rsidRPr="00BC4590">
              <w:rPr>
                <w:rFonts w:cs="Times New Roman"/>
                <w:szCs w:val="24"/>
              </w:rPr>
              <w:t>2 Các tàu chở xô khí hóa lỏng và các tàu sử dụng nhiên liệu có điểm chớp cháy thấp phải tuân theo các quy định ở Phần 8D và Phần 8I tương ứng thêm vào Phần này. Tuy nhiên, khi, các hạng mục được đưa ra trong Phần này trùng lặp với các hạng mục được đưa ra trong Phần 8D hoặc 8I, thì các yêu cầu trong Phần 8D hoặc 8I phải được áp dụng bất kể các yêu cầu trong Phần 7A.</w:t>
            </w:r>
          </w:p>
          <w:p w14:paraId="68F1AF25" w14:textId="77777777" w:rsidR="000D014B" w:rsidRPr="00BC4590" w:rsidRDefault="000D014B" w:rsidP="0006662D">
            <w:pPr>
              <w:rPr>
                <w:rFonts w:cs="Times New Roman"/>
              </w:rPr>
            </w:pPr>
          </w:p>
        </w:tc>
        <w:tc>
          <w:tcPr>
            <w:tcW w:w="2827" w:type="dxa"/>
          </w:tcPr>
          <w:p w14:paraId="1AD90EC3" w14:textId="77777777" w:rsidR="000D014B" w:rsidRPr="00BC4590" w:rsidRDefault="000D014B" w:rsidP="0006662D">
            <w:pPr>
              <w:rPr>
                <w:rFonts w:cs="Times New Roman"/>
                <w:szCs w:val="24"/>
              </w:rPr>
            </w:pPr>
            <w:r w:rsidRPr="00BC4590">
              <w:rPr>
                <w:rFonts w:cs="Times New Roman"/>
                <w:szCs w:val="24"/>
              </w:rPr>
              <w:t>Sửa đổi quy định theo sửa đổi của Đăng kiểm NK.</w:t>
            </w:r>
          </w:p>
        </w:tc>
      </w:tr>
      <w:tr w:rsidR="000D014B" w:rsidRPr="00BC4590" w14:paraId="77E3D4EC" w14:textId="77777777" w:rsidTr="000D014B">
        <w:tc>
          <w:tcPr>
            <w:tcW w:w="675" w:type="dxa"/>
          </w:tcPr>
          <w:p w14:paraId="79B8BC9A" w14:textId="77777777" w:rsidR="000D014B" w:rsidRPr="00BC4590" w:rsidRDefault="000D014B" w:rsidP="0006662D">
            <w:pPr>
              <w:jc w:val="center"/>
              <w:rPr>
                <w:rFonts w:cs="Times New Roman"/>
                <w:szCs w:val="24"/>
              </w:rPr>
            </w:pPr>
            <w:r w:rsidRPr="00BC4590">
              <w:rPr>
                <w:rFonts w:cs="Times New Roman"/>
                <w:szCs w:val="24"/>
              </w:rPr>
              <w:t>2</w:t>
            </w:r>
          </w:p>
        </w:tc>
        <w:tc>
          <w:tcPr>
            <w:tcW w:w="1337" w:type="dxa"/>
          </w:tcPr>
          <w:p w14:paraId="3F2851D6" w14:textId="77777777" w:rsidR="000D014B" w:rsidRPr="00BC4590" w:rsidRDefault="000D014B" w:rsidP="0006662D">
            <w:pPr>
              <w:rPr>
                <w:rFonts w:cs="Times New Roman"/>
                <w:szCs w:val="24"/>
              </w:rPr>
            </w:pPr>
            <w:r w:rsidRPr="00BC4590">
              <w:rPr>
                <w:rFonts w:cs="Times New Roman"/>
                <w:szCs w:val="24"/>
              </w:rPr>
              <w:t>1.5.1-1 (3), Chương 1 Quy định chung</w:t>
            </w:r>
          </w:p>
        </w:tc>
        <w:tc>
          <w:tcPr>
            <w:tcW w:w="4759" w:type="dxa"/>
          </w:tcPr>
          <w:p w14:paraId="08D85C2E" w14:textId="77777777" w:rsidR="000D014B" w:rsidRPr="00BC4590" w:rsidRDefault="000D014B" w:rsidP="0006662D">
            <w:pPr>
              <w:rPr>
                <w:rFonts w:cs="Times New Roman"/>
                <w:szCs w:val="24"/>
              </w:rPr>
            </w:pPr>
          </w:p>
        </w:tc>
        <w:tc>
          <w:tcPr>
            <w:tcW w:w="4270" w:type="dxa"/>
          </w:tcPr>
          <w:p w14:paraId="6F551797" w14:textId="77777777" w:rsidR="000D014B" w:rsidRPr="00BC4590" w:rsidRDefault="000D014B" w:rsidP="0006662D">
            <w:pPr>
              <w:rPr>
                <w:rFonts w:cs="Times New Roman"/>
                <w:szCs w:val="24"/>
              </w:rPr>
            </w:pPr>
            <w:r w:rsidRPr="00BC4590">
              <w:rPr>
                <w:rFonts w:cs="Times New Roman"/>
                <w:szCs w:val="24"/>
              </w:rPr>
              <w:t>(3)</w:t>
            </w:r>
            <w:r w:rsidRPr="00BC4590">
              <w:rPr>
                <w:rFonts w:cs="Times New Roman"/>
                <w:szCs w:val="24"/>
              </w:rPr>
              <w:tab/>
              <w:t>Phương pháp nhiệt luyện ( nếu áp dụng Chương 3 trong Phần này, loại trừ thép “cán nóng có làm nguội bằng khí (as rolled)”);</w:t>
            </w:r>
          </w:p>
          <w:p w14:paraId="2E76F59E" w14:textId="77777777" w:rsidR="000D014B" w:rsidRPr="00BC4590" w:rsidRDefault="000D014B" w:rsidP="0006662D">
            <w:pPr>
              <w:rPr>
                <w:rFonts w:cs="Times New Roman"/>
              </w:rPr>
            </w:pPr>
          </w:p>
        </w:tc>
        <w:tc>
          <w:tcPr>
            <w:tcW w:w="2827" w:type="dxa"/>
          </w:tcPr>
          <w:p w14:paraId="24B96852" w14:textId="77777777" w:rsidR="000D014B" w:rsidRPr="00BC4590" w:rsidRDefault="000D014B" w:rsidP="0006662D">
            <w:pPr>
              <w:jc w:val="both"/>
              <w:rPr>
                <w:rFonts w:cs="Times New Roman"/>
                <w:szCs w:val="24"/>
              </w:rPr>
            </w:pPr>
            <w:r w:rsidRPr="00BC4590">
              <w:rPr>
                <w:rFonts w:cs="Times New Roman"/>
                <w:szCs w:val="24"/>
              </w:rPr>
              <w:t>Bổ sung quy định mới theo sửa đổi của Đăng kiểm NK.</w:t>
            </w:r>
          </w:p>
        </w:tc>
      </w:tr>
      <w:tr w:rsidR="000D014B" w:rsidRPr="00BC4590" w14:paraId="16529F31" w14:textId="77777777" w:rsidTr="000D014B">
        <w:tc>
          <w:tcPr>
            <w:tcW w:w="675" w:type="dxa"/>
          </w:tcPr>
          <w:p w14:paraId="7A6C5858" w14:textId="77777777" w:rsidR="000D014B" w:rsidRPr="00BC4590" w:rsidRDefault="000D014B" w:rsidP="0006662D">
            <w:pPr>
              <w:jc w:val="center"/>
              <w:rPr>
                <w:rFonts w:cs="Times New Roman"/>
                <w:szCs w:val="24"/>
              </w:rPr>
            </w:pPr>
            <w:r w:rsidRPr="00BC4590">
              <w:rPr>
                <w:rFonts w:cs="Times New Roman"/>
                <w:szCs w:val="24"/>
              </w:rPr>
              <w:t>3</w:t>
            </w:r>
          </w:p>
        </w:tc>
        <w:tc>
          <w:tcPr>
            <w:tcW w:w="1337" w:type="dxa"/>
          </w:tcPr>
          <w:p w14:paraId="2986167D" w14:textId="77777777" w:rsidR="000D014B" w:rsidRPr="00BC4590" w:rsidRDefault="000D014B" w:rsidP="0006662D">
            <w:pPr>
              <w:rPr>
                <w:rFonts w:cs="Times New Roman"/>
                <w:szCs w:val="24"/>
              </w:rPr>
            </w:pPr>
            <w:r w:rsidRPr="00BC4590">
              <w:rPr>
                <w:rFonts w:cs="Times New Roman"/>
                <w:szCs w:val="24"/>
              </w:rPr>
              <w:t>3.1.9-1, Chương 3 Thép cán</w:t>
            </w:r>
          </w:p>
        </w:tc>
        <w:tc>
          <w:tcPr>
            <w:tcW w:w="4759" w:type="dxa"/>
          </w:tcPr>
          <w:p w14:paraId="18199041" w14:textId="77777777" w:rsidR="000D014B" w:rsidRPr="00BC4590" w:rsidRDefault="000D014B" w:rsidP="0006662D">
            <w:pPr>
              <w:rPr>
                <w:rFonts w:cs="Times New Roman"/>
                <w:szCs w:val="24"/>
              </w:rPr>
            </w:pPr>
          </w:p>
        </w:tc>
        <w:tc>
          <w:tcPr>
            <w:tcW w:w="4270" w:type="dxa"/>
          </w:tcPr>
          <w:p w14:paraId="27BFD519" w14:textId="77777777" w:rsidR="000D014B" w:rsidRPr="00BC4590" w:rsidRDefault="000D014B" w:rsidP="0006662D">
            <w:pPr>
              <w:rPr>
                <w:rFonts w:cs="Times New Roman"/>
                <w:szCs w:val="24"/>
              </w:rPr>
            </w:pPr>
            <w:r w:rsidRPr="00BC4590">
              <w:rPr>
                <w:rFonts w:cs="Times New Roman"/>
                <w:szCs w:val="24"/>
              </w:rPr>
              <w:t>1 Việc xác minh chất lượng bên trong là trách nhiệm của nhà sản xuất.</w:t>
            </w:r>
          </w:p>
          <w:p w14:paraId="055EDE80" w14:textId="77777777" w:rsidR="000D014B" w:rsidRPr="00BC4590" w:rsidRDefault="000D014B" w:rsidP="0006662D">
            <w:pPr>
              <w:rPr>
                <w:rFonts w:cs="Times New Roman"/>
                <w:szCs w:val="24"/>
              </w:rPr>
            </w:pPr>
          </w:p>
        </w:tc>
        <w:tc>
          <w:tcPr>
            <w:tcW w:w="2827" w:type="dxa"/>
          </w:tcPr>
          <w:p w14:paraId="238A93BE" w14:textId="77777777" w:rsidR="000D014B" w:rsidRPr="00BC4590" w:rsidRDefault="000D014B" w:rsidP="0006662D">
            <w:pPr>
              <w:jc w:val="both"/>
              <w:rPr>
                <w:rFonts w:cs="Times New Roman"/>
                <w:szCs w:val="24"/>
              </w:rPr>
            </w:pPr>
            <w:r w:rsidRPr="00BC4590">
              <w:rPr>
                <w:rFonts w:cs="Times New Roman"/>
                <w:szCs w:val="24"/>
              </w:rPr>
              <w:t>Bổ sung quy định mới theo sửa đổi của Đăng kiểm NK.</w:t>
            </w:r>
          </w:p>
        </w:tc>
      </w:tr>
      <w:tr w:rsidR="000D014B" w:rsidRPr="00BC4590" w14:paraId="16C129E4" w14:textId="77777777" w:rsidTr="000D014B">
        <w:tc>
          <w:tcPr>
            <w:tcW w:w="675" w:type="dxa"/>
          </w:tcPr>
          <w:p w14:paraId="7AB1D2FE" w14:textId="77777777" w:rsidR="000D014B" w:rsidRPr="00BC4590" w:rsidRDefault="000D014B" w:rsidP="0006662D">
            <w:pPr>
              <w:jc w:val="center"/>
              <w:rPr>
                <w:rFonts w:cs="Times New Roman"/>
                <w:szCs w:val="24"/>
              </w:rPr>
            </w:pPr>
            <w:r w:rsidRPr="00BC4590">
              <w:rPr>
                <w:rFonts w:cs="Times New Roman"/>
                <w:szCs w:val="24"/>
              </w:rPr>
              <w:t>4</w:t>
            </w:r>
          </w:p>
        </w:tc>
        <w:tc>
          <w:tcPr>
            <w:tcW w:w="1337" w:type="dxa"/>
          </w:tcPr>
          <w:p w14:paraId="12F86352" w14:textId="77777777" w:rsidR="000D014B" w:rsidRPr="00BC4590" w:rsidRDefault="000D014B" w:rsidP="0006662D">
            <w:pPr>
              <w:rPr>
                <w:rFonts w:cs="Times New Roman"/>
                <w:szCs w:val="24"/>
              </w:rPr>
            </w:pPr>
            <w:r w:rsidRPr="00BC4590">
              <w:rPr>
                <w:rFonts w:cs="Times New Roman"/>
                <w:szCs w:val="24"/>
              </w:rPr>
              <w:t>3.8.1, Chương 3 Thép cán</w:t>
            </w:r>
          </w:p>
        </w:tc>
        <w:tc>
          <w:tcPr>
            <w:tcW w:w="4759" w:type="dxa"/>
          </w:tcPr>
          <w:p w14:paraId="5E06FCCE" w14:textId="77777777" w:rsidR="000D014B" w:rsidRPr="00BC4590" w:rsidRDefault="000D014B" w:rsidP="0006662D">
            <w:pPr>
              <w:rPr>
                <w:rFonts w:cs="Times New Roman"/>
                <w:szCs w:val="24"/>
              </w:rPr>
            </w:pPr>
            <w:r w:rsidRPr="00BC4590">
              <w:rPr>
                <w:rFonts w:cs="Times New Roman"/>
                <w:szCs w:val="24"/>
              </w:rPr>
              <w:t>3.8.1</w:t>
            </w:r>
            <w:r w:rsidRPr="00BC4590">
              <w:rPr>
                <w:rFonts w:cs="Times New Roman"/>
                <w:szCs w:val="24"/>
              </w:rPr>
              <w:tab/>
              <w:t>Phạm vi áp dụng</w:t>
            </w:r>
          </w:p>
          <w:p w14:paraId="4D1D57A2" w14:textId="77777777" w:rsidR="000D014B" w:rsidRPr="00BC4590" w:rsidRDefault="000D014B" w:rsidP="0006662D">
            <w:pPr>
              <w:rPr>
                <w:rFonts w:cs="Times New Roman"/>
                <w:szCs w:val="24"/>
              </w:rPr>
            </w:pPr>
            <w:r w:rsidRPr="00BC4590">
              <w:rPr>
                <w:rFonts w:cs="Times New Roman"/>
                <w:szCs w:val="24"/>
              </w:rPr>
              <w:t>1 Những yêu cầu quy định ở 3.8 được áp dụng cho thép cán độ bền cao đã tôi và ram dùng cho các kết cấu có chiều dày không quá 70 mm để chế tạo công trình biển di động, các két chứa của tàu khí hóa lỏng hoặc tàu sử dụng nhiên liệu có điểm chớp cháy thấp và các bình chịu áp lực (sau đây, trong 3.8 gọi là "thép").</w:t>
            </w:r>
          </w:p>
          <w:p w14:paraId="79B7B1CC" w14:textId="77777777" w:rsidR="000D014B" w:rsidRPr="00BC4590" w:rsidRDefault="000D014B" w:rsidP="0006662D">
            <w:pPr>
              <w:rPr>
                <w:rFonts w:cs="Times New Roman"/>
                <w:szCs w:val="24"/>
              </w:rPr>
            </w:pPr>
            <w:r w:rsidRPr="00BC4590">
              <w:rPr>
                <w:rFonts w:cs="Times New Roman"/>
                <w:szCs w:val="24"/>
              </w:rPr>
              <w:lastRenderedPageBreak/>
              <w:t>2 Những yêu cầu không được quy định ở 3.8 phải áp dụng theo quy định ở 3.1.</w:t>
            </w:r>
          </w:p>
          <w:p w14:paraId="172CD80C" w14:textId="77777777" w:rsidR="000D014B" w:rsidRPr="00BC4590" w:rsidRDefault="000D014B" w:rsidP="0006662D">
            <w:pPr>
              <w:rPr>
                <w:rFonts w:cs="Times New Roman"/>
                <w:szCs w:val="24"/>
              </w:rPr>
            </w:pPr>
            <w:r w:rsidRPr="00BC4590">
              <w:rPr>
                <w:rFonts w:cs="Times New Roman"/>
                <w:szCs w:val="24"/>
              </w:rPr>
              <w:t>3 Những yêu cầu cho thép có chiều dày lớn hơn 70 mm do Đăng kiểm quy định trong từng trường hợp cụ thể.</w:t>
            </w:r>
          </w:p>
          <w:p w14:paraId="2E68FE6E" w14:textId="77777777" w:rsidR="000D014B" w:rsidRPr="00BC4590" w:rsidRDefault="000D014B" w:rsidP="0006662D">
            <w:pPr>
              <w:rPr>
                <w:rFonts w:cs="Times New Roman"/>
                <w:szCs w:val="24"/>
              </w:rPr>
            </w:pPr>
            <w:r w:rsidRPr="00BC4590">
              <w:rPr>
                <w:rFonts w:cs="Times New Roman"/>
                <w:szCs w:val="24"/>
              </w:rPr>
              <w:t>4 Thép tấm có đặc tính khác với những yêu cầu quy định ở 3.8, phải phù hợp với những yêu cầu quy định ở 1.1.1-3.</w:t>
            </w:r>
          </w:p>
        </w:tc>
        <w:tc>
          <w:tcPr>
            <w:tcW w:w="4270" w:type="dxa"/>
          </w:tcPr>
          <w:p w14:paraId="0CF59309" w14:textId="77777777" w:rsidR="000D014B" w:rsidRPr="00BC4590" w:rsidRDefault="000D014B" w:rsidP="0006662D">
            <w:pPr>
              <w:rPr>
                <w:rFonts w:cs="Times New Roman"/>
                <w:szCs w:val="24"/>
              </w:rPr>
            </w:pPr>
            <w:r w:rsidRPr="00BC4590">
              <w:rPr>
                <w:rFonts w:cs="Times New Roman"/>
                <w:szCs w:val="24"/>
              </w:rPr>
              <w:lastRenderedPageBreak/>
              <w:t>3.8.1</w:t>
            </w:r>
            <w:r w:rsidRPr="00BC4590">
              <w:rPr>
                <w:rFonts w:cs="Times New Roman"/>
                <w:szCs w:val="24"/>
              </w:rPr>
              <w:tab/>
              <w:t>Phạm vi áp dụng</w:t>
            </w:r>
          </w:p>
          <w:p w14:paraId="44168847" w14:textId="77777777" w:rsidR="000D014B" w:rsidRPr="00BC4590" w:rsidRDefault="000D014B" w:rsidP="0006662D">
            <w:pPr>
              <w:rPr>
                <w:rFonts w:cs="Times New Roman"/>
                <w:szCs w:val="24"/>
              </w:rPr>
            </w:pPr>
            <w:r w:rsidRPr="00BC4590">
              <w:rPr>
                <w:rFonts w:cs="Times New Roman"/>
                <w:szCs w:val="24"/>
              </w:rPr>
              <w:t>1 Những yêu cầu quy định ở 3.8 được áp dụng cho thép cán độ bền cao dùng cho các kết cấu tàu thủy hoặc công trình biểnđể chế tạo công trình biển di động, các két chứa của tàu khí hóa lỏng hoặc tàu sử dụng nhiên liệu có điểm chớp cháy thấp và các bình chịu áp lực v.v… (sau đây, trong 3.8 gọi là "thép").</w:t>
            </w:r>
          </w:p>
          <w:p w14:paraId="2F76D4A0" w14:textId="77777777" w:rsidR="000D014B" w:rsidRPr="00BC4590" w:rsidRDefault="000D014B" w:rsidP="0006662D">
            <w:pPr>
              <w:rPr>
                <w:rFonts w:cs="Times New Roman"/>
                <w:szCs w:val="24"/>
              </w:rPr>
            </w:pPr>
            <w:r w:rsidRPr="00BC4590">
              <w:rPr>
                <w:rFonts w:cs="Times New Roman"/>
                <w:szCs w:val="24"/>
              </w:rPr>
              <w:lastRenderedPageBreak/>
              <w:t>2 Thép tấm có đặc tính khác với những yêu cầu quy định ở 3.8, phải phù hợp với những yêu cầu quy định ở 1.1.1-2.</w:t>
            </w:r>
          </w:p>
          <w:p w14:paraId="7CC7C6E1" w14:textId="77777777" w:rsidR="000D014B" w:rsidRPr="00BC4590" w:rsidRDefault="000D014B" w:rsidP="0006662D">
            <w:pPr>
              <w:rPr>
                <w:rFonts w:cs="Times New Roman"/>
                <w:szCs w:val="24"/>
              </w:rPr>
            </w:pPr>
          </w:p>
        </w:tc>
        <w:tc>
          <w:tcPr>
            <w:tcW w:w="2827" w:type="dxa"/>
          </w:tcPr>
          <w:p w14:paraId="17258DE4" w14:textId="77777777" w:rsidR="000D014B" w:rsidRPr="00BC4590" w:rsidRDefault="000D014B" w:rsidP="0006662D">
            <w:pPr>
              <w:rPr>
                <w:rFonts w:cs="Times New Roman"/>
                <w:szCs w:val="24"/>
              </w:rPr>
            </w:pPr>
            <w:r w:rsidRPr="00BC4590">
              <w:rPr>
                <w:rFonts w:cs="Times New Roman"/>
                <w:szCs w:val="24"/>
              </w:rPr>
              <w:lastRenderedPageBreak/>
              <w:t>Sửa đổi quy định theo sửa đổi của Đăng kiểm NK.</w:t>
            </w:r>
          </w:p>
        </w:tc>
      </w:tr>
      <w:tr w:rsidR="000D014B" w:rsidRPr="00BC4590" w14:paraId="769DFDEF" w14:textId="77777777" w:rsidTr="000D014B">
        <w:tc>
          <w:tcPr>
            <w:tcW w:w="675" w:type="dxa"/>
          </w:tcPr>
          <w:p w14:paraId="0B70BCF0" w14:textId="77777777" w:rsidR="000D014B" w:rsidRPr="00BC4590" w:rsidRDefault="000D014B" w:rsidP="0006662D">
            <w:pPr>
              <w:jc w:val="center"/>
              <w:rPr>
                <w:rFonts w:cs="Times New Roman"/>
                <w:szCs w:val="24"/>
              </w:rPr>
            </w:pPr>
            <w:r w:rsidRPr="00BC4590">
              <w:rPr>
                <w:rFonts w:cs="Times New Roman"/>
                <w:szCs w:val="24"/>
              </w:rPr>
              <w:lastRenderedPageBreak/>
              <w:t>5</w:t>
            </w:r>
          </w:p>
        </w:tc>
        <w:tc>
          <w:tcPr>
            <w:tcW w:w="1337" w:type="dxa"/>
          </w:tcPr>
          <w:p w14:paraId="7F0D03FF" w14:textId="77777777" w:rsidR="000D014B" w:rsidRPr="00BC4590" w:rsidRDefault="000D014B" w:rsidP="0006662D">
            <w:pPr>
              <w:rPr>
                <w:rFonts w:cs="Times New Roman"/>
                <w:szCs w:val="24"/>
              </w:rPr>
            </w:pPr>
            <w:r w:rsidRPr="00BC4590">
              <w:rPr>
                <w:rFonts w:cs="Times New Roman"/>
                <w:szCs w:val="24"/>
              </w:rPr>
              <w:t>3.8.2, Chương 3 Thép cán</w:t>
            </w:r>
          </w:p>
        </w:tc>
        <w:tc>
          <w:tcPr>
            <w:tcW w:w="4759" w:type="dxa"/>
          </w:tcPr>
          <w:p w14:paraId="315F5269" w14:textId="77777777" w:rsidR="000D014B" w:rsidRPr="00BC4590" w:rsidRDefault="000D014B" w:rsidP="0006662D">
            <w:pPr>
              <w:rPr>
                <w:rFonts w:cs="Times New Roman"/>
                <w:szCs w:val="24"/>
              </w:rPr>
            </w:pPr>
            <w:r w:rsidRPr="00BC4590">
              <w:rPr>
                <w:rFonts w:cs="Times New Roman"/>
                <w:szCs w:val="24"/>
              </w:rPr>
              <w:t xml:space="preserve">3.8.2 </w:t>
            </w:r>
            <w:r w:rsidRPr="00BC4590">
              <w:rPr>
                <w:rFonts w:cs="Times New Roman"/>
                <w:szCs w:val="24"/>
              </w:rPr>
              <w:tab/>
              <w:t>Cấp thép</w:t>
            </w:r>
          </w:p>
          <w:p w14:paraId="30E95AE4" w14:textId="77777777" w:rsidR="000D014B" w:rsidRPr="00BC4590" w:rsidRDefault="000D014B" w:rsidP="0006662D">
            <w:pPr>
              <w:rPr>
                <w:rFonts w:cs="Times New Roman"/>
                <w:szCs w:val="24"/>
              </w:rPr>
            </w:pPr>
            <w:r w:rsidRPr="00BC4590">
              <w:rPr>
                <w:rFonts w:cs="Times New Roman"/>
                <w:szCs w:val="24"/>
              </w:rPr>
              <w:t>1 Thép tấm được chia thành các cấp khác nhau đưa ra ở Bảng 7A/3.27.</w:t>
            </w:r>
          </w:p>
          <w:p w14:paraId="0350A104" w14:textId="77777777" w:rsidR="000D014B" w:rsidRPr="00BC4590" w:rsidRDefault="000D014B" w:rsidP="0006662D">
            <w:pPr>
              <w:rPr>
                <w:rFonts w:cs="Times New Roman"/>
                <w:szCs w:val="24"/>
              </w:rPr>
            </w:pPr>
          </w:p>
        </w:tc>
        <w:tc>
          <w:tcPr>
            <w:tcW w:w="4270" w:type="dxa"/>
          </w:tcPr>
          <w:p w14:paraId="473DD52B" w14:textId="77777777" w:rsidR="000D014B" w:rsidRPr="00BC4590" w:rsidRDefault="000D014B" w:rsidP="0006662D">
            <w:pPr>
              <w:rPr>
                <w:rFonts w:cs="Times New Roman"/>
                <w:szCs w:val="24"/>
              </w:rPr>
            </w:pPr>
            <w:r w:rsidRPr="00BC4590">
              <w:rPr>
                <w:rFonts w:cs="Times New Roman"/>
                <w:szCs w:val="24"/>
              </w:rPr>
              <w:t xml:space="preserve">3.8.2 </w:t>
            </w:r>
            <w:r w:rsidRPr="00BC4590">
              <w:rPr>
                <w:rFonts w:cs="Times New Roman"/>
                <w:szCs w:val="24"/>
              </w:rPr>
              <w:tab/>
              <w:t>Cấp thép</w:t>
            </w:r>
          </w:p>
          <w:p w14:paraId="2A27ADBD" w14:textId="77777777" w:rsidR="000D014B" w:rsidRPr="00BC4590" w:rsidRDefault="000D014B" w:rsidP="0006662D">
            <w:pPr>
              <w:rPr>
                <w:rFonts w:cs="Times New Roman"/>
                <w:szCs w:val="24"/>
              </w:rPr>
            </w:pPr>
            <w:r w:rsidRPr="00BC4590">
              <w:rPr>
                <w:rFonts w:cs="Times New Roman"/>
                <w:szCs w:val="24"/>
              </w:rPr>
              <w:t>1 Thép tấm được chia thành các cấp khác nhau đưa ra ở Bảng 7A/3.27.</w:t>
            </w:r>
          </w:p>
          <w:p w14:paraId="4F40F158" w14:textId="77777777" w:rsidR="000D014B" w:rsidRPr="00BC4590" w:rsidRDefault="000D014B" w:rsidP="0006662D">
            <w:pPr>
              <w:rPr>
                <w:rFonts w:cs="Times New Roman"/>
                <w:szCs w:val="24"/>
              </w:rPr>
            </w:pPr>
            <w:r w:rsidRPr="00BC4590">
              <w:rPr>
                <w:rFonts w:cs="Times New Roman"/>
                <w:szCs w:val="24"/>
              </w:rPr>
              <w:t>2 Chiều dày lớn nhất theo loại của sản phẩm và nhiệt luyện phải tuân theo các quy định ở Bảng 7A/3.28.</w:t>
            </w:r>
          </w:p>
          <w:p w14:paraId="097793F7" w14:textId="77777777" w:rsidR="000D014B" w:rsidRPr="00BC4590" w:rsidRDefault="000D014B" w:rsidP="0006662D">
            <w:pPr>
              <w:rPr>
                <w:rFonts w:cs="Times New Roman"/>
                <w:szCs w:val="24"/>
              </w:rPr>
            </w:pPr>
            <w:r w:rsidRPr="00BC4590">
              <w:rPr>
                <w:rFonts w:cs="Times New Roman"/>
                <w:szCs w:val="24"/>
              </w:rPr>
              <w:t>3 Thép có chiều dày vượt quá giá trị đưa ra trong Bảng 7A/3.28 phải tuân theo các yêu cầu bổ sung của Đăng kiểm.</w:t>
            </w:r>
          </w:p>
          <w:p w14:paraId="4B7419C9" w14:textId="77777777" w:rsidR="000D014B" w:rsidRPr="00BC4590" w:rsidRDefault="000D014B" w:rsidP="0006662D">
            <w:pPr>
              <w:rPr>
                <w:rFonts w:cs="Times New Roman"/>
                <w:szCs w:val="24"/>
              </w:rPr>
            </w:pPr>
          </w:p>
        </w:tc>
        <w:tc>
          <w:tcPr>
            <w:tcW w:w="2827" w:type="dxa"/>
          </w:tcPr>
          <w:p w14:paraId="400E108E" w14:textId="77777777" w:rsidR="000D014B" w:rsidRPr="00BC4590" w:rsidRDefault="000D014B" w:rsidP="0006662D">
            <w:pPr>
              <w:rPr>
                <w:rFonts w:cs="Times New Roman"/>
                <w:szCs w:val="24"/>
              </w:rPr>
            </w:pPr>
            <w:r w:rsidRPr="00BC4590">
              <w:rPr>
                <w:rFonts w:cs="Times New Roman"/>
                <w:szCs w:val="24"/>
              </w:rPr>
              <w:t>Sửa đổi quy định theo sửa đổi của Đăng kiểm NK.</w:t>
            </w:r>
          </w:p>
        </w:tc>
      </w:tr>
      <w:tr w:rsidR="000D014B" w:rsidRPr="00BC4590" w14:paraId="43FD6870" w14:textId="77777777" w:rsidTr="000D014B">
        <w:tc>
          <w:tcPr>
            <w:tcW w:w="675" w:type="dxa"/>
          </w:tcPr>
          <w:p w14:paraId="2623BEAD" w14:textId="77777777" w:rsidR="000D014B" w:rsidRPr="00BC4590" w:rsidRDefault="000D014B" w:rsidP="0006662D">
            <w:pPr>
              <w:jc w:val="center"/>
              <w:rPr>
                <w:rFonts w:cs="Times New Roman"/>
                <w:szCs w:val="24"/>
              </w:rPr>
            </w:pPr>
            <w:r w:rsidRPr="00BC4590">
              <w:rPr>
                <w:rFonts w:cs="Times New Roman"/>
                <w:szCs w:val="24"/>
              </w:rPr>
              <w:t>6</w:t>
            </w:r>
          </w:p>
        </w:tc>
        <w:tc>
          <w:tcPr>
            <w:tcW w:w="1337" w:type="dxa"/>
          </w:tcPr>
          <w:p w14:paraId="4456A846" w14:textId="77777777" w:rsidR="000D014B" w:rsidRPr="00BC4590" w:rsidRDefault="000D014B" w:rsidP="0006662D">
            <w:pPr>
              <w:rPr>
                <w:rFonts w:cs="Times New Roman"/>
                <w:szCs w:val="24"/>
              </w:rPr>
            </w:pPr>
            <w:r w:rsidRPr="00BC4590">
              <w:rPr>
                <w:rFonts w:cs="Times New Roman"/>
                <w:szCs w:val="24"/>
              </w:rPr>
              <w:t>3.8.3, Chương 3 Thép cán</w:t>
            </w:r>
          </w:p>
        </w:tc>
        <w:tc>
          <w:tcPr>
            <w:tcW w:w="4759" w:type="dxa"/>
          </w:tcPr>
          <w:p w14:paraId="4B824C76" w14:textId="77777777" w:rsidR="000D014B" w:rsidRPr="00BC4590" w:rsidRDefault="000D014B" w:rsidP="0006662D">
            <w:pPr>
              <w:rPr>
                <w:rFonts w:cs="Times New Roman"/>
                <w:szCs w:val="24"/>
              </w:rPr>
            </w:pPr>
            <w:r w:rsidRPr="00BC4590">
              <w:rPr>
                <w:rFonts w:cs="Times New Roman"/>
                <w:szCs w:val="24"/>
              </w:rPr>
              <w:t>3.8.3</w:t>
            </w:r>
            <w:r w:rsidRPr="00BC4590">
              <w:rPr>
                <w:rFonts w:cs="Times New Roman"/>
                <w:szCs w:val="24"/>
              </w:rPr>
              <w:tab/>
              <w:t>Khử ôxy và thành phần hóa học</w:t>
            </w:r>
          </w:p>
          <w:p w14:paraId="60BC2C33" w14:textId="77777777" w:rsidR="000D014B" w:rsidRPr="00BC4590" w:rsidRDefault="000D014B" w:rsidP="0006662D">
            <w:pPr>
              <w:rPr>
                <w:rFonts w:cs="Times New Roman"/>
                <w:szCs w:val="24"/>
              </w:rPr>
            </w:pPr>
            <w:r w:rsidRPr="00BC4590">
              <w:rPr>
                <w:rFonts w:cs="Times New Roman"/>
                <w:szCs w:val="24"/>
              </w:rPr>
              <w:t>1 Việc khử ôxy và thành phần hóa học của thép phải phù hợp với những quy định ở Bảng 7A/3.27. Những nguyên tố hóa học khác không có trong Bảng có thể được bổ sung theo sự lựa chọn của nhà chế tạo nếu được Đăng kiểm chấp thuận.</w:t>
            </w:r>
          </w:p>
          <w:p w14:paraId="2DF8787F" w14:textId="77777777" w:rsidR="000D014B" w:rsidRPr="00BC4590" w:rsidRDefault="000D014B" w:rsidP="0006662D">
            <w:pPr>
              <w:rPr>
                <w:rFonts w:cs="Times New Roman"/>
                <w:szCs w:val="24"/>
              </w:rPr>
            </w:pPr>
            <w:r w:rsidRPr="00BC4590">
              <w:rPr>
                <w:rFonts w:cs="Times New Roman"/>
                <w:szCs w:val="24"/>
              </w:rPr>
              <w:t>2 Không phụ thuộc vào những quy định ở -1 trên, nếu thép được nhiệt luyện theo phương pháp TMCP thì các yêu cầu về thành phần hóa học có thể thay đổi, nếu được Đăng kiểm chấp thuận đặc biệt.</w:t>
            </w:r>
          </w:p>
          <w:p w14:paraId="30335D0E" w14:textId="77777777" w:rsidR="000D014B" w:rsidRPr="00BC4590" w:rsidRDefault="000D014B" w:rsidP="0006662D">
            <w:pPr>
              <w:rPr>
                <w:rFonts w:cs="Times New Roman"/>
                <w:szCs w:val="24"/>
              </w:rPr>
            </w:pPr>
          </w:p>
        </w:tc>
        <w:tc>
          <w:tcPr>
            <w:tcW w:w="4270" w:type="dxa"/>
          </w:tcPr>
          <w:p w14:paraId="3D85AF6A" w14:textId="77777777" w:rsidR="000D014B" w:rsidRPr="00BC4590" w:rsidRDefault="000D014B" w:rsidP="0006662D">
            <w:pPr>
              <w:rPr>
                <w:rFonts w:cs="Times New Roman"/>
                <w:szCs w:val="24"/>
              </w:rPr>
            </w:pPr>
            <w:r w:rsidRPr="00BC4590">
              <w:rPr>
                <w:rFonts w:cs="Times New Roman"/>
                <w:szCs w:val="24"/>
              </w:rPr>
              <w:lastRenderedPageBreak/>
              <w:t>3.8.3</w:t>
            </w:r>
            <w:r w:rsidRPr="00BC4590">
              <w:rPr>
                <w:rFonts w:cs="Times New Roman"/>
                <w:szCs w:val="24"/>
              </w:rPr>
              <w:tab/>
              <w:t>Quy trình đóng dấu thép, Khử ôxy và thành phần hóa học</w:t>
            </w:r>
          </w:p>
          <w:p w14:paraId="4CA73A5E" w14:textId="77777777" w:rsidR="000D014B" w:rsidRPr="00BC4590" w:rsidRDefault="000D014B" w:rsidP="0006662D">
            <w:pPr>
              <w:rPr>
                <w:rFonts w:cs="Times New Roman"/>
                <w:szCs w:val="24"/>
              </w:rPr>
            </w:pPr>
            <w:r w:rsidRPr="00BC4590">
              <w:rPr>
                <w:rFonts w:cs="Times New Roman"/>
                <w:szCs w:val="24"/>
              </w:rPr>
              <w:t>1 Quy trình đóng dấu thép phải tuân theo các quy định được đưa ra ở 1.2.1-1. Tuy nhhiên, các thép được liệt kê ở (1) và (2) dưới đây phải được khử chân không.</w:t>
            </w:r>
          </w:p>
          <w:p w14:paraId="4676FF37" w14:textId="77777777" w:rsidR="000D014B" w:rsidRPr="00BC4590" w:rsidRDefault="000D014B" w:rsidP="0006662D">
            <w:pPr>
              <w:rPr>
                <w:rFonts w:cs="Times New Roman"/>
                <w:szCs w:val="24"/>
              </w:rPr>
            </w:pPr>
            <w:r w:rsidRPr="00BC4590">
              <w:rPr>
                <w:rFonts w:cs="Times New Roman"/>
                <w:szCs w:val="24"/>
              </w:rPr>
              <w:t>(1) Các thép tuân thủ các quy định ở 3.11 liên quan đến việc cải thiện đặc tính chiều dày.</w:t>
            </w:r>
          </w:p>
          <w:p w14:paraId="5E29BD5E" w14:textId="77777777" w:rsidR="000D014B" w:rsidRPr="00BC4590" w:rsidRDefault="000D014B" w:rsidP="0006662D">
            <w:pPr>
              <w:rPr>
                <w:rFonts w:cs="Times New Roman"/>
                <w:szCs w:val="24"/>
              </w:rPr>
            </w:pPr>
            <w:r w:rsidRPr="00BC4590">
              <w:rPr>
                <w:rFonts w:cs="Times New Roman"/>
                <w:szCs w:val="24"/>
              </w:rPr>
              <w:t>(2) Các thép mà cấp độ bền của nó là 690, 890 hoặc 960.</w:t>
            </w:r>
          </w:p>
          <w:p w14:paraId="02529791" w14:textId="77777777" w:rsidR="000D014B" w:rsidRPr="00BC4590" w:rsidRDefault="000D014B" w:rsidP="0006662D">
            <w:pPr>
              <w:rPr>
                <w:rFonts w:cs="Times New Roman"/>
                <w:szCs w:val="24"/>
              </w:rPr>
            </w:pPr>
            <w:r w:rsidRPr="00BC4590">
              <w:rPr>
                <w:rFonts w:cs="Times New Roman"/>
                <w:szCs w:val="24"/>
              </w:rPr>
              <w:lastRenderedPageBreak/>
              <w:t>2 Việc khử ôxy và thành phần hóa học của thép phải phù hợp với những quy định ở Bảng 7A/3.27. Những nguyên tố hóa học khác không có trong Bảng có thể được bổ sung theo sự lựa chọn của nhà chế tạo nếu được Đăng kiểm chấp thuận.</w:t>
            </w:r>
          </w:p>
          <w:p w14:paraId="358D560A" w14:textId="77777777" w:rsidR="000D014B" w:rsidRPr="00BC4590" w:rsidRDefault="000D014B" w:rsidP="0006662D">
            <w:pPr>
              <w:rPr>
                <w:rFonts w:cs="Times New Roman"/>
                <w:szCs w:val="24"/>
              </w:rPr>
            </w:pPr>
            <w:r w:rsidRPr="00BC4590">
              <w:rPr>
                <w:rFonts w:cs="Times New Roman"/>
                <w:szCs w:val="24"/>
              </w:rPr>
              <w:t>3 Các thép phải được xử lý hạt mịn bằng một quy trình thỏa đáng.</w:t>
            </w:r>
          </w:p>
          <w:p w14:paraId="0A2A989A" w14:textId="77777777" w:rsidR="000D014B" w:rsidRPr="00BC4590" w:rsidRDefault="000D014B" w:rsidP="0006662D">
            <w:pPr>
              <w:rPr>
                <w:rFonts w:cs="Times New Roman"/>
                <w:szCs w:val="24"/>
              </w:rPr>
            </w:pPr>
            <w:r w:rsidRPr="00BC4590">
              <w:rPr>
                <w:rFonts w:cs="Times New Roman"/>
                <w:szCs w:val="24"/>
              </w:rPr>
              <w:t>4 Giá trị đương lượng các bon phải tuân theo các yêu cầu được đưa ra trong Bảng 7A/3.29.</w:t>
            </w:r>
          </w:p>
          <w:p w14:paraId="1F2D03B2" w14:textId="77777777" w:rsidR="000D014B" w:rsidRPr="00BC4590" w:rsidRDefault="000D014B" w:rsidP="0006662D">
            <w:pPr>
              <w:rPr>
                <w:rFonts w:cs="Times New Roman"/>
                <w:szCs w:val="24"/>
              </w:rPr>
            </w:pPr>
          </w:p>
        </w:tc>
        <w:tc>
          <w:tcPr>
            <w:tcW w:w="2827" w:type="dxa"/>
          </w:tcPr>
          <w:p w14:paraId="1CF37C89" w14:textId="77777777" w:rsidR="000D014B" w:rsidRPr="00BC4590" w:rsidRDefault="000D014B" w:rsidP="0006662D">
            <w:pPr>
              <w:rPr>
                <w:rFonts w:cs="Times New Roman"/>
                <w:szCs w:val="24"/>
              </w:rPr>
            </w:pPr>
            <w:r w:rsidRPr="00BC4590">
              <w:rPr>
                <w:rFonts w:cs="Times New Roman"/>
                <w:szCs w:val="24"/>
              </w:rPr>
              <w:lastRenderedPageBreak/>
              <w:t>Sửa đổi quy định theo sửa đổi của Đăng kiểm NK.</w:t>
            </w:r>
          </w:p>
        </w:tc>
      </w:tr>
      <w:tr w:rsidR="000D014B" w:rsidRPr="00BC4590" w14:paraId="30AF03FE" w14:textId="77777777" w:rsidTr="000D014B">
        <w:tc>
          <w:tcPr>
            <w:tcW w:w="675" w:type="dxa"/>
          </w:tcPr>
          <w:p w14:paraId="6B9C7444" w14:textId="77777777" w:rsidR="000D014B" w:rsidRPr="00BC4590" w:rsidRDefault="000D014B" w:rsidP="0006662D">
            <w:pPr>
              <w:jc w:val="center"/>
              <w:rPr>
                <w:rFonts w:cs="Times New Roman"/>
                <w:szCs w:val="24"/>
              </w:rPr>
            </w:pPr>
            <w:r w:rsidRPr="00BC4590">
              <w:rPr>
                <w:rFonts w:cs="Times New Roman"/>
                <w:szCs w:val="24"/>
              </w:rPr>
              <w:lastRenderedPageBreak/>
              <w:t>7</w:t>
            </w:r>
          </w:p>
        </w:tc>
        <w:tc>
          <w:tcPr>
            <w:tcW w:w="1337" w:type="dxa"/>
          </w:tcPr>
          <w:p w14:paraId="6C253DE6" w14:textId="77777777" w:rsidR="000D014B" w:rsidRPr="00BC4590" w:rsidRDefault="000D014B" w:rsidP="0006662D">
            <w:pPr>
              <w:rPr>
                <w:rFonts w:cs="Times New Roman"/>
                <w:szCs w:val="24"/>
              </w:rPr>
            </w:pPr>
            <w:r w:rsidRPr="00BC4590">
              <w:rPr>
                <w:rFonts w:cs="Times New Roman"/>
                <w:szCs w:val="24"/>
              </w:rPr>
              <w:t>3.8.4, Chương 3 Thép cán</w:t>
            </w:r>
          </w:p>
        </w:tc>
        <w:tc>
          <w:tcPr>
            <w:tcW w:w="4759" w:type="dxa"/>
          </w:tcPr>
          <w:p w14:paraId="6BC4A1A7" w14:textId="77777777" w:rsidR="000D014B" w:rsidRPr="00BC4590" w:rsidRDefault="000D014B" w:rsidP="0006662D">
            <w:pPr>
              <w:rPr>
                <w:rFonts w:cs="Times New Roman"/>
                <w:szCs w:val="24"/>
              </w:rPr>
            </w:pPr>
            <w:r w:rsidRPr="00BC4590">
              <w:rPr>
                <w:rFonts w:cs="Times New Roman"/>
                <w:szCs w:val="24"/>
              </w:rPr>
              <w:t>3.8.4 Nhiệt luyện</w:t>
            </w:r>
          </w:p>
          <w:p w14:paraId="717A82AB" w14:textId="77777777" w:rsidR="000D014B" w:rsidRPr="00BC4590" w:rsidRDefault="000D014B" w:rsidP="0006662D">
            <w:pPr>
              <w:rPr>
                <w:rFonts w:cs="Times New Roman"/>
                <w:szCs w:val="24"/>
              </w:rPr>
            </w:pPr>
            <w:r w:rsidRPr="00BC4590">
              <w:rPr>
                <w:rFonts w:cs="Times New Roman"/>
                <w:szCs w:val="24"/>
              </w:rPr>
              <w:t>Mỗi cấp thép phải được nhiệt luyện phù hợp với yêu cầu quy định ở Bảng 7A/3.28.</w:t>
            </w:r>
          </w:p>
          <w:p w14:paraId="03F3D5D5" w14:textId="77777777" w:rsidR="000D014B" w:rsidRPr="00BC4590" w:rsidRDefault="000D014B" w:rsidP="0006662D">
            <w:pPr>
              <w:rPr>
                <w:rFonts w:cs="Times New Roman"/>
                <w:szCs w:val="24"/>
              </w:rPr>
            </w:pPr>
          </w:p>
        </w:tc>
        <w:tc>
          <w:tcPr>
            <w:tcW w:w="4270" w:type="dxa"/>
          </w:tcPr>
          <w:p w14:paraId="3C5EFBA9" w14:textId="77777777" w:rsidR="000D014B" w:rsidRPr="00BC4590" w:rsidRDefault="000D014B" w:rsidP="0006662D">
            <w:pPr>
              <w:rPr>
                <w:rFonts w:cs="Times New Roman"/>
                <w:szCs w:val="24"/>
              </w:rPr>
            </w:pPr>
            <w:r w:rsidRPr="00BC4590">
              <w:rPr>
                <w:rFonts w:cs="Times New Roman"/>
                <w:szCs w:val="24"/>
              </w:rPr>
              <w:t>3.8.4</w:t>
            </w:r>
            <w:r w:rsidRPr="00BC4590">
              <w:rPr>
                <w:rFonts w:cs="Times New Roman"/>
                <w:szCs w:val="24"/>
              </w:rPr>
              <w:tab/>
              <w:t>Nhiệt luyện</w:t>
            </w:r>
          </w:p>
          <w:p w14:paraId="22E94D7A" w14:textId="77777777" w:rsidR="000D014B" w:rsidRPr="00BC4590" w:rsidRDefault="000D014B" w:rsidP="0006662D">
            <w:pPr>
              <w:rPr>
                <w:rFonts w:cs="Times New Roman"/>
                <w:szCs w:val="24"/>
              </w:rPr>
            </w:pPr>
            <w:r w:rsidRPr="00BC4590">
              <w:rPr>
                <w:rFonts w:cs="Times New Roman"/>
                <w:szCs w:val="24"/>
              </w:rPr>
              <w:t>1 Mỗi cấp thép phải được nhiệt luyện phù hợp với yêu cầu quy định ở Bảng 7A/3.27.</w:t>
            </w:r>
          </w:p>
          <w:p w14:paraId="6B4DF4F2" w14:textId="77777777" w:rsidR="000D014B" w:rsidRPr="00BC4590" w:rsidRDefault="000D014B" w:rsidP="0006662D">
            <w:pPr>
              <w:rPr>
                <w:rFonts w:cs="Times New Roman"/>
                <w:szCs w:val="24"/>
              </w:rPr>
            </w:pPr>
            <w:r w:rsidRPr="00BC4590">
              <w:rPr>
                <w:rFonts w:cs="Times New Roman"/>
                <w:szCs w:val="24"/>
              </w:rPr>
              <w:t>2 Tỉ số cán của thép không không được nhỏ hơn 3 trừ khi được Đăng kiểm chấp thuận.</w:t>
            </w:r>
          </w:p>
          <w:p w14:paraId="28BAC786" w14:textId="77777777" w:rsidR="000D014B" w:rsidRPr="00BC4590" w:rsidRDefault="000D014B" w:rsidP="0006662D">
            <w:pPr>
              <w:rPr>
                <w:rFonts w:cs="Times New Roman"/>
                <w:szCs w:val="24"/>
              </w:rPr>
            </w:pPr>
          </w:p>
        </w:tc>
        <w:tc>
          <w:tcPr>
            <w:tcW w:w="2827" w:type="dxa"/>
          </w:tcPr>
          <w:p w14:paraId="208530D4" w14:textId="77777777" w:rsidR="000D014B" w:rsidRPr="00BC4590" w:rsidRDefault="000D014B" w:rsidP="0006662D">
            <w:pPr>
              <w:rPr>
                <w:rFonts w:cs="Times New Roman"/>
                <w:szCs w:val="24"/>
              </w:rPr>
            </w:pPr>
          </w:p>
        </w:tc>
      </w:tr>
      <w:tr w:rsidR="000D014B" w:rsidRPr="00BC4590" w14:paraId="12BB3B01" w14:textId="77777777" w:rsidTr="000D014B">
        <w:tc>
          <w:tcPr>
            <w:tcW w:w="675" w:type="dxa"/>
          </w:tcPr>
          <w:p w14:paraId="4538EBFC" w14:textId="77777777" w:rsidR="000D014B" w:rsidRPr="00BC4590" w:rsidRDefault="000D014B" w:rsidP="0006662D">
            <w:pPr>
              <w:jc w:val="center"/>
              <w:rPr>
                <w:rFonts w:cs="Times New Roman"/>
                <w:szCs w:val="24"/>
              </w:rPr>
            </w:pPr>
            <w:r w:rsidRPr="00BC4590">
              <w:rPr>
                <w:rFonts w:cs="Times New Roman"/>
                <w:szCs w:val="24"/>
              </w:rPr>
              <w:t>8</w:t>
            </w:r>
          </w:p>
        </w:tc>
        <w:tc>
          <w:tcPr>
            <w:tcW w:w="1337" w:type="dxa"/>
          </w:tcPr>
          <w:p w14:paraId="33C1EBAE" w14:textId="77777777" w:rsidR="000D014B" w:rsidRPr="00BC4590" w:rsidRDefault="000D014B" w:rsidP="0006662D">
            <w:pPr>
              <w:rPr>
                <w:rFonts w:cs="Times New Roman"/>
                <w:szCs w:val="24"/>
              </w:rPr>
            </w:pPr>
            <w:r w:rsidRPr="00BC4590">
              <w:rPr>
                <w:rFonts w:cs="Times New Roman"/>
                <w:szCs w:val="24"/>
              </w:rPr>
              <w:t>3.8.5, Chương 3 Thép cán</w:t>
            </w:r>
          </w:p>
        </w:tc>
        <w:tc>
          <w:tcPr>
            <w:tcW w:w="4759" w:type="dxa"/>
          </w:tcPr>
          <w:p w14:paraId="317B307A" w14:textId="77777777" w:rsidR="000D014B" w:rsidRPr="00BC4590" w:rsidRDefault="000D014B" w:rsidP="0006662D">
            <w:pPr>
              <w:rPr>
                <w:rFonts w:cs="Times New Roman"/>
                <w:szCs w:val="24"/>
              </w:rPr>
            </w:pPr>
            <w:r w:rsidRPr="00BC4590">
              <w:rPr>
                <w:rFonts w:cs="Times New Roman"/>
                <w:szCs w:val="24"/>
              </w:rPr>
              <w:t>3.8.5</w:t>
            </w:r>
            <w:r w:rsidRPr="00BC4590">
              <w:rPr>
                <w:rFonts w:cs="Times New Roman"/>
                <w:szCs w:val="24"/>
              </w:rPr>
              <w:tab/>
              <w:t>Tính chất cơ học</w:t>
            </w:r>
          </w:p>
          <w:p w14:paraId="5DFF8FFC" w14:textId="77777777" w:rsidR="000D014B" w:rsidRPr="00BC4590" w:rsidRDefault="000D014B" w:rsidP="0006662D">
            <w:pPr>
              <w:rPr>
                <w:rFonts w:cs="Times New Roman"/>
                <w:szCs w:val="24"/>
              </w:rPr>
            </w:pPr>
            <w:r w:rsidRPr="00BC4590">
              <w:rPr>
                <w:rFonts w:cs="Times New Roman"/>
                <w:szCs w:val="24"/>
              </w:rPr>
              <w:t>1 Tính chất cơ học của thép phải phù hợp với những quy định ở Bảng 7A/3.28. Có thể áp dụng những quy định khác với những quy định trong Bảng, nếu được Đăng kiểm chấp thuận đặc biệt.</w:t>
            </w:r>
          </w:p>
          <w:p w14:paraId="3043A451" w14:textId="77777777" w:rsidR="000D014B" w:rsidRPr="00BC4590" w:rsidRDefault="000D014B" w:rsidP="0006662D">
            <w:pPr>
              <w:rPr>
                <w:rFonts w:cs="Times New Roman"/>
                <w:szCs w:val="24"/>
              </w:rPr>
            </w:pPr>
            <w:r w:rsidRPr="00BC4590">
              <w:rPr>
                <w:rFonts w:cs="Times New Roman"/>
                <w:szCs w:val="24"/>
              </w:rPr>
              <w:t>2 Ngoài những quy định ở -1 trên, nếu Đăng kiểm thấy cần thiết có thể yêu cầu tiến hành các việc thử khác về độ dai va đập và thử tính hàn.</w:t>
            </w:r>
          </w:p>
          <w:p w14:paraId="2E03953D" w14:textId="77777777" w:rsidR="000D014B" w:rsidRPr="00BC4590" w:rsidRDefault="000D014B" w:rsidP="0006662D">
            <w:pPr>
              <w:rPr>
                <w:rFonts w:cs="Times New Roman"/>
                <w:szCs w:val="24"/>
              </w:rPr>
            </w:pPr>
          </w:p>
        </w:tc>
        <w:tc>
          <w:tcPr>
            <w:tcW w:w="4270" w:type="dxa"/>
          </w:tcPr>
          <w:p w14:paraId="5A810885" w14:textId="77777777" w:rsidR="000D014B" w:rsidRPr="00BC4590" w:rsidRDefault="000D014B" w:rsidP="0006662D">
            <w:pPr>
              <w:rPr>
                <w:rFonts w:cs="Times New Roman"/>
                <w:szCs w:val="24"/>
              </w:rPr>
            </w:pPr>
            <w:r w:rsidRPr="00BC4590">
              <w:rPr>
                <w:rFonts w:cs="Times New Roman"/>
                <w:szCs w:val="24"/>
              </w:rPr>
              <w:lastRenderedPageBreak/>
              <w:t>3.8.5</w:t>
            </w:r>
            <w:r w:rsidRPr="00BC4590">
              <w:rPr>
                <w:rFonts w:cs="Times New Roman"/>
                <w:szCs w:val="24"/>
              </w:rPr>
              <w:tab/>
              <w:t>Tính chất cơ học</w:t>
            </w:r>
          </w:p>
          <w:p w14:paraId="2330BB79" w14:textId="77777777" w:rsidR="000D014B" w:rsidRPr="00BC4590" w:rsidRDefault="000D014B" w:rsidP="0006662D">
            <w:pPr>
              <w:rPr>
                <w:rFonts w:cs="Times New Roman"/>
                <w:szCs w:val="24"/>
              </w:rPr>
            </w:pPr>
            <w:r w:rsidRPr="00BC4590">
              <w:rPr>
                <w:rFonts w:cs="Times New Roman"/>
                <w:szCs w:val="24"/>
              </w:rPr>
              <w:t xml:space="preserve"> Tính chất cơ học của thép phải phù hợp với những quy định ở Bảng 7A/3.30. </w:t>
            </w:r>
          </w:p>
          <w:p w14:paraId="1F94CCAD" w14:textId="77777777" w:rsidR="000D014B" w:rsidRPr="00BC4590" w:rsidRDefault="000D014B" w:rsidP="0006662D">
            <w:pPr>
              <w:rPr>
                <w:rFonts w:cs="Times New Roman"/>
                <w:szCs w:val="24"/>
              </w:rPr>
            </w:pPr>
          </w:p>
        </w:tc>
        <w:tc>
          <w:tcPr>
            <w:tcW w:w="2827" w:type="dxa"/>
          </w:tcPr>
          <w:p w14:paraId="2A7CD9C6" w14:textId="77777777" w:rsidR="000D014B" w:rsidRPr="00BC4590" w:rsidRDefault="000D014B" w:rsidP="0006662D">
            <w:pPr>
              <w:rPr>
                <w:rFonts w:cs="Times New Roman"/>
                <w:szCs w:val="24"/>
              </w:rPr>
            </w:pPr>
          </w:p>
        </w:tc>
      </w:tr>
      <w:tr w:rsidR="000D014B" w:rsidRPr="00BC4590" w14:paraId="0E19C66A" w14:textId="77777777" w:rsidTr="000D014B">
        <w:tc>
          <w:tcPr>
            <w:tcW w:w="675" w:type="dxa"/>
          </w:tcPr>
          <w:p w14:paraId="33D34013" w14:textId="77777777" w:rsidR="000D014B" w:rsidRPr="00BC4590" w:rsidRDefault="000D014B" w:rsidP="0006662D">
            <w:pPr>
              <w:jc w:val="center"/>
              <w:rPr>
                <w:rFonts w:cs="Times New Roman"/>
                <w:szCs w:val="24"/>
              </w:rPr>
            </w:pPr>
            <w:r w:rsidRPr="00BC4590">
              <w:rPr>
                <w:rFonts w:cs="Times New Roman"/>
                <w:szCs w:val="24"/>
              </w:rPr>
              <w:lastRenderedPageBreak/>
              <w:t>9</w:t>
            </w:r>
          </w:p>
        </w:tc>
        <w:tc>
          <w:tcPr>
            <w:tcW w:w="1337" w:type="dxa"/>
          </w:tcPr>
          <w:p w14:paraId="4A4DE0E8" w14:textId="77777777" w:rsidR="000D014B" w:rsidRPr="00BC4590" w:rsidRDefault="000D014B" w:rsidP="0006662D">
            <w:pPr>
              <w:rPr>
                <w:rFonts w:cs="Times New Roman"/>
                <w:szCs w:val="24"/>
              </w:rPr>
            </w:pPr>
            <w:r w:rsidRPr="00BC4590">
              <w:rPr>
                <w:rFonts w:cs="Times New Roman"/>
                <w:szCs w:val="24"/>
              </w:rPr>
              <w:t>3.8.6, Chương 3 Thép cán</w:t>
            </w:r>
          </w:p>
        </w:tc>
        <w:tc>
          <w:tcPr>
            <w:tcW w:w="4759" w:type="dxa"/>
          </w:tcPr>
          <w:p w14:paraId="28BA137A" w14:textId="77777777" w:rsidR="000D014B" w:rsidRPr="00BC4590" w:rsidRDefault="000D014B" w:rsidP="0006662D">
            <w:pPr>
              <w:rPr>
                <w:rFonts w:cs="Times New Roman"/>
                <w:szCs w:val="24"/>
              </w:rPr>
            </w:pPr>
            <w:r w:rsidRPr="00BC4590">
              <w:rPr>
                <w:rFonts w:cs="Times New Roman"/>
                <w:szCs w:val="24"/>
              </w:rPr>
              <w:t>3.8.6</w:t>
            </w:r>
            <w:r w:rsidRPr="00BC4590">
              <w:rPr>
                <w:rFonts w:cs="Times New Roman"/>
                <w:szCs w:val="24"/>
              </w:rPr>
              <w:tab/>
              <w:t>Chọn vật mẫu</w:t>
            </w:r>
          </w:p>
          <w:p w14:paraId="0589F814" w14:textId="77777777" w:rsidR="000D014B" w:rsidRPr="00BC4590" w:rsidRDefault="000D014B" w:rsidP="0006662D">
            <w:pPr>
              <w:rPr>
                <w:rFonts w:cs="Times New Roman"/>
                <w:szCs w:val="24"/>
              </w:rPr>
            </w:pPr>
            <w:r w:rsidRPr="00BC4590">
              <w:rPr>
                <w:rFonts w:cs="Times New Roman"/>
                <w:szCs w:val="24"/>
              </w:rPr>
              <w:t>1 Một vật mẫu phải được cắt ra trực tiếp từ mỗi phôi thỏi, phôi tấm cán và được gia nhiệt đồng thời ở cùng một lò nhiệt luyện liên tục. Khi dùng phương pháp nhiệt luyện là cán có kiểm soát cơ nhiệt (TMCP) thì một vật mẫu được cắt ra từ mỗi phôi thỏi, phôi tấm cán trực tiếp.</w:t>
            </w:r>
          </w:p>
          <w:p w14:paraId="18FED90E" w14:textId="77777777" w:rsidR="000D014B" w:rsidRPr="00BC4590" w:rsidRDefault="000D014B" w:rsidP="0006662D">
            <w:pPr>
              <w:rPr>
                <w:rFonts w:cs="Times New Roman"/>
                <w:szCs w:val="24"/>
              </w:rPr>
            </w:pPr>
            <w:r w:rsidRPr="00BC4590">
              <w:rPr>
                <w:rFonts w:cs="Times New Roman"/>
                <w:szCs w:val="24"/>
              </w:rPr>
              <w:t>2 Phải tiến hành chọn vật mẫu theo những quy định ở 3.1.6-4.</w:t>
            </w:r>
          </w:p>
          <w:p w14:paraId="03D9B3FF" w14:textId="77777777" w:rsidR="000D014B" w:rsidRPr="00BC4590" w:rsidRDefault="000D014B" w:rsidP="0006662D">
            <w:pPr>
              <w:rPr>
                <w:rFonts w:cs="Times New Roman"/>
                <w:szCs w:val="24"/>
              </w:rPr>
            </w:pPr>
          </w:p>
        </w:tc>
        <w:tc>
          <w:tcPr>
            <w:tcW w:w="4270" w:type="dxa"/>
          </w:tcPr>
          <w:p w14:paraId="51DB032B" w14:textId="77777777" w:rsidR="000D014B" w:rsidRPr="00BC4590" w:rsidRDefault="000D014B" w:rsidP="0006662D">
            <w:pPr>
              <w:rPr>
                <w:rFonts w:cs="Times New Roman"/>
                <w:szCs w:val="24"/>
              </w:rPr>
            </w:pPr>
            <w:r w:rsidRPr="00BC4590">
              <w:rPr>
                <w:rFonts w:cs="Times New Roman"/>
                <w:szCs w:val="24"/>
              </w:rPr>
              <w:t>3.8.6</w:t>
            </w:r>
            <w:r w:rsidRPr="00BC4590">
              <w:rPr>
                <w:rFonts w:cs="Times New Roman"/>
                <w:szCs w:val="24"/>
              </w:rPr>
              <w:tab/>
              <w:t>Chọn vật mẫu</w:t>
            </w:r>
          </w:p>
          <w:p w14:paraId="5A15780A" w14:textId="77777777" w:rsidR="000D014B" w:rsidRPr="00BC4590" w:rsidRDefault="000D014B" w:rsidP="0006662D">
            <w:pPr>
              <w:rPr>
                <w:rFonts w:cs="Times New Roman"/>
                <w:szCs w:val="24"/>
              </w:rPr>
            </w:pPr>
            <w:r w:rsidRPr="00BC4590">
              <w:rPr>
                <w:rFonts w:cs="Times New Roman"/>
                <w:szCs w:val="24"/>
              </w:rPr>
              <w:t>1 Với các vật mẫu từ các mẫu thử kéo đươc chọn, các thép (có cùng mẻ, cùng nhiệt luyện và cùng chiều dày) khối lượng không lớn hơn 25 tấn phải được coi là một lô, và một vật mẫu phải được chọn ở mỗi lô.2 Với các vật mẫu từ các mẫu thử va đập được chọn, phải tuân theo (1) đến (3) sau đây tùy theo điều kiện xử lý nhiệt và loại sản phẩm.</w:t>
            </w:r>
          </w:p>
          <w:p w14:paraId="04AAF54C" w14:textId="77777777" w:rsidR="000D014B" w:rsidRPr="00BC4590" w:rsidRDefault="000D014B" w:rsidP="0006662D">
            <w:pPr>
              <w:rPr>
                <w:rFonts w:cs="Times New Roman"/>
                <w:szCs w:val="24"/>
              </w:rPr>
            </w:pPr>
            <w:r w:rsidRPr="00BC4590">
              <w:rPr>
                <w:rFonts w:cs="Times New Roman"/>
                <w:szCs w:val="24"/>
              </w:rPr>
              <w:t>(1) Với các thép được nhiệt luyện theo N/NR hoặc TMCP (kể cả các thanh thép dẹt có chiều rộng không nhỏ hơn 600 mm), thép được cán trực tiếp từ một tấm, phôi v.v… đơn phải được coi là một lô, và một vật mẫu phải được lấy ra từ mỗi lô.</w:t>
            </w:r>
          </w:p>
          <w:p w14:paraId="2D911A09" w14:textId="77777777" w:rsidR="000D014B" w:rsidRPr="00BC4590" w:rsidRDefault="000D014B" w:rsidP="0006662D">
            <w:pPr>
              <w:rPr>
                <w:rFonts w:cs="Times New Roman"/>
                <w:szCs w:val="24"/>
              </w:rPr>
            </w:pPr>
            <w:r w:rsidRPr="00BC4590">
              <w:rPr>
                <w:rFonts w:cs="Times New Roman"/>
                <w:szCs w:val="24"/>
              </w:rPr>
              <w:t>(2) Với các thép được nhiệt luyện theo QT (kể cả các thanh thép dẹt có chiều rộng không nhỏ hơn 600 mm), thép được cán trực tiếp từ một tấm, phôi v.v…, và được nhiệt luyện đồng thời trong cùng một lò được coi là một lô, và một vật mẫu phải được lấy ra từ mỗi lô.</w:t>
            </w:r>
          </w:p>
          <w:p w14:paraId="32A0924D" w14:textId="77777777" w:rsidR="000D014B" w:rsidRPr="00BC4590" w:rsidRDefault="000D014B" w:rsidP="0006662D">
            <w:pPr>
              <w:rPr>
                <w:rFonts w:cs="Times New Roman"/>
                <w:szCs w:val="24"/>
              </w:rPr>
            </w:pPr>
            <w:r w:rsidRPr="00BC4590">
              <w:rPr>
                <w:rFonts w:cs="Times New Roman"/>
                <w:szCs w:val="24"/>
              </w:rPr>
              <w:t xml:space="preserve">(3) Với các thép (kể cả các thanh thép dẹt có chiều rộng nhỏ hơn 600 mm, thép hình, thép thanh và thép ống) bất kể điều kiện nhiệt luyện, các thép (thuộc cùng mẻ đúc, nhiệt luyện và cùng chiều dày), với </w:t>
            </w:r>
            <w:r w:rsidRPr="00BC4590">
              <w:rPr>
                <w:rFonts w:cs="Times New Roman"/>
                <w:szCs w:val="24"/>
              </w:rPr>
              <w:lastRenderedPageBreak/>
              <w:t>khối lượng không lớn hơn 25 tấn được coi là một lô, và một vật mẫu phải được lấy từ từng lô.</w:t>
            </w:r>
          </w:p>
          <w:p w14:paraId="5519754E" w14:textId="77777777" w:rsidR="000D014B" w:rsidRPr="00BC4590" w:rsidRDefault="000D014B" w:rsidP="0006662D">
            <w:pPr>
              <w:rPr>
                <w:rFonts w:cs="Times New Roman"/>
                <w:szCs w:val="24"/>
              </w:rPr>
            </w:pPr>
            <w:r w:rsidRPr="00BC4590">
              <w:rPr>
                <w:rFonts w:cs="Times New Roman"/>
                <w:szCs w:val="24"/>
              </w:rPr>
              <w:t>3 Bất kể các quy định ở -1 và -2, khi áp đụng việc nhiệt luyện đồng thời đồng thời, một tần suất lựa chọn mẫu vật khác với các quy định ở trên có thể được chấp nhận khi Đăng kiểm cho phép.</w:t>
            </w:r>
          </w:p>
          <w:p w14:paraId="4CB6094D" w14:textId="77777777" w:rsidR="000D014B" w:rsidRPr="00BC4590" w:rsidRDefault="000D014B" w:rsidP="0006662D">
            <w:pPr>
              <w:rPr>
                <w:rFonts w:cs="Times New Roman"/>
                <w:szCs w:val="24"/>
              </w:rPr>
            </w:pPr>
            <w:r w:rsidRPr="00BC4590">
              <w:rPr>
                <w:rFonts w:cs="Times New Roman"/>
                <w:szCs w:val="24"/>
              </w:rPr>
              <w:t>4 Phải tiến hành chọn vật mẫu theo những quy định ở 3.1.6-4. Tuy nhiên việc lựa chọn mẫu vật cho thép ống phải được Đăng kiểm xem xét.</w:t>
            </w:r>
          </w:p>
          <w:p w14:paraId="7E8FB240" w14:textId="77777777" w:rsidR="000D014B" w:rsidRPr="00BC4590" w:rsidRDefault="000D014B" w:rsidP="0006662D">
            <w:pPr>
              <w:rPr>
                <w:rFonts w:cs="Times New Roman"/>
                <w:szCs w:val="24"/>
              </w:rPr>
            </w:pPr>
          </w:p>
        </w:tc>
        <w:tc>
          <w:tcPr>
            <w:tcW w:w="2827" w:type="dxa"/>
          </w:tcPr>
          <w:p w14:paraId="69B634F0" w14:textId="77777777" w:rsidR="000D014B" w:rsidRPr="00BC4590" w:rsidRDefault="000D014B" w:rsidP="0006662D">
            <w:pPr>
              <w:rPr>
                <w:rFonts w:cs="Times New Roman"/>
                <w:szCs w:val="24"/>
              </w:rPr>
            </w:pPr>
          </w:p>
        </w:tc>
      </w:tr>
    </w:tbl>
    <w:p w14:paraId="0DDD8137" w14:textId="77777777" w:rsidR="002D4740" w:rsidRPr="00BC4590" w:rsidRDefault="002D4740">
      <w:pPr>
        <w:rPr>
          <w:rFonts w:cs="Times New Roman"/>
        </w:rPr>
      </w:pPr>
    </w:p>
    <w:p w14:paraId="05B2D102" w14:textId="77777777" w:rsidR="000F418F" w:rsidRPr="00BC4590" w:rsidRDefault="000F418F">
      <w:pPr>
        <w:rPr>
          <w:rFonts w:cs="Times New Roman"/>
        </w:rPr>
      </w:pPr>
      <w:r w:rsidRPr="00BC4590">
        <w:rPr>
          <w:rFonts w:cs="Times New Roman"/>
        </w:rPr>
        <w:br w:type="page"/>
      </w:r>
    </w:p>
    <w:p w14:paraId="3808EBC8" w14:textId="77777777" w:rsidR="000F418F" w:rsidRPr="00BC4590" w:rsidRDefault="000F418F">
      <w:pPr>
        <w:rPr>
          <w:rFonts w:cs="Times New Roman"/>
        </w:rPr>
      </w:pPr>
      <w:r w:rsidRPr="00BC4590">
        <w:rPr>
          <w:rFonts w:cs="Times New Roman"/>
        </w:rPr>
        <w:lastRenderedPageBreak/>
        <w:t>PHẦN 8A</w:t>
      </w:r>
    </w:p>
    <w:tbl>
      <w:tblPr>
        <w:tblW w:w="13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75"/>
        <w:gridCol w:w="1351"/>
        <w:gridCol w:w="4731"/>
        <w:gridCol w:w="4270"/>
        <w:gridCol w:w="2827"/>
      </w:tblGrid>
      <w:tr w:rsidR="000F418F" w:rsidRPr="00BC4590" w14:paraId="6EE62F63" w14:textId="77777777" w:rsidTr="000F418F">
        <w:tc>
          <w:tcPr>
            <w:tcW w:w="675" w:type="dxa"/>
            <w:tcMar>
              <w:top w:w="0" w:type="dxa"/>
              <w:left w:w="108" w:type="dxa"/>
              <w:bottom w:w="0" w:type="dxa"/>
              <w:right w:w="108" w:type="dxa"/>
            </w:tcMar>
            <w:hideMark/>
          </w:tcPr>
          <w:p w14:paraId="494A1805" w14:textId="77777777" w:rsidR="000F418F" w:rsidRPr="00BC4590" w:rsidRDefault="000F418F" w:rsidP="00C57BEC">
            <w:pPr>
              <w:jc w:val="center"/>
              <w:rPr>
                <w:rFonts w:cs="Times New Roman"/>
                <w:sz w:val="28"/>
                <w:szCs w:val="28"/>
              </w:rPr>
            </w:pPr>
            <w:r w:rsidRPr="00BC4590">
              <w:rPr>
                <w:rFonts w:cs="Times New Roman"/>
                <w:sz w:val="28"/>
                <w:szCs w:val="28"/>
              </w:rPr>
              <w:t>Stt</w:t>
            </w:r>
          </w:p>
        </w:tc>
        <w:tc>
          <w:tcPr>
            <w:tcW w:w="1351" w:type="dxa"/>
            <w:tcMar>
              <w:top w:w="0" w:type="dxa"/>
              <w:left w:w="108" w:type="dxa"/>
              <w:bottom w:w="0" w:type="dxa"/>
              <w:right w:w="108" w:type="dxa"/>
            </w:tcMar>
            <w:hideMark/>
          </w:tcPr>
          <w:p w14:paraId="3A8852C8" w14:textId="77777777" w:rsidR="000F418F" w:rsidRPr="00BC4590" w:rsidRDefault="000F418F" w:rsidP="00C57BEC">
            <w:pPr>
              <w:jc w:val="center"/>
              <w:rPr>
                <w:rFonts w:cs="Times New Roman"/>
                <w:sz w:val="28"/>
                <w:szCs w:val="28"/>
              </w:rPr>
            </w:pPr>
            <w:r w:rsidRPr="00BC4590">
              <w:rPr>
                <w:rFonts w:cs="Times New Roman"/>
                <w:sz w:val="28"/>
                <w:szCs w:val="28"/>
              </w:rPr>
              <w:t>Điều khoản</w:t>
            </w:r>
          </w:p>
        </w:tc>
        <w:tc>
          <w:tcPr>
            <w:tcW w:w="4731" w:type="dxa"/>
            <w:tcMar>
              <w:top w:w="0" w:type="dxa"/>
              <w:left w:w="108" w:type="dxa"/>
              <w:bottom w:w="0" w:type="dxa"/>
              <w:right w:w="108" w:type="dxa"/>
            </w:tcMar>
            <w:hideMark/>
          </w:tcPr>
          <w:p w14:paraId="1ADC89C4" w14:textId="77777777" w:rsidR="000F418F" w:rsidRPr="00BC4590" w:rsidRDefault="000F418F" w:rsidP="00C57BEC">
            <w:pPr>
              <w:jc w:val="center"/>
              <w:rPr>
                <w:rFonts w:cs="Times New Roman"/>
                <w:sz w:val="28"/>
                <w:szCs w:val="28"/>
              </w:rPr>
            </w:pPr>
            <w:r w:rsidRPr="00BC4590">
              <w:rPr>
                <w:rFonts w:cs="Times New Roman"/>
                <w:sz w:val="28"/>
                <w:szCs w:val="28"/>
              </w:rPr>
              <w:t>Nội dung cũ</w:t>
            </w:r>
          </w:p>
        </w:tc>
        <w:tc>
          <w:tcPr>
            <w:tcW w:w="4270" w:type="dxa"/>
            <w:tcMar>
              <w:top w:w="0" w:type="dxa"/>
              <w:left w:w="108" w:type="dxa"/>
              <w:bottom w:w="0" w:type="dxa"/>
              <w:right w:w="108" w:type="dxa"/>
            </w:tcMar>
            <w:hideMark/>
          </w:tcPr>
          <w:p w14:paraId="199DE625" w14:textId="77777777" w:rsidR="000F418F" w:rsidRPr="00BC4590" w:rsidRDefault="000F418F" w:rsidP="00C57BEC">
            <w:pPr>
              <w:jc w:val="center"/>
              <w:rPr>
                <w:rFonts w:cs="Times New Roman"/>
                <w:sz w:val="28"/>
                <w:szCs w:val="28"/>
              </w:rPr>
            </w:pPr>
            <w:r w:rsidRPr="00BC4590">
              <w:rPr>
                <w:rFonts w:cs="Times New Roman"/>
                <w:sz w:val="28"/>
                <w:szCs w:val="28"/>
              </w:rPr>
              <w:t>Nội dung mới</w:t>
            </w:r>
          </w:p>
        </w:tc>
        <w:tc>
          <w:tcPr>
            <w:tcW w:w="2827" w:type="dxa"/>
            <w:tcMar>
              <w:top w:w="0" w:type="dxa"/>
              <w:left w:w="108" w:type="dxa"/>
              <w:bottom w:w="0" w:type="dxa"/>
              <w:right w:w="108" w:type="dxa"/>
            </w:tcMar>
            <w:hideMark/>
          </w:tcPr>
          <w:p w14:paraId="5992C6EC" w14:textId="77777777" w:rsidR="000F418F" w:rsidRPr="00BC4590" w:rsidRDefault="000F418F" w:rsidP="00C57BEC">
            <w:pPr>
              <w:jc w:val="center"/>
              <w:rPr>
                <w:rFonts w:cs="Times New Roman"/>
                <w:sz w:val="28"/>
                <w:szCs w:val="28"/>
              </w:rPr>
            </w:pPr>
            <w:r w:rsidRPr="00BC4590">
              <w:rPr>
                <w:rFonts w:cs="Times New Roman"/>
                <w:sz w:val="28"/>
                <w:szCs w:val="28"/>
              </w:rPr>
              <w:t>Lý do</w:t>
            </w:r>
          </w:p>
        </w:tc>
      </w:tr>
      <w:tr w:rsidR="000F418F" w:rsidRPr="00BC4590" w14:paraId="2C38A56A" w14:textId="77777777" w:rsidTr="000F418F">
        <w:tc>
          <w:tcPr>
            <w:tcW w:w="675" w:type="dxa"/>
            <w:tcMar>
              <w:top w:w="0" w:type="dxa"/>
              <w:left w:w="108" w:type="dxa"/>
              <w:bottom w:w="0" w:type="dxa"/>
              <w:right w:w="108" w:type="dxa"/>
            </w:tcMar>
          </w:tcPr>
          <w:p w14:paraId="0FB4D923" w14:textId="77777777" w:rsidR="000F418F" w:rsidRPr="00BC4590" w:rsidRDefault="000F418F" w:rsidP="00C57BEC">
            <w:pPr>
              <w:jc w:val="center"/>
              <w:rPr>
                <w:rFonts w:cs="Times New Roman"/>
                <w:sz w:val="28"/>
                <w:szCs w:val="28"/>
              </w:rPr>
            </w:pPr>
            <w:r w:rsidRPr="00BC4590">
              <w:rPr>
                <w:rFonts w:cs="Times New Roman"/>
                <w:sz w:val="28"/>
                <w:szCs w:val="28"/>
              </w:rPr>
              <w:t>1</w:t>
            </w:r>
          </w:p>
        </w:tc>
        <w:tc>
          <w:tcPr>
            <w:tcW w:w="1351" w:type="dxa"/>
            <w:tcMar>
              <w:top w:w="0" w:type="dxa"/>
              <w:left w:w="108" w:type="dxa"/>
              <w:bottom w:w="0" w:type="dxa"/>
              <w:right w:w="108" w:type="dxa"/>
            </w:tcMar>
          </w:tcPr>
          <w:p w14:paraId="27FAC40C" w14:textId="77777777" w:rsidR="000F418F" w:rsidRPr="00BC4590" w:rsidRDefault="000F418F" w:rsidP="00C57BEC">
            <w:pPr>
              <w:jc w:val="both"/>
              <w:rPr>
                <w:rFonts w:cs="Times New Roman"/>
                <w:sz w:val="28"/>
                <w:szCs w:val="28"/>
              </w:rPr>
            </w:pPr>
            <w:r w:rsidRPr="00BC4590">
              <w:rPr>
                <w:rFonts w:cs="Times New Roman"/>
                <w:sz w:val="28"/>
                <w:szCs w:val="28"/>
              </w:rPr>
              <w:t xml:space="preserve">Chương 19, </w:t>
            </w:r>
          </w:p>
          <w:p w14:paraId="5A3FB9E7" w14:textId="77777777" w:rsidR="000F418F" w:rsidRPr="00BC4590" w:rsidRDefault="000F418F" w:rsidP="00C57BEC">
            <w:pPr>
              <w:jc w:val="both"/>
              <w:rPr>
                <w:rFonts w:cs="Times New Roman"/>
                <w:sz w:val="28"/>
                <w:szCs w:val="28"/>
              </w:rPr>
            </w:pPr>
            <w:r w:rsidRPr="00BC4590">
              <w:rPr>
                <w:rFonts w:cs="Times New Roman"/>
                <w:sz w:val="28"/>
                <w:szCs w:val="28"/>
              </w:rPr>
              <w:t xml:space="preserve">Mục 19.1.5 đến 19.1.7 được bổ sung </w:t>
            </w:r>
          </w:p>
        </w:tc>
        <w:tc>
          <w:tcPr>
            <w:tcW w:w="4731" w:type="dxa"/>
            <w:tcMar>
              <w:top w:w="0" w:type="dxa"/>
              <w:left w:w="108" w:type="dxa"/>
              <w:bottom w:w="0" w:type="dxa"/>
              <w:right w:w="108" w:type="dxa"/>
            </w:tcMar>
          </w:tcPr>
          <w:p w14:paraId="59CBBFF0" w14:textId="77777777" w:rsidR="000F418F" w:rsidRPr="00BC4590" w:rsidRDefault="000F418F" w:rsidP="00C57BEC">
            <w:pPr>
              <w:spacing w:before="120"/>
              <w:ind w:left="454" w:hanging="454"/>
              <w:jc w:val="both"/>
              <w:rPr>
                <w:rFonts w:cs="Times New Roman"/>
                <w:sz w:val="28"/>
                <w:szCs w:val="28"/>
              </w:rPr>
            </w:pPr>
          </w:p>
        </w:tc>
        <w:tc>
          <w:tcPr>
            <w:tcW w:w="4270" w:type="dxa"/>
            <w:tcMar>
              <w:top w:w="0" w:type="dxa"/>
              <w:left w:w="108" w:type="dxa"/>
              <w:bottom w:w="0" w:type="dxa"/>
              <w:right w:w="108" w:type="dxa"/>
            </w:tcMar>
          </w:tcPr>
          <w:p w14:paraId="788F3F0A" w14:textId="77777777" w:rsidR="000F418F" w:rsidRPr="00BC4590" w:rsidRDefault="000F418F" w:rsidP="00C57BEC">
            <w:pPr>
              <w:spacing w:before="120"/>
              <w:ind w:left="454" w:hanging="454"/>
              <w:jc w:val="both"/>
              <w:rPr>
                <w:rFonts w:cs="Times New Roman"/>
                <w:sz w:val="28"/>
                <w:szCs w:val="28"/>
              </w:rPr>
            </w:pPr>
            <w:r w:rsidRPr="00BC4590">
              <w:rPr>
                <w:rFonts w:cs="Times New Roman"/>
                <w:sz w:val="28"/>
                <w:szCs w:val="28"/>
              </w:rPr>
              <w:t>Chi tiết xem Quy chuẩn</w:t>
            </w:r>
          </w:p>
        </w:tc>
        <w:tc>
          <w:tcPr>
            <w:tcW w:w="2827" w:type="dxa"/>
            <w:tcMar>
              <w:top w:w="0" w:type="dxa"/>
              <w:left w:w="108" w:type="dxa"/>
              <w:bottom w:w="0" w:type="dxa"/>
              <w:right w:w="108" w:type="dxa"/>
            </w:tcMar>
          </w:tcPr>
          <w:p w14:paraId="2A724F35" w14:textId="77777777" w:rsidR="000F418F" w:rsidRPr="00BC4590" w:rsidRDefault="000F418F" w:rsidP="00C57BEC">
            <w:pPr>
              <w:jc w:val="center"/>
              <w:rPr>
                <w:rFonts w:cs="Times New Roman"/>
                <w:sz w:val="28"/>
                <w:szCs w:val="28"/>
              </w:rPr>
            </w:pPr>
            <w:r w:rsidRPr="00BC4590">
              <w:rPr>
                <w:rFonts w:cs="Times New Roman"/>
                <w:sz w:val="28"/>
                <w:szCs w:val="28"/>
              </w:rPr>
              <w:t>Bổ sung và tách nội dung dây chằng buộc ra mục riêng;</w:t>
            </w:r>
          </w:p>
          <w:p w14:paraId="7E555F5E" w14:textId="77777777" w:rsidR="000F418F" w:rsidRPr="00BC4590" w:rsidRDefault="000F418F" w:rsidP="00C57BEC">
            <w:pPr>
              <w:jc w:val="center"/>
              <w:rPr>
                <w:rFonts w:cs="Times New Roman"/>
                <w:sz w:val="28"/>
                <w:szCs w:val="28"/>
              </w:rPr>
            </w:pPr>
            <w:r w:rsidRPr="00BC4590">
              <w:rPr>
                <w:rFonts w:cs="Times New Roman"/>
                <w:sz w:val="28"/>
                <w:szCs w:val="28"/>
              </w:rPr>
              <w:t>Bổ sung mục liên quan đến hầm xích neo, kết cấu bệ đỡ tời và thiết bị chặn xích neo</w:t>
            </w:r>
          </w:p>
        </w:tc>
      </w:tr>
      <w:tr w:rsidR="000F418F" w:rsidRPr="00BC4590" w14:paraId="3DC6285B" w14:textId="77777777" w:rsidTr="000F418F">
        <w:tc>
          <w:tcPr>
            <w:tcW w:w="675" w:type="dxa"/>
            <w:tcMar>
              <w:top w:w="0" w:type="dxa"/>
              <w:left w:w="108" w:type="dxa"/>
              <w:bottom w:w="0" w:type="dxa"/>
              <w:right w:w="108" w:type="dxa"/>
            </w:tcMar>
          </w:tcPr>
          <w:p w14:paraId="142EAE8C" w14:textId="77777777" w:rsidR="000F418F" w:rsidRPr="00BC4590" w:rsidRDefault="000F418F" w:rsidP="00C57BEC">
            <w:pPr>
              <w:jc w:val="center"/>
              <w:rPr>
                <w:rFonts w:cs="Times New Roman"/>
                <w:sz w:val="28"/>
                <w:szCs w:val="28"/>
              </w:rPr>
            </w:pPr>
            <w:r w:rsidRPr="00BC4590">
              <w:rPr>
                <w:rFonts w:cs="Times New Roman"/>
                <w:sz w:val="28"/>
                <w:szCs w:val="28"/>
              </w:rPr>
              <w:t>2</w:t>
            </w:r>
          </w:p>
        </w:tc>
        <w:tc>
          <w:tcPr>
            <w:tcW w:w="1351" w:type="dxa"/>
            <w:tcMar>
              <w:top w:w="0" w:type="dxa"/>
              <w:left w:w="108" w:type="dxa"/>
              <w:bottom w:w="0" w:type="dxa"/>
              <w:right w:w="108" w:type="dxa"/>
            </w:tcMar>
          </w:tcPr>
          <w:p w14:paraId="5DEAFEEF" w14:textId="77777777" w:rsidR="000F418F" w:rsidRPr="00BC4590" w:rsidRDefault="000F418F" w:rsidP="00C57BEC">
            <w:pPr>
              <w:jc w:val="both"/>
              <w:rPr>
                <w:rFonts w:cs="Times New Roman"/>
                <w:sz w:val="28"/>
                <w:szCs w:val="28"/>
              </w:rPr>
            </w:pPr>
            <w:r w:rsidRPr="00BC4590">
              <w:rPr>
                <w:rFonts w:cs="Times New Roman"/>
                <w:sz w:val="28"/>
                <w:szCs w:val="28"/>
              </w:rPr>
              <w:t>Chương 19: từ 19.1.1 đến 19.1.4</w:t>
            </w:r>
          </w:p>
          <w:p w14:paraId="1B42FB02" w14:textId="77777777" w:rsidR="000F418F" w:rsidRPr="00BC4590" w:rsidRDefault="000F418F" w:rsidP="00C57BEC">
            <w:pPr>
              <w:jc w:val="both"/>
              <w:rPr>
                <w:rFonts w:cs="Times New Roman"/>
                <w:sz w:val="28"/>
                <w:szCs w:val="28"/>
              </w:rPr>
            </w:pPr>
          </w:p>
        </w:tc>
        <w:tc>
          <w:tcPr>
            <w:tcW w:w="4731" w:type="dxa"/>
            <w:tcMar>
              <w:top w:w="0" w:type="dxa"/>
              <w:left w:w="108" w:type="dxa"/>
              <w:bottom w:w="0" w:type="dxa"/>
              <w:right w:w="108" w:type="dxa"/>
            </w:tcMar>
          </w:tcPr>
          <w:p w14:paraId="73A42994" w14:textId="77777777" w:rsidR="000F418F" w:rsidRPr="00BC4590" w:rsidRDefault="000F418F" w:rsidP="00C57BEC">
            <w:pPr>
              <w:spacing w:before="120"/>
              <w:ind w:left="454" w:hanging="454"/>
              <w:jc w:val="both"/>
              <w:rPr>
                <w:rFonts w:cs="Times New Roman"/>
                <w:sz w:val="28"/>
                <w:szCs w:val="28"/>
              </w:rPr>
            </w:pPr>
          </w:p>
        </w:tc>
        <w:tc>
          <w:tcPr>
            <w:tcW w:w="4270" w:type="dxa"/>
            <w:tcMar>
              <w:top w:w="0" w:type="dxa"/>
              <w:left w:w="108" w:type="dxa"/>
              <w:bottom w:w="0" w:type="dxa"/>
              <w:right w:w="108" w:type="dxa"/>
            </w:tcMar>
          </w:tcPr>
          <w:p w14:paraId="7BDC1942" w14:textId="77777777" w:rsidR="000F418F" w:rsidRPr="00BC4590" w:rsidRDefault="000F418F" w:rsidP="00C57BEC">
            <w:pPr>
              <w:spacing w:before="120"/>
              <w:ind w:left="454" w:hanging="454"/>
              <w:jc w:val="both"/>
              <w:rPr>
                <w:rFonts w:cs="Times New Roman"/>
                <w:sz w:val="28"/>
                <w:szCs w:val="28"/>
              </w:rPr>
            </w:pPr>
          </w:p>
        </w:tc>
        <w:tc>
          <w:tcPr>
            <w:tcW w:w="2827" w:type="dxa"/>
            <w:tcMar>
              <w:top w:w="0" w:type="dxa"/>
              <w:left w:w="108" w:type="dxa"/>
              <w:bottom w:w="0" w:type="dxa"/>
              <w:right w:w="108" w:type="dxa"/>
            </w:tcMar>
          </w:tcPr>
          <w:p w14:paraId="45C1FAFA" w14:textId="77777777" w:rsidR="000F418F" w:rsidRPr="00BC4590" w:rsidRDefault="000F418F" w:rsidP="00C57BEC">
            <w:pPr>
              <w:jc w:val="center"/>
              <w:rPr>
                <w:rFonts w:cs="Times New Roman"/>
                <w:sz w:val="28"/>
                <w:szCs w:val="28"/>
              </w:rPr>
            </w:pPr>
            <w:r w:rsidRPr="00BC4590">
              <w:rPr>
                <w:rFonts w:cs="Times New Roman"/>
                <w:sz w:val="28"/>
                <w:szCs w:val="28"/>
              </w:rPr>
              <w:t>Sửa đổi phù hợp với nội dung được bổ sung nêu trên</w:t>
            </w:r>
          </w:p>
        </w:tc>
      </w:tr>
      <w:tr w:rsidR="000F418F" w:rsidRPr="00BC4590" w14:paraId="1659C123" w14:textId="77777777" w:rsidTr="000F418F">
        <w:tc>
          <w:tcPr>
            <w:tcW w:w="675" w:type="dxa"/>
            <w:tcMar>
              <w:top w:w="0" w:type="dxa"/>
              <w:left w:w="108" w:type="dxa"/>
              <w:bottom w:w="0" w:type="dxa"/>
              <w:right w:w="108" w:type="dxa"/>
            </w:tcMar>
          </w:tcPr>
          <w:p w14:paraId="7606F53C" w14:textId="77777777" w:rsidR="000F418F" w:rsidRPr="00BC4590" w:rsidRDefault="000F418F" w:rsidP="00C57BEC">
            <w:pPr>
              <w:jc w:val="center"/>
              <w:rPr>
                <w:rFonts w:cs="Times New Roman"/>
                <w:sz w:val="28"/>
                <w:szCs w:val="28"/>
              </w:rPr>
            </w:pPr>
            <w:r w:rsidRPr="00BC4590">
              <w:rPr>
                <w:rFonts w:cs="Times New Roman"/>
                <w:sz w:val="28"/>
                <w:szCs w:val="28"/>
              </w:rPr>
              <w:t>3</w:t>
            </w:r>
          </w:p>
        </w:tc>
        <w:tc>
          <w:tcPr>
            <w:tcW w:w="1351" w:type="dxa"/>
            <w:tcMar>
              <w:top w:w="0" w:type="dxa"/>
              <w:left w:w="108" w:type="dxa"/>
              <w:bottom w:w="0" w:type="dxa"/>
              <w:right w:w="108" w:type="dxa"/>
            </w:tcMar>
          </w:tcPr>
          <w:p w14:paraId="03FAF842" w14:textId="77777777" w:rsidR="000F418F" w:rsidRPr="00BC4590" w:rsidRDefault="000F418F" w:rsidP="00C57BEC">
            <w:pPr>
              <w:jc w:val="both"/>
              <w:rPr>
                <w:rFonts w:cs="Times New Roman"/>
                <w:sz w:val="28"/>
                <w:szCs w:val="28"/>
              </w:rPr>
            </w:pPr>
            <w:r w:rsidRPr="00BC4590">
              <w:rPr>
                <w:rFonts w:cs="Times New Roman"/>
                <w:sz w:val="28"/>
                <w:szCs w:val="28"/>
              </w:rPr>
              <w:t>Chương 20</w:t>
            </w:r>
          </w:p>
          <w:p w14:paraId="4E12C063" w14:textId="77777777" w:rsidR="000F418F" w:rsidRPr="00BC4590" w:rsidRDefault="000F418F" w:rsidP="00C57BEC">
            <w:pPr>
              <w:jc w:val="both"/>
              <w:rPr>
                <w:rFonts w:cs="Times New Roman"/>
                <w:sz w:val="28"/>
                <w:szCs w:val="28"/>
              </w:rPr>
            </w:pPr>
            <w:r w:rsidRPr="00BC4590">
              <w:rPr>
                <w:rFonts w:cs="Times New Roman"/>
                <w:sz w:val="28"/>
                <w:szCs w:val="28"/>
              </w:rPr>
              <w:lastRenderedPageBreak/>
              <w:t>Mục 20.4.9 được bổ sung</w:t>
            </w:r>
          </w:p>
        </w:tc>
        <w:tc>
          <w:tcPr>
            <w:tcW w:w="4731" w:type="dxa"/>
            <w:tcMar>
              <w:top w:w="0" w:type="dxa"/>
              <w:left w:w="108" w:type="dxa"/>
              <w:bottom w:w="0" w:type="dxa"/>
              <w:right w:w="108" w:type="dxa"/>
            </w:tcMar>
          </w:tcPr>
          <w:p w14:paraId="406B6996" w14:textId="77777777" w:rsidR="000F418F" w:rsidRPr="00BC4590" w:rsidRDefault="000F418F" w:rsidP="00C57BEC">
            <w:pPr>
              <w:jc w:val="both"/>
              <w:rPr>
                <w:rFonts w:cs="Times New Roman"/>
                <w:sz w:val="28"/>
                <w:szCs w:val="28"/>
              </w:rPr>
            </w:pPr>
          </w:p>
        </w:tc>
        <w:tc>
          <w:tcPr>
            <w:tcW w:w="4270" w:type="dxa"/>
            <w:tcMar>
              <w:top w:w="0" w:type="dxa"/>
              <w:left w:w="108" w:type="dxa"/>
              <w:bottom w:w="0" w:type="dxa"/>
              <w:right w:w="108" w:type="dxa"/>
            </w:tcMar>
          </w:tcPr>
          <w:p w14:paraId="73BE6E3D" w14:textId="77777777" w:rsidR="000F418F" w:rsidRPr="00BC4590" w:rsidRDefault="000F418F" w:rsidP="00C57BEC">
            <w:pPr>
              <w:jc w:val="both"/>
              <w:rPr>
                <w:rFonts w:cs="Times New Roman"/>
                <w:sz w:val="28"/>
                <w:szCs w:val="28"/>
              </w:rPr>
            </w:pPr>
            <w:r w:rsidRPr="00BC4590">
              <w:rPr>
                <w:rFonts w:cs="Times New Roman"/>
                <w:sz w:val="28"/>
                <w:szCs w:val="28"/>
              </w:rPr>
              <w:t>20.4.9</w:t>
            </w:r>
            <w:r w:rsidRPr="00BC4590">
              <w:rPr>
                <w:rFonts w:cs="Times New Roman"/>
                <w:sz w:val="28"/>
                <w:szCs w:val="28"/>
              </w:rPr>
              <w:tab/>
              <w:t>Tời neo và tời chằng buộc</w:t>
            </w:r>
          </w:p>
          <w:p w14:paraId="6B9816B0" w14:textId="77777777" w:rsidR="000F418F" w:rsidRPr="00BC4590" w:rsidRDefault="000F418F" w:rsidP="00C57BEC">
            <w:pPr>
              <w:jc w:val="both"/>
              <w:rPr>
                <w:rFonts w:cs="Times New Roman"/>
                <w:sz w:val="28"/>
                <w:szCs w:val="28"/>
              </w:rPr>
            </w:pPr>
            <w:r w:rsidRPr="00BC4590">
              <w:rPr>
                <w:rFonts w:cs="Times New Roman"/>
                <w:sz w:val="28"/>
                <w:szCs w:val="28"/>
              </w:rPr>
              <w:lastRenderedPageBreak/>
              <w:t xml:space="preserve"> Tời neo và tời chằng buộc phải thỏa mãn các quy định ở Chương 16 Phần 3.</w:t>
            </w:r>
          </w:p>
          <w:p w14:paraId="44AB59F2" w14:textId="77777777" w:rsidR="000F418F" w:rsidRPr="00BC4590" w:rsidRDefault="000F418F" w:rsidP="00C57BEC">
            <w:pPr>
              <w:jc w:val="both"/>
              <w:rPr>
                <w:rFonts w:cs="Times New Roman"/>
                <w:sz w:val="28"/>
                <w:szCs w:val="28"/>
              </w:rPr>
            </w:pPr>
          </w:p>
        </w:tc>
        <w:tc>
          <w:tcPr>
            <w:tcW w:w="2827" w:type="dxa"/>
            <w:tcMar>
              <w:top w:w="0" w:type="dxa"/>
              <w:left w:w="108" w:type="dxa"/>
              <w:bottom w:w="0" w:type="dxa"/>
              <w:right w:w="108" w:type="dxa"/>
            </w:tcMar>
          </w:tcPr>
          <w:p w14:paraId="7CA66410" w14:textId="77777777" w:rsidR="000F418F" w:rsidRPr="00BC4590" w:rsidRDefault="000F418F" w:rsidP="00C57BEC">
            <w:pPr>
              <w:jc w:val="center"/>
              <w:rPr>
                <w:rFonts w:cs="Times New Roman"/>
                <w:sz w:val="28"/>
                <w:szCs w:val="28"/>
              </w:rPr>
            </w:pPr>
            <w:r w:rsidRPr="00BC4590">
              <w:rPr>
                <w:rFonts w:cs="Times New Roman"/>
                <w:sz w:val="28"/>
                <w:szCs w:val="28"/>
              </w:rPr>
              <w:lastRenderedPageBreak/>
              <w:t>Bổ sung theo sửa đổi Đăng kiểm Nhật (NK)</w:t>
            </w:r>
          </w:p>
        </w:tc>
      </w:tr>
      <w:tr w:rsidR="000F418F" w:rsidRPr="00BC4590" w14:paraId="42D73564" w14:textId="77777777" w:rsidTr="000F418F">
        <w:tc>
          <w:tcPr>
            <w:tcW w:w="675" w:type="dxa"/>
            <w:tcMar>
              <w:top w:w="0" w:type="dxa"/>
              <w:left w:w="108" w:type="dxa"/>
              <w:bottom w:w="0" w:type="dxa"/>
              <w:right w:w="108" w:type="dxa"/>
            </w:tcMar>
          </w:tcPr>
          <w:p w14:paraId="0C5310FE" w14:textId="77777777" w:rsidR="000F418F" w:rsidRPr="00BC4590" w:rsidRDefault="000F418F" w:rsidP="00C57BEC">
            <w:pPr>
              <w:jc w:val="center"/>
              <w:rPr>
                <w:rFonts w:cs="Times New Roman"/>
                <w:sz w:val="28"/>
                <w:szCs w:val="28"/>
              </w:rPr>
            </w:pPr>
            <w:r w:rsidRPr="00BC4590">
              <w:rPr>
                <w:rFonts w:cs="Times New Roman"/>
                <w:sz w:val="28"/>
                <w:szCs w:val="28"/>
              </w:rPr>
              <w:lastRenderedPageBreak/>
              <w:t>4</w:t>
            </w:r>
          </w:p>
        </w:tc>
        <w:tc>
          <w:tcPr>
            <w:tcW w:w="1351" w:type="dxa"/>
            <w:tcMar>
              <w:top w:w="0" w:type="dxa"/>
              <w:left w:w="108" w:type="dxa"/>
              <w:bottom w:w="0" w:type="dxa"/>
              <w:right w:w="108" w:type="dxa"/>
            </w:tcMar>
          </w:tcPr>
          <w:p w14:paraId="69BF995E" w14:textId="77777777" w:rsidR="000F418F" w:rsidRPr="00BC4590" w:rsidRDefault="000F418F" w:rsidP="00C57BEC">
            <w:pPr>
              <w:jc w:val="both"/>
              <w:rPr>
                <w:rFonts w:cs="Times New Roman"/>
                <w:sz w:val="28"/>
                <w:szCs w:val="28"/>
              </w:rPr>
            </w:pPr>
            <w:r w:rsidRPr="00BC4590">
              <w:rPr>
                <w:rFonts w:cs="Times New Roman"/>
                <w:sz w:val="28"/>
                <w:szCs w:val="28"/>
              </w:rPr>
              <w:t>Chương 20</w:t>
            </w:r>
          </w:p>
          <w:p w14:paraId="766B94B8" w14:textId="77777777" w:rsidR="000F418F" w:rsidRPr="00BC4590" w:rsidRDefault="000F418F" w:rsidP="00C57BEC">
            <w:pPr>
              <w:jc w:val="both"/>
              <w:rPr>
                <w:rFonts w:cs="Times New Roman"/>
                <w:sz w:val="28"/>
                <w:szCs w:val="28"/>
              </w:rPr>
            </w:pPr>
            <w:r w:rsidRPr="00BC4590">
              <w:rPr>
                <w:rFonts w:cs="Times New Roman"/>
                <w:sz w:val="28"/>
                <w:szCs w:val="28"/>
              </w:rPr>
              <w:t>Mục 20.4.2</w:t>
            </w:r>
          </w:p>
        </w:tc>
        <w:tc>
          <w:tcPr>
            <w:tcW w:w="4731" w:type="dxa"/>
            <w:tcMar>
              <w:top w:w="0" w:type="dxa"/>
              <w:left w:w="108" w:type="dxa"/>
              <w:bottom w:w="0" w:type="dxa"/>
              <w:right w:w="108" w:type="dxa"/>
            </w:tcMar>
          </w:tcPr>
          <w:p w14:paraId="1835546D" w14:textId="77777777" w:rsidR="000F418F" w:rsidRPr="00BC4590" w:rsidRDefault="000F418F" w:rsidP="00C57BEC">
            <w:pPr>
              <w:jc w:val="both"/>
              <w:rPr>
                <w:rFonts w:cs="Times New Roman"/>
                <w:sz w:val="28"/>
                <w:szCs w:val="28"/>
              </w:rPr>
            </w:pPr>
            <w:r w:rsidRPr="00BC4590">
              <w:rPr>
                <w:rFonts w:cs="Times New Roman"/>
                <w:sz w:val="28"/>
                <w:szCs w:val="28"/>
              </w:rPr>
              <w:t>Việc bố trí đường ống phải thỏa mãn các yêu cầu ở 13.2 Phần 3. Tuy nhiên, có thể chấp nhận các mối nối trượt nếu được Đăng kiểm chấp nhận.</w:t>
            </w:r>
          </w:p>
          <w:p w14:paraId="50F49D8F" w14:textId="77777777" w:rsidR="000F418F" w:rsidRPr="00BC4590" w:rsidRDefault="000F418F" w:rsidP="00C57BEC">
            <w:pPr>
              <w:jc w:val="both"/>
              <w:rPr>
                <w:rFonts w:cs="Times New Roman"/>
                <w:sz w:val="28"/>
                <w:szCs w:val="28"/>
              </w:rPr>
            </w:pPr>
          </w:p>
        </w:tc>
        <w:tc>
          <w:tcPr>
            <w:tcW w:w="4270" w:type="dxa"/>
            <w:tcMar>
              <w:top w:w="0" w:type="dxa"/>
              <w:left w:w="108" w:type="dxa"/>
              <w:bottom w:w="0" w:type="dxa"/>
              <w:right w:w="108" w:type="dxa"/>
            </w:tcMar>
          </w:tcPr>
          <w:p w14:paraId="534D471F" w14:textId="77777777" w:rsidR="000F418F" w:rsidRPr="00BC4590" w:rsidRDefault="000F418F" w:rsidP="00C57BEC">
            <w:pPr>
              <w:jc w:val="both"/>
              <w:rPr>
                <w:rFonts w:cs="Times New Roman"/>
                <w:sz w:val="28"/>
                <w:szCs w:val="28"/>
              </w:rPr>
            </w:pPr>
            <w:r w:rsidRPr="00BC4590">
              <w:rPr>
                <w:rFonts w:cs="Times New Roman"/>
                <w:sz w:val="28"/>
                <w:szCs w:val="28"/>
              </w:rPr>
              <w:t>Việc bố trí đường ống phải thỏa mãn các yêu cầu ở 13.2 Phần 3. Tuy nhiên, có thể chấp nhận các mối nối trượt phù hợp với các quy định ở 12.3.3 và 13.2.4 Phần 3 nếu được Đăng kiểm chấp nhận.</w:t>
            </w:r>
          </w:p>
          <w:p w14:paraId="56AE57BD" w14:textId="77777777" w:rsidR="000F418F" w:rsidRPr="00BC4590" w:rsidRDefault="000F418F" w:rsidP="00C57BEC">
            <w:pPr>
              <w:jc w:val="both"/>
              <w:rPr>
                <w:rFonts w:cs="Times New Roman"/>
                <w:sz w:val="28"/>
                <w:szCs w:val="28"/>
              </w:rPr>
            </w:pPr>
          </w:p>
        </w:tc>
        <w:tc>
          <w:tcPr>
            <w:tcW w:w="2827" w:type="dxa"/>
            <w:tcMar>
              <w:top w:w="0" w:type="dxa"/>
              <w:left w:w="108" w:type="dxa"/>
              <w:bottom w:w="0" w:type="dxa"/>
              <w:right w:w="108" w:type="dxa"/>
            </w:tcMar>
          </w:tcPr>
          <w:p w14:paraId="7968C194" w14:textId="77777777" w:rsidR="000F418F" w:rsidRPr="00BC4590" w:rsidRDefault="000F418F" w:rsidP="000F418F">
            <w:pPr>
              <w:jc w:val="center"/>
              <w:rPr>
                <w:rFonts w:cs="Times New Roman"/>
                <w:sz w:val="28"/>
                <w:szCs w:val="28"/>
              </w:rPr>
            </w:pPr>
            <w:r w:rsidRPr="00BC4590">
              <w:rPr>
                <w:rFonts w:cs="Times New Roman"/>
                <w:sz w:val="28"/>
                <w:szCs w:val="28"/>
              </w:rPr>
              <w:t>Sửa câu chữ</w:t>
            </w:r>
          </w:p>
        </w:tc>
      </w:tr>
      <w:tr w:rsidR="000F418F" w:rsidRPr="00BC4590" w14:paraId="11AAE302" w14:textId="77777777" w:rsidTr="000F418F">
        <w:tc>
          <w:tcPr>
            <w:tcW w:w="675" w:type="dxa"/>
            <w:tcMar>
              <w:top w:w="0" w:type="dxa"/>
              <w:left w:w="108" w:type="dxa"/>
              <w:bottom w:w="0" w:type="dxa"/>
              <w:right w:w="108" w:type="dxa"/>
            </w:tcMar>
          </w:tcPr>
          <w:p w14:paraId="55280316" w14:textId="77777777" w:rsidR="000F418F" w:rsidRPr="00BC4590" w:rsidRDefault="000F418F" w:rsidP="00C57BEC">
            <w:pPr>
              <w:jc w:val="center"/>
              <w:rPr>
                <w:rFonts w:cs="Times New Roman"/>
                <w:sz w:val="28"/>
                <w:szCs w:val="28"/>
              </w:rPr>
            </w:pPr>
            <w:r w:rsidRPr="00BC4590">
              <w:rPr>
                <w:rFonts w:cs="Times New Roman"/>
                <w:sz w:val="28"/>
                <w:szCs w:val="28"/>
              </w:rPr>
              <w:t>5</w:t>
            </w:r>
          </w:p>
        </w:tc>
        <w:tc>
          <w:tcPr>
            <w:tcW w:w="1351" w:type="dxa"/>
            <w:tcMar>
              <w:top w:w="0" w:type="dxa"/>
              <w:left w:w="108" w:type="dxa"/>
              <w:bottom w:w="0" w:type="dxa"/>
              <w:right w:w="108" w:type="dxa"/>
            </w:tcMar>
          </w:tcPr>
          <w:p w14:paraId="7B0B40F3" w14:textId="77777777" w:rsidR="000F418F" w:rsidRPr="00BC4590" w:rsidRDefault="000F418F" w:rsidP="00C57BEC">
            <w:pPr>
              <w:jc w:val="both"/>
              <w:rPr>
                <w:rFonts w:cs="Times New Roman"/>
                <w:sz w:val="28"/>
                <w:szCs w:val="28"/>
              </w:rPr>
            </w:pPr>
            <w:r w:rsidRPr="00BC4590">
              <w:rPr>
                <w:rFonts w:cs="Times New Roman"/>
                <w:sz w:val="28"/>
                <w:szCs w:val="28"/>
              </w:rPr>
              <w:t>Chương 23</w:t>
            </w:r>
          </w:p>
          <w:p w14:paraId="79C7A1EF" w14:textId="77777777" w:rsidR="000F418F" w:rsidRPr="00BC4590" w:rsidRDefault="000F418F" w:rsidP="00C57BEC">
            <w:pPr>
              <w:jc w:val="both"/>
              <w:rPr>
                <w:rFonts w:cs="Times New Roman"/>
                <w:sz w:val="28"/>
                <w:szCs w:val="28"/>
              </w:rPr>
            </w:pPr>
            <w:r w:rsidRPr="00BC4590">
              <w:rPr>
                <w:rFonts w:cs="Times New Roman"/>
                <w:sz w:val="28"/>
                <w:szCs w:val="28"/>
              </w:rPr>
              <w:t>Mục 23.2.3 và Mục 23.2.4 được bổ sung mục -1</w:t>
            </w:r>
          </w:p>
        </w:tc>
        <w:tc>
          <w:tcPr>
            <w:tcW w:w="4731" w:type="dxa"/>
            <w:tcMar>
              <w:top w:w="0" w:type="dxa"/>
              <w:left w:w="108" w:type="dxa"/>
              <w:bottom w:w="0" w:type="dxa"/>
              <w:right w:w="108" w:type="dxa"/>
            </w:tcMar>
          </w:tcPr>
          <w:p w14:paraId="7A9C512C" w14:textId="77777777" w:rsidR="000F418F" w:rsidRPr="00BC4590" w:rsidRDefault="000F418F" w:rsidP="00C57BEC">
            <w:pPr>
              <w:jc w:val="both"/>
              <w:rPr>
                <w:rFonts w:cs="Times New Roman"/>
                <w:sz w:val="28"/>
                <w:szCs w:val="28"/>
              </w:rPr>
            </w:pPr>
          </w:p>
        </w:tc>
        <w:tc>
          <w:tcPr>
            <w:tcW w:w="4270" w:type="dxa"/>
            <w:tcMar>
              <w:top w:w="0" w:type="dxa"/>
              <w:left w:w="108" w:type="dxa"/>
              <w:bottom w:w="0" w:type="dxa"/>
              <w:right w:w="108" w:type="dxa"/>
            </w:tcMar>
          </w:tcPr>
          <w:p w14:paraId="59E2EEDB" w14:textId="77777777" w:rsidR="000F418F" w:rsidRPr="00BC4590" w:rsidRDefault="000F418F" w:rsidP="00C57BEC">
            <w:pPr>
              <w:jc w:val="both"/>
              <w:rPr>
                <w:rFonts w:cs="Times New Roman"/>
                <w:sz w:val="28"/>
                <w:szCs w:val="28"/>
              </w:rPr>
            </w:pPr>
            <w:r w:rsidRPr="00BC4590">
              <w:rPr>
                <w:rFonts w:cs="Times New Roman"/>
                <w:sz w:val="28"/>
                <w:szCs w:val="28"/>
              </w:rPr>
              <w:t>Trang thiết bị của sà lan phải thỏa mãn các quy định ở Chương 19</w:t>
            </w:r>
          </w:p>
          <w:p w14:paraId="71F23AB8" w14:textId="77777777" w:rsidR="000F418F" w:rsidRPr="00BC4590" w:rsidRDefault="000F418F" w:rsidP="00C57BEC">
            <w:pPr>
              <w:jc w:val="both"/>
              <w:rPr>
                <w:rFonts w:cs="Times New Roman"/>
                <w:sz w:val="28"/>
                <w:szCs w:val="28"/>
              </w:rPr>
            </w:pPr>
          </w:p>
        </w:tc>
        <w:tc>
          <w:tcPr>
            <w:tcW w:w="2827" w:type="dxa"/>
            <w:tcMar>
              <w:top w:w="0" w:type="dxa"/>
              <w:left w:w="108" w:type="dxa"/>
              <w:bottom w:w="0" w:type="dxa"/>
              <w:right w:w="108" w:type="dxa"/>
            </w:tcMar>
          </w:tcPr>
          <w:p w14:paraId="74C3AC03" w14:textId="77777777" w:rsidR="000F418F" w:rsidRPr="00BC4590" w:rsidRDefault="000F418F" w:rsidP="00C57BEC">
            <w:pPr>
              <w:jc w:val="center"/>
              <w:rPr>
                <w:rFonts w:cs="Times New Roman"/>
                <w:sz w:val="28"/>
                <w:szCs w:val="28"/>
              </w:rPr>
            </w:pPr>
            <w:r w:rsidRPr="00BC4590">
              <w:rPr>
                <w:rFonts w:cs="Times New Roman"/>
                <w:sz w:val="28"/>
                <w:szCs w:val="28"/>
              </w:rPr>
              <w:t>Bổ sung theo sửa đổi Đăng kiểm Nhật (NK)</w:t>
            </w:r>
          </w:p>
        </w:tc>
      </w:tr>
    </w:tbl>
    <w:p w14:paraId="63D37733" w14:textId="77777777" w:rsidR="002D4740" w:rsidRPr="00BC4590" w:rsidRDefault="002D4740">
      <w:pPr>
        <w:rPr>
          <w:rFonts w:cs="Times New Roman"/>
        </w:rPr>
      </w:pPr>
      <w:r w:rsidRPr="00BC4590">
        <w:rPr>
          <w:rFonts w:cs="Times New Roman"/>
        </w:rPr>
        <w:br w:type="page"/>
      </w:r>
    </w:p>
    <w:p w14:paraId="4290D790" w14:textId="77777777" w:rsidR="000D014B" w:rsidRPr="00BC4590" w:rsidRDefault="001525B9">
      <w:pPr>
        <w:rPr>
          <w:rFonts w:cs="Times New Roman"/>
        </w:rPr>
      </w:pPr>
      <w:r w:rsidRPr="00BC4590">
        <w:rPr>
          <w:rFonts w:cs="Times New Roman"/>
        </w:rPr>
        <w:lastRenderedPageBreak/>
        <w:t>PHẦN 8</w:t>
      </w:r>
      <w:r w:rsidR="00920D41" w:rsidRPr="00BC4590">
        <w:rPr>
          <w:rFonts w:cs="Times New Roman"/>
        </w:rPr>
        <w:t>B</w:t>
      </w:r>
    </w:p>
    <w:tbl>
      <w:tblPr>
        <w:tblW w:w="13759" w:type="dxa"/>
        <w:tblInd w:w="99" w:type="dxa"/>
        <w:tblLook w:val="04A0" w:firstRow="1" w:lastRow="0" w:firstColumn="1" w:lastColumn="0" w:noHBand="0" w:noVBand="1"/>
      </w:tblPr>
      <w:tblGrid>
        <w:gridCol w:w="1040"/>
        <w:gridCol w:w="1123"/>
        <w:gridCol w:w="4509"/>
        <w:gridCol w:w="4252"/>
        <w:gridCol w:w="2835"/>
      </w:tblGrid>
      <w:tr w:rsidR="001525B9" w:rsidRPr="00BC4590" w14:paraId="3A1200AC" w14:textId="77777777" w:rsidTr="00A954A1">
        <w:trPr>
          <w:trHeight w:val="360"/>
          <w:tblHeader/>
        </w:trPr>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AA88B4" w14:textId="77777777" w:rsidR="001525B9" w:rsidRPr="00BC4590" w:rsidRDefault="001525B9" w:rsidP="00A954A1">
            <w:pPr>
              <w:rPr>
                <w:rFonts w:cs="Times New Roman"/>
                <w:b/>
                <w:szCs w:val="24"/>
                <w:lang w:val="vi-VN" w:eastAsia="vi-VN"/>
              </w:rPr>
            </w:pPr>
            <w:r w:rsidRPr="00BC4590">
              <w:rPr>
                <w:rFonts w:cs="Times New Roman"/>
                <w:b/>
                <w:szCs w:val="24"/>
                <w:lang w:val="vi-VN" w:eastAsia="vi-VN"/>
              </w:rPr>
              <w:t>STT</w:t>
            </w:r>
          </w:p>
        </w:tc>
        <w:tc>
          <w:tcPr>
            <w:tcW w:w="1123" w:type="dxa"/>
            <w:tcBorders>
              <w:top w:val="single" w:sz="4" w:space="0" w:color="auto"/>
              <w:left w:val="nil"/>
              <w:bottom w:val="single" w:sz="4" w:space="0" w:color="auto"/>
              <w:right w:val="single" w:sz="4" w:space="0" w:color="auto"/>
            </w:tcBorders>
            <w:shd w:val="clear" w:color="auto" w:fill="auto"/>
            <w:noWrap/>
            <w:vAlign w:val="center"/>
            <w:hideMark/>
          </w:tcPr>
          <w:p w14:paraId="2E4B2F9E" w14:textId="77777777" w:rsidR="001525B9" w:rsidRPr="00BC4590" w:rsidRDefault="001525B9" w:rsidP="00A954A1">
            <w:pPr>
              <w:rPr>
                <w:rFonts w:cs="Times New Roman"/>
                <w:b/>
                <w:szCs w:val="24"/>
                <w:lang w:val="vi-VN" w:eastAsia="vi-VN"/>
              </w:rPr>
            </w:pPr>
            <w:r w:rsidRPr="00BC4590">
              <w:rPr>
                <w:rFonts w:cs="Times New Roman"/>
                <w:b/>
                <w:szCs w:val="24"/>
                <w:lang w:val="vi-VN" w:eastAsia="vi-VN"/>
              </w:rPr>
              <w:t>Điều khoản</w:t>
            </w:r>
          </w:p>
        </w:tc>
        <w:tc>
          <w:tcPr>
            <w:tcW w:w="4509" w:type="dxa"/>
            <w:tcBorders>
              <w:top w:val="single" w:sz="4" w:space="0" w:color="auto"/>
              <w:left w:val="nil"/>
              <w:bottom w:val="single" w:sz="4" w:space="0" w:color="auto"/>
              <w:right w:val="single" w:sz="4" w:space="0" w:color="auto"/>
            </w:tcBorders>
            <w:shd w:val="clear" w:color="auto" w:fill="auto"/>
            <w:noWrap/>
            <w:vAlign w:val="center"/>
            <w:hideMark/>
          </w:tcPr>
          <w:p w14:paraId="156E8C27" w14:textId="77777777" w:rsidR="001525B9" w:rsidRPr="00BC4590" w:rsidRDefault="001525B9" w:rsidP="00A954A1">
            <w:pPr>
              <w:rPr>
                <w:rFonts w:cs="Times New Roman"/>
                <w:b/>
                <w:szCs w:val="24"/>
                <w:lang w:val="vi-VN" w:eastAsia="vi-VN"/>
              </w:rPr>
            </w:pPr>
            <w:r w:rsidRPr="00BC4590">
              <w:rPr>
                <w:rFonts w:cs="Times New Roman"/>
                <w:b/>
                <w:szCs w:val="24"/>
                <w:lang w:val="vi-VN" w:eastAsia="vi-VN"/>
              </w:rPr>
              <w:t>Nội dung cũ</w:t>
            </w:r>
          </w:p>
        </w:tc>
        <w:tc>
          <w:tcPr>
            <w:tcW w:w="4252" w:type="dxa"/>
            <w:tcBorders>
              <w:top w:val="single" w:sz="4" w:space="0" w:color="auto"/>
              <w:left w:val="nil"/>
              <w:bottom w:val="single" w:sz="4" w:space="0" w:color="auto"/>
              <w:right w:val="single" w:sz="4" w:space="0" w:color="auto"/>
            </w:tcBorders>
            <w:shd w:val="clear" w:color="auto" w:fill="auto"/>
            <w:noWrap/>
            <w:vAlign w:val="center"/>
            <w:hideMark/>
          </w:tcPr>
          <w:p w14:paraId="4D038025" w14:textId="77777777" w:rsidR="001525B9" w:rsidRPr="00BC4590" w:rsidRDefault="001525B9" w:rsidP="00A954A1">
            <w:pPr>
              <w:rPr>
                <w:rFonts w:cs="Times New Roman"/>
                <w:b/>
                <w:szCs w:val="24"/>
                <w:lang w:val="vi-VN" w:eastAsia="vi-VN"/>
              </w:rPr>
            </w:pPr>
            <w:r w:rsidRPr="00BC4590">
              <w:rPr>
                <w:rFonts w:cs="Times New Roman"/>
                <w:b/>
                <w:szCs w:val="24"/>
                <w:lang w:val="vi-VN" w:eastAsia="vi-VN"/>
              </w:rPr>
              <w:t>Nội dung mới</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1A57EC54" w14:textId="77777777" w:rsidR="001525B9" w:rsidRPr="00BC4590" w:rsidRDefault="001525B9" w:rsidP="00A954A1">
            <w:pPr>
              <w:rPr>
                <w:rFonts w:cs="Times New Roman"/>
                <w:b/>
                <w:szCs w:val="24"/>
                <w:lang w:val="vi-VN" w:eastAsia="vi-VN"/>
              </w:rPr>
            </w:pPr>
            <w:r w:rsidRPr="00BC4590">
              <w:rPr>
                <w:rFonts w:cs="Times New Roman"/>
                <w:b/>
                <w:szCs w:val="24"/>
                <w:lang w:val="vi-VN" w:eastAsia="vi-VN"/>
              </w:rPr>
              <w:t>Lý do</w:t>
            </w:r>
          </w:p>
        </w:tc>
      </w:tr>
      <w:tr w:rsidR="001525B9" w:rsidRPr="00BC4590" w14:paraId="5EA8B315" w14:textId="77777777" w:rsidTr="001525B9">
        <w:trPr>
          <w:trHeight w:val="72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5FB09C20" w14:textId="77777777" w:rsidR="001525B9" w:rsidRPr="00BC4590" w:rsidRDefault="001525B9" w:rsidP="00A954A1">
            <w:pPr>
              <w:rPr>
                <w:rFonts w:cs="Times New Roman"/>
                <w:szCs w:val="24"/>
                <w:lang w:val="vi-VN" w:eastAsia="vi-VN"/>
              </w:rPr>
            </w:pPr>
            <w:r w:rsidRPr="00BC4590">
              <w:rPr>
                <w:rFonts w:cs="Times New Roman"/>
                <w:szCs w:val="24"/>
                <w:lang w:val="vi-VN" w:eastAsia="vi-VN"/>
              </w:rPr>
              <w:t>1</w:t>
            </w:r>
          </w:p>
        </w:tc>
        <w:tc>
          <w:tcPr>
            <w:tcW w:w="1123" w:type="dxa"/>
            <w:tcBorders>
              <w:top w:val="nil"/>
              <w:left w:val="nil"/>
              <w:bottom w:val="single" w:sz="4" w:space="0" w:color="auto"/>
              <w:right w:val="single" w:sz="4" w:space="0" w:color="auto"/>
            </w:tcBorders>
            <w:shd w:val="clear" w:color="auto" w:fill="auto"/>
            <w:noWrap/>
            <w:vAlign w:val="center"/>
            <w:hideMark/>
          </w:tcPr>
          <w:p w14:paraId="15626912" w14:textId="77777777" w:rsidR="001525B9" w:rsidRPr="00BC4590" w:rsidRDefault="001525B9" w:rsidP="00A954A1">
            <w:pPr>
              <w:rPr>
                <w:rFonts w:cs="Times New Roman"/>
                <w:szCs w:val="24"/>
                <w:lang w:val="vi-VN" w:eastAsia="vi-VN"/>
              </w:rPr>
            </w:pPr>
            <w:r w:rsidRPr="00BC4590">
              <w:rPr>
                <w:rFonts w:cs="Times New Roman"/>
                <w:szCs w:val="24"/>
                <w:lang w:val="vi-VN" w:eastAsia="vi-VN"/>
              </w:rPr>
              <w:t>Phụ lục 8B/1 - Phần 8B</w:t>
            </w:r>
          </w:p>
        </w:tc>
        <w:tc>
          <w:tcPr>
            <w:tcW w:w="4509" w:type="dxa"/>
            <w:tcBorders>
              <w:top w:val="nil"/>
              <w:left w:val="nil"/>
              <w:bottom w:val="single" w:sz="4" w:space="0" w:color="auto"/>
              <w:right w:val="single" w:sz="4" w:space="0" w:color="auto"/>
            </w:tcBorders>
            <w:shd w:val="clear" w:color="auto" w:fill="auto"/>
            <w:noWrap/>
            <w:vAlign w:val="center"/>
            <w:hideMark/>
          </w:tcPr>
          <w:p w14:paraId="7B658B29" w14:textId="77777777" w:rsidR="001525B9" w:rsidRPr="00BC4590" w:rsidRDefault="001525B9" w:rsidP="00A954A1">
            <w:pPr>
              <w:rPr>
                <w:rFonts w:cs="Times New Roman"/>
                <w:szCs w:val="24"/>
                <w:lang w:val="vi-VN" w:eastAsia="vi-VN"/>
              </w:rPr>
            </w:pPr>
            <w:r w:rsidRPr="00BC4590">
              <w:rPr>
                <w:rFonts w:cs="Times New Roman"/>
                <w:szCs w:val="24"/>
                <w:lang w:val="vi-VN" w:eastAsia="vi-VN"/>
              </w:rPr>
              <w:t>Không có</w:t>
            </w:r>
          </w:p>
        </w:tc>
        <w:tc>
          <w:tcPr>
            <w:tcW w:w="4252" w:type="dxa"/>
            <w:tcBorders>
              <w:top w:val="nil"/>
              <w:left w:val="nil"/>
              <w:bottom w:val="single" w:sz="4" w:space="0" w:color="auto"/>
              <w:right w:val="single" w:sz="4" w:space="0" w:color="auto"/>
            </w:tcBorders>
            <w:shd w:val="clear" w:color="auto" w:fill="auto"/>
            <w:vAlign w:val="center"/>
            <w:hideMark/>
          </w:tcPr>
          <w:p w14:paraId="0198A9DF" w14:textId="77777777" w:rsidR="001525B9" w:rsidRPr="00BC4590" w:rsidRDefault="001525B9" w:rsidP="00A954A1">
            <w:pPr>
              <w:rPr>
                <w:rFonts w:cs="Times New Roman"/>
                <w:szCs w:val="24"/>
                <w:lang w:val="vi-VN" w:eastAsia="vi-VN"/>
              </w:rPr>
            </w:pPr>
            <w:r w:rsidRPr="00BC4590">
              <w:rPr>
                <w:rFonts w:cs="Times New Roman"/>
                <w:szCs w:val="24"/>
                <w:lang w:val="vi-VN" w:eastAsia="vi-VN"/>
              </w:rPr>
              <w:t>Quy chuẩn về hệ thống nhả tời kéo khẩn cấp</w:t>
            </w:r>
          </w:p>
        </w:tc>
        <w:tc>
          <w:tcPr>
            <w:tcW w:w="2835" w:type="dxa"/>
            <w:tcBorders>
              <w:top w:val="nil"/>
              <w:left w:val="nil"/>
              <w:bottom w:val="single" w:sz="4" w:space="0" w:color="auto"/>
              <w:right w:val="single" w:sz="4" w:space="0" w:color="auto"/>
            </w:tcBorders>
            <w:shd w:val="clear" w:color="auto" w:fill="auto"/>
            <w:vAlign w:val="center"/>
            <w:hideMark/>
          </w:tcPr>
          <w:p w14:paraId="58B97ACB" w14:textId="77777777" w:rsidR="001525B9" w:rsidRPr="00BC4590" w:rsidRDefault="001525B9" w:rsidP="00A954A1">
            <w:pPr>
              <w:rPr>
                <w:rFonts w:cs="Times New Roman"/>
                <w:szCs w:val="24"/>
                <w:lang w:val="vi-VN" w:eastAsia="vi-VN"/>
              </w:rPr>
            </w:pPr>
            <w:r w:rsidRPr="00BC4590">
              <w:rPr>
                <w:rFonts w:cs="Times New Roman"/>
                <w:szCs w:val="24"/>
                <w:lang w:val="vi-VN" w:eastAsia="vi-VN"/>
              </w:rPr>
              <w:t>Bổ sung quy chuẩn về hệ thống nhả tời kéo khẩn cấp</w:t>
            </w:r>
          </w:p>
        </w:tc>
      </w:tr>
      <w:tr w:rsidR="001525B9" w:rsidRPr="00BC4590" w14:paraId="663F36C3" w14:textId="77777777" w:rsidTr="001525B9">
        <w:trPr>
          <w:trHeight w:val="72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08EB232B" w14:textId="77777777" w:rsidR="001525B9" w:rsidRPr="00BC4590" w:rsidRDefault="001525B9" w:rsidP="00A954A1">
            <w:pPr>
              <w:rPr>
                <w:rFonts w:cs="Times New Roman"/>
                <w:szCs w:val="24"/>
                <w:lang w:val="vi-VN" w:eastAsia="vi-VN"/>
              </w:rPr>
            </w:pPr>
            <w:r w:rsidRPr="00BC4590">
              <w:rPr>
                <w:rFonts w:cs="Times New Roman"/>
                <w:szCs w:val="24"/>
                <w:lang w:val="vi-VN" w:eastAsia="vi-VN"/>
              </w:rPr>
              <w:t>2</w:t>
            </w:r>
          </w:p>
        </w:tc>
        <w:tc>
          <w:tcPr>
            <w:tcW w:w="1123" w:type="dxa"/>
            <w:tcBorders>
              <w:top w:val="nil"/>
              <w:left w:val="nil"/>
              <w:bottom w:val="single" w:sz="4" w:space="0" w:color="auto"/>
              <w:right w:val="single" w:sz="4" w:space="0" w:color="auto"/>
            </w:tcBorders>
            <w:shd w:val="clear" w:color="auto" w:fill="auto"/>
            <w:noWrap/>
            <w:vAlign w:val="center"/>
            <w:hideMark/>
          </w:tcPr>
          <w:p w14:paraId="3FB0E9BC" w14:textId="77777777" w:rsidR="001525B9" w:rsidRPr="00BC4590" w:rsidRDefault="001525B9" w:rsidP="00A954A1">
            <w:pPr>
              <w:rPr>
                <w:rFonts w:cs="Times New Roman"/>
                <w:szCs w:val="24"/>
                <w:lang w:val="vi-VN" w:eastAsia="vi-VN"/>
              </w:rPr>
            </w:pPr>
            <w:r w:rsidRPr="00BC4590">
              <w:rPr>
                <w:rFonts w:cs="Times New Roman"/>
                <w:szCs w:val="24"/>
                <w:lang w:val="vi-VN" w:eastAsia="vi-VN"/>
              </w:rPr>
              <w:t>(6)-1.2.4 - Chương 1 - Phần 8B</w:t>
            </w:r>
          </w:p>
        </w:tc>
        <w:tc>
          <w:tcPr>
            <w:tcW w:w="4509" w:type="dxa"/>
            <w:tcBorders>
              <w:top w:val="nil"/>
              <w:left w:val="nil"/>
              <w:bottom w:val="single" w:sz="4" w:space="0" w:color="auto"/>
              <w:right w:val="single" w:sz="4" w:space="0" w:color="auto"/>
            </w:tcBorders>
            <w:shd w:val="clear" w:color="auto" w:fill="auto"/>
            <w:noWrap/>
            <w:vAlign w:val="center"/>
            <w:hideMark/>
          </w:tcPr>
          <w:p w14:paraId="0103A539" w14:textId="77777777" w:rsidR="001525B9" w:rsidRPr="00BC4590" w:rsidRDefault="001525B9" w:rsidP="00A954A1">
            <w:pPr>
              <w:rPr>
                <w:rFonts w:cs="Times New Roman"/>
                <w:szCs w:val="24"/>
                <w:lang w:val="vi-VN" w:eastAsia="vi-VN"/>
              </w:rPr>
            </w:pPr>
            <w:r w:rsidRPr="00BC4590">
              <w:rPr>
                <w:rFonts w:cs="Times New Roman"/>
                <w:szCs w:val="24"/>
                <w:lang w:val="vi-VN" w:eastAsia="vi-VN"/>
              </w:rPr>
              <w:t>Không có</w:t>
            </w:r>
          </w:p>
        </w:tc>
        <w:tc>
          <w:tcPr>
            <w:tcW w:w="4252" w:type="dxa"/>
            <w:tcBorders>
              <w:top w:val="nil"/>
              <w:left w:val="nil"/>
              <w:bottom w:val="single" w:sz="4" w:space="0" w:color="auto"/>
              <w:right w:val="single" w:sz="4" w:space="0" w:color="auto"/>
            </w:tcBorders>
            <w:shd w:val="clear" w:color="auto" w:fill="auto"/>
            <w:vAlign w:val="center"/>
            <w:hideMark/>
          </w:tcPr>
          <w:p w14:paraId="03E6199B" w14:textId="77777777" w:rsidR="001525B9" w:rsidRPr="00BC4590" w:rsidRDefault="001525B9" w:rsidP="00A954A1">
            <w:pPr>
              <w:rPr>
                <w:rFonts w:cs="Times New Roman"/>
                <w:szCs w:val="24"/>
                <w:lang w:val="vi-VN" w:eastAsia="vi-VN"/>
              </w:rPr>
            </w:pPr>
            <w:r w:rsidRPr="00BC4590">
              <w:rPr>
                <w:rFonts w:cs="Times New Roman"/>
                <w:szCs w:val="24"/>
                <w:lang w:val="vi-VN" w:eastAsia="vi-VN"/>
              </w:rPr>
              <w:t>Quy định ký hiệu phân cấp bổ sung với tàu dịch vụ ngoài khơi</w:t>
            </w:r>
          </w:p>
        </w:tc>
        <w:tc>
          <w:tcPr>
            <w:tcW w:w="2835" w:type="dxa"/>
            <w:tcBorders>
              <w:top w:val="nil"/>
              <w:left w:val="nil"/>
              <w:bottom w:val="single" w:sz="4" w:space="0" w:color="auto"/>
              <w:right w:val="single" w:sz="4" w:space="0" w:color="auto"/>
            </w:tcBorders>
            <w:shd w:val="clear" w:color="auto" w:fill="auto"/>
            <w:vAlign w:val="center"/>
            <w:hideMark/>
          </w:tcPr>
          <w:p w14:paraId="2D7114FF" w14:textId="77777777" w:rsidR="001525B9" w:rsidRPr="00BC4590" w:rsidRDefault="001525B9" w:rsidP="00A954A1">
            <w:pPr>
              <w:rPr>
                <w:rFonts w:cs="Times New Roman"/>
                <w:szCs w:val="24"/>
                <w:lang w:val="vi-VN" w:eastAsia="vi-VN"/>
              </w:rPr>
            </w:pPr>
            <w:r w:rsidRPr="00BC4590">
              <w:rPr>
                <w:rFonts w:cs="Times New Roman"/>
                <w:szCs w:val="24"/>
                <w:lang w:val="vi-VN" w:eastAsia="vi-VN"/>
              </w:rPr>
              <w:t>Bổ sung quy định về ký hiệu bổ sung đối với tàu dịch vụ ngoài khơi</w:t>
            </w:r>
          </w:p>
        </w:tc>
      </w:tr>
      <w:tr w:rsidR="001525B9" w:rsidRPr="00BC4590" w14:paraId="5C155091" w14:textId="77777777" w:rsidTr="001525B9">
        <w:trPr>
          <w:trHeight w:val="36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2224B344" w14:textId="77777777" w:rsidR="001525B9" w:rsidRPr="00BC4590" w:rsidRDefault="001525B9" w:rsidP="00A954A1">
            <w:pPr>
              <w:rPr>
                <w:rFonts w:cs="Times New Roman"/>
                <w:szCs w:val="24"/>
                <w:lang w:val="vi-VN" w:eastAsia="vi-VN"/>
              </w:rPr>
            </w:pPr>
            <w:r w:rsidRPr="00BC4590">
              <w:rPr>
                <w:rFonts w:cs="Times New Roman"/>
                <w:szCs w:val="24"/>
                <w:lang w:val="vi-VN" w:eastAsia="vi-VN"/>
              </w:rPr>
              <w:t>3</w:t>
            </w:r>
          </w:p>
        </w:tc>
        <w:tc>
          <w:tcPr>
            <w:tcW w:w="1123" w:type="dxa"/>
            <w:tcBorders>
              <w:top w:val="nil"/>
              <w:left w:val="nil"/>
              <w:bottom w:val="single" w:sz="4" w:space="0" w:color="auto"/>
              <w:right w:val="single" w:sz="4" w:space="0" w:color="auto"/>
            </w:tcBorders>
            <w:shd w:val="clear" w:color="auto" w:fill="auto"/>
            <w:noWrap/>
            <w:vAlign w:val="center"/>
            <w:hideMark/>
          </w:tcPr>
          <w:p w14:paraId="74FE0061" w14:textId="77777777" w:rsidR="001525B9" w:rsidRPr="00BC4590" w:rsidRDefault="001525B9" w:rsidP="00A954A1">
            <w:pPr>
              <w:rPr>
                <w:rFonts w:cs="Times New Roman"/>
                <w:szCs w:val="24"/>
                <w:lang w:val="vi-VN" w:eastAsia="vi-VN"/>
              </w:rPr>
            </w:pPr>
            <w:r w:rsidRPr="00BC4590">
              <w:rPr>
                <w:rFonts w:cs="Times New Roman"/>
                <w:szCs w:val="24"/>
                <w:lang w:val="vi-VN" w:eastAsia="vi-VN"/>
              </w:rPr>
              <w:t>(c)-(3)-1.3.2 - Chương 1 - Phần 8B</w:t>
            </w:r>
          </w:p>
        </w:tc>
        <w:tc>
          <w:tcPr>
            <w:tcW w:w="4509" w:type="dxa"/>
            <w:tcBorders>
              <w:top w:val="nil"/>
              <w:left w:val="nil"/>
              <w:bottom w:val="single" w:sz="4" w:space="0" w:color="auto"/>
              <w:right w:val="single" w:sz="4" w:space="0" w:color="auto"/>
            </w:tcBorders>
            <w:shd w:val="clear" w:color="auto" w:fill="auto"/>
            <w:noWrap/>
            <w:vAlign w:val="center"/>
            <w:hideMark/>
          </w:tcPr>
          <w:p w14:paraId="4F6190C8" w14:textId="77777777" w:rsidR="001525B9" w:rsidRPr="00BC4590" w:rsidRDefault="001525B9" w:rsidP="00A954A1">
            <w:pPr>
              <w:rPr>
                <w:rFonts w:cs="Times New Roman"/>
                <w:szCs w:val="24"/>
                <w:lang w:val="vi-VN" w:eastAsia="vi-VN"/>
              </w:rPr>
            </w:pPr>
            <w:r w:rsidRPr="00BC4590">
              <w:rPr>
                <w:rFonts w:cs="Times New Roman"/>
                <w:szCs w:val="24"/>
                <w:lang w:val="vi-VN" w:eastAsia="vi-VN"/>
              </w:rPr>
              <w:t>Không có</w:t>
            </w:r>
          </w:p>
        </w:tc>
        <w:tc>
          <w:tcPr>
            <w:tcW w:w="4252" w:type="dxa"/>
            <w:tcBorders>
              <w:top w:val="nil"/>
              <w:left w:val="nil"/>
              <w:bottom w:val="single" w:sz="4" w:space="0" w:color="auto"/>
              <w:right w:val="single" w:sz="4" w:space="0" w:color="auto"/>
            </w:tcBorders>
            <w:shd w:val="clear" w:color="auto" w:fill="auto"/>
            <w:noWrap/>
            <w:vAlign w:val="center"/>
            <w:hideMark/>
          </w:tcPr>
          <w:p w14:paraId="6CFC391F" w14:textId="77777777" w:rsidR="001525B9" w:rsidRPr="00BC4590" w:rsidRDefault="001525B9" w:rsidP="00A954A1">
            <w:pPr>
              <w:rPr>
                <w:rFonts w:cs="Times New Roman"/>
                <w:szCs w:val="24"/>
                <w:lang w:val="vi-VN" w:eastAsia="vi-VN"/>
              </w:rPr>
            </w:pPr>
            <w:r w:rsidRPr="00BC4590">
              <w:rPr>
                <w:rFonts w:cs="Times New Roman"/>
                <w:szCs w:val="24"/>
                <w:lang w:val="vi-VN" w:eastAsia="vi-VN"/>
              </w:rPr>
              <w:t>Định nghĩa về tàu kéo hộ tống</w:t>
            </w:r>
          </w:p>
        </w:tc>
        <w:tc>
          <w:tcPr>
            <w:tcW w:w="2835" w:type="dxa"/>
            <w:tcBorders>
              <w:top w:val="nil"/>
              <w:left w:val="nil"/>
              <w:bottom w:val="single" w:sz="4" w:space="0" w:color="auto"/>
              <w:right w:val="single" w:sz="4" w:space="0" w:color="auto"/>
            </w:tcBorders>
            <w:shd w:val="clear" w:color="auto" w:fill="auto"/>
            <w:noWrap/>
            <w:vAlign w:val="center"/>
            <w:hideMark/>
          </w:tcPr>
          <w:p w14:paraId="23284CC1" w14:textId="77777777" w:rsidR="001525B9" w:rsidRPr="00BC4590" w:rsidRDefault="001525B9" w:rsidP="00A954A1">
            <w:pPr>
              <w:rPr>
                <w:rFonts w:cs="Times New Roman"/>
                <w:szCs w:val="24"/>
                <w:lang w:val="vi-VN" w:eastAsia="vi-VN"/>
              </w:rPr>
            </w:pPr>
            <w:r w:rsidRPr="00BC4590">
              <w:rPr>
                <w:rFonts w:cs="Times New Roman"/>
                <w:szCs w:val="24"/>
                <w:lang w:val="vi-VN" w:eastAsia="vi-VN"/>
              </w:rPr>
              <w:t>Bổ sung định nghĩa về tàu kéo hộ tống</w:t>
            </w:r>
          </w:p>
        </w:tc>
      </w:tr>
      <w:tr w:rsidR="001525B9" w:rsidRPr="00BC4590" w14:paraId="5275B564" w14:textId="77777777" w:rsidTr="001525B9">
        <w:trPr>
          <w:trHeight w:val="75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38C0BD51" w14:textId="77777777" w:rsidR="001525B9" w:rsidRPr="00BC4590" w:rsidRDefault="001525B9" w:rsidP="00A954A1">
            <w:pPr>
              <w:rPr>
                <w:rFonts w:cs="Times New Roman"/>
                <w:szCs w:val="24"/>
                <w:lang w:val="vi-VN" w:eastAsia="vi-VN"/>
              </w:rPr>
            </w:pPr>
            <w:r w:rsidRPr="00BC4590">
              <w:rPr>
                <w:rFonts w:cs="Times New Roman"/>
                <w:szCs w:val="24"/>
                <w:lang w:val="vi-VN" w:eastAsia="vi-VN"/>
              </w:rPr>
              <w:t>4</w:t>
            </w:r>
          </w:p>
        </w:tc>
        <w:tc>
          <w:tcPr>
            <w:tcW w:w="1123" w:type="dxa"/>
            <w:tcBorders>
              <w:top w:val="nil"/>
              <w:left w:val="nil"/>
              <w:bottom w:val="single" w:sz="4" w:space="0" w:color="auto"/>
              <w:right w:val="single" w:sz="4" w:space="0" w:color="auto"/>
            </w:tcBorders>
            <w:shd w:val="clear" w:color="auto" w:fill="auto"/>
            <w:noWrap/>
            <w:vAlign w:val="center"/>
            <w:hideMark/>
          </w:tcPr>
          <w:p w14:paraId="552BA2D1" w14:textId="77777777" w:rsidR="001525B9" w:rsidRPr="00BC4590" w:rsidRDefault="001525B9" w:rsidP="00A954A1">
            <w:pPr>
              <w:rPr>
                <w:rFonts w:cs="Times New Roman"/>
                <w:szCs w:val="24"/>
                <w:lang w:val="vi-VN" w:eastAsia="vi-VN"/>
              </w:rPr>
            </w:pPr>
            <w:r w:rsidRPr="00BC4590">
              <w:rPr>
                <w:rFonts w:cs="Times New Roman"/>
                <w:szCs w:val="24"/>
                <w:lang w:val="vi-VN" w:eastAsia="vi-VN"/>
              </w:rPr>
              <w:t>3.2.2 - Chương 3 - Phần 8B</w:t>
            </w:r>
          </w:p>
        </w:tc>
        <w:tc>
          <w:tcPr>
            <w:tcW w:w="4509" w:type="dxa"/>
            <w:tcBorders>
              <w:top w:val="nil"/>
              <w:left w:val="nil"/>
              <w:bottom w:val="single" w:sz="4" w:space="0" w:color="auto"/>
              <w:right w:val="single" w:sz="4" w:space="0" w:color="auto"/>
            </w:tcBorders>
            <w:shd w:val="clear" w:color="auto" w:fill="auto"/>
            <w:noWrap/>
            <w:vAlign w:val="center"/>
            <w:hideMark/>
          </w:tcPr>
          <w:p w14:paraId="06121654" w14:textId="77777777" w:rsidR="001525B9" w:rsidRPr="00BC4590" w:rsidRDefault="001525B9" w:rsidP="00A954A1">
            <w:pPr>
              <w:rPr>
                <w:rFonts w:cs="Times New Roman"/>
                <w:szCs w:val="24"/>
                <w:lang w:val="vi-VN" w:eastAsia="vi-VN"/>
              </w:rPr>
            </w:pPr>
            <w:r w:rsidRPr="00BC4590">
              <w:rPr>
                <w:rFonts w:cs="Times New Roman"/>
                <w:szCs w:val="24"/>
                <w:lang w:val="vi-VN" w:eastAsia="vi-VN"/>
              </w:rPr>
              <w:t>Không có</w:t>
            </w:r>
          </w:p>
        </w:tc>
        <w:tc>
          <w:tcPr>
            <w:tcW w:w="4252" w:type="dxa"/>
            <w:tcBorders>
              <w:top w:val="nil"/>
              <w:left w:val="nil"/>
              <w:bottom w:val="single" w:sz="4" w:space="0" w:color="auto"/>
              <w:right w:val="single" w:sz="4" w:space="0" w:color="auto"/>
            </w:tcBorders>
            <w:shd w:val="clear" w:color="auto" w:fill="auto"/>
            <w:vAlign w:val="center"/>
            <w:hideMark/>
          </w:tcPr>
          <w:p w14:paraId="7EEF454A" w14:textId="77777777" w:rsidR="001525B9" w:rsidRPr="00BC4590" w:rsidRDefault="001525B9" w:rsidP="00A954A1">
            <w:pPr>
              <w:rPr>
                <w:rFonts w:cs="Times New Roman"/>
                <w:szCs w:val="24"/>
                <w:lang w:val="vi-VN" w:eastAsia="vi-VN"/>
              </w:rPr>
            </w:pPr>
            <w:r w:rsidRPr="00BC4590">
              <w:rPr>
                <w:rFonts w:cs="Times New Roman"/>
                <w:szCs w:val="24"/>
                <w:lang w:val="vi-VN" w:eastAsia="vi-VN"/>
              </w:rPr>
              <w:t>Quy định về ổn định với tàu cẩu trong quá trình vận hành nâng</w:t>
            </w:r>
          </w:p>
        </w:tc>
        <w:tc>
          <w:tcPr>
            <w:tcW w:w="2835" w:type="dxa"/>
            <w:tcBorders>
              <w:top w:val="nil"/>
              <w:left w:val="nil"/>
              <w:bottom w:val="single" w:sz="4" w:space="0" w:color="auto"/>
              <w:right w:val="single" w:sz="4" w:space="0" w:color="auto"/>
            </w:tcBorders>
            <w:shd w:val="clear" w:color="auto" w:fill="auto"/>
            <w:vAlign w:val="center"/>
            <w:hideMark/>
          </w:tcPr>
          <w:p w14:paraId="3C42319A" w14:textId="77777777" w:rsidR="001525B9" w:rsidRPr="00BC4590" w:rsidRDefault="001525B9" w:rsidP="00A954A1">
            <w:pPr>
              <w:rPr>
                <w:rFonts w:cs="Times New Roman"/>
                <w:szCs w:val="24"/>
                <w:lang w:val="vi-VN" w:eastAsia="vi-VN"/>
              </w:rPr>
            </w:pPr>
            <w:r w:rsidRPr="00BC4590">
              <w:rPr>
                <w:rFonts w:cs="Times New Roman"/>
                <w:szCs w:val="24"/>
                <w:lang w:val="vi-VN" w:eastAsia="vi-VN"/>
              </w:rPr>
              <w:t>Bổ sung quy định về kiểm tra ổn định đối với tàu cẩu trong quá trình vận hành nâng</w:t>
            </w:r>
          </w:p>
        </w:tc>
      </w:tr>
      <w:tr w:rsidR="001525B9" w:rsidRPr="00BC4590" w14:paraId="79AC8AC0" w14:textId="77777777" w:rsidTr="001525B9">
        <w:trPr>
          <w:trHeight w:val="75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08BC8C02" w14:textId="77777777" w:rsidR="001525B9" w:rsidRPr="00BC4590" w:rsidRDefault="001525B9" w:rsidP="00A954A1">
            <w:pPr>
              <w:rPr>
                <w:rFonts w:cs="Times New Roman"/>
                <w:szCs w:val="24"/>
                <w:lang w:val="vi-VN" w:eastAsia="vi-VN"/>
              </w:rPr>
            </w:pPr>
            <w:r w:rsidRPr="00BC4590">
              <w:rPr>
                <w:rFonts w:cs="Times New Roman"/>
                <w:szCs w:val="24"/>
                <w:lang w:val="vi-VN" w:eastAsia="vi-VN"/>
              </w:rPr>
              <w:t>5</w:t>
            </w:r>
          </w:p>
        </w:tc>
        <w:tc>
          <w:tcPr>
            <w:tcW w:w="1123" w:type="dxa"/>
            <w:tcBorders>
              <w:top w:val="nil"/>
              <w:left w:val="nil"/>
              <w:bottom w:val="single" w:sz="4" w:space="0" w:color="auto"/>
              <w:right w:val="single" w:sz="4" w:space="0" w:color="auto"/>
            </w:tcBorders>
            <w:shd w:val="clear" w:color="auto" w:fill="auto"/>
            <w:noWrap/>
            <w:vAlign w:val="center"/>
            <w:hideMark/>
          </w:tcPr>
          <w:p w14:paraId="4453D190" w14:textId="77777777" w:rsidR="001525B9" w:rsidRPr="00BC4590" w:rsidRDefault="001525B9" w:rsidP="00A954A1">
            <w:pPr>
              <w:rPr>
                <w:rFonts w:cs="Times New Roman"/>
                <w:szCs w:val="24"/>
                <w:lang w:val="vi-VN" w:eastAsia="vi-VN"/>
              </w:rPr>
            </w:pPr>
            <w:r w:rsidRPr="00BC4590">
              <w:rPr>
                <w:rFonts w:cs="Times New Roman"/>
                <w:szCs w:val="24"/>
                <w:lang w:val="vi-VN" w:eastAsia="vi-VN"/>
              </w:rPr>
              <w:t xml:space="preserve">3-4.4.2 - Chương </w:t>
            </w:r>
            <w:r w:rsidRPr="00BC4590">
              <w:rPr>
                <w:rFonts w:cs="Times New Roman"/>
                <w:szCs w:val="24"/>
                <w:lang w:val="vi-VN" w:eastAsia="vi-VN"/>
              </w:rPr>
              <w:lastRenderedPageBreak/>
              <w:t>4 - Phần 8B</w:t>
            </w:r>
          </w:p>
        </w:tc>
        <w:tc>
          <w:tcPr>
            <w:tcW w:w="4509" w:type="dxa"/>
            <w:tcBorders>
              <w:top w:val="nil"/>
              <w:left w:val="nil"/>
              <w:bottom w:val="single" w:sz="4" w:space="0" w:color="auto"/>
              <w:right w:val="single" w:sz="4" w:space="0" w:color="auto"/>
            </w:tcBorders>
            <w:shd w:val="clear" w:color="auto" w:fill="auto"/>
            <w:noWrap/>
            <w:vAlign w:val="center"/>
            <w:hideMark/>
          </w:tcPr>
          <w:p w14:paraId="5E9B5AED" w14:textId="77777777" w:rsidR="001525B9" w:rsidRPr="00BC4590" w:rsidRDefault="001525B9" w:rsidP="00A954A1">
            <w:pPr>
              <w:rPr>
                <w:rFonts w:cs="Times New Roman"/>
                <w:szCs w:val="24"/>
                <w:lang w:val="vi-VN" w:eastAsia="vi-VN"/>
              </w:rPr>
            </w:pPr>
            <w:r w:rsidRPr="00BC4590">
              <w:rPr>
                <w:rFonts w:cs="Times New Roman"/>
                <w:szCs w:val="24"/>
                <w:lang w:val="vi-VN" w:eastAsia="vi-VN"/>
              </w:rPr>
              <w:lastRenderedPageBreak/>
              <w:t>Không có</w:t>
            </w:r>
          </w:p>
        </w:tc>
        <w:tc>
          <w:tcPr>
            <w:tcW w:w="4252" w:type="dxa"/>
            <w:tcBorders>
              <w:top w:val="nil"/>
              <w:left w:val="nil"/>
              <w:bottom w:val="single" w:sz="4" w:space="0" w:color="auto"/>
              <w:right w:val="single" w:sz="4" w:space="0" w:color="auto"/>
            </w:tcBorders>
            <w:shd w:val="clear" w:color="auto" w:fill="auto"/>
            <w:vAlign w:val="center"/>
            <w:hideMark/>
          </w:tcPr>
          <w:p w14:paraId="08FC193B" w14:textId="77777777" w:rsidR="001525B9" w:rsidRPr="00BC4590" w:rsidRDefault="001525B9" w:rsidP="00A954A1">
            <w:pPr>
              <w:rPr>
                <w:rFonts w:cs="Times New Roman"/>
                <w:szCs w:val="24"/>
                <w:lang w:val="vi-VN" w:eastAsia="vi-VN"/>
              </w:rPr>
            </w:pPr>
            <w:r w:rsidRPr="00BC4590">
              <w:rPr>
                <w:rFonts w:cs="Times New Roman"/>
                <w:szCs w:val="24"/>
                <w:lang w:val="vi-VN" w:eastAsia="vi-VN"/>
              </w:rPr>
              <w:t>Quy định về hệ thống nhả khẩn cấp với tàu tham gia vào các hoạt động kéo</w:t>
            </w:r>
          </w:p>
        </w:tc>
        <w:tc>
          <w:tcPr>
            <w:tcW w:w="2835" w:type="dxa"/>
            <w:tcBorders>
              <w:top w:val="nil"/>
              <w:left w:val="nil"/>
              <w:bottom w:val="single" w:sz="4" w:space="0" w:color="auto"/>
              <w:right w:val="single" w:sz="4" w:space="0" w:color="auto"/>
            </w:tcBorders>
            <w:shd w:val="clear" w:color="auto" w:fill="auto"/>
            <w:vAlign w:val="center"/>
            <w:hideMark/>
          </w:tcPr>
          <w:p w14:paraId="4A60ABD3" w14:textId="77777777" w:rsidR="001525B9" w:rsidRPr="00BC4590" w:rsidRDefault="001525B9" w:rsidP="00A954A1">
            <w:pPr>
              <w:rPr>
                <w:rFonts w:cs="Times New Roman"/>
                <w:szCs w:val="24"/>
                <w:lang w:val="vi-VN" w:eastAsia="vi-VN"/>
              </w:rPr>
            </w:pPr>
            <w:r w:rsidRPr="00BC4590">
              <w:rPr>
                <w:rFonts w:cs="Times New Roman"/>
                <w:szCs w:val="24"/>
                <w:lang w:val="vi-VN" w:eastAsia="vi-VN"/>
              </w:rPr>
              <w:t xml:space="preserve">Bổ sung quy định về hệ thống nhả khẩn cấp với tàu </w:t>
            </w:r>
            <w:r w:rsidRPr="00BC4590">
              <w:rPr>
                <w:rFonts w:cs="Times New Roman"/>
                <w:szCs w:val="24"/>
                <w:lang w:val="vi-VN" w:eastAsia="vi-VN"/>
              </w:rPr>
              <w:lastRenderedPageBreak/>
              <w:t>tham gia vào các hoạt động kéo</w:t>
            </w:r>
          </w:p>
        </w:tc>
      </w:tr>
      <w:tr w:rsidR="001525B9" w:rsidRPr="00BC4590" w14:paraId="2CBEE992" w14:textId="77777777" w:rsidTr="001525B9">
        <w:trPr>
          <w:trHeight w:val="72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6B53E46E" w14:textId="77777777" w:rsidR="001525B9" w:rsidRPr="00BC4590" w:rsidRDefault="001525B9" w:rsidP="00A954A1">
            <w:pPr>
              <w:rPr>
                <w:rFonts w:cs="Times New Roman"/>
                <w:szCs w:val="24"/>
                <w:lang w:val="vi-VN" w:eastAsia="vi-VN"/>
              </w:rPr>
            </w:pPr>
            <w:r w:rsidRPr="00BC4590">
              <w:rPr>
                <w:rFonts w:cs="Times New Roman"/>
                <w:szCs w:val="24"/>
                <w:lang w:val="vi-VN" w:eastAsia="vi-VN"/>
              </w:rPr>
              <w:lastRenderedPageBreak/>
              <w:t>6</w:t>
            </w:r>
          </w:p>
        </w:tc>
        <w:tc>
          <w:tcPr>
            <w:tcW w:w="1123" w:type="dxa"/>
            <w:tcBorders>
              <w:top w:val="nil"/>
              <w:left w:val="nil"/>
              <w:bottom w:val="single" w:sz="4" w:space="0" w:color="auto"/>
              <w:right w:val="single" w:sz="4" w:space="0" w:color="auto"/>
            </w:tcBorders>
            <w:shd w:val="clear" w:color="auto" w:fill="auto"/>
            <w:noWrap/>
            <w:vAlign w:val="center"/>
            <w:hideMark/>
          </w:tcPr>
          <w:p w14:paraId="0C6F3365" w14:textId="77777777" w:rsidR="001525B9" w:rsidRPr="00BC4590" w:rsidRDefault="001525B9" w:rsidP="00A954A1">
            <w:pPr>
              <w:rPr>
                <w:rFonts w:cs="Times New Roman"/>
                <w:szCs w:val="24"/>
                <w:lang w:val="vi-VN" w:eastAsia="vi-VN"/>
              </w:rPr>
            </w:pPr>
            <w:r w:rsidRPr="00BC4590">
              <w:rPr>
                <w:rFonts w:cs="Times New Roman"/>
                <w:szCs w:val="24"/>
                <w:lang w:val="vi-VN" w:eastAsia="vi-VN"/>
              </w:rPr>
              <w:t>7.4.5 - Chương 7 - Phần 8B</w:t>
            </w:r>
          </w:p>
        </w:tc>
        <w:tc>
          <w:tcPr>
            <w:tcW w:w="4509" w:type="dxa"/>
            <w:tcBorders>
              <w:top w:val="nil"/>
              <w:left w:val="nil"/>
              <w:bottom w:val="single" w:sz="4" w:space="0" w:color="auto"/>
              <w:right w:val="single" w:sz="4" w:space="0" w:color="auto"/>
            </w:tcBorders>
            <w:shd w:val="clear" w:color="auto" w:fill="auto"/>
            <w:noWrap/>
            <w:vAlign w:val="center"/>
            <w:hideMark/>
          </w:tcPr>
          <w:p w14:paraId="21135EAB" w14:textId="77777777" w:rsidR="001525B9" w:rsidRPr="00BC4590" w:rsidRDefault="001525B9" w:rsidP="00A954A1">
            <w:pPr>
              <w:rPr>
                <w:rFonts w:cs="Times New Roman"/>
                <w:szCs w:val="24"/>
                <w:lang w:val="vi-VN" w:eastAsia="vi-VN"/>
              </w:rPr>
            </w:pPr>
            <w:r w:rsidRPr="00BC4590">
              <w:rPr>
                <w:rFonts w:cs="Times New Roman"/>
                <w:szCs w:val="24"/>
                <w:lang w:val="vi-VN" w:eastAsia="vi-VN"/>
              </w:rPr>
              <w:t>Không có</w:t>
            </w:r>
          </w:p>
        </w:tc>
        <w:tc>
          <w:tcPr>
            <w:tcW w:w="4252" w:type="dxa"/>
            <w:tcBorders>
              <w:top w:val="nil"/>
              <w:left w:val="nil"/>
              <w:bottom w:val="single" w:sz="4" w:space="0" w:color="auto"/>
              <w:right w:val="single" w:sz="4" w:space="0" w:color="auto"/>
            </w:tcBorders>
            <w:shd w:val="clear" w:color="auto" w:fill="auto"/>
            <w:vAlign w:val="center"/>
            <w:hideMark/>
          </w:tcPr>
          <w:p w14:paraId="7F2389B4" w14:textId="77777777" w:rsidR="001525B9" w:rsidRPr="00BC4590" w:rsidRDefault="001525B9" w:rsidP="00A954A1">
            <w:pPr>
              <w:rPr>
                <w:rFonts w:cs="Times New Roman"/>
                <w:szCs w:val="24"/>
                <w:lang w:val="vi-VN" w:eastAsia="vi-VN"/>
              </w:rPr>
            </w:pPr>
            <w:r w:rsidRPr="00BC4590">
              <w:rPr>
                <w:rFonts w:cs="Times New Roman"/>
                <w:szCs w:val="24"/>
                <w:lang w:val="vi-VN" w:eastAsia="vi-VN"/>
              </w:rPr>
              <w:t>Quy định về phương tiện khẩn cấp ngắt các ống mềm dẫn hàng</w:t>
            </w:r>
          </w:p>
        </w:tc>
        <w:tc>
          <w:tcPr>
            <w:tcW w:w="2835" w:type="dxa"/>
            <w:tcBorders>
              <w:top w:val="nil"/>
              <w:left w:val="nil"/>
              <w:bottom w:val="single" w:sz="4" w:space="0" w:color="auto"/>
              <w:right w:val="single" w:sz="4" w:space="0" w:color="auto"/>
            </w:tcBorders>
            <w:shd w:val="clear" w:color="auto" w:fill="auto"/>
            <w:vAlign w:val="center"/>
            <w:hideMark/>
          </w:tcPr>
          <w:p w14:paraId="1166B874" w14:textId="77777777" w:rsidR="001525B9" w:rsidRPr="00BC4590" w:rsidRDefault="001525B9" w:rsidP="00A954A1">
            <w:pPr>
              <w:rPr>
                <w:rFonts w:cs="Times New Roman"/>
                <w:szCs w:val="24"/>
                <w:lang w:val="vi-VN" w:eastAsia="vi-VN"/>
              </w:rPr>
            </w:pPr>
            <w:r w:rsidRPr="00BC4590">
              <w:rPr>
                <w:rFonts w:cs="Times New Roman"/>
                <w:szCs w:val="24"/>
                <w:lang w:val="vi-VN" w:eastAsia="vi-VN"/>
              </w:rPr>
              <w:t>Bổ sung quy định về phương tiện khẩn cấp ngắt các ống mềm dẫn hàng đối với tàu dịch vụ ngoài khơi</w:t>
            </w:r>
          </w:p>
        </w:tc>
      </w:tr>
      <w:tr w:rsidR="001525B9" w:rsidRPr="00BC4590" w14:paraId="1040F435" w14:textId="77777777" w:rsidTr="001525B9">
        <w:trPr>
          <w:trHeight w:val="72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33135F0E" w14:textId="77777777" w:rsidR="001525B9" w:rsidRPr="00BC4590" w:rsidRDefault="001525B9" w:rsidP="00A954A1">
            <w:pPr>
              <w:rPr>
                <w:rFonts w:cs="Times New Roman"/>
                <w:szCs w:val="24"/>
                <w:lang w:val="vi-VN" w:eastAsia="vi-VN"/>
              </w:rPr>
            </w:pPr>
            <w:r w:rsidRPr="00BC4590">
              <w:rPr>
                <w:rFonts w:cs="Times New Roman"/>
                <w:szCs w:val="24"/>
                <w:lang w:val="vi-VN" w:eastAsia="vi-VN"/>
              </w:rPr>
              <w:t>7</w:t>
            </w:r>
          </w:p>
        </w:tc>
        <w:tc>
          <w:tcPr>
            <w:tcW w:w="1123" w:type="dxa"/>
            <w:tcBorders>
              <w:top w:val="nil"/>
              <w:left w:val="nil"/>
              <w:bottom w:val="single" w:sz="4" w:space="0" w:color="auto"/>
              <w:right w:val="single" w:sz="4" w:space="0" w:color="auto"/>
            </w:tcBorders>
            <w:shd w:val="clear" w:color="auto" w:fill="auto"/>
            <w:noWrap/>
            <w:vAlign w:val="center"/>
            <w:hideMark/>
          </w:tcPr>
          <w:p w14:paraId="09326DD6" w14:textId="77777777" w:rsidR="001525B9" w:rsidRPr="00BC4590" w:rsidRDefault="001525B9" w:rsidP="00A954A1">
            <w:pPr>
              <w:rPr>
                <w:rFonts w:cs="Times New Roman"/>
                <w:szCs w:val="24"/>
                <w:lang w:val="vi-VN" w:eastAsia="vi-VN"/>
              </w:rPr>
            </w:pPr>
            <w:r w:rsidRPr="00BC4590">
              <w:rPr>
                <w:rFonts w:cs="Times New Roman"/>
                <w:szCs w:val="24"/>
                <w:lang w:val="vi-VN" w:eastAsia="vi-VN"/>
              </w:rPr>
              <w:t>7.8 - Chương 7 - Phần 8B</w:t>
            </w:r>
          </w:p>
        </w:tc>
        <w:tc>
          <w:tcPr>
            <w:tcW w:w="4509" w:type="dxa"/>
            <w:tcBorders>
              <w:top w:val="nil"/>
              <w:left w:val="nil"/>
              <w:bottom w:val="single" w:sz="4" w:space="0" w:color="auto"/>
              <w:right w:val="single" w:sz="4" w:space="0" w:color="auto"/>
            </w:tcBorders>
            <w:shd w:val="clear" w:color="auto" w:fill="auto"/>
            <w:noWrap/>
            <w:vAlign w:val="center"/>
            <w:hideMark/>
          </w:tcPr>
          <w:p w14:paraId="6EAC64BC" w14:textId="77777777" w:rsidR="001525B9" w:rsidRPr="00BC4590" w:rsidRDefault="001525B9" w:rsidP="00A954A1">
            <w:pPr>
              <w:rPr>
                <w:rFonts w:cs="Times New Roman"/>
                <w:szCs w:val="24"/>
                <w:lang w:val="vi-VN" w:eastAsia="vi-VN"/>
              </w:rPr>
            </w:pPr>
            <w:r w:rsidRPr="00BC4590">
              <w:rPr>
                <w:rFonts w:cs="Times New Roman"/>
                <w:szCs w:val="24"/>
                <w:lang w:val="vi-VN" w:eastAsia="vi-VN"/>
              </w:rPr>
              <w:t>Không có</w:t>
            </w:r>
          </w:p>
        </w:tc>
        <w:tc>
          <w:tcPr>
            <w:tcW w:w="4252" w:type="dxa"/>
            <w:tcBorders>
              <w:top w:val="nil"/>
              <w:left w:val="nil"/>
              <w:bottom w:val="single" w:sz="4" w:space="0" w:color="auto"/>
              <w:right w:val="single" w:sz="4" w:space="0" w:color="auto"/>
            </w:tcBorders>
            <w:shd w:val="clear" w:color="auto" w:fill="auto"/>
            <w:vAlign w:val="center"/>
            <w:hideMark/>
          </w:tcPr>
          <w:p w14:paraId="66A170C3" w14:textId="77777777" w:rsidR="001525B9" w:rsidRPr="00BC4590" w:rsidRDefault="001525B9" w:rsidP="00A954A1">
            <w:pPr>
              <w:rPr>
                <w:rFonts w:cs="Times New Roman"/>
                <w:szCs w:val="24"/>
                <w:lang w:val="vi-VN" w:eastAsia="vi-VN"/>
              </w:rPr>
            </w:pPr>
            <w:r w:rsidRPr="00BC4590">
              <w:rPr>
                <w:rFonts w:cs="Times New Roman"/>
                <w:szCs w:val="24"/>
                <w:lang w:val="vi-VN" w:eastAsia="vi-VN"/>
              </w:rPr>
              <w:t>Yêu cầu bổ sung đối với tàu dịch vụ ngoài khơi chở chất lỏng nguy hiểm và độc hại</w:t>
            </w:r>
          </w:p>
        </w:tc>
        <w:tc>
          <w:tcPr>
            <w:tcW w:w="2835" w:type="dxa"/>
            <w:tcBorders>
              <w:top w:val="nil"/>
              <w:left w:val="nil"/>
              <w:bottom w:val="single" w:sz="4" w:space="0" w:color="auto"/>
              <w:right w:val="single" w:sz="4" w:space="0" w:color="auto"/>
            </w:tcBorders>
            <w:shd w:val="clear" w:color="auto" w:fill="auto"/>
            <w:vAlign w:val="center"/>
            <w:hideMark/>
          </w:tcPr>
          <w:p w14:paraId="5A6FDB67" w14:textId="77777777" w:rsidR="001525B9" w:rsidRPr="00BC4590" w:rsidRDefault="001525B9" w:rsidP="00A954A1">
            <w:pPr>
              <w:rPr>
                <w:rFonts w:cs="Times New Roman"/>
                <w:szCs w:val="24"/>
                <w:lang w:val="vi-VN" w:eastAsia="vi-VN"/>
              </w:rPr>
            </w:pPr>
            <w:r w:rsidRPr="00BC4590">
              <w:rPr>
                <w:rFonts w:cs="Times New Roman"/>
                <w:szCs w:val="24"/>
                <w:lang w:val="vi-VN" w:eastAsia="vi-VN"/>
              </w:rPr>
              <w:t>Bổ sung yêu cầu bổ sung đối với tàu dịch vụ ngoài khơi chở chất lỏng nguy hiểm và độc hại</w:t>
            </w:r>
          </w:p>
        </w:tc>
      </w:tr>
      <w:tr w:rsidR="001525B9" w:rsidRPr="00BC4590" w14:paraId="3963C061" w14:textId="77777777" w:rsidTr="001525B9">
        <w:trPr>
          <w:trHeight w:val="72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26E55D69" w14:textId="77777777" w:rsidR="001525B9" w:rsidRPr="00BC4590" w:rsidRDefault="001525B9" w:rsidP="00A954A1">
            <w:pPr>
              <w:rPr>
                <w:rFonts w:cs="Times New Roman"/>
                <w:szCs w:val="24"/>
                <w:lang w:val="vi-VN" w:eastAsia="vi-VN"/>
              </w:rPr>
            </w:pPr>
            <w:r w:rsidRPr="00BC4590">
              <w:rPr>
                <w:rFonts w:cs="Times New Roman"/>
                <w:szCs w:val="24"/>
                <w:lang w:val="vi-VN" w:eastAsia="vi-VN"/>
              </w:rPr>
              <w:t>8</w:t>
            </w:r>
          </w:p>
        </w:tc>
        <w:tc>
          <w:tcPr>
            <w:tcW w:w="1123" w:type="dxa"/>
            <w:tcBorders>
              <w:top w:val="nil"/>
              <w:left w:val="nil"/>
              <w:bottom w:val="single" w:sz="4" w:space="0" w:color="auto"/>
              <w:right w:val="single" w:sz="4" w:space="0" w:color="auto"/>
            </w:tcBorders>
            <w:shd w:val="clear" w:color="auto" w:fill="auto"/>
            <w:noWrap/>
            <w:vAlign w:val="center"/>
            <w:hideMark/>
          </w:tcPr>
          <w:p w14:paraId="483D5BE9" w14:textId="77777777" w:rsidR="001525B9" w:rsidRPr="00BC4590" w:rsidRDefault="001525B9" w:rsidP="00A954A1">
            <w:pPr>
              <w:rPr>
                <w:rFonts w:cs="Times New Roman"/>
                <w:szCs w:val="24"/>
                <w:lang w:val="vi-VN" w:eastAsia="vi-VN"/>
              </w:rPr>
            </w:pPr>
            <w:r w:rsidRPr="00BC4590">
              <w:rPr>
                <w:rFonts w:cs="Times New Roman"/>
                <w:szCs w:val="24"/>
                <w:lang w:val="vi-VN" w:eastAsia="vi-VN"/>
              </w:rPr>
              <w:t>8.5.3 - 8.5.4 - Chương 8 - Phần 8B</w:t>
            </w:r>
          </w:p>
        </w:tc>
        <w:tc>
          <w:tcPr>
            <w:tcW w:w="4509" w:type="dxa"/>
            <w:tcBorders>
              <w:top w:val="nil"/>
              <w:left w:val="nil"/>
              <w:bottom w:val="single" w:sz="4" w:space="0" w:color="auto"/>
              <w:right w:val="single" w:sz="4" w:space="0" w:color="auto"/>
            </w:tcBorders>
            <w:shd w:val="clear" w:color="auto" w:fill="auto"/>
            <w:noWrap/>
            <w:vAlign w:val="center"/>
            <w:hideMark/>
          </w:tcPr>
          <w:p w14:paraId="74FBE085" w14:textId="77777777" w:rsidR="001525B9" w:rsidRPr="00BC4590" w:rsidRDefault="001525B9" w:rsidP="00A954A1">
            <w:pPr>
              <w:rPr>
                <w:rFonts w:cs="Times New Roman"/>
                <w:szCs w:val="24"/>
                <w:lang w:val="vi-VN" w:eastAsia="vi-VN"/>
              </w:rPr>
            </w:pPr>
            <w:r w:rsidRPr="00BC4590">
              <w:rPr>
                <w:rFonts w:cs="Times New Roman"/>
                <w:szCs w:val="24"/>
                <w:lang w:val="vi-VN" w:eastAsia="vi-VN"/>
              </w:rPr>
              <w:t>Không có</w:t>
            </w:r>
          </w:p>
        </w:tc>
        <w:tc>
          <w:tcPr>
            <w:tcW w:w="4252" w:type="dxa"/>
            <w:tcBorders>
              <w:top w:val="nil"/>
              <w:left w:val="nil"/>
              <w:bottom w:val="single" w:sz="4" w:space="0" w:color="auto"/>
              <w:right w:val="single" w:sz="4" w:space="0" w:color="auto"/>
            </w:tcBorders>
            <w:shd w:val="clear" w:color="auto" w:fill="auto"/>
            <w:vAlign w:val="center"/>
            <w:hideMark/>
          </w:tcPr>
          <w:p w14:paraId="7DE13736" w14:textId="77777777" w:rsidR="001525B9" w:rsidRPr="00BC4590" w:rsidRDefault="001525B9" w:rsidP="00A954A1">
            <w:pPr>
              <w:rPr>
                <w:rFonts w:cs="Times New Roman"/>
                <w:szCs w:val="24"/>
                <w:lang w:val="vi-VN" w:eastAsia="vi-VN"/>
              </w:rPr>
            </w:pPr>
            <w:r w:rsidRPr="00BC4590">
              <w:rPr>
                <w:rFonts w:cs="Times New Roman"/>
                <w:szCs w:val="24"/>
                <w:lang w:val="vi-VN" w:eastAsia="vi-VN"/>
              </w:rPr>
              <w:t>Quy định về phanh tời và nguồn cấp điện cho phanh tời trên tàu thả neo</w:t>
            </w:r>
          </w:p>
        </w:tc>
        <w:tc>
          <w:tcPr>
            <w:tcW w:w="2835" w:type="dxa"/>
            <w:tcBorders>
              <w:top w:val="nil"/>
              <w:left w:val="nil"/>
              <w:bottom w:val="single" w:sz="4" w:space="0" w:color="auto"/>
              <w:right w:val="single" w:sz="4" w:space="0" w:color="auto"/>
            </w:tcBorders>
            <w:shd w:val="clear" w:color="auto" w:fill="auto"/>
            <w:vAlign w:val="center"/>
            <w:hideMark/>
          </w:tcPr>
          <w:p w14:paraId="44101E35" w14:textId="77777777" w:rsidR="001525B9" w:rsidRPr="00BC4590" w:rsidRDefault="001525B9" w:rsidP="00A954A1">
            <w:pPr>
              <w:rPr>
                <w:rFonts w:cs="Times New Roman"/>
                <w:szCs w:val="24"/>
                <w:lang w:val="vi-VN" w:eastAsia="vi-VN"/>
              </w:rPr>
            </w:pPr>
            <w:r w:rsidRPr="00BC4590">
              <w:rPr>
                <w:rFonts w:cs="Times New Roman"/>
                <w:szCs w:val="24"/>
                <w:lang w:val="vi-VN" w:eastAsia="vi-VN"/>
              </w:rPr>
              <w:t>Bổ sung quy định về phanh tời và nguồn cấp điện cho phanh tời trên tàu thả neo</w:t>
            </w:r>
          </w:p>
        </w:tc>
      </w:tr>
      <w:tr w:rsidR="001525B9" w:rsidRPr="00BC4590" w14:paraId="7C73F318" w14:textId="77777777" w:rsidTr="001525B9">
        <w:trPr>
          <w:trHeight w:val="72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42D81D02" w14:textId="77777777" w:rsidR="001525B9" w:rsidRPr="00BC4590" w:rsidRDefault="001525B9" w:rsidP="00A954A1">
            <w:pPr>
              <w:rPr>
                <w:rFonts w:cs="Times New Roman"/>
                <w:szCs w:val="24"/>
                <w:lang w:val="vi-VN" w:eastAsia="vi-VN"/>
              </w:rPr>
            </w:pPr>
            <w:r w:rsidRPr="00BC4590">
              <w:rPr>
                <w:rFonts w:cs="Times New Roman"/>
                <w:szCs w:val="24"/>
                <w:lang w:val="vi-VN" w:eastAsia="vi-VN"/>
              </w:rPr>
              <w:t>9</w:t>
            </w:r>
          </w:p>
        </w:tc>
        <w:tc>
          <w:tcPr>
            <w:tcW w:w="1123" w:type="dxa"/>
            <w:tcBorders>
              <w:top w:val="nil"/>
              <w:left w:val="nil"/>
              <w:bottom w:val="single" w:sz="4" w:space="0" w:color="auto"/>
              <w:right w:val="single" w:sz="4" w:space="0" w:color="auto"/>
            </w:tcBorders>
            <w:shd w:val="clear" w:color="auto" w:fill="auto"/>
            <w:noWrap/>
            <w:vAlign w:val="center"/>
            <w:hideMark/>
          </w:tcPr>
          <w:p w14:paraId="77DDB269" w14:textId="77777777" w:rsidR="001525B9" w:rsidRPr="00BC4590" w:rsidRDefault="001525B9" w:rsidP="00A954A1">
            <w:pPr>
              <w:rPr>
                <w:rFonts w:cs="Times New Roman"/>
                <w:szCs w:val="24"/>
                <w:lang w:val="vi-VN" w:eastAsia="vi-VN"/>
              </w:rPr>
            </w:pPr>
            <w:r w:rsidRPr="00BC4590">
              <w:rPr>
                <w:rFonts w:cs="Times New Roman"/>
                <w:szCs w:val="24"/>
                <w:lang w:val="vi-VN" w:eastAsia="vi-VN"/>
              </w:rPr>
              <w:t>11.2.2 - Chương 11 - Phần 8B</w:t>
            </w:r>
          </w:p>
        </w:tc>
        <w:tc>
          <w:tcPr>
            <w:tcW w:w="4509" w:type="dxa"/>
            <w:tcBorders>
              <w:top w:val="nil"/>
              <w:left w:val="nil"/>
              <w:bottom w:val="single" w:sz="4" w:space="0" w:color="auto"/>
              <w:right w:val="single" w:sz="4" w:space="0" w:color="auto"/>
            </w:tcBorders>
            <w:shd w:val="clear" w:color="auto" w:fill="auto"/>
            <w:noWrap/>
            <w:vAlign w:val="center"/>
            <w:hideMark/>
          </w:tcPr>
          <w:p w14:paraId="0F125A70" w14:textId="77777777" w:rsidR="001525B9" w:rsidRPr="00BC4590" w:rsidRDefault="001525B9" w:rsidP="00A954A1">
            <w:pPr>
              <w:rPr>
                <w:rFonts w:cs="Times New Roman"/>
                <w:szCs w:val="24"/>
                <w:lang w:val="vi-VN" w:eastAsia="vi-VN"/>
              </w:rPr>
            </w:pPr>
            <w:r w:rsidRPr="00BC4590">
              <w:rPr>
                <w:rFonts w:cs="Times New Roman"/>
                <w:szCs w:val="24"/>
                <w:lang w:val="vi-VN" w:eastAsia="vi-VN"/>
              </w:rPr>
              <w:t>Momen lật</w:t>
            </w:r>
          </w:p>
        </w:tc>
        <w:tc>
          <w:tcPr>
            <w:tcW w:w="4252" w:type="dxa"/>
            <w:tcBorders>
              <w:top w:val="nil"/>
              <w:left w:val="nil"/>
              <w:bottom w:val="single" w:sz="4" w:space="0" w:color="auto"/>
              <w:right w:val="single" w:sz="4" w:space="0" w:color="auto"/>
            </w:tcBorders>
            <w:shd w:val="clear" w:color="auto" w:fill="auto"/>
            <w:vAlign w:val="center"/>
            <w:hideMark/>
          </w:tcPr>
          <w:p w14:paraId="4E242A91" w14:textId="77777777" w:rsidR="001525B9" w:rsidRPr="00BC4590" w:rsidRDefault="001525B9" w:rsidP="00A954A1">
            <w:pPr>
              <w:rPr>
                <w:rFonts w:cs="Times New Roman"/>
                <w:szCs w:val="24"/>
                <w:lang w:val="vi-VN" w:eastAsia="vi-VN"/>
              </w:rPr>
            </w:pPr>
            <w:r w:rsidRPr="00BC4590">
              <w:rPr>
                <w:rFonts w:cs="Times New Roman"/>
                <w:szCs w:val="24"/>
                <w:lang w:val="vi-VN" w:eastAsia="vi-VN"/>
              </w:rPr>
              <w:t>Yêu cầu ổn định trong quá trình vận hành nâng đối với tàu lắp đặt tua bin gió</w:t>
            </w:r>
          </w:p>
        </w:tc>
        <w:tc>
          <w:tcPr>
            <w:tcW w:w="2835" w:type="dxa"/>
            <w:tcBorders>
              <w:top w:val="nil"/>
              <w:left w:val="nil"/>
              <w:bottom w:val="single" w:sz="4" w:space="0" w:color="auto"/>
              <w:right w:val="single" w:sz="4" w:space="0" w:color="auto"/>
            </w:tcBorders>
            <w:shd w:val="clear" w:color="auto" w:fill="auto"/>
            <w:vAlign w:val="center"/>
            <w:hideMark/>
          </w:tcPr>
          <w:p w14:paraId="5C81D923" w14:textId="77777777" w:rsidR="001525B9" w:rsidRPr="00BC4590" w:rsidRDefault="001525B9" w:rsidP="00A954A1">
            <w:pPr>
              <w:rPr>
                <w:rFonts w:cs="Times New Roman"/>
                <w:szCs w:val="24"/>
                <w:lang w:val="vi-VN" w:eastAsia="vi-VN"/>
              </w:rPr>
            </w:pPr>
            <w:r w:rsidRPr="00BC4590">
              <w:rPr>
                <w:rFonts w:cs="Times New Roman"/>
                <w:szCs w:val="24"/>
                <w:lang w:val="vi-VN" w:eastAsia="vi-VN"/>
              </w:rPr>
              <w:t>Thay đổi tiêu chuẩn yêu cầu kiểm tra ổn định đối với tàu lắp đặt tua bin gió</w:t>
            </w:r>
          </w:p>
        </w:tc>
      </w:tr>
      <w:tr w:rsidR="001525B9" w:rsidRPr="00BC4590" w14:paraId="2AEE268B" w14:textId="77777777" w:rsidTr="001525B9">
        <w:trPr>
          <w:trHeight w:val="72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0741E8B1" w14:textId="77777777" w:rsidR="001525B9" w:rsidRPr="00BC4590" w:rsidRDefault="001525B9" w:rsidP="00A954A1">
            <w:pPr>
              <w:rPr>
                <w:rFonts w:cs="Times New Roman"/>
                <w:szCs w:val="24"/>
                <w:lang w:val="vi-VN" w:eastAsia="vi-VN"/>
              </w:rPr>
            </w:pPr>
            <w:r w:rsidRPr="00BC4590">
              <w:rPr>
                <w:rFonts w:cs="Times New Roman"/>
                <w:szCs w:val="24"/>
                <w:lang w:val="vi-VN" w:eastAsia="vi-VN"/>
              </w:rPr>
              <w:lastRenderedPageBreak/>
              <w:t>10</w:t>
            </w:r>
          </w:p>
        </w:tc>
        <w:tc>
          <w:tcPr>
            <w:tcW w:w="1123" w:type="dxa"/>
            <w:tcBorders>
              <w:top w:val="nil"/>
              <w:left w:val="nil"/>
              <w:bottom w:val="single" w:sz="4" w:space="0" w:color="auto"/>
              <w:right w:val="single" w:sz="4" w:space="0" w:color="auto"/>
            </w:tcBorders>
            <w:shd w:val="clear" w:color="auto" w:fill="auto"/>
            <w:noWrap/>
            <w:vAlign w:val="center"/>
            <w:hideMark/>
          </w:tcPr>
          <w:p w14:paraId="06888347" w14:textId="77777777" w:rsidR="001525B9" w:rsidRPr="00BC4590" w:rsidRDefault="001525B9" w:rsidP="00A954A1">
            <w:pPr>
              <w:rPr>
                <w:rFonts w:cs="Times New Roman"/>
                <w:szCs w:val="24"/>
                <w:lang w:val="vi-VN" w:eastAsia="vi-VN"/>
              </w:rPr>
            </w:pPr>
            <w:r w:rsidRPr="00BC4590">
              <w:rPr>
                <w:rFonts w:cs="Times New Roman"/>
                <w:szCs w:val="24"/>
                <w:lang w:val="vi-VN" w:eastAsia="vi-VN"/>
              </w:rPr>
              <w:t>11.3 - Chương 11 - Phần 8B</w:t>
            </w:r>
          </w:p>
        </w:tc>
        <w:tc>
          <w:tcPr>
            <w:tcW w:w="4509" w:type="dxa"/>
            <w:tcBorders>
              <w:top w:val="nil"/>
              <w:left w:val="nil"/>
              <w:bottom w:val="single" w:sz="4" w:space="0" w:color="auto"/>
              <w:right w:val="single" w:sz="4" w:space="0" w:color="auto"/>
            </w:tcBorders>
            <w:shd w:val="clear" w:color="auto" w:fill="auto"/>
            <w:noWrap/>
            <w:vAlign w:val="center"/>
            <w:hideMark/>
          </w:tcPr>
          <w:p w14:paraId="3E20FE61" w14:textId="77777777" w:rsidR="001525B9" w:rsidRPr="00BC4590" w:rsidRDefault="001525B9" w:rsidP="00A954A1">
            <w:pPr>
              <w:rPr>
                <w:rFonts w:cs="Times New Roman"/>
                <w:szCs w:val="24"/>
                <w:lang w:val="vi-VN" w:eastAsia="vi-VN"/>
              </w:rPr>
            </w:pPr>
            <w:r w:rsidRPr="00BC4590">
              <w:rPr>
                <w:rFonts w:cs="Times New Roman"/>
                <w:szCs w:val="24"/>
                <w:lang w:val="vi-VN" w:eastAsia="vi-VN"/>
              </w:rPr>
              <w:t>Không có</w:t>
            </w:r>
          </w:p>
        </w:tc>
        <w:tc>
          <w:tcPr>
            <w:tcW w:w="4252" w:type="dxa"/>
            <w:tcBorders>
              <w:top w:val="nil"/>
              <w:left w:val="nil"/>
              <w:bottom w:val="single" w:sz="4" w:space="0" w:color="auto"/>
              <w:right w:val="single" w:sz="4" w:space="0" w:color="auto"/>
            </w:tcBorders>
            <w:shd w:val="clear" w:color="auto" w:fill="auto"/>
            <w:noWrap/>
            <w:vAlign w:val="center"/>
            <w:hideMark/>
          </w:tcPr>
          <w:p w14:paraId="12CBA2F0" w14:textId="77777777" w:rsidR="001525B9" w:rsidRPr="00BC4590" w:rsidRDefault="001525B9" w:rsidP="00A954A1">
            <w:pPr>
              <w:rPr>
                <w:rFonts w:cs="Times New Roman"/>
                <w:szCs w:val="24"/>
                <w:lang w:val="vi-VN" w:eastAsia="vi-VN"/>
              </w:rPr>
            </w:pPr>
            <w:r w:rsidRPr="00BC4590">
              <w:rPr>
                <w:rFonts w:cs="Times New Roman"/>
                <w:szCs w:val="24"/>
                <w:lang w:val="vi-VN" w:eastAsia="vi-VN"/>
              </w:rPr>
              <w:t>Vách kín nước và thiết bị đóng</w:t>
            </w:r>
          </w:p>
        </w:tc>
        <w:tc>
          <w:tcPr>
            <w:tcW w:w="2835" w:type="dxa"/>
            <w:tcBorders>
              <w:top w:val="nil"/>
              <w:left w:val="nil"/>
              <w:bottom w:val="single" w:sz="4" w:space="0" w:color="auto"/>
              <w:right w:val="single" w:sz="4" w:space="0" w:color="auto"/>
            </w:tcBorders>
            <w:shd w:val="clear" w:color="auto" w:fill="auto"/>
            <w:vAlign w:val="center"/>
            <w:hideMark/>
          </w:tcPr>
          <w:p w14:paraId="2936808B" w14:textId="77777777" w:rsidR="001525B9" w:rsidRPr="00BC4590" w:rsidRDefault="001525B9" w:rsidP="00A954A1">
            <w:pPr>
              <w:rPr>
                <w:rFonts w:cs="Times New Roman"/>
                <w:szCs w:val="24"/>
                <w:lang w:val="vi-VN" w:eastAsia="vi-VN"/>
              </w:rPr>
            </w:pPr>
            <w:r w:rsidRPr="00BC4590">
              <w:rPr>
                <w:rFonts w:cs="Times New Roman"/>
                <w:szCs w:val="24"/>
                <w:lang w:val="vi-VN" w:eastAsia="vi-VN"/>
              </w:rPr>
              <w:t>Bổ sung yêu cầu đối với vách kín nước và thiết bị đóng kín</w:t>
            </w:r>
          </w:p>
        </w:tc>
      </w:tr>
      <w:tr w:rsidR="001525B9" w:rsidRPr="00BC4590" w14:paraId="7CFB5E94" w14:textId="77777777" w:rsidTr="001525B9">
        <w:trPr>
          <w:trHeight w:val="72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0D49785E" w14:textId="77777777" w:rsidR="001525B9" w:rsidRPr="00BC4590" w:rsidRDefault="001525B9" w:rsidP="00A954A1">
            <w:pPr>
              <w:rPr>
                <w:rFonts w:cs="Times New Roman"/>
                <w:szCs w:val="24"/>
                <w:lang w:val="vi-VN" w:eastAsia="vi-VN"/>
              </w:rPr>
            </w:pPr>
            <w:r w:rsidRPr="00BC4590">
              <w:rPr>
                <w:rFonts w:cs="Times New Roman"/>
                <w:szCs w:val="24"/>
                <w:lang w:val="vi-VN" w:eastAsia="vi-VN"/>
              </w:rPr>
              <w:t>11</w:t>
            </w:r>
          </w:p>
        </w:tc>
        <w:tc>
          <w:tcPr>
            <w:tcW w:w="1123" w:type="dxa"/>
            <w:tcBorders>
              <w:top w:val="nil"/>
              <w:left w:val="nil"/>
              <w:bottom w:val="single" w:sz="4" w:space="0" w:color="auto"/>
              <w:right w:val="single" w:sz="4" w:space="0" w:color="auto"/>
            </w:tcBorders>
            <w:shd w:val="clear" w:color="auto" w:fill="auto"/>
            <w:noWrap/>
            <w:vAlign w:val="center"/>
            <w:hideMark/>
          </w:tcPr>
          <w:p w14:paraId="569B67C4" w14:textId="77777777" w:rsidR="001525B9" w:rsidRPr="00BC4590" w:rsidRDefault="001525B9" w:rsidP="00A954A1">
            <w:pPr>
              <w:rPr>
                <w:rFonts w:cs="Times New Roman"/>
                <w:szCs w:val="24"/>
                <w:lang w:val="vi-VN" w:eastAsia="vi-VN"/>
              </w:rPr>
            </w:pPr>
            <w:r w:rsidRPr="00BC4590">
              <w:rPr>
                <w:rFonts w:cs="Times New Roman"/>
                <w:szCs w:val="24"/>
                <w:lang w:val="vi-VN" w:eastAsia="vi-VN"/>
              </w:rPr>
              <w:t>11.5.2 - Chương 11 - Phần 8B</w:t>
            </w:r>
          </w:p>
        </w:tc>
        <w:tc>
          <w:tcPr>
            <w:tcW w:w="4509" w:type="dxa"/>
            <w:tcBorders>
              <w:top w:val="nil"/>
              <w:left w:val="nil"/>
              <w:bottom w:val="single" w:sz="4" w:space="0" w:color="auto"/>
              <w:right w:val="single" w:sz="4" w:space="0" w:color="auto"/>
            </w:tcBorders>
            <w:shd w:val="clear" w:color="auto" w:fill="auto"/>
            <w:vAlign w:val="center"/>
            <w:hideMark/>
          </w:tcPr>
          <w:p w14:paraId="22E8BE32" w14:textId="77777777" w:rsidR="001525B9" w:rsidRPr="00BC4590" w:rsidRDefault="001525B9" w:rsidP="00A954A1">
            <w:pPr>
              <w:rPr>
                <w:rFonts w:cs="Times New Roman"/>
                <w:szCs w:val="24"/>
                <w:lang w:val="vi-VN" w:eastAsia="vi-VN"/>
              </w:rPr>
            </w:pPr>
            <w:r w:rsidRPr="00BC4590">
              <w:rPr>
                <w:rFonts w:cs="Times New Roman"/>
                <w:szCs w:val="24"/>
                <w:lang w:val="vi-VN" w:eastAsia="vi-VN"/>
              </w:rPr>
              <w:t>11.4.2 và 11.4.3 thiết bị nâng và cơ cấu đỡ cho thiết bị nâng</w:t>
            </w:r>
          </w:p>
        </w:tc>
        <w:tc>
          <w:tcPr>
            <w:tcW w:w="4252" w:type="dxa"/>
            <w:tcBorders>
              <w:top w:val="nil"/>
              <w:left w:val="nil"/>
              <w:bottom w:val="single" w:sz="4" w:space="0" w:color="auto"/>
              <w:right w:val="single" w:sz="4" w:space="0" w:color="auto"/>
            </w:tcBorders>
            <w:shd w:val="clear" w:color="auto" w:fill="auto"/>
            <w:noWrap/>
            <w:vAlign w:val="center"/>
            <w:hideMark/>
          </w:tcPr>
          <w:p w14:paraId="55D53E88" w14:textId="77777777" w:rsidR="001525B9" w:rsidRPr="00BC4590" w:rsidRDefault="001525B9" w:rsidP="00A954A1">
            <w:pPr>
              <w:rPr>
                <w:rFonts w:cs="Times New Roman"/>
                <w:szCs w:val="24"/>
                <w:lang w:val="vi-VN" w:eastAsia="vi-VN"/>
              </w:rPr>
            </w:pPr>
            <w:r w:rsidRPr="00BC4590">
              <w:rPr>
                <w:rFonts w:cs="Times New Roman"/>
                <w:szCs w:val="24"/>
                <w:lang w:val="vi-VN" w:eastAsia="vi-VN"/>
              </w:rPr>
              <w:t>Bỏ</w:t>
            </w:r>
          </w:p>
        </w:tc>
        <w:tc>
          <w:tcPr>
            <w:tcW w:w="2835" w:type="dxa"/>
            <w:tcBorders>
              <w:top w:val="nil"/>
              <w:left w:val="nil"/>
              <w:bottom w:val="single" w:sz="4" w:space="0" w:color="auto"/>
              <w:right w:val="single" w:sz="4" w:space="0" w:color="auto"/>
            </w:tcBorders>
            <w:shd w:val="clear" w:color="auto" w:fill="auto"/>
            <w:vAlign w:val="center"/>
            <w:hideMark/>
          </w:tcPr>
          <w:p w14:paraId="70CCD459" w14:textId="77777777" w:rsidR="001525B9" w:rsidRPr="00BC4590" w:rsidRDefault="001525B9" w:rsidP="00A954A1">
            <w:pPr>
              <w:rPr>
                <w:rFonts w:cs="Times New Roman"/>
                <w:szCs w:val="24"/>
                <w:lang w:val="vi-VN" w:eastAsia="vi-VN"/>
              </w:rPr>
            </w:pPr>
            <w:r w:rsidRPr="00BC4590">
              <w:rPr>
                <w:rFonts w:cs="Times New Roman"/>
                <w:szCs w:val="24"/>
                <w:lang w:val="vi-VN" w:eastAsia="vi-VN"/>
              </w:rPr>
              <w:t>Bỏ các yêu cầu đối với thiết bị nâng và cơ cấu đỡ cho thiết bị nâng</w:t>
            </w:r>
          </w:p>
        </w:tc>
      </w:tr>
      <w:tr w:rsidR="001525B9" w:rsidRPr="00BC4590" w14:paraId="1482D23E" w14:textId="77777777" w:rsidTr="001525B9">
        <w:trPr>
          <w:trHeight w:val="72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52684488" w14:textId="77777777" w:rsidR="001525B9" w:rsidRPr="00BC4590" w:rsidRDefault="001525B9" w:rsidP="00A954A1">
            <w:pPr>
              <w:rPr>
                <w:rFonts w:cs="Times New Roman"/>
                <w:szCs w:val="24"/>
                <w:lang w:val="vi-VN" w:eastAsia="vi-VN"/>
              </w:rPr>
            </w:pPr>
            <w:r w:rsidRPr="00BC4590">
              <w:rPr>
                <w:rFonts w:cs="Times New Roman"/>
                <w:szCs w:val="24"/>
                <w:lang w:val="vi-VN" w:eastAsia="vi-VN"/>
              </w:rPr>
              <w:t>12</w:t>
            </w:r>
          </w:p>
        </w:tc>
        <w:tc>
          <w:tcPr>
            <w:tcW w:w="1123" w:type="dxa"/>
            <w:tcBorders>
              <w:top w:val="nil"/>
              <w:left w:val="nil"/>
              <w:bottom w:val="single" w:sz="4" w:space="0" w:color="auto"/>
              <w:right w:val="single" w:sz="4" w:space="0" w:color="auto"/>
            </w:tcBorders>
            <w:shd w:val="clear" w:color="auto" w:fill="auto"/>
            <w:noWrap/>
            <w:vAlign w:val="center"/>
            <w:hideMark/>
          </w:tcPr>
          <w:p w14:paraId="0519FD7C" w14:textId="77777777" w:rsidR="001525B9" w:rsidRPr="00BC4590" w:rsidRDefault="001525B9" w:rsidP="00A954A1">
            <w:pPr>
              <w:rPr>
                <w:rFonts w:cs="Times New Roman"/>
                <w:szCs w:val="24"/>
                <w:lang w:val="vi-VN" w:eastAsia="vi-VN"/>
              </w:rPr>
            </w:pPr>
            <w:r w:rsidRPr="00BC4590">
              <w:rPr>
                <w:rFonts w:cs="Times New Roman"/>
                <w:szCs w:val="24"/>
                <w:lang w:val="vi-VN" w:eastAsia="vi-VN"/>
              </w:rPr>
              <w:t>11.6 - Chương 11 - Phần 8B</w:t>
            </w:r>
          </w:p>
        </w:tc>
        <w:tc>
          <w:tcPr>
            <w:tcW w:w="4509" w:type="dxa"/>
            <w:tcBorders>
              <w:top w:val="nil"/>
              <w:left w:val="nil"/>
              <w:bottom w:val="single" w:sz="4" w:space="0" w:color="auto"/>
              <w:right w:val="single" w:sz="4" w:space="0" w:color="auto"/>
            </w:tcBorders>
            <w:shd w:val="clear" w:color="auto" w:fill="auto"/>
            <w:noWrap/>
            <w:vAlign w:val="center"/>
            <w:hideMark/>
          </w:tcPr>
          <w:p w14:paraId="511E3CFC" w14:textId="77777777" w:rsidR="001525B9" w:rsidRPr="00BC4590" w:rsidRDefault="001525B9" w:rsidP="00A954A1">
            <w:pPr>
              <w:rPr>
                <w:rFonts w:cs="Times New Roman"/>
                <w:szCs w:val="24"/>
                <w:lang w:val="vi-VN" w:eastAsia="vi-VN"/>
              </w:rPr>
            </w:pPr>
            <w:r w:rsidRPr="00BC4590">
              <w:rPr>
                <w:rFonts w:cs="Times New Roman"/>
                <w:szCs w:val="24"/>
                <w:lang w:val="vi-VN" w:eastAsia="vi-VN"/>
              </w:rPr>
              <w:t>Không có</w:t>
            </w:r>
          </w:p>
        </w:tc>
        <w:tc>
          <w:tcPr>
            <w:tcW w:w="4252" w:type="dxa"/>
            <w:tcBorders>
              <w:top w:val="nil"/>
              <w:left w:val="nil"/>
              <w:bottom w:val="single" w:sz="4" w:space="0" w:color="auto"/>
              <w:right w:val="single" w:sz="4" w:space="0" w:color="auto"/>
            </w:tcBorders>
            <w:shd w:val="clear" w:color="auto" w:fill="auto"/>
            <w:noWrap/>
            <w:vAlign w:val="center"/>
            <w:hideMark/>
          </w:tcPr>
          <w:p w14:paraId="10167F91" w14:textId="77777777" w:rsidR="001525B9" w:rsidRPr="00BC4590" w:rsidRDefault="001525B9" w:rsidP="00A954A1">
            <w:pPr>
              <w:rPr>
                <w:rFonts w:cs="Times New Roman"/>
                <w:szCs w:val="24"/>
                <w:lang w:val="vi-VN" w:eastAsia="vi-VN"/>
              </w:rPr>
            </w:pPr>
            <w:r w:rsidRPr="00BC4590">
              <w:rPr>
                <w:rFonts w:cs="Times New Roman"/>
                <w:szCs w:val="24"/>
                <w:lang w:val="vi-VN" w:eastAsia="vi-VN"/>
              </w:rPr>
              <w:t>Hệ thống định vị</w:t>
            </w:r>
          </w:p>
        </w:tc>
        <w:tc>
          <w:tcPr>
            <w:tcW w:w="2835" w:type="dxa"/>
            <w:tcBorders>
              <w:top w:val="nil"/>
              <w:left w:val="nil"/>
              <w:bottom w:val="single" w:sz="4" w:space="0" w:color="auto"/>
              <w:right w:val="single" w:sz="4" w:space="0" w:color="auto"/>
            </w:tcBorders>
            <w:shd w:val="clear" w:color="auto" w:fill="auto"/>
            <w:vAlign w:val="center"/>
            <w:hideMark/>
          </w:tcPr>
          <w:p w14:paraId="4A28A65B" w14:textId="77777777" w:rsidR="001525B9" w:rsidRPr="00BC4590" w:rsidRDefault="001525B9" w:rsidP="00A954A1">
            <w:pPr>
              <w:rPr>
                <w:rFonts w:cs="Times New Roman"/>
                <w:szCs w:val="24"/>
                <w:lang w:val="vi-VN" w:eastAsia="vi-VN"/>
              </w:rPr>
            </w:pPr>
            <w:r w:rsidRPr="00BC4590">
              <w:rPr>
                <w:rFonts w:cs="Times New Roman"/>
                <w:szCs w:val="24"/>
                <w:lang w:val="vi-VN" w:eastAsia="vi-VN"/>
              </w:rPr>
              <w:t>Bổ sung yêu cầu đối với hệ thống định vị trên tàu lắp đặt tua bin gió</w:t>
            </w:r>
          </w:p>
        </w:tc>
      </w:tr>
      <w:tr w:rsidR="001525B9" w:rsidRPr="00BC4590" w14:paraId="442F980C" w14:textId="77777777" w:rsidTr="001525B9">
        <w:trPr>
          <w:trHeight w:val="72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79C85E8D" w14:textId="77777777" w:rsidR="001525B9" w:rsidRPr="00BC4590" w:rsidRDefault="001525B9" w:rsidP="00A954A1">
            <w:pPr>
              <w:rPr>
                <w:rFonts w:cs="Times New Roman"/>
                <w:szCs w:val="24"/>
                <w:lang w:val="vi-VN" w:eastAsia="vi-VN"/>
              </w:rPr>
            </w:pPr>
            <w:r w:rsidRPr="00BC4590">
              <w:rPr>
                <w:rFonts w:cs="Times New Roman"/>
                <w:szCs w:val="24"/>
                <w:lang w:val="vi-VN" w:eastAsia="vi-VN"/>
              </w:rPr>
              <w:t>13</w:t>
            </w:r>
          </w:p>
        </w:tc>
        <w:tc>
          <w:tcPr>
            <w:tcW w:w="1123" w:type="dxa"/>
            <w:tcBorders>
              <w:top w:val="nil"/>
              <w:left w:val="nil"/>
              <w:bottom w:val="single" w:sz="4" w:space="0" w:color="auto"/>
              <w:right w:val="single" w:sz="4" w:space="0" w:color="auto"/>
            </w:tcBorders>
            <w:shd w:val="clear" w:color="auto" w:fill="auto"/>
            <w:noWrap/>
            <w:vAlign w:val="center"/>
            <w:hideMark/>
          </w:tcPr>
          <w:p w14:paraId="16E032BF" w14:textId="77777777" w:rsidR="001525B9" w:rsidRPr="00BC4590" w:rsidRDefault="001525B9" w:rsidP="00A954A1">
            <w:pPr>
              <w:rPr>
                <w:rFonts w:cs="Times New Roman"/>
                <w:szCs w:val="24"/>
                <w:lang w:val="vi-VN" w:eastAsia="vi-VN"/>
              </w:rPr>
            </w:pPr>
            <w:r w:rsidRPr="00BC4590">
              <w:rPr>
                <w:rFonts w:cs="Times New Roman"/>
                <w:szCs w:val="24"/>
                <w:lang w:val="vi-VN" w:eastAsia="vi-VN"/>
              </w:rPr>
              <w:t>11.10 - Chương 11 - Phần 8B</w:t>
            </w:r>
          </w:p>
        </w:tc>
        <w:tc>
          <w:tcPr>
            <w:tcW w:w="4509" w:type="dxa"/>
            <w:tcBorders>
              <w:top w:val="nil"/>
              <w:left w:val="nil"/>
              <w:bottom w:val="single" w:sz="4" w:space="0" w:color="auto"/>
              <w:right w:val="single" w:sz="4" w:space="0" w:color="auto"/>
            </w:tcBorders>
            <w:shd w:val="clear" w:color="auto" w:fill="auto"/>
            <w:noWrap/>
            <w:vAlign w:val="center"/>
            <w:hideMark/>
          </w:tcPr>
          <w:p w14:paraId="3207960A" w14:textId="77777777" w:rsidR="001525B9" w:rsidRPr="00BC4590" w:rsidRDefault="001525B9" w:rsidP="00A954A1">
            <w:pPr>
              <w:rPr>
                <w:rFonts w:cs="Times New Roman"/>
                <w:szCs w:val="24"/>
                <w:lang w:val="vi-VN" w:eastAsia="vi-VN"/>
              </w:rPr>
            </w:pPr>
            <w:r w:rsidRPr="00BC4590">
              <w:rPr>
                <w:rFonts w:cs="Times New Roman"/>
                <w:szCs w:val="24"/>
                <w:lang w:val="vi-VN" w:eastAsia="vi-VN"/>
              </w:rPr>
              <w:t>Không có</w:t>
            </w:r>
          </w:p>
        </w:tc>
        <w:tc>
          <w:tcPr>
            <w:tcW w:w="4252" w:type="dxa"/>
            <w:tcBorders>
              <w:top w:val="nil"/>
              <w:left w:val="nil"/>
              <w:bottom w:val="single" w:sz="4" w:space="0" w:color="auto"/>
              <w:right w:val="single" w:sz="4" w:space="0" w:color="auto"/>
            </w:tcBorders>
            <w:shd w:val="clear" w:color="auto" w:fill="auto"/>
            <w:noWrap/>
            <w:vAlign w:val="center"/>
            <w:hideMark/>
          </w:tcPr>
          <w:p w14:paraId="6813D080" w14:textId="77777777" w:rsidR="001525B9" w:rsidRPr="00BC4590" w:rsidRDefault="001525B9" w:rsidP="00A954A1">
            <w:pPr>
              <w:rPr>
                <w:rFonts w:cs="Times New Roman"/>
                <w:szCs w:val="24"/>
                <w:lang w:val="vi-VN" w:eastAsia="vi-VN"/>
              </w:rPr>
            </w:pPr>
            <w:r w:rsidRPr="00BC4590">
              <w:rPr>
                <w:rFonts w:cs="Times New Roman"/>
                <w:szCs w:val="24"/>
                <w:lang w:val="vi-VN" w:eastAsia="vi-VN"/>
              </w:rPr>
              <w:t>Hệ thống chữa cháy</w:t>
            </w:r>
          </w:p>
        </w:tc>
        <w:tc>
          <w:tcPr>
            <w:tcW w:w="2835" w:type="dxa"/>
            <w:tcBorders>
              <w:top w:val="nil"/>
              <w:left w:val="nil"/>
              <w:bottom w:val="single" w:sz="4" w:space="0" w:color="auto"/>
              <w:right w:val="single" w:sz="4" w:space="0" w:color="auto"/>
            </w:tcBorders>
            <w:shd w:val="clear" w:color="auto" w:fill="auto"/>
            <w:vAlign w:val="center"/>
            <w:hideMark/>
          </w:tcPr>
          <w:p w14:paraId="5B32BAA8" w14:textId="77777777" w:rsidR="001525B9" w:rsidRPr="00BC4590" w:rsidRDefault="001525B9" w:rsidP="00A954A1">
            <w:pPr>
              <w:rPr>
                <w:rFonts w:cs="Times New Roman"/>
                <w:szCs w:val="24"/>
                <w:lang w:val="vi-VN" w:eastAsia="vi-VN"/>
              </w:rPr>
            </w:pPr>
            <w:r w:rsidRPr="00BC4590">
              <w:rPr>
                <w:rFonts w:cs="Times New Roman"/>
                <w:szCs w:val="24"/>
                <w:lang w:val="vi-VN" w:eastAsia="vi-VN"/>
              </w:rPr>
              <w:t>Bổ sung yêu cầu đối với hệ thống chữa cháy trên tàu lắp đặt tua bin gió</w:t>
            </w:r>
          </w:p>
        </w:tc>
      </w:tr>
      <w:tr w:rsidR="001525B9" w:rsidRPr="00BC4590" w14:paraId="5D3D84BA" w14:textId="77777777" w:rsidTr="001525B9">
        <w:trPr>
          <w:trHeight w:val="72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70E8D61A" w14:textId="77777777" w:rsidR="001525B9" w:rsidRPr="00BC4590" w:rsidRDefault="001525B9" w:rsidP="00A954A1">
            <w:pPr>
              <w:rPr>
                <w:rFonts w:cs="Times New Roman"/>
                <w:szCs w:val="24"/>
                <w:lang w:val="vi-VN" w:eastAsia="vi-VN"/>
              </w:rPr>
            </w:pPr>
            <w:r w:rsidRPr="00BC4590">
              <w:rPr>
                <w:rFonts w:cs="Times New Roman"/>
                <w:szCs w:val="24"/>
                <w:lang w:val="vi-VN" w:eastAsia="vi-VN"/>
              </w:rPr>
              <w:t>14</w:t>
            </w:r>
          </w:p>
        </w:tc>
        <w:tc>
          <w:tcPr>
            <w:tcW w:w="1123" w:type="dxa"/>
            <w:tcBorders>
              <w:top w:val="nil"/>
              <w:left w:val="nil"/>
              <w:bottom w:val="single" w:sz="4" w:space="0" w:color="auto"/>
              <w:right w:val="single" w:sz="4" w:space="0" w:color="auto"/>
            </w:tcBorders>
            <w:shd w:val="clear" w:color="auto" w:fill="auto"/>
            <w:noWrap/>
            <w:vAlign w:val="center"/>
            <w:hideMark/>
          </w:tcPr>
          <w:p w14:paraId="2F6AAA2B" w14:textId="77777777" w:rsidR="001525B9" w:rsidRPr="00BC4590" w:rsidRDefault="001525B9" w:rsidP="00A954A1">
            <w:pPr>
              <w:rPr>
                <w:rFonts w:cs="Times New Roman"/>
                <w:szCs w:val="24"/>
                <w:lang w:val="vi-VN" w:eastAsia="vi-VN"/>
              </w:rPr>
            </w:pPr>
            <w:r w:rsidRPr="00BC4590">
              <w:rPr>
                <w:rFonts w:cs="Times New Roman"/>
                <w:szCs w:val="24"/>
                <w:lang w:val="vi-VN" w:eastAsia="vi-VN"/>
              </w:rPr>
              <w:t>11.11 - Chương 11 - Phần 8B</w:t>
            </w:r>
          </w:p>
        </w:tc>
        <w:tc>
          <w:tcPr>
            <w:tcW w:w="4509" w:type="dxa"/>
            <w:tcBorders>
              <w:top w:val="nil"/>
              <w:left w:val="nil"/>
              <w:bottom w:val="single" w:sz="4" w:space="0" w:color="auto"/>
              <w:right w:val="single" w:sz="4" w:space="0" w:color="auto"/>
            </w:tcBorders>
            <w:shd w:val="clear" w:color="auto" w:fill="auto"/>
            <w:noWrap/>
            <w:vAlign w:val="center"/>
            <w:hideMark/>
          </w:tcPr>
          <w:p w14:paraId="2A0EFDE0" w14:textId="77777777" w:rsidR="001525B9" w:rsidRPr="00BC4590" w:rsidRDefault="001525B9" w:rsidP="00A954A1">
            <w:pPr>
              <w:rPr>
                <w:rFonts w:cs="Times New Roman"/>
                <w:szCs w:val="24"/>
                <w:lang w:val="vi-VN" w:eastAsia="vi-VN"/>
              </w:rPr>
            </w:pPr>
            <w:r w:rsidRPr="00BC4590">
              <w:rPr>
                <w:rFonts w:cs="Times New Roman"/>
                <w:szCs w:val="24"/>
                <w:lang w:val="vi-VN" w:eastAsia="vi-VN"/>
              </w:rPr>
              <w:t>Không có</w:t>
            </w:r>
          </w:p>
        </w:tc>
        <w:tc>
          <w:tcPr>
            <w:tcW w:w="4252" w:type="dxa"/>
            <w:tcBorders>
              <w:top w:val="nil"/>
              <w:left w:val="nil"/>
              <w:bottom w:val="single" w:sz="4" w:space="0" w:color="auto"/>
              <w:right w:val="single" w:sz="4" w:space="0" w:color="auto"/>
            </w:tcBorders>
            <w:shd w:val="clear" w:color="auto" w:fill="auto"/>
            <w:noWrap/>
            <w:vAlign w:val="center"/>
            <w:hideMark/>
          </w:tcPr>
          <w:p w14:paraId="1C2E5471" w14:textId="77777777" w:rsidR="001525B9" w:rsidRPr="00BC4590" w:rsidRDefault="001525B9" w:rsidP="00A954A1">
            <w:pPr>
              <w:rPr>
                <w:rFonts w:cs="Times New Roman"/>
                <w:szCs w:val="24"/>
                <w:lang w:val="vi-VN" w:eastAsia="vi-VN"/>
              </w:rPr>
            </w:pPr>
            <w:r w:rsidRPr="00BC4590">
              <w:rPr>
                <w:rFonts w:cs="Times New Roman"/>
                <w:szCs w:val="24"/>
                <w:lang w:val="vi-VN" w:eastAsia="vi-VN"/>
              </w:rPr>
              <w:t>Máy bay lên thẳng</w:t>
            </w:r>
          </w:p>
        </w:tc>
        <w:tc>
          <w:tcPr>
            <w:tcW w:w="2835" w:type="dxa"/>
            <w:tcBorders>
              <w:top w:val="nil"/>
              <w:left w:val="nil"/>
              <w:bottom w:val="single" w:sz="4" w:space="0" w:color="auto"/>
              <w:right w:val="single" w:sz="4" w:space="0" w:color="auto"/>
            </w:tcBorders>
            <w:shd w:val="clear" w:color="auto" w:fill="auto"/>
            <w:vAlign w:val="center"/>
            <w:hideMark/>
          </w:tcPr>
          <w:p w14:paraId="386A3344" w14:textId="77777777" w:rsidR="001525B9" w:rsidRPr="00BC4590" w:rsidRDefault="001525B9" w:rsidP="00A954A1">
            <w:pPr>
              <w:rPr>
                <w:rFonts w:cs="Times New Roman"/>
                <w:szCs w:val="24"/>
                <w:lang w:val="vi-VN" w:eastAsia="vi-VN"/>
              </w:rPr>
            </w:pPr>
            <w:r w:rsidRPr="00BC4590">
              <w:rPr>
                <w:rFonts w:cs="Times New Roman"/>
                <w:szCs w:val="24"/>
                <w:lang w:val="vi-VN" w:eastAsia="vi-VN"/>
              </w:rPr>
              <w:t>Bổ sung yêu cầu đối với máy bay lên thẳng trên tàu lắp đặt tua bin gió</w:t>
            </w:r>
          </w:p>
        </w:tc>
      </w:tr>
      <w:tr w:rsidR="001525B9" w:rsidRPr="00BC4590" w14:paraId="7771D468" w14:textId="77777777" w:rsidTr="001525B9">
        <w:trPr>
          <w:trHeight w:val="72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1C19C949" w14:textId="77777777" w:rsidR="001525B9" w:rsidRPr="00BC4590" w:rsidRDefault="001525B9" w:rsidP="00A954A1">
            <w:pPr>
              <w:rPr>
                <w:rFonts w:cs="Times New Roman"/>
                <w:szCs w:val="24"/>
                <w:lang w:val="vi-VN" w:eastAsia="vi-VN"/>
              </w:rPr>
            </w:pPr>
            <w:r w:rsidRPr="00BC4590">
              <w:rPr>
                <w:rFonts w:cs="Times New Roman"/>
                <w:szCs w:val="24"/>
                <w:lang w:val="vi-VN" w:eastAsia="vi-VN"/>
              </w:rPr>
              <w:lastRenderedPageBreak/>
              <w:t>15</w:t>
            </w:r>
          </w:p>
        </w:tc>
        <w:tc>
          <w:tcPr>
            <w:tcW w:w="1123" w:type="dxa"/>
            <w:tcBorders>
              <w:top w:val="nil"/>
              <w:left w:val="nil"/>
              <w:bottom w:val="single" w:sz="4" w:space="0" w:color="auto"/>
              <w:right w:val="single" w:sz="4" w:space="0" w:color="auto"/>
            </w:tcBorders>
            <w:shd w:val="clear" w:color="auto" w:fill="auto"/>
            <w:noWrap/>
            <w:vAlign w:val="center"/>
            <w:hideMark/>
          </w:tcPr>
          <w:p w14:paraId="244BB6B6" w14:textId="77777777" w:rsidR="001525B9" w:rsidRPr="00BC4590" w:rsidRDefault="001525B9" w:rsidP="00A954A1">
            <w:pPr>
              <w:rPr>
                <w:rFonts w:cs="Times New Roman"/>
                <w:szCs w:val="24"/>
                <w:lang w:val="vi-VN" w:eastAsia="vi-VN"/>
              </w:rPr>
            </w:pPr>
            <w:r w:rsidRPr="00BC4590">
              <w:rPr>
                <w:rFonts w:cs="Times New Roman"/>
                <w:szCs w:val="24"/>
                <w:lang w:val="vi-VN" w:eastAsia="vi-VN"/>
              </w:rPr>
              <w:t>11.12 - Chương 11 - Phần 8B</w:t>
            </w:r>
          </w:p>
        </w:tc>
        <w:tc>
          <w:tcPr>
            <w:tcW w:w="4509" w:type="dxa"/>
            <w:tcBorders>
              <w:top w:val="nil"/>
              <w:left w:val="nil"/>
              <w:bottom w:val="single" w:sz="4" w:space="0" w:color="auto"/>
              <w:right w:val="single" w:sz="4" w:space="0" w:color="auto"/>
            </w:tcBorders>
            <w:shd w:val="clear" w:color="auto" w:fill="auto"/>
            <w:noWrap/>
            <w:vAlign w:val="center"/>
            <w:hideMark/>
          </w:tcPr>
          <w:p w14:paraId="07AD18A5" w14:textId="77777777" w:rsidR="001525B9" w:rsidRPr="00BC4590" w:rsidRDefault="001525B9" w:rsidP="00A954A1">
            <w:pPr>
              <w:rPr>
                <w:rFonts w:cs="Times New Roman"/>
                <w:szCs w:val="24"/>
                <w:lang w:val="vi-VN" w:eastAsia="vi-VN"/>
              </w:rPr>
            </w:pPr>
            <w:r w:rsidRPr="00BC4590">
              <w:rPr>
                <w:rFonts w:cs="Times New Roman"/>
                <w:szCs w:val="24"/>
                <w:lang w:val="vi-VN" w:eastAsia="vi-VN"/>
              </w:rPr>
              <w:t>Không có</w:t>
            </w:r>
          </w:p>
        </w:tc>
        <w:tc>
          <w:tcPr>
            <w:tcW w:w="4252" w:type="dxa"/>
            <w:tcBorders>
              <w:top w:val="nil"/>
              <w:left w:val="nil"/>
              <w:bottom w:val="single" w:sz="4" w:space="0" w:color="auto"/>
              <w:right w:val="single" w:sz="4" w:space="0" w:color="auto"/>
            </w:tcBorders>
            <w:shd w:val="clear" w:color="auto" w:fill="auto"/>
            <w:noWrap/>
            <w:vAlign w:val="center"/>
            <w:hideMark/>
          </w:tcPr>
          <w:p w14:paraId="16973215" w14:textId="77777777" w:rsidR="001525B9" w:rsidRPr="00BC4590" w:rsidRDefault="001525B9" w:rsidP="00A954A1">
            <w:pPr>
              <w:rPr>
                <w:rFonts w:cs="Times New Roman"/>
                <w:szCs w:val="24"/>
                <w:lang w:val="vi-VN" w:eastAsia="vi-VN"/>
              </w:rPr>
            </w:pPr>
            <w:r w:rsidRPr="00BC4590">
              <w:rPr>
                <w:rFonts w:cs="Times New Roman"/>
                <w:szCs w:val="24"/>
                <w:lang w:val="vi-VN" w:eastAsia="vi-VN"/>
              </w:rPr>
              <w:t>Thiết bị an toàn</w:t>
            </w:r>
          </w:p>
        </w:tc>
        <w:tc>
          <w:tcPr>
            <w:tcW w:w="2835" w:type="dxa"/>
            <w:tcBorders>
              <w:top w:val="nil"/>
              <w:left w:val="nil"/>
              <w:bottom w:val="single" w:sz="4" w:space="0" w:color="auto"/>
              <w:right w:val="single" w:sz="4" w:space="0" w:color="auto"/>
            </w:tcBorders>
            <w:shd w:val="clear" w:color="auto" w:fill="auto"/>
            <w:vAlign w:val="center"/>
            <w:hideMark/>
          </w:tcPr>
          <w:p w14:paraId="416915B0" w14:textId="77777777" w:rsidR="001525B9" w:rsidRPr="00BC4590" w:rsidRDefault="001525B9" w:rsidP="00A954A1">
            <w:pPr>
              <w:rPr>
                <w:rFonts w:cs="Times New Roman"/>
                <w:szCs w:val="24"/>
                <w:lang w:val="vi-VN" w:eastAsia="vi-VN"/>
              </w:rPr>
            </w:pPr>
            <w:r w:rsidRPr="00BC4590">
              <w:rPr>
                <w:rFonts w:cs="Times New Roman"/>
                <w:szCs w:val="24"/>
                <w:lang w:val="vi-VN" w:eastAsia="vi-VN"/>
              </w:rPr>
              <w:t>Bổ sung yêu cầu đối với thiết bị an toàn trên tàu lắp đặt tua bin gió</w:t>
            </w:r>
          </w:p>
        </w:tc>
      </w:tr>
      <w:tr w:rsidR="001525B9" w:rsidRPr="00BC4590" w14:paraId="3DD31FEB" w14:textId="77777777" w:rsidTr="001525B9">
        <w:trPr>
          <w:trHeight w:val="72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64EE80F5" w14:textId="77777777" w:rsidR="001525B9" w:rsidRPr="00BC4590" w:rsidRDefault="001525B9" w:rsidP="00A954A1">
            <w:pPr>
              <w:rPr>
                <w:rFonts w:cs="Times New Roman"/>
                <w:szCs w:val="24"/>
                <w:lang w:val="vi-VN" w:eastAsia="vi-VN"/>
              </w:rPr>
            </w:pPr>
            <w:r w:rsidRPr="00BC4590">
              <w:rPr>
                <w:rFonts w:cs="Times New Roman"/>
                <w:szCs w:val="24"/>
                <w:lang w:val="vi-VN" w:eastAsia="vi-VN"/>
              </w:rPr>
              <w:t>16</w:t>
            </w:r>
          </w:p>
        </w:tc>
        <w:tc>
          <w:tcPr>
            <w:tcW w:w="1123" w:type="dxa"/>
            <w:tcBorders>
              <w:top w:val="nil"/>
              <w:left w:val="nil"/>
              <w:bottom w:val="single" w:sz="4" w:space="0" w:color="auto"/>
              <w:right w:val="single" w:sz="4" w:space="0" w:color="auto"/>
            </w:tcBorders>
            <w:shd w:val="clear" w:color="auto" w:fill="auto"/>
            <w:noWrap/>
            <w:vAlign w:val="center"/>
            <w:hideMark/>
          </w:tcPr>
          <w:p w14:paraId="2CD6157D" w14:textId="77777777" w:rsidR="001525B9" w:rsidRPr="00BC4590" w:rsidRDefault="001525B9" w:rsidP="00A954A1">
            <w:pPr>
              <w:rPr>
                <w:rFonts w:cs="Times New Roman"/>
                <w:szCs w:val="24"/>
                <w:lang w:val="vi-VN" w:eastAsia="vi-VN"/>
              </w:rPr>
            </w:pPr>
            <w:r w:rsidRPr="00BC4590">
              <w:rPr>
                <w:rFonts w:cs="Times New Roman"/>
                <w:szCs w:val="24"/>
                <w:lang w:val="vi-VN" w:eastAsia="vi-VN"/>
              </w:rPr>
              <w:t>11.13 - Chương 11 - Phần 8B</w:t>
            </w:r>
          </w:p>
        </w:tc>
        <w:tc>
          <w:tcPr>
            <w:tcW w:w="4509" w:type="dxa"/>
            <w:tcBorders>
              <w:top w:val="nil"/>
              <w:left w:val="nil"/>
              <w:bottom w:val="single" w:sz="4" w:space="0" w:color="auto"/>
              <w:right w:val="single" w:sz="4" w:space="0" w:color="auto"/>
            </w:tcBorders>
            <w:shd w:val="clear" w:color="auto" w:fill="auto"/>
            <w:noWrap/>
            <w:vAlign w:val="center"/>
            <w:hideMark/>
          </w:tcPr>
          <w:p w14:paraId="2C033820" w14:textId="77777777" w:rsidR="001525B9" w:rsidRPr="00BC4590" w:rsidRDefault="001525B9" w:rsidP="00A954A1">
            <w:pPr>
              <w:rPr>
                <w:rFonts w:cs="Times New Roman"/>
                <w:szCs w:val="24"/>
                <w:lang w:val="vi-VN" w:eastAsia="vi-VN"/>
              </w:rPr>
            </w:pPr>
            <w:r w:rsidRPr="00BC4590">
              <w:rPr>
                <w:rFonts w:cs="Times New Roman"/>
                <w:szCs w:val="24"/>
                <w:lang w:val="vi-VN" w:eastAsia="vi-VN"/>
              </w:rPr>
              <w:t>Không có</w:t>
            </w:r>
          </w:p>
        </w:tc>
        <w:tc>
          <w:tcPr>
            <w:tcW w:w="4252" w:type="dxa"/>
            <w:tcBorders>
              <w:top w:val="nil"/>
              <w:left w:val="nil"/>
              <w:bottom w:val="single" w:sz="4" w:space="0" w:color="auto"/>
              <w:right w:val="single" w:sz="4" w:space="0" w:color="auto"/>
            </w:tcBorders>
            <w:shd w:val="clear" w:color="auto" w:fill="auto"/>
            <w:noWrap/>
            <w:vAlign w:val="center"/>
            <w:hideMark/>
          </w:tcPr>
          <w:p w14:paraId="128CE3B1" w14:textId="77777777" w:rsidR="001525B9" w:rsidRPr="00BC4590" w:rsidRDefault="001525B9" w:rsidP="00A954A1">
            <w:pPr>
              <w:rPr>
                <w:rFonts w:cs="Times New Roman"/>
                <w:szCs w:val="24"/>
                <w:lang w:val="vi-VN" w:eastAsia="vi-VN"/>
              </w:rPr>
            </w:pPr>
            <w:r w:rsidRPr="00BC4590">
              <w:rPr>
                <w:rFonts w:cs="Times New Roman"/>
                <w:szCs w:val="24"/>
                <w:lang w:val="vi-VN" w:eastAsia="vi-VN"/>
              </w:rPr>
              <w:t>Vô tuyến điện</w:t>
            </w:r>
          </w:p>
        </w:tc>
        <w:tc>
          <w:tcPr>
            <w:tcW w:w="2835" w:type="dxa"/>
            <w:tcBorders>
              <w:top w:val="nil"/>
              <w:left w:val="nil"/>
              <w:bottom w:val="single" w:sz="4" w:space="0" w:color="auto"/>
              <w:right w:val="single" w:sz="4" w:space="0" w:color="auto"/>
            </w:tcBorders>
            <w:shd w:val="clear" w:color="auto" w:fill="auto"/>
            <w:vAlign w:val="center"/>
            <w:hideMark/>
          </w:tcPr>
          <w:p w14:paraId="4207BC64" w14:textId="77777777" w:rsidR="001525B9" w:rsidRPr="00BC4590" w:rsidRDefault="001525B9" w:rsidP="00A954A1">
            <w:pPr>
              <w:rPr>
                <w:rFonts w:cs="Times New Roman"/>
                <w:szCs w:val="24"/>
                <w:lang w:val="vi-VN" w:eastAsia="vi-VN"/>
              </w:rPr>
            </w:pPr>
            <w:r w:rsidRPr="00BC4590">
              <w:rPr>
                <w:rFonts w:cs="Times New Roman"/>
                <w:szCs w:val="24"/>
                <w:lang w:val="vi-VN" w:eastAsia="vi-VN"/>
              </w:rPr>
              <w:t>Bổ sung yêu cầu đối với vô tuyến điện trên tàu lắp đặt tua bin gió</w:t>
            </w:r>
          </w:p>
        </w:tc>
      </w:tr>
      <w:tr w:rsidR="001525B9" w:rsidRPr="00BC4590" w14:paraId="591CC9CF" w14:textId="77777777" w:rsidTr="001525B9">
        <w:trPr>
          <w:trHeight w:val="72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677C612C" w14:textId="77777777" w:rsidR="001525B9" w:rsidRPr="00BC4590" w:rsidRDefault="001525B9" w:rsidP="00A954A1">
            <w:pPr>
              <w:rPr>
                <w:rFonts w:cs="Times New Roman"/>
                <w:szCs w:val="24"/>
                <w:lang w:val="vi-VN" w:eastAsia="vi-VN"/>
              </w:rPr>
            </w:pPr>
            <w:r w:rsidRPr="00BC4590">
              <w:rPr>
                <w:rFonts w:cs="Times New Roman"/>
                <w:szCs w:val="24"/>
                <w:lang w:val="vi-VN" w:eastAsia="vi-VN"/>
              </w:rPr>
              <w:t>17</w:t>
            </w:r>
          </w:p>
        </w:tc>
        <w:tc>
          <w:tcPr>
            <w:tcW w:w="1123" w:type="dxa"/>
            <w:tcBorders>
              <w:top w:val="nil"/>
              <w:left w:val="nil"/>
              <w:bottom w:val="single" w:sz="4" w:space="0" w:color="auto"/>
              <w:right w:val="single" w:sz="4" w:space="0" w:color="auto"/>
            </w:tcBorders>
            <w:shd w:val="clear" w:color="auto" w:fill="auto"/>
            <w:noWrap/>
            <w:vAlign w:val="center"/>
            <w:hideMark/>
          </w:tcPr>
          <w:p w14:paraId="29A8B6EB" w14:textId="77777777" w:rsidR="001525B9" w:rsidRPr="00BC4590" w:rsidRDefault="001525B9" w:rsidP="00A954A1">
            <w:pPr>
              <w:rPr>
                <w:rFonts w:cs="Times New Roman"/>
                <w:szCs w:val="24"/>
                <w:lang w:val="vi-VN" w:eastAsia="vi-VN"/>
              </w:rPr>
            </w:pPr>
            <w:r w:rsidRPr="00BC4590">
              <w:rPr>
                <w:rFonts w:cs="Times New Roman"/>
                <w:szCs w:val="24"/>
                <w:lang w:val="vi-VN" w:eastAsia="vi-VN"/>
              </w:rPr>
              <w:t>11.14 - Chương 11 - Phần 8B</w:t>
            </w:r>
          </w:p>
        </w:tc>
        <w:tc>
          <w:tcPr>
            <w:tcW w:w="4509" w:type="dxa"/>
            <w:tcBorders>
              <w:top w:val="nil"/>
              <w:left w:val="nil"/>
              <w:bottom w:val="single" w:sz="4" w:space="0" w:color="auto"/>
              <w:right w:val="single" w:sz="4" w:space="0" w:color="auto"/>
            </w:tcBorders>
            <w:shd w:val="clear" w:color="auto" w:fill="auto"/>
            <w:noWrap/>
            <w:vAlign w:val="center"/>
            <w:hideMark/>
          </w:tcPr>
          <w:p w14:paraId="487E185B" w14:textId="77777777" w:rsidR="001525B9" w:rsidRPr="00BC4590" w:rsidRDefault="001525B9" w:rsidP="00A954A1">
            <w:pPr>
              <w:rPr>
                <w:rFonts w:cs="Times New Roman"/>
                <w:szCs w:val="24"/>
                <w:lang w:val="vi-VN" w:eastAsia="vi-VN"/>
              </w:rPr>
            </w:pPr>
            <w:r w:rsidRPr="00BC4590">
              <w:rPr>
                <w:rFonts w:cs="Times New Roman"/>
                <w:szCs w:val="24"/>
                <w:lang w:val="vi-VN" w:eastAsia="vi-VN"/>
              </w:rPr>
              <w:t>Không có</w:t>
            </w:r>
          </w:p>
        </w:tc>
        <w:tc>
          <w:tcPr>
            <w:tcW w:w="4252" w:type="dxa"/>
            <w:tcBorders>
              <w:top w:val="nil"/>
              <w:left w:val="nil"/>
              <w:bottom w:val="single" w:sz="4" w:space="0" w:color="auto"/>
              <w:right w:val="single" w:sz="4" w:space="0" w:color="auto"/>
            </w:tcBorders>
            <w:shd w:val="clear" w:color="auto" w:fill="auto"/>
            <w:noWrap/>
            <w:vAlign w:val="center"/>
            <w:hideMark/>
          </w:tcPr>
          <w:p w14:paraId="287943BC" w14:textId="77777777" w:rsidR="001525B9" w:rsidRPr="00BC4590" w:rsidRDefault="001525B9" w:rsidP="00A954A1">
            <w:pPr>
              <w:rPr>
                <w:rFonts w:cs="Times New Roman"/>
                <w:szCs w:val="24"/>
                <w:lang w:val="vi-VN" w:eastAsia="vi-VN"/>
              </w:rPr>
            </w:pPr>
            <w:r w:rsidRPr="00BC4590">
              <w:rPr>
                <w:rFonts w:cs="Times New Roman"/>
                <w:szCs w:val="24"/>
                <w:lang w:val="vi-VN" w:eastAsia="vi-VN"/>
              </w:rPr>
              <w:t>Bố trí chỗ ở</w:t>
            </w:r>
          </w:p>
        </w:tc>
        <w:tc>
          <w:tcPr>
            <w:tcW w:w="2835" w:type="dxa"/>
            <w:tcBorders>
              <w:top w:val="nil"/>
              <w:left w:val="nil"/>
              <w:bottom w:val="single" w:sz="4" w:space="0" w:color="auto"/>
              <w:right w:val="single" w:sz="4" w:space="0" w:color="auto"/>
            </w:tcBorders>
            <w:shd w:val="clear" w:color="auto" w:fill="auto"/>
            <w:vAlign w:val="center"/>
            <w:hideMark/>
          </w:tcPr>
          <w:p w14:paraId="4F28539F" w14:textId="77777777" w:rsidR="001525B9" w:rsidRPr="00BC4590" w:rsidRDefault="001525B9" w:rsidP="00A954A1">
            <w:pPr>
              <w:rPr>
                <w:rFonts w:cs="Times New Roman"/>
                <w:szCs w:val="24"/>
                <w:lang w:val="vi-VN" w:eastAsia="vi-VN"/>
              </w:rPr>
            </w:pPr>
            <w:r w:rsidRPr="00BC4590">
              <w:rPr>
                <w:rFonts w:cs="Times New Roman"/>
                <w:szCs w:val="24"/>
                <w:lang w:val="vi-VN" w:eastAsia="vi-VN"/>
              </w:rPr>
              <w:t>Bổ sung yêu cầu đối với bố trí chỗ ở trên tàu lắp đặt tua bin gió</w:t>
            </w:r>
          </w:p>
        </w:tc>
      </w:tr>
      <w:tr w:rsidR="001525B9" w:rsidRPr="00BC4590" w14:paraId="3CB6D50B" w14:textId="77777777" w:rsidTr="001525B9">
        <w:trPr>
          <w:trHeight w:val="72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4076FC3E" w14:textId="77777777" w:rsidR="001525B9" w:rsidRPr="00BC4590" w:rsidRDefault="001525B9" w:rsidP="00A954A1">
            <w:pPr>
              <w:rPr>
                <w:rFonts w:cs="Times New Roman"/>
                <w:szCs w:val="24"/>
                <w:lang w:val="vi-VN" w:eastAsia="vi-VN"/>
              </w:rPr>
            </w:pPr>
            <w:r w:rsidRPr="00BC4590">
              <w:rPr>
                <w:rFonts w:cs="Times New Roman"/>
                <w:szCs w:val="24"/>
                <w:lang w:val="vi-VN" w:eastAsia="vi-VN"/>
              </w:rPr>
              <w:t>18</w:t>
            </w:r>
          </w:p>
        </w:tc>
        <w:tc>
          <w:tcPr>
            <w:tcW w:w="1123" w:type="dxa"/>
            <w:tcBorders>
              <w:top w:val="nil"/>
              <w:left w:val="nil"/>
              <w:bottom w:val="single" w:sz="4" w:space="0" w:color="auto"/>
              <w:right w:val="single" w:sz="4" w:space="0" w:color="auto"/>
            </w:tcBorders>
            <w:shd w:val="clear" w:color="auto" w:fill="auto"/>
            <w:noWrap/>
            <w:vAlign w:val="center"/>
            <w:hideMark/>
          </w:tcPr>
          <w:p w14:paraId="2FB79B89" w14:textId="77777777" w:rsidR="001525B9" w:rsidRPr="00BC4590" w:rsidRDefault="001525B9" w:rsidP="00A954A1">
            <w:pPr>
              <w:rPr>
                <w:rFonts w:cs="Times New Roman"/>
                <w:szCs w:val="24"/>
                <w:lang w:val="vi-VN" w:eastAsia="vi-VN"/>
              </w:rPr>
            </w:pPr>
            <w:r w:rsidRPr="00BC4590">
              <w:rPr>
                <w:rFonts w:cs="Times New Roman"/>
                <w:szCs w:val="24"/>
                <w:lang w:val="vi-VN" w:eastAsia="vi-VN"/>
              </w:rPr>
              <w:t>11.15 - Chương 11 - Phần 8B</w:t>
            </w:r>
          </w:p>
        </w:tc>
        <w:tc>
          <w:tcPr>
            <w:tcW w:w="4509" w:type="dxa"/>
            <w:tcBorders>
              <w:top w:val="nil"/>
              <w:left w:val="nil"/>
              <w:bottom w:val="single" w:sz="4" w:space="0" w:color="auto"/>
              <w:right w:val="single" w:sz="4" w:space="0" w:color="auto"/>
            </w:tcBorders>
            <w:shd w:val="clear" w:color="auto" w:fill="auto"/>
            <w:noWrap/>
            <w:vAlign w:val="center"/>
            <w:hideMark/>
          </w:tcPr>
          <w:p w14:paraId="31D69569" w14:textId="77777777" w:rsidR="001525B9" w:rsidRPr="00BC4590" w:rsidRDefault="001525B9" w:rsidP="00A954A1">
            <w:pPr>
              <w:rPr>
                <w:rFonts w:cs="Times New Roman"/>
                <w:szCs w:val="24"/>
                <w:lang w:val="vi-VN" w:eastAsia="vi-VN"/>
              </w:rPr>
            </w:pPr>
            <w:r w:rsidRPr="00BC4590">
              <w:rPr>
                <w:rFonts w:cs="Times New Roman"/>
                <w:szCs w:val="24"/>
                <w:lang w:val="vi-VN" w:eastAsia="vi-VN"/>
              </w:rPr>
              <w:t>Không có</w:t>
            </w:r>
          </w:p>
        </w:tc>
        <w:tc>
          <w:tcPr>
            <w:tcW w:w="4252" w:type="dxa"/>
            <w:tcBorders>
              <w:top w:val="nil"/>
              <w:left w:val="nil"/>
              <w:bottom w:val="single" w:sz="4" w:space="0" w:color="auto"/>
              <w:right w:val="single" w:sz="4" w:space="0" w:color="auto"/>
            </w:tcBorders>
            <w:shd w:val="clear" w:color="auto" w:fill="auto"/>
            <w:noWrap/>
            <w:vAlign w:val="center"/>
            <w:hideMark/>
          </w:tcPr>
          <w:p w14:paraId="102EB14B" w14:textId="77777777" w:rsidR="001525B9" w:rsidRPr="00BC4590" w:rsidRDefault="001525B9" w:rsidP="00A954A1">
            <w:pPr>
              <w:rPr>
                <w:rFonts w:cs="Times New Roman"/>
                <w:szCs w:val="24"/>
                <w:lang w:val="vi-VN" w:eastAsia="vi-VN"/>
              </w:rPr>
            </w:pPr>
            <w:r w:rsidRPr="00BC4590">
              <w:rPr>
                <w:rFonts w:cs="Times New Roman"/>
                <w:szCs w:val="24"/>
                <w:lang w:val="vi-VN" w:eastAsia="vi-VN"/>
              </w:rPr>
              <w:t>Thiết bị làm hàng</w:t>
            </w:r>
          </w:p>
        </w:tc>
        <w:tc>
          <w:tcPr>
            <w:tcW w:w="2835" w:type="dxa"/>
            <w:tcBorders>
              <w:top w:val="nil"/>
              <w:left w:val="nil"/>
              <w:bottom w:val="single" w:sz="4" w:space="0" w:color="auto"/>
              <w:right w:val="single" w:sz="4" w:space="0" w:color="auto"/>
            </w:tcBorders>
            <w:shd w:val="clear" w:color="auto" w:fill="auto"/>
            <w:vAlign w:val="center"/>
            <w:hideMark/>
          </w:tcPr>
          <w:p w14:paraId="6A543D0C" w14:textId="77777777" w:rsidR="001525B9" w:rsidRPr="00BC4590" w:rsidRDefault="001525B9" w:rsidP="00A954A1">
            <w:pPr>
              <w:rPr>
                <w:rFonts w:cs="Times New Roman"/>
                <w:szCs w:val="24"/>
                <w:lang w:val="vi-VN" w:eastAsia="vi-VN"/>
              </w:rPr>
            </w:pPr>
            <w:r w:rsidRPr="00BC4590">
              <w:rPr>
                <w:rFonts w:cs="Times New Roman"/>
                <w:szCs w:val="24"/>
                <w:lang w:val="vi-VN" w:eastAsia="vi-VN"/>
              </w:rPr>
              <w:t>Bổ sung yêu cầu đối với thiết bị làm hàng trên tàu lắp đặt tua bin gió</w:t>
            </w:r>
          </w:p>
        </w:tc>
      </w:tr>
    </w:tbl>
    <w:p w14:paraId="4D17DF1C" w14:textId="77777777" w:rsidR="001525B9" w:rsidRPr="00BC4590" w:rsidRDefault="001525B9">
      <w:pPr>
        <w:rPr>
          <w:rFonts w:cs="Times New Roman"/>
          <w:lang w:val="vi-VN"/>
        </w:rPr>
      </w:pPr>
    </w:p>
    <w:p w14:paraId="27D72664" w14:textId="77777777" w:rsidR="00377EE1" w:rsidRPr="00BC4590" w:rsidRDefault="00377EE1">
      <w:pPr>
        <w:rPr>
          <w:rFonts w:cs="Times New Roman"/>
          <w:lang w:val="vi-VN"/>
        </w:rPr>
      </w:pPr>
    </w:p>
    <w:p w14:paraId="03E88F6A" w14:textId="77777777" w:rsidR="00377EE1" w:rsidRPr="00BC4590" w:rsidRDefault="00377EE1">
      <w:pPr>
        <w:rPr>
          <w:rFonts w:cs="Times New Roman"/>
          <w:lang w:val="vi-VN"/>
        </w:rPr>
      </w:pPr>
    </w:p>
    <w:p w14:paraId="0BD29B1F" w14:textId="77777777" w:rsidR="00377EE1" w:rsidRPr="00BC4590" w:rsidRDefault="00377EE1">
      <w:pPr>
        <w:rPr>
          <w:rFonts w:cs="Times New Roman"/>
          <w:lang w:val="vi-VN"/>
        </w:rPr>
      </w:pPr>
    </w:p>
    <w:p w14:paraId="29959DEC" w14:textId="77777777" w:rsidR="00377EE1" w:rsidRPr="00BC4590" w:rsidRDefault="00377EE1">
      <w:pPr>
        <w:rPr>
          <w:rFonts w:cs="Times New Roman"/>
          <w:lang w:val="vi-VN"/>
        </w:rPr>
      </w:pPr>
    </w:p>
    <w:p w14:paraId="6BD84045" w14:textId="77777777" w:rsidR="00377EE1" w:rsidRPr="00BC4590" w:rsidRDefault="00377EE1">
      <w:pPr>
        <w:rPr>
          <w:rFonts w:cs="Times New Roman"/>
          <w:lang w:val="vi-VN"/>
        </w:rPr>
      </w:pPr>
    </w:p>
    <w:p w14:paraId="62269997" w14:textId="77777777" w:rsidR="00377EE1" w:rsidRPr="00BC4590" w:rsidRDefault="00377EE1">
      <w:pPr>
        <w:rPr>
          <w:rFonts w:cs="Times New Roman"/>
          <w:lang w:val="vi-VN"/>
        </w:rPr>
      </w:pPr>
    </w:p>
    <w:p w14:paraId="7DDF1FE0" w14:textId="77777777" w:rsidR="00377EE1" w:rsidRPr="00BC4590" w:rsidRDefault="00377EE1">
      <w:pPr>
        <w:rPr>
          <w:rFonts w:cs="Times New Roman"/>
          <w:lang w:val="vi-VN"/>
        </w:rPr>
      </w:pPr>
    </w:p>
    <w:p w14:paraId="73D6D566" w14:textId="77777777" w:rsidR="00377EE1" w:rsidRPr="00BC4590" w:rsidRDefault="00377EE1">
      <w:pPr>
        <w:rPr>
          <w:rFonts w:cs="Times New Roman"/>
          <w:lang w:val="vi-VN"/>
        </w:rPr>
      </w:pPr>
    </w:p>
    <w:p w14:paraId="13C5A22B" w14:textId="77777777" w:rsidR="00377EE1" w:rsidRPr="00BC4590" w:rsidRDefault="00377EE1">
      <w:pPr>
        <w:rPr>
          <w:rFonts w:cs="Times New Roman"/>
          <w:lang w:val="vi-VN"/>
        </w:rPr>
      </w:pPr>
    </w:p>
    <w:p w14:paraId="1FEB05B1" w14:textId="77777777" w:rsidR="00377EE1" w:rsidRPr="00BC4590" w:rsidRDefault="00377EE1">
      <w:pPr>
        <w:rPr>
          <w:rFonts w:cs="Times New Roman"/>
          <w:lang w:val="vi-VN"/>
        </w:rPr>
      </w:pPr>
      <w:r w:rsidRPr="00BC4590">
        <w:rPr>
          <w:rFonts w:cs="Times New Roman"/>
          <w:lang w:val="vi-VN"/>
        </w:rPr>
        <w:br w:type="page"/>
      </w:r>
    </w:p>
    <w:p w14:paraId="16462860" w14:textId="77777777" w:rsidR="00377EE1" w:rsidRPr="00BC4590" w:rsidRDefault="00377EE1">
      <w:pPr>
        <w:rPr>
          <w:rFonts w:cs="Times New Roman"/>
        </w:rPr>
      </w:pPr>
      <w:r w:rsidRPr="00BC4590">
        <w:rPr>
          <w:rFonts w:cs="Times New Roman"/>
        </w:rPr>
        <w:lastRenderedPageBreak/>
        <w:t>PHẦN 8C</w:t>
      </w:r>
    </w:p>
    <w:tbl>
      <w:tblPr>
        <w:tblW w:w="13759" w:type="dxa"/>
        <w:tblInd w:w="99" w:type="dxa"/>
        <w:tblLook w:val="04A0" w:firstRow="1" w:lastRow="0" w:firstColumn="1" w:lastColumn="0" w:noHBand="0" w:noVBand="1"/>
      </w:tblPr>
      <w:tblGrid>
        <w:gridCol w:w="1040"/>
        <w:gridCol w:w="1125"/>
        <w:gridCol w:w="4507"/>
        <w:gridCol w:w="4252"/>
        <w:gridCol w:w="2835"/>
      </w:tblGrid>
      <w:tr w:rsidR="00377EE1" w:rsidRPr="00BC4590" w14:paraId="57D342B0" w14:textId="77777777" w:rsidTr="00377EE1">
        <w:trPr>
          <w:trHeight w:val="360"/>
          <w:tblHeader/>
        </w:trPr>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7B2E2" w14:textId="77777777" w:rsidR="00377EE1" w:rsidRPr="00BC4590" w:rsidRDefault="00377EE1" w:rsidP="00377EE1">
            <w:pPr>
              <w:rPr>
                <w:rFonts w:cs="Times New Roman"/>
                <w:b/>
                <w:szCs w:val="24"/>
                <w:lang w:val="vi-VN" w:eastAsia="vi-VN"/>
              </w:rPr>
            </w:pPr>
            <w:r w:rsidRPr="00BC4590">
              <w:rPr>
                <w:rFonts w:cs="Times New Roman"/>
                <w:b/>
                <w:szCs w:val="24"/>
                <w:lang w:val="vi-VN" w:eastAsia="vi-VN"/>
              </w:rPr>
              <w:t>STT</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CE650EF" w14:textId="77777777" w:rsidR="00377EE1" w:rsidRPr="00BC4590" w:rsidRDefault="00377EE1" w:rsidP="00377EE1">
            <w:pPr>
              <w:rPr>
                <w:rFonts w:cs="Times New Roman"/>
                <w:b/>
                <w:szCs w:val="24"/>
                <w:lang w:val="vi-VN" w:eastAsia="vi-VN"/>
              </w:rPr>
            </w:pPr>
            <w:r w:rsidRPr="00BC4590">
              <w:rPr>
                <w:rFonts w:cs="Times New Roman"/>
                <w:b/>
                <w:szCs w:val="24"/>
                <w:lang w:val="vi-VN" w:eastAsia="vi-VN"/>
              </w:rPr>
              <w:t>Điều khoản</w:t>
            </w:r>
          </w:p>
        </w:tc>
        <w:tc>
          <w:tcPr>
            <w:tcW w:w="4507" w:type="dxa"/>
            <w:tcBorders>
              <w:top w:val="single" w:sz="4" w:space="0" w:color="auto"/>
              <w:left w:val="nil"/>
              <w:bottom w:val="single" w:sz="4" w:space="0" w:color="auto"/>
              <w:right w:val="single" w:sz="4" w:space="0" w:color="auto"/>
            </w:tcBorders>
            <w:shd w:val="clear" w:color="auto" w:fill="auto"/>
            <w:noWrap/>
            <w:vAlign w:val="center"/>
            <w:hideMark/>
          </w:tcPr>
          <w:p w14:paraId="4ABBA994" w14:textId="77777777" w:rsidR="00377EE1" w:rsidRPr="00BC4590" w:rsidRDefault="00377EE1" w:rsidP="00377EE1">
            <w:pPr>
              <w:rPr>
                <w:rFonts w:cs="Times New Roman"/>
                <w:b/>
                <w:szCs w:val="24"/>
                <w:lang w:val="vi-VN" w:eastAsia="vi-VN"/>
              </w:rPr>
            </w:pPr>
            <w:r w:rsidRPr="00BC4590">
              <w:rPr>
                <w:rFonts w:cs="Times New Roman"/>
                <w:b/>
                <w:szCs w:val="24"/>
                <w:lang w:val="vi-VN" w:eastAsia="vi-VN"/>
              </w:rPr>
              <w:t>Nội dung cũ</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14:paraId="1C657AEB" w14:textId="77777777" w:rsidR="00377EE1" w:rsidRPr="00BC4590" w:rsidRDefault="00377EE1" w:rsidP="00377EE1">
            <w:pPr>
              <w:rPr>
                <w:rFonts w:cs="Times New Roman"/>
                <w:b/>
                <w:szCs w:val="24"/>
                <w:lang w:val="vi-VN" w:eastAsia="vi-VN"/>
              </w:rPr>
            </w:pPr>
            <w:r w:rsidRPr="00BC4590">
              <w:rPr>
                <w:rFonts w:cs="Times New Roman"/>
                <w:b/>
                <w:szCs w:val="24"/>
                <w:lang w:val="vi-VN" w:eastAsia="vi-VN"/>
              </w:rPr>
              <w:t>Nội dung mới</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7C294F47" w14:textId="77777777" w:rsidR="00377EE1" w:rsidRPr="00BC4590" w:rsidRDefault="00377EE1" w:rsidP="00377EE1">
            <w:pPr>
              <w:rPr>
                <w:rFonts w:cs="Times New Roman"/>
                <w:b/>
                <w:szCs w:val="24"/>
                <w:lang w:val="vi-VN" w:eastAsia="vi-VN"/>
              </w:rPr>
            </w:pPr>
            <w:r w:rsidRPr="00BC4590">
              <w:rPr>
                <w:rFonts w:cs="Times New Roman"/>
                <w:b/>
                <w:szCs w:val="24"/>
                <w:lang w:val="vi-VN" w:eastAsia="vi-VN"/>
              </w:rPr>
              <w:t>Lý do</w:t>
            </w:r>
          </w:p>
        </w:tc>
      </w:tr>
      <w:tr w:rsidR="00377EE1" w:rsidRPr="00BC4590" w14:paraId="7FEFB72D" w14:textId="77777777" w:rsidTr="00377EE1">
        <w:trPr>
          <w:trHeight w:val="360"/>
        </w:trPr>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2495B" w14:textId="77777777" w:rsidR="00377EE1" w:rsidRPr="00BC4590" w:rsidRDefault="00BD2D4A" w:rsidP="00377EE1">
            <w:pPr>
              <w:rPr>
                <w:rFonts w:cs="Times New Roman"/>
                <w:szCs w:val="24"/>
                <w:lang w:eastAsia="vi-VN"/>
              </w:rPr>
            </w:pPr>
            <w:r w:rsidRPr="00BC4590">
              <w:rPr>
                <w:rFonts w:cs="Times New Roman"/>
                <w:szCs w:val="24"/>
                <w:lang w:eastAsia="vi-VN"/>
              </w:rPr>
              <w:t>1</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78B505B7" w14:textId="77777777" w:rsidR="00377EE1" w:rsidRPr="00BC4590" w:rsidRDefault="00377EE1" w:rsidP="00377EE1">
            <w:pPr>
              <w:rPr>
                <w:rFonts w:cs="Times New Roman"/>
                <w:szCs w:val="24"/>
                <w:lang w:val="vi-VN" w:eastAsia="vi-VN"/>
              </w:rPr>
            </w:pPr>
            <w:r w:rsidRPr="00BC4590">
              <w:rPr>
                <w:rFonts w:cs="Times New Roman"/>
                <w:szCs w:val="24"/>
                <w:lang w:val="vi-VN" w:eastAsia="vi-VN"/>
              </w:rPr>
              <w:t>1.1.7 - Chương 1 - Phần 8C</w:t>
            </w:r>
          </w:p>
        </w:tc>
        <w:tc>
          <w:tcPr>
            <w:tcW w:w="4507" w:type="dxa"/>
            <w:tcBorders>
              <w:top w:val="single" w:sz="4" w:space="0" w:color="auto"/>
              <w:left w:val="nil"/>
              <w:bottom w:val="single" w:sz="4" w:space="0" w:color="auto"/>
              <w:right w:val="single" w:sz="4" w:space="0" w:color="auto"/>
            </w:tcBorders>
            <w:shd w:val="clear" w:color="auto" w:fill="auto"/>
            <w:noWrap/>
            <w:vAlign w:val="center"/>
            <w:hideMark/>
          </w:tcPr>
          <w:p w14:paraId="53A93FA1" w14:textId="77777777" w:rsidR="00377EE1" w:rsidRPr="00BC4590" w:rsidRDefault="00377EE1" w:rsidP="00377EE1">
            <w:pPr>
              <w:rPr>
                <w:rFonts w:cs="Times New Roman"/>
                <w:szCs w:val="24"/>
                <w:lang w:val="vi-VN" w:eastAsia="vi-VN"/>
              </w:rPr>
            </w:pPr>
            <w:r w:rsidRPr="00BC4590">
              <w:rPr>
                <w:rFonts w:cs="Times New Roman"/>
                <w:szCs w:val="24"/>
                <w:lang w:val="vi-VN" w:eastAsia="vi-VN"/>
              </w:rPr>
              <w:t>Không có</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14:paraId="1EFAF0F6" w14:textId="77777777" w:rsidR="00377EE1" w:rsidRPr="00BC4590" w:rsidRDefault="00377EE1" w:rsidP="00377EE1">
            <w:pPr>
              <w:rPr>
                <w:rFonts w:cs="Times New Roman"/>
                <w:szCs w:val="24"/>
                <w:lang w:val="vi-VN" w:eastAsia="vi-VN"/>
              </w:rPr>
            </w:pPr>
            <w:r w:rsidRPr="00BC4590">
              <w:rPr>
                <w:rFonts w:cs="Times New Roman"/>
                <w:szCs w:val="24"/>
                <w:lang w:val="vi-VN" w:eastAsia="vi-VN"/>
              </w:rPr>
              <w:t>Yêu cầu chung đối với tàu lặn chở khách</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1BFACF4E" w14:textId="77777777" w:rsidR="00377EE1" w:rsidRPr="00BC4590" w:rsidRDefault="00377EE1" w:rsidP="00377EE1">
            <w:pPr>
              <w:rPr>
                <w:rFonts w:cs="Times New Roman"/>
                <w:szCs w:val="24"/>
                <w:lang w:val="vi-VN" w:eastAsia="vi-VN"/>
              </w:rPr>
            </w:pPr>
            <w:r w:rsidRPr="00BC4590">
              <w:rPr>
                <w:rFonts w:cs="Times New Roman"/>
                <w:szCs w:val="24"/>
                <w:lang w:val="vi-VN" w:eastAsia="vi-VN"/>
              </w:rPr>
              <w:t>Bổ sung yêu cầu chung đối với tàu lặn chở khách</w:t>
            </w:r>
          </w:p>
        </w:tc>
      </w:tr>
      <w:tr w:rsidR="00377EE1" w:rsidRPr="00BC4590" w14:paraId="2F17B406" w14:textId="77777777" w:rsidTr="00377EE1">
        <w:trPr>
          <w:trHeight w:val="36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2A53435E" w14:textId="77777777" w:rsidR="00377EE1" w:rsidRPr="00BC4590" w:rsidRDefault="00BD2D4A" w:rsidP="00377EE1">
            <w:pPr>
              <w:rPr>
                <w:rFonts w:cs="Times New Roman"/>
                <w:szCs w:val="24"/>
                <w:lang w:eastAsia="vi-VN"/>
              </w:rPr>
            </w:pPr>
            <w:r w:rsidRPr="00BC4590">
              <w:rPr>
                <w:rFonts w:cs="Times New Roman"/>
                <w:szCs w:val="24"/>
                <w:lang w:eastAsia="vi-VN"/>
              </w:rPr>
              <w:t>2</w:t>
            </w:r>
          </w:p>
        </w:tc>
        <w:tc>
          <w:tcPr>
            <w:tcW w:w="1125" w:type="dxa"/>
            <w:tcBorders>
              <w:top w:val="nil"/>
              <w:left w:val="nil"/>
              <w:bottom w:val="single" w:sz="4" w:space="0" w:color="auto"/>
              <w:right w:val="single" w:sz="4" w:space="0" w:color="auto"/>
            </w:tcBorders>
            <w:shd w:val="clear" w:color="auto" w:fill="auto"/>
            <w:noWrap/>
            <w:vAlign w:val="center"/>
            <w:hideMark/>
          </w:tcPr>
          <w:p w14:paraId="574C371A" w14:textId="77777777" w:rsidR="00377EE1" w:rsidRPr="00BC4590" w:rsidRDefault="00377EE1" w:rsidP="00377EE1">
            <w:pPr>
              <w:rPr>
                <w:rFonts w:cs="Times New Roman"/>
                <w:szCs w:val="24"/>
                <w:lang w:val="vi-VN" w:eastAsia="vi-VN"/>
              </w:rPr>
            </w:pPr>
            <w:r w:rsidRPr="00BC4590">
              <w:rPr>
                <w:rFonts w:cs="Times New Roman"/>
                <w:szCs w:val="24"/>
                <w:lang w:val="vi-VN" w:eastAsia="vi-VN"/>
              </w:rPr>
              <w:t>2.1.5 - Chương 2 - Phần 8C</w:t>
            </w:r>
          </w:p>
        </w:tc>
        <w:tc>
          <w:tcPr>
            <w:tcW w:w="4507" w:type="dxa"/>
            <w:tcBorders>
              <w:top w:val="nil"/>
              <w:left w:val="nil"/>
              <w:bottom w:val="single" w:sz="4" w:space="0" w:color="auto"/>
              <w:right w:val="single" w:sz="4" w:space="0" w:color="auto"/>
            </w:tcBorders>
            <w:shd w:val="clear" w:color="auto" w:fill="auto"/>
            <w:noWrap/>
            <w:vAlign w:val="center"/>
            <w:hideMark/>
          </w:tcPr>
          <w:p w14:paraId="21EAC500" w14:textId="77777777" w:rsidR="00377EE1" w:rsidRPr="00BC4590" w:rsidRDefault="00377EE1" w:rsidP="00377EE1">
            <w:pPr>
              <w:rPr>
                <w:rFonts w:cs="Times New Roman"/>
                <w:szCs w:val="24"/>
                <w:lang w:val="vi-VN" w:eastAsia="vi-VN"/>
              </w:rPr>
            </w:pPr>
            <w:r w:rsidRPr="00BC4590">
              <w:rPr>
                <w:rFonts w:cs="Times New Roman"/>
                <w:szCs w:val="24"/>
                <w:lang w:val="vi-VN" w:eastAsia="vi-VN"/>
              </w:rPr>
              <w:t>Tàu phục vụ</w:t>
            </w:r>
          </w:p>
        </w:tc>
        <w:tc>
          <w:tcPr>
            <w:tcW w:w="4252" w:type="dxa"/>
            <w:tcBorders>
              <w:top w:val="nil"/>
              <w:left w:val="nil"/>
              <w:bottom w:val="single" w:sz="4" w:space="0" w:color="auto"/>
              <w:right w:val="single" w:sz="4" w:space="0" w:color="auto"/>
            </w:tcBorders>
            <w:shd w:val="clear" w:color="auto" w:fill="auto"/>
            <w:noWrap/>
            <w:vAlign w:val="center"/>
            <w:hideMark/>
          </w:tcPr>
          <w:p w14:paraId="469461B3" w14:textId="77777777" w:rsidR="00377EE1" w:rsidRPr="00BC4590" w:rsidRDefault="00377EE1" w:rsidP="00377EE1">
            <w:pPr>
              <w:rPr>
                <w:rFonts w:cs="Times New Roman"/>
                <w:szCs w:val="24"/>
                <w:lang w:val="vi-VN" w:eastAsia="vi-VN"/>
              </w:rPr>
            </w:pPr>
            <w:r w:rsidRPr="00BC4590">
              <w:rPr>
                <w:rFonts w:cs="Times New Roman"/>
                <w:szCs w:val="24"/>
                <w:lang w:val="vi-VN" w:eastAsia="vi-VN"/>
              </w:rPr>
              <w:t>Tàu hỗ trợ</w:t>
            </w:r>
          </w:p>
        </w:tc>
        <w:tc>
          <w:tcPr>
            <w:tcW w:w="2835" w:type="dxa"/>
            <w:tcBorders>
              <w:top w:val="nil"/>
              <w:left w:val="nil"/>
              <w:bottom w:val="single" w:sz="4" w:space="0" w:color="auto"/>
              <w:right w:val="single" w:sz="4" w:space="0" w:color="auto"/>
            </w:tcBorders>
            <w:shd w:val="clear" w:color="auto" w:fill="auto"/>
            <w:noWrap/>
            <w:vAlign w:val="center"/>
            <w:hideMark/>
          </w:tcPr>
          <w:p w14:paraId="4574DB8E" w14:textId="77777777" w:rsidR="00377EE1" w:rsidRPr="00BC4590" w:rsidRDefault="00377EE1" w:rsidP="00377EE1">
            <w:pPr>
              <w:rPr>
                <w:rFonts w:cs="Times New Roman"/>
                <w:szCs w:val="24"/>
                <w:lang w:val="vi-VN" w:eastAsia="vi-VN"/>
              </w:rPr>
            </w:pPr>
            <w:r w:rsidRPr="00BC4590">
              <w:rPr>
                <w:rFonts w:cs="Times New Roman"/>
                <w:szCs w:val="24"/>
                <w:lang w:val="vi-VN" w:eastAsia="vi-VN"/>
              </w:rPr>
              <w:t>Thay đổi tên gọi</w:t>
            </w:r>
          </w:p>
        </w:tc>
      </w:tr>
      <w:tr w:rsidR="00377EE1" w:rsidRPr="00BC4590" w14:paraId="1D00DA4E" w14:textId="77777777" w:rsidTr="00377EE1">
        <w:trPr>
          <w:trHeight w:val="36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3B621110" w14:textId="77777777" w:rsidR="00377EE1" w:rsidRPr="00BC4590" w:rsidRDefault="00BD2D4A" w:rsidP="00377EE1">
            <w:pPr>
              <w:rPr>
                <w:rFonts w:cs="Times New Roman"/>
                <w:szCs w:val="24"/>
                <w:lang w:eastAsia="vi-VN"/>
              </w:rPr>
            </w:pPr>
            <w:r w:rsidRPr="00BC4590">
              <w:rPr>
                <w:rFonts w:cs="Times New Roman"/>
                <w:szCs w:val="24"/>
                <w:lang w:eastAsia="vi-VN"/>
              </w:rPr>
              <w:t>3</w:t>
            </w:r>
          </w:p>
        </w:tc>
        <w:tc>
          <w:tcPr>
            <w:tcW w:w="1125" w:type="dxa"/>
            <w:tcBorders>
              <w:top w:val="nil"/>
              <w:left w:val="nil"/>
              <w:bottom w:val="single" w:sz="4" w:space="0" w:color="auto"/>
              <w:right w:val="single" w:sz="4" w:space="0" w:color="auto"/>
            </w:tcBorders>
            <w:shd w:val="clear" w:color="auto" w:fill="auto"/>
            <w:noWrap/>
            <w:vAlign w:val="center"/>
            <w:hideMark/>
          </w:tcPr>
          <w:p w14:paraId="3C356635" w14:textId="77777777" w:rsidR="00377EE1" w:rsidRPr="00BC4590" w:rsidRDefault="00377EE1" w:rsidP="00377EE1">
            <w:pPr>
              <w:rPr>
                <w:rFonts w:cs="Times New Roman"/>
                <w:szCs w:val="24"/>
                <w:lang w:val="vi-VN" w:eastAsia="vi-VN"/>
              </w:rPr>
            </w:pPr>
            <w:r w:rsidRPr="00BC4590">
              <w:rPr>
                <w:rFonts w:cs="Times New Roman"/>
                <w:szCs w:val="24"/>
                <w:lang w:val="vi-VN" w:eastAsia="vi-VN"/>
              </w:rPr>
              <w:t>2.1.6 - Chương 2 - Phần 8C</w:t>
            </w:r>
          </w:p>
        </w:tc>
        <w:tc>
          <w:tcPr>
            <w:tcW w:w="4507" w:type="dxa"/>
            <w:tcBorders>
              <w:top w:val="nil"/>
              <w:left w:val="nil"/>
              <w:bottom w:val="single" w:sz="4" w:space="0" w:color="auto"/>
              <w:right w:val="single" w:sz="4" w:space="0" w:color="auto"/>
            </w:tcBorders>
            <w:shd w:val="clear" w:color="auto" w:fill="auto"/>
            <w:noWrap/>
            <w:vAlign w:val="center"/>
            <w:hideMark/>
          </w:tcPr>
          <w:p w14:paraId="679EDF76" w14:textId="77777777" w:rsidR="00377EE1" w:rsidRPr="00BC4590" w:rsidRDefault="00377EE1" w:rsidP="00377EE1">
            <w:pPr>
              <w:rPr>
                <w:rFonts w:cs="Times New Roman"/>
                <w:szCs w:val="24"/>
                <w:lang w:val="vi-VN" w:eastAsia="vi-VN"/>
              </w:rPr>
            </w:pPr>
            <w:r w:rsidRPr="00BC4590">
              <w:rPr>
                <w:rFonts w:cs="Times New Roman"/>
                <w:szCs w:val="24"/>
                <w:lang w:val="vi-VN" w:eastAsia="vi-VN"/>
              </w:rPr>
              <w:t>Độ sâu lặn tối đa</w:t>
            </w:r>
          </w:p>
        </w:tc>
        <w:tc>
          <w:tcPr>
            <w:tcW w:w="4252" w:type="dxa"/>
            <w:tcBorders>
              <w:top w:val="nil"/>
              <w:left w:val="nil"/>
              <w:bottom w:val="single" w:sz="4" w:space="0" w:color="auto"/>
              <w:right w:val="single" w:sz="4" w:space="0" w:color="auto"/>
            </w:tcBorders>
            <w:shd w:val="clear" w:color="auto" w:fill="auto"/>
            <w:noWrap/>
            <w:vAlign w:val="center"/>
            <w:hideMark/>
          </w:tcPr>
          <w:p w14:paraId="54EF9466" w14:textId="77777777" w:rsidR="00377EE1" w:rsidRPr="00BC4590" w:rsidRDefault="00377EE1" w:rsidP="00377EE1">
            <w:pPr>
              <w:rPr>
                <w:rFonts w:cs="Times New Roman"/>
                <w:szCs w:val="24"/>
                <w:lang w:val="vi-VN" w:eastAsia="vi-VN"/>
              </w:rPr>
            </w:pPr>
            <w:r w:rsidRPr="00BC4590">
              <w:rPr>
                <w:rFonts w:cs="Times New Roman"/>
                <w:szCs w:val="24"/>
                <w:lang w:val="vi-VN" w:eastAsia="vi-VN"/>
              </w:rPr>
              <w:t>Chiều sâu lặn lớn nhất</w:t>
            </w:r>
          </w:p>
        </w:tc>
        <w:tc>
          <w:tcPr>
            <w:tcW w:w="2835" w:type="dxa"/>
            <w:tcBorders>
              <w:top w:val="nil"/>
              <w:left w:val="nil"/>
              <w:bottom w:val="single" w:sz="4" w:space="0" w:color="auto"/>
              <w:right w:val="single" w:sz="4" w:space="0" w:color="auto"/>
            </w:tcBorders>
            <w:shd w:val="clear" w:color="auto" w:fill="auto"/>
            <w:noWrap/>
            <w:vAlign w:val="center"/>
            <w:hideMark/>
          </w:tcPr>
          <w:p w14:paraId="061CE16E" w14:textId="77777777" w:rsidR="00377EE1" w:rsidRPr="00BC4590" w:rsidRDefault="00377EE1" w:rsidP="00377EE1">
            <w:pPr>
              <w:rPr>
                <w:rFonts w:cs="Times New Roman"/>
                <w:szCs w:val="24"/>
                <w:lang w:val="vi-VN" w:eastAsia="vi-VN"/>
              </w:rPr>
            </w:pPr>
            <w:r w:rsidRPr="00BC4590">
              <w:rPr>
                <w:rFonts w:cs="Times New Roman"/>
                <w:szCs w:val="24"/>
                <w:lang w:val="vi-VN" w:eastAsia="vi-VN"/>
              </w:rPr>
              <w:t>Thay đổi tên gọi</w:t>
            </w:r>
          </w:p>
        </w:tc>
      </w:tr>
      <w:tr w:rsidR="00377EE1" w:rsidRPr="00BC4590" w14:paraId="7D9779CD" w14:textId="77777777" w:rsidTr="00377EE1">
        <w:trPr>
          <w:trHeight w:val="36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44C3B5A8" w14:textId="77777777" w:rsidR="00377EE1" w:rsidRPr="00BC4590" w:rsidRDefault="00BD2D4A" w:rsidP="00377EE1">
            <w:pPr>
              <w:rPr>
                <w:rFonts w:cs="Times New Roman"/>
                <w:szCs w:val="24"/>
                <w:lang w:eastAsia="vi-VN"/>
              </w:rPr>
            </w:pPr>
            <w:r w:rsidRPr="00BC4590">
              <w:rPr>
                <w:rFonts w:cs="Times New Roman"/>
                <w:szCs w:val="24"/>
                <w:lang w:eastAsia="vi-VN"/>
              </w:rPr>
              <w:t>4</w:t>
            </w:r>
          </w:p>
        </w:tc>
        <w:tc>
          <w:tcPr>
            <w:tcW w:w="1125" w:type="dxa"/>
            <w:tcBorders>
              <w:top w:val="nil"/>
              <w:left w:val="nil"/>
              <w:bottom w:val="single" w:sz="4" w:space="0" w:color="auto"/>
              <w:right w:val="single" w:sz="4" w:space="0" w:color="auto"/>
            </w:tcBorders>
            <w:shd w:val="clear" w:color="auto" w:fill="auto"/>
            <w:noWrap/>
            <w:vAlign w:val="center"/>
            <w:hideMark/>
          </w:tcPr>
          <w:p w14:paraId="231CC746" w14:textId="77777777" w:rsidR="00377EE1" w:rsidRPr="00BC4590" w:rsidRDefault="00377EE1" w:rsidP="00377EE1">
            <w:pPr>
              <w:rPr>
                <w:rFonts w:cs="Times New Roman"/>
                <w:szCs w:val="24"/>
                <w:lang w:val="vi-VN" w:eastAsia="vi-VN"/>
              </w:rPr>
            </w:pPr>
            <w:r w:rsidRPr="00BC4590">
              <w:rPr>
                <w:rFonts w:cs="Times New Roman"/>
                <w:szCs w:val="24"/>
                <w:lang w:val="vi-VN" w:eastAsia="vi-VN"/>
              </w:rPr>
              <w:t>2.1.7 - Chương 2 - Phần 8C</w:t>
            </w:r>
          </w:p>
        </w:tc>
        <w:tc>
          <w:tcPr>
            <w:tcW w:w="4507" w:type="dxa"/>
            <w:tcBorders>
              <w:top w:val="nil"/>
              <w:left w:val="nil"/>
              <w:bottom w:val="single" w:sz="4" w:space="0" w:color="auto"/>
              <w:right w:val="single" w:sz="4" w:space="0" w:color="auto"/>
            </w:tcBorders>
            <w:shd w:val="clear" w:color="auto" w:fill="auto"/>
            <w:noWrap/>
            <w:vAlign w:val="center"/>
            <w:hideMark/>
          </w:tcPr>
          <w:p w14:paraId="221588B8" w14:textId="77777777" w:rsidR="00377EE1" w:rsidRPr="00BC4590" w:rsidRDefault="00377EE1" w:rsidP="00377EE1">
            <w:pPr>
              <w:rPr>
                <w:rFonts w:cs="Times New Roman"/>
                <w:szCs w:val="24"/>
                <w:lang w:val="vi-VN" w:eastAsia="vi-VN"/>
              </w:rPr>
            </w:pPr>
            <w:r w:rsidRPr="00BC4590">
              <w:rPr>
                <w:rFonts w:cs="Times New Roman"/>
                <w:szCs w:val="24"/>
                <w:lang w:val="vi-VN" w:eastAsia="vi-VN"/>
              </w:rPr>
              <w:t>Độ sâu lặn tính toán</w:t>
            </w:r>
          </w:p>
        </w:tc>
        <w:tc>
          <w:tcPr>
            <w:tcW w:w="4252" w:type="dxa"/>
            <w:tcBorders>
              <w:top w:val="nil"/>
              <w:left w:val="nil"/>
              <w:bottom w:val="single" w:sz="4" w:space="0" w:color="auto"/>
              <w:right w:val="single" w:sz="4" w:space="0" w:color="auto"/>
            </w:tcBorders>
            <w:shd w:val="clear" w:color="auto" w:fill="auto"/>
            <w:noWrap/>
            <w:vAlign w:val="center"/>
            <w:hideMark/>
          </w:tcPr>
          <w:p w14:paraId="2F2ACED7" w14:textId="77777777" w:rsidR="00377EE1" w:rsidRPr="00BC4590" w:rsidRDefault="00377EE1" w:rsidP="00377EE1">
            <w:pPr>
              <w:rPr>
                <w:rFonts w:cs="Times New Roman"/>
                <w:szCs w:val="24"/>
                <w:lang w:val="vi-VN" w:eastAsia="vi-VN"/>
              </w:rPr>
            </w:pPr>
            <w:r w:rsidRPr="00BC4590">
              <w:rPr>
                <w:rFonts w:cs="Times New Roman"/>
                <w:szCs w:val="24"/>
                <w:lang w:val="vi-VN" w:eastAsia="vi-VN"/>
              </w:rPr>
              <w:t>Chiều sâu lặn thiết kế</w:t>
            </w:r>
          </w:p>
        </w:tc>
        <w:tc>
          <w:tcPr>
            <w:tcW w:w="2835" w:type="dxa"/>
            <w:tcBorders>
              <w:top w:val="nil"/>
              <w:left w:val="nil"/>
              <w:bottom w:val="single" w:sz="4" w:space="0" w:color="auto"/>
              <w:right w:val="single" w:sz="4" w:space="0" w:color="auto"/>
            </w:tcBorders>
            <w:shd w:val="clear" w:color="auto" w:fill="auto"/>
            <w:noWrap/>
            <w:vAlign w:val="center"/>
            <w:hideMark/>
          </w:tcPr>
          <w:p w14:paraId="184DD956" w14:textId="77777777" w:rsidR="00377EE1" w:rsidRPr="00BC4590" w:rsidRDefault="00377EE1" w:rsidP="00377EE1">
            <w:pPr>
              <w:rPr>
                <w:rFonts w:cs="Times New Roman"/>
                <w:szCs w:val="24"/>
                <w:lang w:val="vi-VN" w:eastAsia="vi-VN"/>
              </w:rPr>
            </w:pPr>
            <w:r w:rsidRPr="00BC4590">
              <w:rPr>
                <w:rFonts w:cs="Times New Roman"/>
                <w:szCs w:val="24"/>
                <w:lang w:val="vi-VN" w:eastAsia="vi-VN"/>
              </w:rPr>
              <w:t>Thay đổi tên gọi</w:t>
            </w:r>
          </w:p>
        </w:tc>
      </w:tr>
      <w:tr w:rsidR="00377EE1" w:rsidRPr="00BC4590" w14:paraId="7E3BB8DC" w14:textId="77777777" w:rsidTr="00377EE1">
        <w:trPr>
          <w:trHeight w:val="36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3728AB34" w14:textId="77777777" w:rsidR="00377EE1" w:rsidRPr="00BC4590" w:rsidRDefault="00BD2D4A" w:rsidP="00377EE1">
            <w:pPr>
              <w:rPr>
                <w:rFonts w:cs="Times New Roman"/>
                <w:szCs w:val="24"/>
                <w:lang w:eastAsia="vi-VN"/>
              </w:rPr>
            </w:pPr>
            <w:r w:rsidRPr="00BC4590">
              <w:rPr>
                <w:rFonts w:cs="Times New Roman"/>
                <w:szCs w:val="24"/>
                <w:lang w:eastAsia="vi-VN"/>
              </w:rPr>
              <w:t>5</w:t>
            </w:r>
          </w:p>
        </w:tc>
        <w:tc>
          <w:tcPr>
            <w:tcW w:w="1125" w:type="dxa"/>
            <w:tcBorders>
              <w:top w:val="nil"/>
              <w:left w:val="nil"/>
              <w:bottom w:val="single" w:sz="4" w:space="0" w:color="auto"/>
              <w:right w:val="single" w:sz="4" w:space="0" w:color="auto"/>
            </w:tcBorders>
            <w:shd w:val="clear" w:color="auto" w:fill="auto"/>
            <w:noWrap/>
            <w:vAlign w:val="center"/>
            <w:hideMark/>
          </w:tcPr>
          <w:p w14:paraId="2E3CBBF0" w14:textId="77777777" w:rsidR="00377EE1" w:rsidRPr="00BC4590" w:rsidRDefault="00377EE1" w:rsidP="00377EE1">
            <w:pPr>
              <w:rPr>
                <w:rFonts w:cs="Times New Roman"/>
                <w:szCs w:val="24"/>
                <w:lang w:val="vi-VN" w:eastAsia="vi-VN"/>
              </w:rPr>
            </w:pPr>
            <w:r w:rsidRPr="00BC4590">
              <w:rPr>
                <w:rFonts w:cs="Times New Roman"/>
                <w:szCs w:val="24"/>
                <w:lang w:val="vi-VN" w:eastAsia="vi-VN"/>
              </w:rPr>
              <w:t>2.1.14 - Chương 2 - Phần 8C</w:t>
            </w:r>
          </w:p>
        </w:tc>
        <w:tc>
          <w:tcPr>
            <w:tcW w:w="4507" w:type="dxa"/>
            <w:tcBorders>
              <w:top w:val="nil"/>
              <w:left w:val="nil"/>
              <w:bottom w:val="single" w:sz="4" w:space="0" w:color="auto"/>
              <w:right w:val="single" w:sz="4" w:space="0" w:color="auto"/>
            </w:tcBorders>
            <w:shd w:val="clear" w:color="auto" w:fill="auto"/>
            <w:noWrap/>
            <w:vAlign w:val="center"/>
            <w:hideMark/>
          </w:tcPr>
          <w:p w14:paraId="6B02BC0E" w14:textId="77777777" w:rsidR="00377EE1" w:rsidRPr="00BC4590" w:rsidRDefault="00377EE1" w:rsidP="00377EE1">
            <w:pPr>
              <w:rPr>
                <w:rFonts w:cs="Times New Roman"/>
                <w:szCs w:val="24"/>
                <w:lang w:val="vi-VN" w:eastAsia="vi-VN"/>
              </w:rPr>
            </w:pPr>
            <w:r w:rsidRPr="00BC4590">
              <w:rPr>
                <w:rFonts w:cs="Times New Roman"/>
                <w:szCs w:val="24"/>
                <w:lang w:val="vi-VN" w:eastAsia="vi-VN"/>
              </w:rPr>
              <w:t>Không có</w:t>
            </w:r>
          </w:p>
        </w:tc>
        <w:tc>
          <w:tcPr>
            <w:tcW w:w="4252" w:type="dxa"/>
            <w:tcBorders>
              <w:top w:val="nil"/>
              <w:left w:val="nil"/>
              <w:bottom w:val="single" w:sz="4" w:space="0" w:color="auto"/>
              <w:right w:val="single" w:sz="4" w:space="0" w:color="auto"/>
            </w:tcBorders>
            <w:shd w:val="clear" w:color="auto" w:fill="auto"/>
            <w:noWrap/>
            <w:vAlign w:val="center"/>
            <w:hideMark/>
          </w:tcPr>
          <w:p w14:paraId="62F54511" w14:textId="77777777" w:rsidR="00377EE1" w:rsidRPr="00BC4590" w:rsidRDefault="00377EE1" w:rsidP="00377EE1">
            <w:pPr>
              <w:rPr>
                <w:rFonts w:cs="Times New Roman"/>
                <w:szCs w:val="24"/>
                <w:lang w:val="vi-VN" w:eastAsia="vi-VN"/>
              </w:rPr>
            </w:pPr>
            <w:r w:rsidRPr="00BC4590">
              <w:rPr>
                <w:rFonts w:cs="Times New Roman"/>
                <w:szCs w:val="24"/>
                <w:lang w:val="vi-VN" w:eastAsia="vi-VN"/>
              </w:rPr>
              <w:t>Tàu lặn chở khách</w:t>
            </w:r>
          </w:p>
        </w:tc>
        <w:tc>
          <w:tcPr>
            <w:tcW w:w="2835" w:type="dxa"/>
            <w:tcBorders>
              <w:top w:val="nil"/>
              <w:left w:val="nil"/>
              <w:bottom w:val="single" w:sz="4" w:space="0" w:color="auto"/>
              <w:right w:val="single" w:sz="4" w:space="0" w:color="auto"/>
            </w:tcBorders>
            <w:shd w:val="clear" w:color="auto" w:fill="auto"/>
            <w:noWrap/>
            <w:vAlign w:val="center"/>
            <w:hideMark/>
          </w:tcPr>
          <w:p w14:paraId="7667913D" w14:textId="77777777" w:rsidR="00377EE1" w:rsidRPr="00BC4590" w:rsidRDefault="00377EE1" w:rsidP="00377EE1">
            <w:pPr>
              <w:rPr>
                <w:rFonts w:cs="Times New Roman"/>
                <w:szCs w:val="24"/>
                <w:lang w:val="vi-VN" w:eastAsia="vi-VN"/>
              </w:rPr>
            </w:pPr>
            <w:r w:rsidRPr="00BC4590">
              <w:rPr>
                <w:rFonts w:cs="Times New Roman"/>
                <w:szCs w:val="24"/>
                <w:lang w:val="vi-VN" w:eastAsia="vi-VN"/>
              </w:rPr>
              <w:t>Bổ sung địng nghĩa về tàu lặn chở khách</w:t>
            </w:r>
          </w:p>
        </w:tc>
      </w:tr>
      <w:tr w:rsidR="00377EE1" w:rsidRPr="00BC4590" w14:paraId="4A366F30" w14:textId="77777777" w:rsidTr="00377EE1">
        <w:trPr>
          <w:trHeight w:val="36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542FB8BF" w14:textId="77777777" w:rsidR="00377EE1" w:rsidRPr="00BC4590" w:rsidRDefault="00BD2D4A" w:rsidP="00377EE1">
            <w:pPr>
              <w:rPr>
                <w:rFonts w:cs="Times New Roman"/>
                <w:szCs w:val="24"/>
                <w:lang w:eastAsia="vi-VN"/>
              </w:rPr>
            </w:pPr>
            <w:r w:rsidRPr="00BC4590">
              <w:rPr>
                <w:rFonts w:cs="Times New Roman"/>
                <w:szCs w:val="24"/>
                <w:lang w:eastAsia="vi-VN"/>
              </w:rPr>
              <w:lastRenderedPageBreak/>
              <w:t>6</w:t>
            </w:r>
          </w:p>
        </w:tc>
        <w:tc>
          <w:tcPr>
            <w:tcW w:w="1125" w:type="dxa"/>
            <w:tcBorders>
              <w:top w:val="nil"/>
              <w:left w:val="nil"/>
              <w:bottom w:val="single" w:sz="4" w:space="0" w:color="auto"/>
              <w:right w:val="single" w:sz="4" w:space="0" w:color="auto"/>
            </w:tcBorders>
            <w:shd w:val="clear" w:color="auto" w:fill="auto"/>
            <w:noWrap/>
            <w:vAlign w:val="center"/>
            <w:hideMark/>
          </w:tcPr>
          <w:p w14:paraId="45CF55B9" w14:textId="77777777" w:rsidR="00377EE1" w:rsidRPr="00BC4590" w:rsidRDefault="00377EE1" w:rsidP="00377EE1">
            <w:pPr>
              <w:rPr>
                <w:rFonts w:cs="Times New Roman"/>
                <w:szCs w:val="24"/>
                <w:lang w:val="vi-VN" w:eastAsia="vi-VN"/>
              </w:rPr>
            </w:pPr>
            <w:r w:rsidRPr="00BC4590">
              <w:rPr>
                <w:rFonts w:cs="Times New Roman"/>
                <w:szCs w:val="24"/>
                <w:lang w:val="vi-VN" w:eastAsia="vi-VN"/>
              </w:rPr>
              <w:t>2.1.15 - Chương 2 - Phần 8C</w:t>
            </w:r>
          </w:p>
        </w:tc>
        <w:tc>
          <w:tcPr>
            <w:tcW w:w="4507" w:type="dxa"/>
            <w:tcBorders>
              <w:top w:val="nil"/>
              <w:left w:val="nil"/>
              <w:bottom w:val="single" w:sz="4" w:space="0" w:color="auto"/>
              <w:right w:val="single" w:sz="4" w:space="0" w:color="auto"/>
            </w:tcBorders>
            <w:shd w:val="clear" w:color="auto" w:fill="auto"/>
            <w:noWrap/>
            <w:vAlign w:val="center"/>
            <w:hideMark/>
          </w:tcPr>
          <w:p w14:paraId="3E1867FC" w14:textId="77777777" w:rsidR="00377EE1" w:rsidRPr="00BC4590" w:rsidRDefault="00377EE1" w:rsidP="00377EE1">
            <w:pPr>
              <w:rPr>
                <w:rFonts w:cs="Times New Roman"/>
                <w:szCs w:val="24"/>
                <w:lang w:val="vi-VN" w:eastAsia="vi-VN"/>
              </w:rPr>
            </w:pPr>
            <w:r w:rsidRPr="00BC4590">
              <w:rPr>
                <w:rFonts w:cs="Times New Roman"/>
                <w:szCs w:val="24"/>
                <w:lang w:val="vi-VN" w:eastAsia="vi-VN"/>
              </w:rPr>
              <w:t>Không có</w:t>
            </w:r>
          </w:p>
        </w:tc>
        <w:tc>
          <w:tcPr>
            <w:tcW w:w="4252" w:type="dxa"/>
            <w:tcBorders>
              <w:top w:val="nil"/>
              <w:left w:val="nil"/>
              <w:bottom w:val="single" w:sz="4" w:space="0" w:color="auto"/>
              <w:right w:val="single" w:sz="4" w:space="0" w:color="auto"/>
            </w:tcBorders>
            <w:shd w:val="clear" w:color="auto" w:fill="auto"/>
            <w:noWrap/>
            <w:vAlign w:val="center"/>
            <w:hideMark/>
          </w:tcPr>
          <w:p w14:paraId="4959F6DA" w14:textId="77777777" w:rsidR="00377EE1" w:rsidRPr="00BC4590" w:rsidRDefault="00377EE1" w:rsidP="00377EE1">
            <w:pPr>
              <w:rPr>
                <w:rFonts w:cs="Times New Roman"/>
                <w:szCs w:val="24"/>
                <w:lang w:val="vi-VN" w:eastAsia="vi-VN"/>
              </w:rPr>
            </w:pPr>
            <w:r w:rsidRPr="00BC4590">
              <w:rPr>
                <w:rFonts w:cs="Times New Roman"/>
                <w:szCs w:val="24"/>
                <w:lang w:val="vi-VN" w:eastAsia="vi-VN"/>
              </w:rPr>
              <w:t>Hệ thống trợ sinh</w:t>
            </w:r>
          </w:p>
        </w:tc>
        <w:tc>
          <w:tcPr>
            <w:tcW w:w="2835" w:type="dxa"/>
            <w:tcBorders>
              <w:top w:val="nil"/>
              <w:left w:val="nil"/>
              <w:bottom w:val="single" w:sz="4" w:space="0" w:color="auto"/>
              <w:right w:val="single" w:sz="4" w:space="0" w:color="auto"/>
            </w:tcBorders>
            <w:shd w:val="clear" w:color="auto" w:fill="auto"/>
            <w:noWrap/>
            <w:vAlign w:val="center"/>
            <w:hideMark/>
          </w:tcPr>
          <w:p w14:paraId="1B5FEDE7" w14:textId="77777777" w:rsidR="00377EE1" w:rsidRPr="00BC4590" w:rsidRDefault="00377EE1" w:rsidP="00377EE1">
            <w:pPr>
              <w:rPr>
                <w:rFonts w:cs="Times New Roman"/>
                <w:szCs w:val="24"/>
                <w:lang w:val="vi-VN" w:eastAsia="vi-VN"/>
              </w:rPr>
            </w:pPr>
            <w:r w:rsidRPr="00BC4590">
              <w:rPr>
                <w:rFonts w:cs="Times New Roman"/>
                <w:szCs w:val="24"/>
                <w:lang w:val="vi-VN" w:eastAsia="vi-VN"/>
              </w:rPr>
              <w:t>Bổ sung địng nghĩa về hệ thống trợ sinh</w:t>
            </w:r>
          </w:p>
        </w:tc>
      </w:tr>
      <w:tr w:rsidR="00377EE1" w:rsidRPr="00BC4590" w14:paraId="293E85FF" w14:textId="77777777" w:rsidTr="00377EE1">
        <w:trPr>
          <w:trHeight w:val="36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25546E17" w14:textId="77777777" w:rsidR="00377EE1" w:rsidRPr="00BC4590" w:rsidRDefault="00BD2D4A" w:rsidP="00377EE1">
            <w:pPr>
              <w:rPr>
                <w:rFonts w:cs="Times New Roman"/>
                <w:szCs w:val="24"/>
                <w:lang w:eastAsia="vi-VN"/>
              </w:rPr>
            </w:pPr>
            <w:r w:rsidRPr="00BC4590">
              <w:rPr>
                <w:rFonts w:cs="Times New Roman"/>
                <w:szCs w:val="24"/>
                <w:lang w:eastAsia="vi-VN"/>
              </w:rPr>
              <w:t>7</w:t>
            </w:r>
          </w:p>
        </w:tc>
        <w:tc>
          <w:tcPr>
            <w:tcW w:w="1125" w:type="dxa"/>
            <w:tcBorders>
              <w:top w:val="nil"/>
              <w:left w:val="nil"/>
              <w:bottom w:val="single" w:sz="4" w:space="0" w:color="auto"/>
              <w:right w:val="single" w:sz="4" w:space="0" w:color="auto"/>
            </w:tcBorders>
            <w:shd w:val="clear" w:color="auto" w:fill="auto"/>
            <w:noWrap/>
            <w:vAlign w:val="center"/>
            <w:hideMark/>
          </w:tcPr>
          <w:p w14:paraId="3310202E" w14:textId="77777777" w:rsidR="00377EE1" w:rsidRPr="00BC4590" w:rsidRDefault="00377EE1" w:rsidP="00377EE1">
            <w:pPr>
              <w:rPr>
                <w:rFonts w:cs="Times New Roman"/>
                <w:szCs w:val="24"/>
                <w:lang w:val="vi-VN" w:eastAsia="vi-VN"/>
              </w:rPr>
            </w:pPr>
            <w:r w:rsidRPr="00BC4590">
              <w:rPr>
                <w:rFonts w:cs="Times New Roman"/>
                <w:szCs w:val="24"/>
                <w:lang w:val="vi-VN" w:eastAsia="vi-VN"/>
              </w:rPr>
              <w:t>2.1.16 - Chương 2 - Phần 8C</w:t>
            </w:r>
          </w:p>
        </w:tc>
        <w:tc>
          <w:tcPr>
            <w:tcW w:w="4507" w:type="dxa"/>
            <w:tcBorders>
              <w:top w:val="nil"/>
              <w:left w:val="nil"/>
              <w:bottom w:val="single" w:sz="4" w:space="0" w:color="auto"/>
              <w:right w:val="single" w:sz="4" w:space="0" w:color="auto"/>
            </w:tcBorders>
            <w:shd w:val="clear" w:color="auto" w:fill="auto"/>
            <w:noWrap/>
            <w:vAlign w:val="center"/>
            <w:hideMark/>
          </w:tcPr>
          <w:p w14:paraId="0CAF448E" w14:textId="77777777" w:rsidR="00377EE1" w:rsidRPr="00BC4590" w:rsidRDefault="00377EE1" w:rsidP="00377EE1">
            <w:pPr>
              <w:rPr>
                <w:rFonts w:cs="Times New Roman"/>
                <w:szCs w:val="24"/>
                <w:lang w:val="vi-VN" w:eastAsia="vi-VN"/>
              </w:rPr>
            </w:pPr>
            <w:r w:rsidRPr="00BC4590">
              <w:rPr>
                <w:rFonts w:cs="Times New Roman"/>
                <w:szCs w:val="24"/>
                <w:lang w:val="vi-VN" w:eastAsia="vi-VN"/>
              </w:rPr>
              <w:t>Không có</w:t>
            </w:r>
          </w:p>
        </w:tc>
        <w:tc>
          <w:tcPr>
            <w:tcW w:w="4252" w:type="dxa"/>
            <w:tcBorders>
              <w:top w:val="nil"/>
              <w:left w:val="nil"/>
              <w:bottom w:val="single" w:sz="4" w:space="0" w:color="auto"/>
              <w:right w:val="single" w:sz="4" w:space="0" w:color="auto"/>
            </w:tcBorders>
            <w:shd w:val="clear" w:color="auto" w:fill="auto"/>
            <w:noWrap/>
            <w:vAlign w:val="center"/>
            <w:hideMark/>
          </w:tcPr>
          <w:p w14:paraId="3AE5A5C5" w14:textId="77777777" w:rsidR="00377EE1" w:rsidRPr="00BC4590" w:rsidRDefault="00377EE1" w:rsidP="00377EE1">
            <w:pPr>
              <w:rPr>
                <w:rFonts w:cs="Times New Roman"/>
                <w:szCs w:val="24"/>
                <w:lang w:val="vi-VN" w:eastAsia="vi-VN"/>
              </w:rPr>
            </w:pPr>
            <w:r w:rsidRPr="00BC4590">
              <w:rPr>
                <w:rFonts w:cs="Times New Roman"/>
                <w:szCs w:val="24"/>
                <w:lang w:val="vi-VN" w:eastAsia="vi-VN"/>
              </w:rPr>
              <w:t>Hoa tiêu</w:t>
            </w:r>
          </w:p>
        </w:tc>
        <w:tc>
          <w:tcPr>
            <w:tcW w:w="2835" w:type="dxa"/>
            <w:tcBorders>
              <w:top w:val="nil"/>
              <w:left w:val="nil"/>
              <w:bottom w:val="single" w:sz="4" w:space="0" w:color="auto"/>
              <w:right w:val="single" w:sz="4" w:space="0" w:color="auto"/>
            </w:tcBorders>
            <w:shd w:val="clear" w:color="auto" w:fill="auto"/>
            <w:noWrap/>
            <w:vAlign w:val="center"/>
            <w:hideMark/>
          </w:tcPr>
          <w:p w14:paraId="17155A86" w14:textId="77777777" w:rsidR="00377EE1" w:rsidRPr="00BC4590" w:rsidRDefault="00377EE1" w:rsidP="00377EE1">
            <w:pPr>
              <w:rPr>
                <w:rFonts w:cs="Times New Roman"/>
                <w:szCs w:val="24"/>
                <w:lang w:val="vi-VN" w:eastAsia="vi-VN"/>
              </w:rPr>
            </w:pPr>
            <w:r w:rsidRPr="00BC4590">
              <w:rPr>
                <w:rFonts w:cs="Times New Roman"/>
                <w:szCs w:val="24"/>
                <w:lang w:val="vi-VN" w:eastAsia="vi-VN"/>
              </w:rPr>
              <w:t>Bổ sung địng nghĩa về hoa tiêu đối với tàu lặn</w:t>
            </w:r>
          </w:p>
        </w:tc>
      </w:tr>
      <w:tr w:rsidR="00377EE1" w:rsidRPr="00BC4590" w14:paraId="43C40E8E" w14:textId="77777777" w:rsidTr="00377EE1">
        <w:trPr>
          <w:trHeight w:val="36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5EA74DC5" w14:textId="77777777" w:rsidR="00377EE1" w:rsidRPr="00BC4590" w:rsidRDefault="00BD2D4A" w:rsidP="00377EE1">
            <w:pPr>
              <w:rPr>
                <w:rFonts w:cs="Times New Roman"/>
                <w:szCs w:val="24"/>
                <w:lang w:eastAsia="vi-VN"/>
              </w:rPr>
            </w:pPr>
            <w:r w:rsidRPr="00BC4590">
              <w:rPr>
                <w:rFonts w:cs="Times New Roman"/>
                <w:szCs w:val="24"/>
                <w:lang w:eastAsia="vi-VN"/>
              </w:rPr>
              <w:t>8</w:t>
            </w:r>
          </w:p>
        </w:tc>
        <w:tc>
          <w:tcPr>
            <w:tcW w:w="1125" w:type="dxa"/>
            <w:tcBorders>
              <w:top w:val="nil"/>
              <w:left w:val="nil"/>
              <w:bottom w:val="single" w:sz="4" w:space="0" w:color="auto"/>
              <w:right w:val="single" w:sz="4" w:space="0" w:color="auto"/>
            </w:tcBorders>
            <w:shd w:val="clear" w:color="auto" w:fill="auto"/>
            <w:noWrap/>
            <w:vAlign w:val="center"/>
            <w:hideMark/>
          </w:tcPr>
          <w:p w14:paraId="535F5901" w14:textId="77777777" w:rsidR="00377EE1" w:rsidRPr="00BC4590" w:rsidRDefault="00377EE1" w:rsidP="00377EE1">
            <w:pPr>
              <w:rPr>
                <w:rFonts w:cs="Times New Roman"/>
                <w:szCs w:val="24"/>
                <w:lang w:val="vi-VN" w:eastAsia="vi-VN"/>
              </w:rPr>
            </w:pPr>
            <w:r w:rsidRPr="00BC4590">
              <w:rPr>
                <w:rFonts w:cs="Times New Roman"/>
                <w:szCs w:val="24"/>
                <w:lang w:val="vi-VN" w:eastAsia="vi-VN"/>
              </w:rPr>
              <w:t>4.1.6 - Chương 4 - Phần 8C</w:t>
            </w:r>
          </w:p>
        </w:tc>
        <w:tc>
          <w:tcPr>
            <w:tcW w:w="4507" w:type="dxa"/>
            <w:tcBorders>
              <w:top w:val="nil"/>
              <w:left w:val="nil"/>
              <w:bottom w:val="single" w:sz="4" w:space="0" w:color="auto"/>
              <w:right w:val="single" w:sz="4" w:space="0" w:color="auto"/>
            </w:tcBorders>
            <w:shd w:val="clear" w:color="auto" w:fill="auto"/>
            <w:noWrap/>
            <w:vAlign w:val="center"/>
            <w:hideMark/>
          </w:tcPr>
          <w:p w14:paraId="0BE65E6C" w14:textId="77777777" w:rsidR="00377EE1" w:rsidRPr="00BC4590" w:rsidRDefault="00377EE1" w:rsidP="00377EE1">
            <w:pPr>
              <w:rPr>
                <w:rFonts w:cs="Times New Roman"/>
                <w:szCs w:val="24"/>
                <w:lang w:val="vi-VN" w:eastAsia="vi-VN"/>
              </w:rPr>
            </w:pPr>
            <w:r w:rsidRPr="00BC4590">
              <w:rPr>
                <w:rFonts w:cs="Times New Roman"/>
                <w:szCs w:val="24"/>
                <w:lang w:val="vi-VN" w:eastAsia="vi-VN"/>
              </w:rPr>
              <w:t>Thiết bị nhả sự cố</w:t>
            </w:r>
          </w:p>
        </w:tc>
        <w:tc>
          <w:tcPr>
            <w:tcW w:w="4252" w:type="dxa"/>
            <w:tcBorders>
              <w:top w:val="nil"/>
              <w:left w:val="nil"/>
              <w:bottom w:val="single" w:sz="4" w:space="0" w:color="auto"/>
              <w:right w:val="single" w:sz="4" w:space="0" w:color="auto"/>
            </w:tcBorders>
            <w:shd w:val="clear" w:color="auto" w:fill="auto"/>
            <w:noWrap/>
            <w:vAlign w:val="center"/>
            <w:hideMark/>
          </w:tcPr>
          <w:p w14:paraId="1FC10DA8" w14:textId="77777777" w:rsidR="00377EE1" w:rsidRPr="00BC4590" w:rsidRDefault="00377EE1" w:rsidP="00377EE1">
            <w:pPr>
              <w:rPr>
                <w:rFonts w:cs="Times New Roman"/>
                <w:szCs w:val="24"/>
                <w:lang w:val="vi-VN" w:eastAsia="vi-VN"/>
              </w:rPr>
            </w:pPr>
            <w:r w:rsidRPr="00BC4590">
              <w:rPr>
                <w:rFonts w:cs="Times New Roman"/>
                <w:szCs w:val="24"/>
                <w:lang w:val="vi-VN" w:eastAsia="vi-VN"/>
              </w:rPr>
              <w:t>Thiết bị nhả khẩn cấp</w:t>
            </w:r>
          </w:p>
        </w:tc>
        <w:tc>
          <w:tcPr>
            <w:tcW w:w="2835" w:type="dxa"/>
            <w:tcBorders>
              <w:top w:val="nil"/>
              <w:left w:val="nil"/>
              <w:bottom w:val="single" w:sz="4" w:space="0" w:color="auto"/>
              <w:right w:val="single" w:sz="4" w:space="0" w:color="auto"/>
            </w:tcBorders>
            <w:shd w:val="clear" w:color="auto" w:fill="auto"/>
            <w:noWrap/>
            <w:vAlign w:val="center"/>
            <w:hideMark/>
          </w:tcPr>
          <w:p w14:paraId="4C35B741" w14:textId="77777777" w:rsidR="00377EE1" w:rsidRPr="00BC4590" w:rsidRDefault="00377EE1" w:rsidP="00377EE1">
            <w:pPr>
              <w:rPr>
                <w:rFonts w:cs="Times New Roman"/>
                <w:szCs w:val="24"/>
                <w:lang w:val="vi-VN" w:eastAsia="vi-VN"/>
              </w:rPr>
            </w:pPr>
            <w:r w:rsidRPr="00BC4590">
              <w:rPr>
                <w:rFonts w:cs="Times New Roman"/>
                <w:szCs w:val="24"/>
                <w:lang w:val="vi-VN" w:eastAsia="vi-VN"/>
              </w:rPr>
              <w:t>Thay đổi tên gọi</w:t>
            </w:r>
          </w:p>
        </w:tc>
      </w:tr>
      <w:tr w:rsidR="00377EE1" w:rsidRPr="00BC4590" w14:paraId="1F040D8B" w14:textId="77777777" w:rsidTr="00377EE1">
        <w:trPr>
          <w:trHeight w:val="72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536F4489" w14:textId="77777777" w:rsidR="00377EE1" w:rsidRPr="00BC4590" w:rsidRDefault="00BD2D4A" w:rsidP="00377EE1">
            <w:pPr>
              <w:rPr>
                <w:rFonts w:cs="Times New Roman"/>
                <w:szCs w:val="24"/>
                <w:lang w:eastAsia="vi-VN"/>
              </w:rPr>
            </w:pPr>
            <w:r w:rsidRPr="00BC4590">
              <w:rPr>
                <w:rFonts w:cs="Times New Roman"/>
                <w:szCs w:val="24"/>
                <w:lang w:eastAsia="vi-VN"/>
              </w:rPr>
              <w:t>9</w:t>
            </w:r>
          </w:p>
        </w:tc>
        <w:tc>
          <w:tcPr>
            <w:tcW w:w="1125" w:type="dxa"/>
            <w:tcBorders>
              <w:top w:val="nil"/>
              <w:left w:val="nil"/>
              <w:bottom w:val="single" w:sz="4" w:space="0" w:color="auto"/>
              <w:right w:val="single" w:sz="4" w:space="0" w:color="auto"/>
            </w:tcBorders>
            <w:shd w:val="clear" w:color="auto" w:fill="auto"/>
            <w:noWrap/>
            <w:vAlign w:val="center"/>
            <w:hideMark/>
          </w:tcPr>
          <w:p w14:paraId="6EA52BA3" w14:textId="77777777" w:rsidR="00377EE1" w:rsidRPr="00BC4590" w:rsidRDefault="00377EE1" w:rsidP="00377EE1">
            <w:pPr>
              <w:rPr>
                <w:rFonts w:cs="Times New Roman"/>
                <w:szCs w:val="24"/>
                <w:lang w:val="vi-VN" w:eastAsia="vi-VN"/>
              </w:rPr>
            </w:pPr>
            <w:r w:rsidRPr="00BC4590">
              <w:rPr>
                <w:rFonts w:cs="Times New Roman"/>
                <w:szCs w:val="24"/>
                <w:lang w:val="vi-VN" w:eastAsia="vi-VN"/>
              </w:rPr>
              <w:t>4.1.7 - Chương 4 - Phần 8C</w:t>
            </w:r>
          </w:p>
        </w:tc>
        <w:tc>
          <w:tcPr>
            <w:tcW w:w="4507" w:type="dxa"/>
            <w:tcBorders>
              <w:top w:val="nil"/>
              <w:left w:val="nil"/>
              <w:bottom w:val="single" w:sz="4" w:space="0" w:color="auto"/>
              <w:right w:val="single" w:sz="4" w:space="0" w:color="auto"/>
            </w:tcBorders>
            <w:shd w:val="clear" w:color="auto" w:fill="auto"/>
            <w:noWrap/>
            <w:vAlign w:val="center"/>
            <w:hideMark/>
          </w:tcPr>
          <w:p w14:paraId="5187ED52" w14:textId="77777777" w:rsidR="00377EE1" w:rsidRPr="00BC4590" w:rsidRDefault="00377EE1" w:rsidP="00377EE1">
            <w:pPr>
              <w:rPr>
                <w:rFonts w:cs="Times New Roman"/>
                <w:szCs w:val="24"/>
                <w:lang w:val="vi-VN" w:eastAsia="vi-VN"/>
              </w:rPr>
            </w:pPr>
            <w:r w:rsidRPr="00BC4590">
              <w:rPr>
                <w:rFonts w:cs="Times New Roman"/>
                <w:szCs w:val="24"/>
                <w:lang w:val="vi-VN" w:eastAsia="vi-VN"/>
              </w:rPr>
              <w:t>Không có</w:t>
            </w:r>
          </w:p>
        </w:tc>
        <w:tc>
          <w:tcPr>
            <w:tcW w:w="4252" w:type="dxa"/>
            <w:tcBorders>
              <w:top w:val="nil"/>
              <w:left w:val="nil"/>
              <w:bottom w:val="single" w:sz="4" w:space="0" w:color="auto"/>
              <w:right w:val="single" w:sz="4" w:space="0" w:color="auto"/>
            </w:tcBorders>
            <w:shd w:val="clear" w:color="auto" w:fill="auto"/>
            <w:vAlign w:val="center"/>
            <w:hideMark/>
          </w:tcPr>
          <w:p w14:paraId="66A84C36" w14:textId="77777777" w:rsidR="00377EE1" w:rsidRPr="00BC4590" w:rsidRDefault="00377EE1" w:rsidP="00377EE1">
            <w:pPr>
              <w:rPr>
                <w:rFonts w:cs="Times New Roman"/>
                <w:szCs w:val="24"/>
                <w:lang w:val="vi-VN" w:eastAsia="vi-VN"/>
              </w:rPr>
            </w:pPr>
            <w:r w:rsidRPr="00BC4590">
              <w:rPr>
                <w:rFonts w:cs="Times New Roman"/>
                <w:szCs w:val="24"/>
                <w:lang w:val="vi-VN" w:eastAsia="vi-VN"/>
              </w:rPr>
              <w:t>Thiết bị hàng hải đối với tàu lặn chở khách</w:t>
            </w:r>
          </w:p>
        </w:tc>
        <w:tc>
          <w:tcPr>
            <w:tcW w:w="2835" w:type="dxa"/>
            <w:tcBorders>
              <w:top w:val="nil"/>
              <w:left w:val="nil"/>
              <w:bottom w:val="single" w:sz="4" w:space="0" w:color="auto"/>
              <w:right w:val="single" w:sz="4" w:space="0" w:color="auto"/>
            </w:tcBorders>
            <w:shd w:val="clear" w:color="auto" w:fill="auto"/>
            <w:vAlign w:val="center"/>
            <w:hideMark/>
          </w:tcPr>
          <w:p w14:paraId="6180A342" w14:textId="77777777" w:rsidR="00377EE1" w:rsidRPr="00BC4590" w:rsidRDefault="00377EE1" w:rsidP="00377EE1">
            <w:pPr>
              <w:rPr>
                <w:rFonts w:cs="Times New Roman"/>
                <w:szCs w:val="24"/>
                <w:lang w:val="vi-VN" w:eastAsia="vi-VN"/>
              </w:rPr>
            </w:pPr>
            <w:r w:rsidRPr="00BC4590">
              <w:rPr>
                <w:rFonts w:cs="Times New Roman"/>
                <w:szCs w:val="24"/>
                <w:lang w:val="vi-VN" w:eastAsia="vi-VN"/>
              </w:rPr>
              <w:t>Bổ sung quy định về thiết bị hàng hải đối với tàu lặn chở khách</w:t>
            </w:r>
          </w:p>
        </w:tc>
      </w:tr>
      <w:tr w:rsidR="00377EE1" w:rsidRPr="00BC4590" w14:paraId="41072DB8" w14:textId="77777777" w:rsidTr="00377EE1">
        <w:trPr>
          <w:trHeight w:val="72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79885CEB" w14:textId="77777777" w:rsidR="00377EE1" w:rsidRPr="00BC4590" w:rsidRDefault="00BD2D4A" w:rsidP="00377EE1">
            <w:pPr>
              <w:rPr>
                <w:rFonts w:cs="Times New Roman"/>
                <w:szCs w:val="24"/>
                <w:lang w:eastAsia="vi-VN"/>
              </w:rPr>
            </w:pPr>
            <w:r w:rsidRPr="00BC4590">
              <w:rPr>
                <w:rFonts w:cs="Times New Roman"/>
                <w:szCs w:val="24"/>
                <w:lang w:eastAsia="vi-VN"/>
              </w:rPr>
              <w:t>10</w:t>
            </w:r>
          </w:p>
        </w:tc>
        <w:tc>
          <w:tcPr>
            <w:tcW w:w="1125" w:type="dxa"/>
            <w:tcBorders>
              <w:top w:val="nil"/>
              <w:left w:val="nil"/>
              <w:bottom w:val="single" w:sz="4" w:space="0" w:color="auto"/>
              <w:right w:val="single" w:sz="4" w:space="0" w:color="auto"/>
            </w:tcBorders>
            <w:shd w:val="clear" w:color="auto" w:fill="auto"/>
            <w:noWrap/>
            <w:vAlign w:val="center"/>
            <w:hideMark/>
          </w:tcPr>
          <w:p w14:paraId="7F6191E3" w14:textId="77777777" w:rsidR="00377EE1" w:rsidRPr="00BC4590" w:rsidRDefault="00377EE1" w:rsidP="00377EE1">
            <w:pPr>
              <w:rPr>
                <w:rFonts w:cs="Times New Roman"/>
                <w:szCs w:val="24"/>
                <w:lang w:val="vi-VN" w:eastAsia="vi-VN"/>
              </w:rPr>
            </w:pPr>
            <w:r w:rsidRPr="00BC4590">
              <w:rPr>
                <w:rFonts w:cs="Times New Roman"/>
                <w:szCs w:val="24"/>
                <w:lang w:val="vi-VN" w:eastAsia="vi-VN"/>
              </w:rPr>
              <w:t>4.3.12 - Chương 4 - Phần 8C</w:t>
            </w:r>
          </w:p>
        </w:tc>
        <w:tc>
          <w:tcPr>
            <w:tcW w:w="4507" w:type="dxa"/>
            <w:tcBorders>
              <w:top w:val="nil"/>
              <w:left w:val="nil"/>
              <w:bottom w:val="single" w:sz="4" w:space="0" w:color="auto"/>
              <w:right w:val="single" w:sz="4" w:space="0" w:color="auto"/>
            </w:tcBorders>
            <w:shd w:val="clear" w:color="auto" w:fill="auto"/>
            <w:noWrap/>
            <w:vAlign w:val="center"/>
            <w:hideMark/>
          </w:tcPr>
          <w:p w14:paraId="5D26AEAB" w14:textId="77777777" w:rsidR="00377EE1" w:rsidRPr="00BC4590" w:rsidRDefault="00377EE1" w:rsidP="00377EE1">
            <w:pPr>
              <w:rPr>
                <w:rFonts w:cs="Times New Roman"/>
                <w:szCs w:val="24"/>
                <w:lang w:val="vi-VN" w:eastAsia="vi-VN"/>
              </w:rPr>
            </w:pPr>
            <w:r w:rsidRPr="00BC4590">
              <w:rPr>
                <w:rFonts w:cs="Times New Roman"/>
                <w:szCs w:val="24"/>
                <w:lang w:val="vi-VN" w:eastAsia="vi-VN"/>
              </w:rPr>
              <w:t>Không có</w:t>
            </w:r>
          </w:p>
        </w:tc>
        <w:tc>
          <w:tcPr>
            <w:tcW w:w="4252" w:type="dxa"/>
            <w:tcBorders>
              <w:top w:val="nil"/>
              <w:left w:val="nil"/>
              <w:bottom w:val="single" w:sz="4" w:space="0" w:color="auto"/>
              <w:right w:val="single" w:sz="4" w:space="0" w:color="auto"/>
            </w:tcBorders>
            <w:shd w:val="clear" w:color="auto" w:fill="auto"/>
            <w:vAlign w:val="center"/>
            <w:hideMark/>
          </w:tcPr>
          <w:p w14:paraId="3007C40B" w14:textId="77777777" w:rsidR="00377EE1" w:rsidRPr="00BC4590" w:rsidRDefault="00377EE1" w:rsidP="00377EE1">
            <w:pPr>
              <w:rPr>
                <w:rFonts w:cs="Times New Roman"/>
                <w:szCs w:val="24"/>
                <w:lang w:val="vi-VN" w:eastAsia="vi-VN"/>
              </w:rPr>
            </w:pPr>
            <w:r w:rsidRPr="00BC4590">
              <w:rPr>
                <w:rFonts w:cs="Times New Roman"/>
                <w:szCs w:val="24"/>
                <w:lang w:val="vi-VN" w:eastAsia="vi-VN"/>
              </w:rPr>
              <w:t>Các phần cáp xuyên qua thân áp lực hoặc vỏ áp lực</w:t>
            </w:r>
          </w:p>
        </w:tc>
        <w:tc>
          <w:tcPr>
            <w:tcW w:w="2835" w:type="dxa"/>
            <w:tcBorders>
              <w:top w:val="nil"/>
              <w:left w:val="nil"/>
              <w:bottom w:val="single" w:sz="4" w:space="0" w:color="auto"/>
              <w:right w:val="single" w:sz="4" w:space="0" w:color="auto"/>
            </w:tcBorders>
            <w:shd w:val="clear" w:color="auto" w:fill="auto"/>
            <w:vAlign w:val="center"/>
            <w:hideMark/>
          </w:tcPr>
          <w:p w14:paraId="34F89F61" w14:textId="77777777" w:rsidR="00377EE1" w:rsidRPr="00BC4590" w:rsidRDefault="00377EE1" w:rsidP="00377EE1">
            <w:pPr>
              <w:rPr>
                <w:rFonts w:cs="Times New Roman"/>
                <w:szCs w:val="24"/>
                <w:lang w:val="vi-VN" w:eastAsia="vi-VN"/>
              </w:rPr>
            </w:pPr>
            <w:r w:rsidRPr="00BC4590">
              <w:rPr>
                <w:rFonts w:cs="Times New Roman"/>
                <w:szCs w:val="24"/>
                <w:lang w:val="vi-VN" w:eastAsia="vi-VN"/>
              </w:rPr>
              <w:t>Bổ sung quy định về các phần cáp xuyên qua thân áp lực hoặc vỏ áp lực trên tàu lặn</w:t>
            </w:r>
          </w:p>
        </w:tc>
      </w:tr>
      <w:tr w:rsidR="00377EE1" w:rsidRPr="00BC4590" w14:paraId="171E8FF5" w14:textId="77777777" w:rsidTr="00377EE1">
        <w:trPr>
          <w:trHeight w:val="72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4B71D1BF" w14:textId="77777777" w:rsidR="00377EE1" w:rsidRPr="00BC4590" w:rsidRDefault="00BD2D4A" w:rsidP="00377EE1">
            <w:pPr>
              <w:rPr>
                <w:rFonts w:cs="Times New Roman"/>
                <w:szCs w:val="24"/>
                <w:lang w:eastAsia="vi-VN"/>
              </w:rPr>
            </w:pPr>
            <w:r w:rsidRPr="00BC4590">
              <w:rPr>
                <w:rFonts w:cs="Times New Roman"/>
                <w:szCs w:val="24"/>
                <w:lang w:eastAsia="vi-VN"/>
              </w:rPr>
              <w:lastRenderedPageBreak/>
              <w:t>11</w:t>
            </w:r>
          </w:p>
        </w:tc>
        <w:tc>
          <w:tcPr>
            <w:tcW w:w="1125" w:type="dxa"/>
            <w:tcBorders>
              <w:top w:val="nil"/>
              <w:left w:val="nil"/>
              <w:bottom w:val="single" w:sz="4" w:space="0" w:color="auto"/>
              <w:right w:val="single" w:sz="4" w:space="0" w:color="auto"/>
            </w:tcBorders>
            <w:shd w:val="clear" w:color="auto" w:fill="auto"/>
            <w:noWrap/>
            <w:vAlign w:val="center"/>
            <w:hideMark/>
          </w:tcPr>
          <w:p w14:paraId="6888676C" w14:textId="77777777" w:rsidR="00377EE1" w:rsidRPr="00BC4590" w:rsidRDefault="00377EE1" w:rsidP="00377EE1">
            <w:pPr>
              <w:rPr>
                <w:rFonts w:cs="Times New Roman"/>
                <w:szCs w:val="24"/>
                <w:lang w:val="vi-VN" w:eastAsia="vi-VN"/>
              </w:rPr>
            </w:pPr>
            <w:r w:rsidRPr="00BC4590">
              <w:rPr>
                <w:rFonts w:cs="Times New Roman"/>
                <w:szCs w:val="24"/>
                <w:lang w:val="vi-VN" w:eastAsia="vi-VN"/>
              </w:rPr>
              <w:t>4.4 - Chương 4 - Phần 8C</w:t>
            </w:r>
          </w:p>
        </w:tc>
        <w:tc>
          <w:tcPr>
            <w:tcW w:w="4507" w:type="dxa"/>
            <w:tcBorders>
              <w:top w:val="nil"/>
              <w:left w:val="nil"/>
              <w:bottom w:val="single" w:sz="4" w:space="0" w:color="auto"/>
              <w:right w:val="single" w:sz="4" w:space="0" w:color="auto"/>
            </w:tcBorders>
            <w:shd w:val="clear" w:color="auto" w:fill="auto"/>
            <w:noWrap/>
            <w:vAlign w:val="center"/>
            <w:hideMark/>
          </w:tcPr>
          <w:p w14:paraId="53F48EAC" w14:textId="77777777" w:rsidR="00377EE1" w:rsidRPr="00BC4590" w:rsidRDefault="00377EE1" w:rsidP="00377EE1">
            <w:pPr>
              <w:rPr>
                <w:rFonts w:cs="Times New Roman"/>
                <w:szCs w:val="24"/>
                <w:lang w:val="vi-VN" w:eastAsia="vi-VN"/>
              </w:rPr>
            </w:pPr>
            <w:r w:rsidRPr="00BC4590">
              <w:rPr>
                <w:rFonts w:cs="Times New Roman"/>
                <w:szCs w:val="24"/>
                <w:lang w:val="vi-VN" w:eastAsia="vi-VN"/>
              </w:rPr>
              <w:t>Phương tiện chữa cháy</w:t>
            </w:r>
          </w:p>
        </w:tc>
        <w:tc>
          <w:tcPr>
            <w:tcW w:w="4252" w:type="dxa"/>
            <w:tcBorders>
              <w:top w:val="nil"/>
              <w:left w:val="nil"/>
              <w:bottom w:val="single" w:sz="4" w:space="0" w:color="auto"/>
              <w:right w:val="single" w:sz="4" w:space="0" w:color="auto"/>
            </w:tcBorders>
            <w:shd w:val="clear" w:color="auto" w:fill="auto"/>
            <w:noWrap/>
            <w:vAlign w:val="center"/>
            <w:hideMark/>
          </w:tcPr>
          <w:p w14:paraId="681240A9" w14:textId="77777777" w:rsidR="00377EE1" w:rsidRPr="00BC4590" w:rsidRDefault="00377EE1" w:rsidP="00377EE1">
            <w:pPr>
              <w:rPr>
                <w:rFonts w:cs="Times New Roman"/>
                <w:szCs w:val="24"/>
                <w:lang w:val="vi-VN" w:eastAsia="vi-VN"/>
              </w:rPr>
            </w:pPr>
            <w:r w:rsidRPr="00BC4590">
              <w:rPr>
                <w:rFonts w:cs="Times New Roman"/>
                <w:szCs w:val="24"/>
                <w:lang w:val="vi-VN" w:eastAsia="vi-VN"/>
              </w:rPr>
              <w:t>Phát hiện cháy và chữa cháy</w:t>
            </w:r>
          </w:p>
        </w:tc>
        <w:tc>
          <w:tcPr>
            <w:tcW w:w="2835" w:type="dxa"/>
            <w:tcBorders>
              <w:top w:val="nil"/>
              <w:left w:val="nil"/>
              <w:bottom w:val="single" w:sz="4" w:space="0" w:color="auto"/>
              <w:right w:val="single" w:sz="4" w:space="0" w:color="auto"/>
            </w:tcBorders>
            <w:shd w:val="clear" w:color="auto" w:fill="auto"/>
            <w:vAlign w:val="center"/>
            <w:hideMark/>
          </w:tcPr>
          <w:p w14:paraId="1F478DFB" w14:textId="77777777" w:rsidR="00377EE1" w:rsidRPr="00BC4590" w:rsidRDefault="00377EE1" w:rsidP="00377EE1">
            <w:pPr>
              <w:rPr>
                <w:rFonts w:cs="Times New Roman"/>
                <w:szCs w:val="24"/>
                <w:lang w:val="vi-VN" w:eastAsia="vi-VN"/>
              </w:rPr>
            </w:pPr>
            <w:r w:rsidRPr="00BC4590">
              <w:rPr>
                <w:rFonts w:cs="Times New Roman"/>
                <w:szCs w:val="24"/>
                <w:lang w:val="vi-VN" w:eastAsia="vi-VN"/>
              </w:rPr>
              <w:t>Bổ sung quy định về phát hiện cháy và chữa cháy trên tàu lặn</w:t>
            </w:r>
          </w:p>
        </w:tc>
      </w:tr>
      <w:tr w:rsidR="00377EE1" w:rsidRPr="00BC4590" w14:paraId="5143D6B9" w14:textId="77777777" w:rsidTr="00377EE1">
        <w:trPr>
          <w:trHeight w:val="36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0A855F35" w14:textId="77777777" w:rsidR="00377EE1" w:rsidRPr="00BC4590" w:rsidRDefault="00BD2D4A" w:rsidP="00377EE1">
            <w:pPr>
              <w:rPr>
                <w:rFonts w:cs="Times New Roman"/>
                <w:szCs w:val="24"/>
                <w:lang w:eastAsia="vi-VN"/>
              </w:rPr>
            </w:pPr>
            <w:r w:rsidRPr="00BC4590">
              <w:rPr>
                <w:rFonts w:cs="Times New Roman"/>
                <w:szCs w:val="24"/>
                <w:lang w:eastAsia="vi-VN"/>
              </w:rPr>
              <w:t>12</w:t>
            </w:r>
          </w:p>
        </w:tc>
        <w:tc>
          <w:tcPr>
            <w:tcW w:w="1125" w:type="dxa"/>
            <w:tcBorders>
              <w:top w:val="nil"/>
              <w:left w:val="nil"/>
              <w:bottom w:val="single" w:sz="4" w:space="0" w:color="auto"/>
              <w:right w:val="single" w:sz="4" w:space="0" w:color="auto"/>
            </w:tcBorders>
            <w:shd w:val="clear" w:color="auto" w:fill="auto"/>
            <w:noWrap/>
            <w:vAlign w:val="center"/>
            <w:hideMark/>
          </w:tcPr>
          <w:p w14:paraId="39A22662" w14:textId="77777777" w:rsidR="00377EE1" w:rsidRPr="00BC4590" w:rsidRDefault="00377EE1" w:rsidP="00377EE1">
            <w:pPr>
              <w:rPr>
                <w:rFonts w:cs="Times New Roman"/>
                <w:szCs w:val="24"/>
                <w:lang w:val="vi-VN" w:eastAsia="vi-VN"/>
              </w:rPr>
            </w:pPr>
            <w:r w:rsidRPr="00BC4590">
              <w:rPr>
                <w:rFonts w:cs="Times New Roman"/>
                <w:szCs w:val="24"/>
                <w:lang w:val="vi-VN" w:eastAsia="vi-VN"/>
              </w:rPr>
              <w:t>5.1.5 - Chương 5 - Phần 8C</w:t>
            </w:r>
          </w:p>
        </w:tc>
        <w:tc>
          <w:tcPr>
            <w:tcW w:w="4507" w:type="dxa"/>
            <w:tcBorders>
              <w:top w:val="nil"/>
              <w:left w:val="nil"/>
              <w:bottom w:val="single" w:sz="4" w:space="0" w:color="auto"/>
              <w:right w:val="single" w:sz="4" w:space="0" w:color="auto"/>
            </w:tcBorders>
            <w:shd w:val="clear" w:color="auto" w:fill="auto"/>
            <w:noWrap/>
            <w:vAlign w:val="center"/>
            <w:hideMark/>
          </w:tcPr>
          <w:p w14:paraId="1CA744F0" w14:textId="77777777" w:rsidR="00377EE1" w:rsidRPr="00BC4590" w:rsidRDefault="00377EE1" w:rsidP="00377EE1">
            <w:pPr>
              <w:rPr>
                <w:rFonts w:cs="Times New Roman"/>
                <w:szCs w:val="24"/>
                <w:lang w:val="vi-VN" w:eastAsia="vi-VN"/>
              </w:rPr>
            </w:pPr>
            <w:r w:rsidRPr="00BC4590">
              <w:rPr>
                <w:rFonts w:cs="Times New Roman"/>
                <w:szCs w:val="24"/>
                <w:lang w:val="vi-VN" w:eastAsia="vi-VN"/>
              </w:rPr>
              <w:t>Không có</w:t>
            </w:r>
          </w:p>
        </w:tc>
        <w:tc>
          <w:tcPr>
            <w:tcW w:w="4252" w:type="dxa"/>
            <w:tcBorders>
              <w:top w:val="nil"/>
              <w:left w:val="nil"/>
              <w:bottom w:val="single" w:sz="4" w:space="0" w:color="auto"/>
              <w:right w:val="single" w:sz="4" w:space="0" w:color="auto"/>
            </w:tcBorders>
            <w:shd w:val="clear" w:color="auto" w:fill="auto"/>
            <w:noWrap/>
            <w:vAlign w:val="center"/>
            <w:hideMark/>
          </w:tcPr>
          <w:p w14:paraId="580C5BAA" w14:textId="77777777" w:rsidR="00377EE1" w:rsidRPr="00BC4590" w:rsidRDefault="00377EE1" w:rsidP="00377EE1">
            <w:pPr>
              <w:rPr>
                <w:rFonts w:cs="Times New Roman"/>
                <w:szCs w:val="24"/>
                <w:lang w:val="vi-VN" w:eastAsia="vi-VN"/>
              </w:rPr>
            </w:pPr>
            <w:r w:rsidRPr="00BC4590">
              <w:rPr>
                <w:rFonts w:cs="Times New Roman"/>
                <w:szCs w:val="24"/>
                <w:lang w:val="vi-VN" w:eastAsia="vi-VN"/>
              </w:rPr>
              <w:t>Hệ thống oxy</w:t>
            </w:r>
          </w:p>
        </w:tc>
        <w:tc>
          <w:tcPr>
            <w:tcW w:w="2835" w:type="dxa"/>
            <w:tcBorders>
              <w:top w:val="nil"/>
              <w:left w:val="nil"/>
              <w:bottom w:val="single" w:sz="4" w:space="0" w:color="auto"/>
              <w:right w:val="single" w:sz="4" w:space="0" w:color="auto"/>
            </w:tcBorders>
            <w:shd w:val="clear" w:color="auto" w:fill="auto"/>
            <w:noWrap/>
            <w:vAlign w:val="center"/>
            <w:hideMark/>
          </w:tcPr>
          <w:p w14:paraId="6D25769A" w14:textId="77777777" w:rsidR="00377EE1" w:rsidRPr="00BC4590" w:rsidRDefault="00377EE1" w:rsidP="00377EE1">
            <w:pPr>
              <w:rPr>
                <w:rFonts w:cs="Times New Roman"/>
                <w:szCs w:val="24"/>
                <w:lang w:val="vi-VN" w:eastAsia="vi-VN"/>
              </w:rPr>
            </w:pPr>
            <w:r w:rsidRPr="00BC4590">
              <w:rPr>
                <w:rFonts w:cs="Times New Roman"/>
                <w:szCs w:val="24"/>
                <w:lang w:val="vi-VN" w:eastAsia="vi-VN"/>
              </w:rPr>
              <w:t>Bổ sung quy định về hệ thống oxy trên tàu lặn</w:t>
            </w:r>
          </w:p>
        </w:tc>
      </w:tr>
      <w:tr w:rsidR="00377EE1" w:rsidRPr="00BC4590" w14:paraId="36AE1855" w14:textId="77777777" w:rsidTr="00377EE1">
        <w:trPr>
          <w:trHeight w:val="72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32915CE3" w14:textId="77777777" w:rsidR="00377EE1" w:rsidRPr="00BC4590" w:rsidRDefault="00BD2D4A" w:rsidP="00377EE1">
            <w:pPr>
              <w:rPr>
                <w:rFonts w:cs="Times New Roman"/>
                <w:szCs w:val="24"/>
                <w:lang w:eastAsia="vi-VN"/>
              </w:rPr>
            </w:pPr>
            <w:r w:rsidRPr="00BC4590">
              <w:rPr>
                <w:rFonts w:cs="Times New Roman"/>
                <w:szCs w:val="24"/>
                <w:lang w:eastAsia="vi-VN"/>
              </w:rPr>
              <w:t>13</w:t>
            </w:r>
          </w:p>
        </w:tc>
        <w:tc>
          <w:tcPr>
            <w:tcW w:w="1125" w:type="dxa"/>
            <w:tcBorders>
              <w:top w:val="nil"/>
              <w:left w:val="nil"/>
              <w:bottom w:val="single" w:sz="4" w:space="0" w:color="auto"/>
              <w:right w:val="single" w:sz="4" w:space="0" w:color="auto"/>
            </w:tcBorders>
            <w:shd w:val="clear" w:color="auto" w:fill="auto"/>
            <w:noWrap/>
            <w:vAlign w:val="center"/>
            <w:hideMark/>
          </w:tcPr>
          <w:p w14:paraId="0DA5369A" w14:textId="77777777" w:rsidR="00377EE1" w:rsidRPr="00BC4590" w:rsidRDefault="00377EE1" w:rsidP="00377EE1">
            <w:pPr>
              <w:rPr>
                <w:rFonts w:cs="Times New Roman"/>
                <w:szCs w:val="24"/>
                <w:lang w:val="vi-VN" w:eastAsia="vi-VN"/>
              </w:rPr>
            </w:pPr>
            <w:r w:rsidRPr="00BC4590">
              <w:rPr>
                <w:rFonts w:cs="Times New Roman"/>
                <w:szCs w:val="24"/>
                <w:lang w:val="vi-VN" w:eastAsia="vi-VN"/>
              </w:rPr>
              <w:t>5.2 - Chương 5 - Phần 8C</w:t>
            </w:r>
          </w:p>
        </w:tc>
        <w:tc>
          <w:tcPr>
            <w:tcW w:w="4507" w:type="dxa"/>
            <w:tcBorders>
              <w:top w:val="nil"/>
              <w:left w:val="nil"/>
              <w:bottom w:val="single" w:sz="4" w:space="0" w:color="auto"/>
              <w:right w:val="single" w:sz="4" w:space="0" w:color="auto"/>
            </w:tcBorders>
            <w:shd w:val="clear" w:color="auto" w:fill="auto"/>
            <w:noWrap/>
            <w:vAlign w:val="center"/>
            <w:hideMark/>
          </w:tcPr>
          <w:p w14:paraId="162C6606" w14:textId="77777777" w:rsidR="00377EE1" w:rsidRPr="00BC4590" w:rsidRDefault="00377EE1" w:rsidP="00377EE1">
            <w:pPr>
              <w:rPr>
                <w:rFonts w:cs="Times New Roman"/>
                <w:szCs w:val="24"/>
                <w:lang w:val="vi-VN" w:eastAsia="vi-VN"/>
              </w:rPr>
            </w:pPr>
            <w:r w:rsidRPr="00BC4590">
              <w:rPr>
                <w:rFonts w:cs="Times New Roman"/>
                <w:szCs w:val="24"/>
                <w:lang w:val="vi-VN" w:eastAsia="vi-VN"/>
              </w:rPr>
              <w:t>Phương tiện thoát nạn</w:t>
            </w:r>
          </w:p>
        </w:tc>
        <w:tc>
          <w:tcPr>
            <w:tcW w:w="4252" w:type="dxa"/>
            <w:tcBorders>
              <w:top w:val="nil"/>
              <w:left w:val="nil"/>
              <w:bottom w:val="single" w:sz="4" w:space="0" w:color="auto"/>
              <w:right w:val="single" w:sz="4" w:space="0" w:color="auto"/>
            </w:tcBorders>
            <w:shd w:val="clear" w:color="auto" w:fill="auto"/>
            <w:noWrap/>
            <w:vAlign w:val="center"/>
            <w:hideMark/>
          </w:tcPr>
          <w:p w14:paraId="4052B0DF" w14:textId="77777777" w:rsidR="00377EE1" w:rsidRPr="00BC4590" w:rsidRDefault="00377EE1" w:rsidP="00377EE1">
            <w:pPr>
              <w:rPr>
                <w:rFonts w:cs="Times New Roman"/>
                <w:szCs w:val="24"/>
                <w:lang w:val="vi-VN" w:eastAsia="vi-VN"/>
              </w:rPr>
            </w:pPr>
            <w:r w:rsidRPr="00BC4590">
              <w:rPr>
                <w:rFonts w:cs="Times New Roman"/>
                <w:szCs w:val="24"/>
                <w:lang w:val="vi-VN" w:eastAsia="vi-VN"/>
              </w:rPr>
              <w:t>Phương tiện thoát nạn</w:t>
            </w:r>
          </w:p>
        </w:tc>
        <w:tc>
          <w:tcPr>
            <w:tcW w:w="2835" w:type="dxa"/>
            <w:tcBorders>
              <w:top w:val="nil"/>
              <w:left w:val="nil"/>
              <w:bottom w:val="single" w:sz="4" w:space="0" w:color="auto"/>
              <w:right w:val="single" w:sz="4" w:space="0" w:color="auto"/>
            </w:tcBorders>
            <w:shd w:val="clear" w:color="auto" w:fill="auto"/>
            <w:vAlign w:val="center"/>
            <w:hideMark/>
          </w:tcPr>
          <w:p w14:paraId="3F5839CC" w14:textId="77777777" w:rsidR="00377EE1" w:rsidRPr="00BC4590" w:rsidRDefault="00377EE1" w:rsidP="00377EE1">
            <w:pPr>
              <w:rPr>
                <w:rFonts w:cs="Times New Roman"/>
                <w:szCs w:val="24"/>
                <w:lang w:val="vi-VN" w:eastAsia="vi-VN"/>
              </w:rPr>
            </w:pPr>
            <w:r w:rsidRPr="00BC4590">
              <w:rPr>
                <w:rFonts w:cs="Times New Roman"/>
                <w:szCs w:val="24"/>
                <w:lang w:val="vi-VN" w:eastAsia="vi-VN"/>
              </w:rPr>
              <w:t>Bổ sung quy định về phương tiện thoát nạn trên tàu lặn</w:t>
            </w:r>
          </w:p>
        </w:tc>
      </w:tr>
      <w:tr w:rsidR="00377EE1" w:rsidRPr="00BC4590" w14:paraId="75867537" w14:textId="77777777" w:rsidTr="00377EE1">
        <w:trPr>
          <w:trHeight w:val="72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4FE84AD2" w14:textId="77777777" w:rsidR="00377EE1" w:rsidRPr="00BC4590" w:rsidRDefault="00BD2D4A" w:rsidP="00377EE1">
            <w:pPr>
              <w:rPr>
                <w:rFonts w:cs="Times New Roman"/>
                <w:szCs w:val="24"/>
                <w:lang w:eastAsia="vi-VN"/>
              </w:rPr>
            </w:pPr>
            <w:r w:rsidRPr="00BC4590">
              <w:rPr>
                <w:rFonts w:cs="Times New Roman"/>
                <w:szCs w:val="24"/>
                <w:lang w:eastAsia="vi-VN"/>
              </w:rPr>
              <w:t>14</w:t>
            </w:r>
          </w:p>
        </w:tc>
        <w:tc>
          <w:tcPr>
            <w:tcW w:w="1125" w:type="dxa"/>
            <w:tcBorders>
              <w:top w:val="nil"/>
              <w:left w:val="nil"/>
              <w:bottom w:val="single" w:sz="4" w:space="0" w:color="auto"/>
              <w:right w:val="single" w:sz="4" w:space="0" w:color="auto"/>
            </w:tcBorders>
            <w:shd w:val="clear" w:color="auto" w:fill="auto"/>
            <w:noWrap/>
            <w:vAlign w:val="center"/>
            <w:hideMark/>
          </w:tcPr>
          <w:p w14:paraId="1D8B413E" w14:textId="77777777" w:rsidR="00377EE1" w:rsidRPr="00BC4590" w:rsidRDefault="00377EE1" w:rsidP="00377EE1">
            <w:pPr>
              <w:rPr>
                <w:rFonts w:cs="Times New Roman"/>
                <w:szCs w:val="24"/>
                <w:lang w:val="vi-VN" w:eastAsia="vi-VN"/>
              </w:rPr>
            </w:pPr>
            <w:r w:rsidRPr="00BC4590">
              <w:rPr>
                <w:rFonts w:cs="Times New Roman"/>
                <w:szCs w:val="24"/>
                <w:lang w:val="vi-VN" w:eastAsia="vi-VN"/>
              </w:rPr>
              <w:t>5.3 - Chương 5 - Phần 8C</w:t>
            </w:r>
          </w:p>
        </w:tc>
        <w:tc>
          <w:tcPr>
            <w:tcW w:w="4507" w:type="dxa"/>
            <w:tcBorders>
              <w:top w:val="nil"/>
              <w:left w:val="nil"/>
              <w:bottom w:val="single" w:sz="4" w:space="0" w:color="auto"/>
              <w:right w:val="single" w:sz="4" w:space="0" w:color="auto"/>
            </w:tcBorders>
            <w:shd w:val="clear" w:color="auto" w:fill="auto"/>
            <w:noWrap/>
            <w:vAlign w:val="center"/>
            <w:hideMark/>
          </w:tcPr>
          <w:p w14:paraId="0252B108" w14:textId="77777777" w:rsidR="00377EE1" w:rsidRPr="00BC4590" w:rsidRDefault="00377EE1" w:rsidP="00377EE1">
            <w:pPr>
              <w:rPr>
                <w:rFonts w:cs="Times New Roman"/>
                <w:szCs w:val="24"/>
                <w:lang w:val="vi-VN" w:eastAsia="vi-VN"/>
              </w:rPr>
            </w:pPr>
            <w:r w:rsidRPr="00BC4590">
              <w:rPr>
                <w:rFonts w:cs="Times New Roman"/>
                <w:szCs w:val="24"/>
                <w:lang w:val="vi-VN" w:eastAsia="vi-VN"/>
              </w:rPr>
              <w:t>Không có</w:t>
            </w:r>
          </w:p>
        </w:tc>
        <w:tc>
          <w:tcPr>
            <w:tcW w:w="4252" w:type="dxa"/>
            <w:tcBorders>
              <w:top w:val="nil"/>
              <w:left w:val="nil"/>
              <w:bottom w:val="single" w:sz="4" w:space="0" w:color="auto"/>
              <w:right w:val="single" w:sz="4" w:space="0" w:color="auto"/>
            </w:tcBorders>
            <w:shd w:val="clear" w:color="auto" w:fill="auto"/>
            <w:noWrap/>
            <w:vAlign w:val="center"/>
            <w:hideMark/>
          </w:tcPr>
          <w:p w14:paraId="395E3AA7" w14:textId="77777777" w:rsidR="00377EE1" w:rsidRPr="00BC4590" w:rsidRDefault="00377EE1" w:rsidP="00377EE1">
            <w:pPr>
              <w:rPr>
                <w:rFonts w:cs="Times New Roman"/>
                <w:szCs w:val="24"/>
                <w:lang w:val="vi-VN" w:eastAsia="vi-VN"/>
              </w:rPr>
            </w:pPr>
            <w:r w:rsidRPr="00BC4590">
              <w:rPr>
                <w:rFonts w:cs="Times New Roman"/>
                <w:szCs w:val="24"/>
                <w:lang w:val="vi-VN" w:eastAsia="vi-VN"/>
              </w:rPr>
              <w:t>Khu vực sinh hoạt tàu lặn chở khách</w:t>
            </w:r>
          </w:p>
        </w:tc>
        <w:tc>
          <w:tcPr>
            <w:tcW w:w="2835" w:type="dxa"/>
            <w:tcBorders>
              <w:top w:val="nil"/>
              <w:left w:val="nil"/>
              <w:bottom w:val="single" w:sz="4" w:space="0" w:color="auto"/>
              <w:right w:val="single" w:sz="4" w:space="0" w:color="auto"/>
            </w:tcBorders>
            <w:shd w:val="clear" w:color="auto" w:fill="auto"/>
            <w:vAlign w:val="center"/>
            <w:hideMark/>
          </w:tcPr>
          <w:p w14:paraId="6EFCDBBB" w14:textId="77777777" w:rsidR="00377EE1" w:rsidRPr="00BC4590" w:rsidRDefault="00377EE1" w:rsidP="00377EE1">
            <w:pPr>
              <w:rPr>
                <w:rFonts w:cs="Times New Roman"/>
                <w:szCs w:val="24"/>
                <w:lang w:val="vi-VN" w:eastAsia="vi-VN"/>
              </w:rPr>
            </w:pPr>
            <w:r w:rsidRPr="00BC4590">
              <w:rPr>
                <w:rFonts w:cs="Times New Roman"/>
                <w:szCs w:val="24"/>
                <w:lang w:val="vi-VN" w:eastAsia="vi-VN"/>
              </w:rPr>
              <w:t>Bổ sung quy định về khu vực sinh hoạt tàu lặn chở khách</w:t>
            </w:r>
          </w:p>
        </w:tc>
      </w:tr>
      <w:tr w:rsidR="00377EE1" w:rsidRPr="00BC4590" w14:paraId="5CD26124" w14:textId="77777777" w:rsidTr="00377EE1">
        <w:trPr>
          <w:trHeight w:val="72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424BA88E" w14:textId="77777777" w:rsidR="00377EE1" w:rsidRPr="00BC4590" w:rsidRDefault="00BD2D4A" w:rsidP="00377EE1">
            <w:pPr>
              <w:rPr>
                <w:rFonts w:cs="Times New Roman"/>
                <w:szCs w:val="24"/>
                <w:lang w:eastAsia="vi-VN"/>
              </w:rPr>
            </w:pPr>
            <w:r w:rsidRPr="00BC4590">
              <w:rPr>
                <w:rFonts w:cs="Times New Roman"/>
                <w:szCs w:val="24"/>
                <w:lang w:eastAsia="vi-VN"/>
              </w:rPr>
              <w:t>15</w:t>
            </w:r>
          </w:p>
        </w:tc>
        <w:tc>
          <w:tcPr>
            <w:tcW w:w="1125" w:type="dxa"/>
            <w:tcBorders>
              <w:top w:val="nil"/>
              <w:left w:val="nil"/>
              <w:bottom w:val="single" w:sz="4" w:space="0" w:color="auto"/>
              <w:right w:val="single" w:sz="4" w:space="0" w:color="auto"/>
            </w:tcBorders>
            <w:shd w:val="clear" w:color="auto" w:fill="auto"/>
            <w:noWrap/>
            <w:vAlign w:val="center"/>
            <w:hideMark/>
          </w:tcPr>
          <w:p w14:paraId="6B8E26E0" w14:textId="77777777" w:rsidR="00377EE1" w:rsidRPr="00BC4590" w:rsidRDefault="00377EE1" w:rsidP="00377EE1">
            <w:pPr>
              <w:rPr>
                <w:rFonts w:cs="Times New Roman"/>
                <w:szCs w:val="24"/>
                <w:lang w:val="vi-VN" w:eastAsia="vi-VN"/>
              </w:rPr>
            </w:pPr>
            <w:r w:rsidRPr="00BC4590">
              <w:rPr>
                <w:rFonts w:cs="Times New Roman"/>
                <w:szCs w:val="24"/>
                <w:lang w:val="vi-VN" w:eastAsia="vi-VN"/>
              </w:rPr>
              <w:t>5.4 - Chương 5 - Phần 8C</w:t>
            </w:r>
          </w:p>
        </w:tc>
        <w:tc>
          <w:tcPr>
            <w:tcW w:w="4507" w:type="dxa"/>
            <w:tcBorders>
              <w:top w:val="nil"/>
              <w:left w:val="nil"/>
              <w:bottom w:val="single" w:sz="4" w:space="0" w:color="auto"/>
              <w:right w:val="single" w:sz="4" w:space="0" w:color="auto"/>
            </w:tcBorders>
            <w:shd w:val="clear" w:color="auto" w:fill="auto"/>
            <w:noWrap/>
            <w:vAlign w:val="center"/>
            <w:hideMark/>
          </w:tcPr>
          <w:p w14:paraId="477650AB" w14:textId="77777777" w:rsidR="00377EE1" w:rsidRPr="00BC4590" w:rsidRDefault="00377EE1" w:rsidP="00377EE1">
            <w:pPr>
              <w:rPr>
                <w:rFonts w:cs="Times New Roman"/>
                <w:szCs w:val="24"/>
                <w:lang w:val="vi-VN" w:eastAsia="vi-VN"/>
              </w:rPr>
            </w:pPr>
            <w:r w:rsidRPr="00BC4590">
              <w:rPr>
                <w:rFonts w:cs="Times New Roman"/>
                <w:szCs w:val="24"/>
                <w:lang w:val="vi-VN" w:eastAsia="vi-VN"/>
              </w:rPr>
              <w:t>Không có</w:t>
            </w:r>
          </w:p>
        </w:tc>
        <w:tc>
          <w:tcPr>
            <w:tcW w:w="4252" w:type="dxa"/>
            <w:tcBorders>
              <w:top w:val="nil"/>
              <w:left w:val="nil"/>
              <w:bottom w:val="single" w:sz="4" w:space="0" w:color="auto"/>
              <w:right w:val="single" w:sz="4" w:space="0" w:color="auto"/>
            </w:tcBorders>
            <w:shd w:val="clear" w:color="auto" w:fill="auto"/>
            <w:vAlign w:val="center"/>
            <w:hideMark/>
          </w:tcPr>
          <w:p w14:paraId="21017C2D" w14:textId="77777777" w:rsidR="00377EE1" w:rsidRPr="00BC4590" w:rsidRDefault="00377EE1" w:rsidP="00377EE1">
            <w:pPr>
              <w:rPr>
                <w:rFonts w:cs="Times New Roman"/>
                <w:szCs w:val="24"/>
                <w:lang w:val="vi-VN" w:eastAsia="vi-VN"/>
              </w:rPr>
            </w:pPr>
            <w:r w:rsidRPr="00BC4590">
              <w:rPr>
                <w:rFonts w:cs="Times New Roman"/>
                <w:szCs w:val="24"/>
                <w:lang w:val="vi-VN" w:eastAsia="vi-VN"/>
              </w:rPr>
              <w:t>Trang bị cứu sinh đối với tàu lặn chở khách</w:t>
            </w:r>
          </w:p>
        </w:tc>
        <w:tc>
          <w:tcPr>
            <w:tcW w:w="2835" w:type="dxa"/>
            <w:tcBorders>
              <w:top w:val="nil"/>
              <w:left w:val="nil"/>
              <w:bottom w:val="single" w:sz="4" w:space="0" w:color="auto"/>
              <w:right w:val="single" w:sz="4" w:space="0" w:color="auto"/>
            </w:tcBorders>
            <w:shd w:val="clear" w:color="auto" w:fill="auto"/>
            <w:vAlign w:val="center"/>
            <w:hideMark/>
          </w:tcPr>
          <w:p w14:paraId="51058BD6" w14:textId="77777777" w:rsidR="00377EE1" w:rsidRPr="00BC4590" w:rsidRDefault="00377EE1" w:rsidP="00377EE1">
            <w:pPr>
              <w:rPr>
                <w:rFonts w:cs="Times New Roman"/>
                <w:szCs w:val="24"/>
                <w:lang w:val="vi-VN" w:eastAsia="vi-VN"/>
              </w:rPr>
            </w:pPr>
            <w:r w:rsidRPr="00BC4590">
              <w:rPr>
                <w:rFonts w:cs="Times New Roman"/>
                <w:szCs w:val="24"/>
                <w:lang w:val="vi-VN" w:eastAsia="vi-VN"/>
              </w:rPr>
              <w:t>Bổ sung quy định về trang bị cứu sinh đối với tàu lặn chở khách</w:t>
            </w:r>
          </w:p>
        </w:tc>
      </w:tr>
      <w:tr w:rsidR="00377EE1" w:rsidRPr="00BC4590" w14:paraId="3A2AED56" w14:textId="77777777" w:rsidTr="00377EE1">
        <w:trPr>
          <w:trHeight w:val="72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0DE57819" w14:textId="77777777" w:rsidR="00377EE1" w:rsidRPr="00BC4590" w:rsidRDefault="00BD2D4A" w:rsidP="00377EE1">
            <w:pPr>
              <w:rPr>
                <w:rFonts w:cs="Times New Roman"/>
                <w:szCs w:val="24"/>
                <w:lang w:eastAsia="vi-VN"/>
              </w:rPr>
            </w:pPr>
            <w:r w:rsidRPr="00BC4590">
              <w:rPr>
                <w:rFonts w:cs="Times New Roman"/>
                <w:szCs w:val="24"/>
                <w:lang w:eastAsia="vi-VN"/>
              </w:rPr>
              <w:lastRenderedPageBreak/>
              <w:t>16</w:t>
            </w:r>
          </w:p>
        </w:tc>
        <w:tc>
          <w:tcPr>
            <w:tcW w:w="1125" w:type="dxa"/>
            <w:tcBorders>
              <w:top w:val="nil"/>
              <w:left w:val="nil"/>
              <w:bottom w:val="single" w:sz="4" w:space="0" w:color="auto"/>
              <w:right w:val="single" w:sz="4" w:space="0" w:color="auto"/>
            </w:tcBorders>
            <w:shd w:val="clear" w:color="auto" w:fill="auto"/>
            <w:noWrap/>
            <w:vAlign w:val="center"/>
            <w:hideMark/>
          </w:tcPr>
          <w:p w14:paraId="373D1EA4" w14:textId="77777777" w:rsidR="00377EE1" w:rsidRPr="00BC4590" w:rsidRDefault="00377EE1" w:rsidP="00377EE1">
            <w:pPr>
              <w:rPr>
                <w:rFonts w:cs="Times New Roman"/>
                <w:szCs w:val="24"/>
                <w:lang w:val="vi-VN" w:eastAsia="vi-VN"/>
              </w:rPr>
            </w:pPr>
            <w:r w:rsidRPr="00BC4590">
              <w:rPr>
                <w:rFonts w:cs="Times New Roman"/>
                <w:szCs w:val="24"/>
                <w:lang w:val="vi-VN" w:eastAsia="vi-VN"/>
              </w:rPr>
              <w:t>Chương 8 - Phần 8C</w:t>
            </w:r>
          </w:p>
        </w:tc>
        <w:tc>
          <w:tcPr>
            <w:tcW w:w="4507" w:type="dxa"/>
            <w:tcBorders>
              <w:top w:val="nil"/>
              <w:left w:val="nil"/>
              <w:bottom w:val="single" w:sz="4" w:space="0" w:color="auto"/>
              <w:right w:val="single" w:sz="4" w:space="0" w:color="auto"/>
            </w:tcBorders>
            <w:shd w:val="clear" w:color="auto" w:fill="auto"/>
            <w:noWrap/>
            <w:vAlign w:val="center"/>
            <w:hideMark/>
          </w:tcPr>
          <w:p w14:paraId="3ECD3EF6" w14:textId="77777777" w:rsidR="00377EE1" w:rsidRPr="00BC4590" w:rsidRDefault="00377EE1" w:rsidP="00377EE1">
            <w:pPr>
              <w:rPr>
                <w:rFonts w:cs="Times New Roman"/>
                <w:szCs w:val="24"/>
                <w:lang w:val="vi-VN" w:eastAsia="vi-VN"/>
              </w:rPr>
            </w:pPr>
            <w:r w:rsidRPr="00BC4590">
              <w:rPr>
                <w:rFonts w:cs="Times New Roman"/>
                <w:szCs w:val="24"/>
                <w:lang w:val="vi-VN" w:eastAsia="vi-VN"/>
              </w:rPr>
              <w:t>Không có</w:t>
            </w:r>
          </w:p>
        </w:tc>
        <w:tc>
          <w:tcPr>
            <w:tcW w:w="4252" w:type="dxa"/>
            <w:tcBorders>
              <w:top w:val="nil"/>
              <w:left w:val="nil"/>
              <w:bottom w:val="single" w:sz="4" w:space="0" w:color="auto"/>
              <w:right w:val="single" w:sz="4" w:space="0" w:color="auto"/>
            </w:tcBorders>
            <w:shd w:val="clear" w:color="auto" w:fill="auto"/>
            <w:vAlign w:val="center"/>
            <w:hideMark/>
          </w:tcPr>
          <w:p w14:paraId="62F544D9" w14:textId="77777777" w:rsidR="00377EE1" w:rsidRPr="00BC4590" w:rsidRDefault="00377EE1" w:rsidP="00377EE1">
            <w:pPr>
              <w:rPr>
                <w:rFonts w:cs="Times New Roman"/>
                <w:szCs w:val="24"/>
                <w:lang w:val="vi-VN" w:eastAsia="vi-VN"/>
              </w:rPr>
            </w:pPr>
            <w:r w:rsidRPr="00BC4590">
              <w:rPr>
                <w:rFonts w:cs="Times New Roman"/>
                <w:szCs w:val="24"/>
                <w:lang w:val="vi-VN" w:eastAsia="vi-VN"/>
              </w:rPr>
              <w:t>Yêu cầu về vận hành đối với tàu lặn chở khách</w:t>
            </w:r>
          </w:p>
        </w:tc>
        <w:tc>
          <w:tcPr>
            <w:tcW w:w="2835" w:type="dxa"/>
            <w:tcBorders>
              <w:top w:val="nil"/>
              <w:left w:val="nil"/>
              <w:bottom w:val="single" w:sz="4" w:space="0" w:color="auto"/>
              <w:right w:val="single" w:sz="4" w:space="0" w:color="auto"/>
            </w:tcBorders>
            <w:shd w:val="clear" w:color="auto" w:fill="auto"/>
            <w:vAlign w:val="center"/>
            <w:hideMark/>
          </w:tcPr>
          <w:p w14:paraId="765F1EBB" w14:textId="77777777" w:rsidR="00377EE1" w:rsidRPr="00BC4590" w:rsidRDefault="00377EE1" w:rsidP="00377EE1">
            <w:pPr>
              <w:rPr>
                <w:rFonts w:cs="Times New Roman"/>
                <w:szCs w:val="24"/>
                <w:lang w:val="vi-VN" w:eastAsia="vi-VN"/>
              </w:rPr>
            </w:pPr>
            <w:r w:rsidRPr="00BC4590">
              <w:rPr>
                <w:rFonts w:cs="Times New Roman"/>
                <w:szCs w:val="24"/>
                <w:lang w:val="vi-VN" w:eastAsia="vi-VN"/>
              </w:rPr>
              <w:t>Bổ sung yêu cầu về vận hành đối với tàu lặn chở khách</w:t>
            </w:r>
          </w:p>
        </w:tc>
      </w:tr>
    </w:tbl>
    <w:p w14:paraId="1BDFCA65" w14:textId="77777777" w:rsidR="005D4491" w:rsidRPr="00BC4590" w:rsidRDefault="005D4491">
      <w:pPr>
        <w:rPr>
          <w:rFonts w:cs="Times New Roman"/>
          <w:lang w:val="vi-VN"/>
        </w:rPr>
      </w:pPr>
    </w:p>
    <w:p w14:paraId="73644979" w14:textId="77777777" w:rsidR="00377EE1" w:rsidRPr="00BC4590" w:rsidRDefault="005D4491">
      <w:pPr>
        <w:rPr>
          <w:rFonts w:cs="Times New Roman"/>
        </w:rPr>
      </w:pPr>
      <w:r w:rsidRPr="00BC4590">
        <w:rPr>
          <w:rFonts w:cs="Times New Roman"/>
        </w:rPr>
        <w:t>PHẦN 8D</w:t>
      </w:r>
    </w:p>
    <w:tbl>
      <w:tblPr>
        <w:tblStyle w:val="TableGrid"/>
        <w:tblW w:w="13868" w:type="dxa"/>
        <w:tblLook w:val="04A0" w:firstRow="1" w:lastRow="0" w:firstColumn="1" w:lastColumn="0" w:noHBand="0" w:noVBand="1"/>
      </w:tblPr>
      <w:tblGrid>
        <w:gridCol w:w="1144"/>
        <w:gridCol w:w="1120"/>
        <w:gridCol w:w="4507"/>
        <w:gridCol w:w="4340"/>
        <w:gridCol w:w="2757"/>
      </w:tblGrid>
      <w:tr w:rsidR="005D4491" w:rsidRPr="00BC4590" w14:paraId="66F0AF7E" w14:textId="77777777" w:rsidTr="005D4491">
        <w:tc>
          <w:tcPr>
            <w:tcW w:w="1144" w:type="dxa"/>
          </w:tcPr>
          <w:p w14:paraId="69639D6B" w14:textId="77777777" w:rsidR="005D4491" w:rsidRPr="00BC4590" w:rsidRDefault="005D4491" w:rsidP="0006662D">
            <w:pPr>
              <w:jc w:val="center"/>
              <w:rPr>
                <w:rFonts w:cs="Times New Roman"/>
                <w:szCs w:val="24"/>
              </w:rPr>
            </w:pPr>
            <w:r w:rsidRPr="00BC4590">
              <w:rPr>
                <w:rFonts w:cs="Times New Roman"/>
                <w:szCs w:val="24"/>
              </w:rPr>
              <w:t>STT</w:t>
            </w:r>
          </w:p>
        </w:tc>
        <w:tc>
          <w:tcPr>
            <w:tcW w:w="1120" w:type="dxa"/>
          </w:tcPr>
          <w:p w14:paraId="2D9AF275" w14:textId="77777777" w:rsidR="005D4491" w:rsidRPr="00BC4590" w:rsidRDefault="005D4491" w:rsidP="0006662D">
            <w:pPr>
              <w:jc w:val="center"/>
              <w:rPr>
                <w:rFonts w:cs="Times New Roman"/>
                <w:szCs w:val="24"/>
              </w:rPr>
            </w:pPr>
            <w:r w:rsidRPr="00BC4590">
              <w:rPr>
                <w:rFonts w:cs="Times New Roman"/>
                <w:szCs w:val="24"/>
              </w:rPr>
              <w:t>Điều khoản</w:t>
            </w:r>
          </w:p>
        </w:tc>
        <w:tc>
          <w:tcPr>
            <w:tcW w:w="4507" w:type="dxa"/>
          </w:tcPr>
          <w:p w14:paraId="2C542B27" w14:textId="77777777" w:rsidR="005D4491" w:rsidRPr="00BC4590" w:rsidRDefault="005D4491" w:rsidP="0006662D">
            <w:pPr>
              <w:jc w:val="center"/>
              <w:rPr>
                <w:rFonts w:cs="Times New Roman"/>
                <w:szCs w:val="24"/>
              </w:rPr>
            </w:pPr>
            <w:r w:rsidRPr="00BC4590">
              <w:rPr>
                <w:rFonts w:cs="Times New Roman"/>
                <w:szCs w:val="24"/>
              </w:rPr>
              <w:t>Nội dung cũ</w:t>
            </w:r>
          </w:p>
        </w:tc>
        <w:tc>
          <w:tcPr>
            <w:tcW w:w="4340" w:type="dxa"/>
          </w:tcPr>
          <w:p w14:paraId="340836EF" w14:textId="77777777" w:rsidR="005D4491" w:rsidRPr="00BC4590" w:rsidRDefault="005D4491" w:rsidP="0006662D">
            <w:pPr>
              <w:jc w:val="center"/>
              <w:rPr>
                <w:rFonts w:cs="Times New Roman"/>
                <w:szCs w:val="24"/>
              </w:rPr>
            </w:pPr>
            <w:r w:rsidRPr="00BC4590">
              <w:rPr>
                <w:rFonts w:cs="Times New Roman"/>
                <w:szCs w:val="24"/>
              </w:rPr>
              <w:t>Nội dung mới</w:t>
            </w:r>
          </w:p>
        </w:tc>
        <w:tc>
          <w:tcPr>
            <w:tcW w:w="2757" w:type="dxa"/>
          </w:tcPr>
          <w:p w14:paraId="3A303868" w14:textId="77777777" w:rsidR="005D4491" w:rsidRPr="00BC4590" w:rsidRDefault="005D4491" w:rsidP="0006662D">
            <w:pPr>
              <w:jc w:val="center"/>
              <w:rPr>
                <w:rFonts w:cs="Times New Roman"/>
                <w:szCs w:val="24"/>
              </w:rPr>
            </w:pPr>
            <w:r w:rsidRPr="00BC4590">
              <w:rPr>
                <w:rFonts w:cs="Times New Roman"/>
                <w:szCs w:val="24"/>
              </w:rPr>
              <w:t>Lý do</w:t>
            </w:r>
          </w:p>
        </w:tc>
      </w:tr>
      <w:tr w:rsidR="005D4491" w:rsidRPr="00BC4590" w14:paraId="56574C77" w14:textId="77777777" w:rsidTr="005D4491">
        <w:tc>
          <w:tcPr>
            <w:tcW w:w="1144" w:type="dxa"/>
          </w:tcPr>
          <w:p w14:paraId="3A895A14" w14:textId="77777777" w:rsidR="005D4491" w:rsidRPr="00BC4590" w:rsidRDefault="005D4491" w:rsidP="0006662D">
            <w:pPr>
              <w:jc w:val="center"/>
              <w:rPr>
                <w:rFonts w:cs="Times New Roman"/>
                <w:szCs w:val="24"/>
              </w:rPr>
            </w:pPr>
            <w:r w:rsidRPr="00BC4590">
              <w:rPr>
                <w:rFonts w:cs="Times New Roman"/>
                <w:szCs w:val="24"/>
              </w:rPr>
              <w:t>1</w:t>
            </w:r>
          </w:p>
        </w:tc>
        <w:tc>
          <w:tcPr>
            <w:tcW w:w="1120" w:type="dxa"/>
          </w:tcPr>
          <w:p w14:paraId="42517AEC" w14:textId="77777777" w:rsidR="005D4491" w:rsidRPr="00BC4590" w:rsidRDefault="005D4491" w:rsidP="0006662D">
            <w:pPr>
              <w:rPr>
                <w:rFonts w:eastAsia="Calibri" w:cs="Times New Roman"/>
                <w:szCs w:val="24"/>
              </w:rPr>
            </w:pPr>
            <w:r w:rsidRPr="00BC4590">
              <w:rPr>
                <w:rFonts w:eastAsia="Calibri" w:cs="Times New Roman"/>
                <w:szCs w:val="24"/>
              </w:rPr>
              <w:t xml:space="preserve">5.7.4 </w:t>
            </w:r>
            <w:r w:rsidRPr="00BC4590">
              <w:rPr>
                <w:rFonts w:eastAsia="Calibri" w:cs="Times New Roman"/>
                <w:szCs w:val="24"/>
              </w:rPr>
              <w:tab/>
              <w:t xml:space="preserve"> </w:t>
            </w:r>
          </w:p>
          <w:p w14:paraId="4AE5786A" w14:textId="77777777" w:rsidR="005D4491" w:rsidRPr="00BC4590" w:rsidRDefault="005D4491" w:rsidP="0006662D">
            <w:pPr>
              <w:rPr>
                <w:rFonts w:cs="Times New Roman"/>
                <w:szCs w:val="24"/>
              </w:rPr>
            </w:pPr>
          </w:p>
        </w:tc>
        <w:tc>
          <w:tcPr>
            <w:tcW w:w="4507" w:type="dxa"/>
          </w:tcPr>
          <w:p w14:paraId="60495BB0" w14:textId="77777777" w:rsidR="005D4491" w:rsidRPr="00BC4590" w:rsidRDefault="005D4491" w:rsidP="0006662D">
            <w:pPr>
              <w:rPr>
                <w:rFonts w:cs="Times New Roman"/>
                <w:szCs w:val="24"/>
              </w:rPr>
            </w:pPr>
            <w:r w:rsidRPr="00BC4590">
              <w:rPr>
                <w:rFonts w:cs="Times New Roman"/>
                <w:szCs w:val="24"/>
              </w:rPr>
              <w:t>Không có</w:t>
            </w:r>
          </w:p>
        </w:tc>
        <w:tc>
          <w:tcPr>
            <w:tcW w:w="4340" w:type="dxa"/>
          </w:tcPr>
          <w:p w14:paraId="794F5F54" w14:textId="77777777" w:rsidR="005D4491" w:rsidRPr="00BC4590" w:rsidRDefault="005D4491" w:rsidP="0006662D">
            <w:pPr>
              <w:jc w:val="both"/>
              <w:rPr>
                <w:rFonts w:cs="Times New Roman"/>
                <w:szCs w:val="24"/>
              </w:rPr>
            </w:pPr>
            <w:r w:rsidRPr="00BC4590">
              <w:rPr>
                <w:rFonts w:cs="Times New Roman"/>
                <w:szCs w:val="24"/>
              </w:rPr>
              <w:t xml:space="preserve">Bổ sung : </w:t>
            </w:r>
            <w:r w:rsidRPr="00BC4590">
              <w:rPr>
                <w:rFonts w:eastAsia="Calibri" w:cs="Times New Roman"/>
                <w:szCs w:val="24"/>
              </w:rPr>
              <w:t>5.7.4-2</w:t>
            </w:r>
            <w:r w:rsidRPr="00BC4590">
              <w:rPr>
                <w:rFonts w:cs="Times New Roman"/>
                <w:szCs w:val="24"/>
              </w:rPr>
              <w:t>.</w:t>
            </w:r>
          </w:p>
          <w:p w14:paraId="75090509" w14:textId="77777777" w:rsidR="005D4491" w:rsidRPr="00BC4590" w:rsidRDefault="005D4491" w:rsidP="0006662D">
            <w:pPr>
              <w:jc w:val="both"/>
              <w:rPr>
                <w:rFonts w:cs="Times New Roman"/>
                <w:szCs w:val="24"/>
              </w:rPr>
            </w:pPr>
            <w:r w:rsidRPr="00BC4590">
              <w:rPr>
                <w:rFonts w:cs="Times New Roman"/>
                <w:szCs w:val="24"/>
              </w:rPr>
              <w:t>Ngoài nêu ở -1 trên, các két hàng và các hệ thống đường ống hàng phải thỏa mãn các yêu cầu ở 14.2.2-7, Phần 3 của Quy chuẩn này (trong trường hợp này thuật ngữ “dầu hàng”  được gọi là “hàng”).</w:t>
            </w:r>
          </w:p>
        </w:tc>
        <w:tc>
          <w:tcPr>
            <w:tcW w:w="2757" w:type="dxa"/>
          </w:tcPr>
          <w:p w14:paraId="76131D48" w14:textId="77777777" w:rsidR="005D4491" w:rsidRPr="00BC4590" w:rsidRDefault="005D4491" w:rsidP="0006662D">
            <w:pPr>
              <w:jc w:val="both"/>
              <w:rPr>
                <w:rFonts w:cs="Times New Roman"/>
                <w:szCs w:val="24"/>
              </w:rPr>
            </w:pPr>
            <w:r w:rsidRPr="00BC4590">
              <w:rPr>
                <w:rFonts w:cs="Times New Roman"/>
                <w:szCs w:val="24"/>
              </w:rPr>
              <w:t>Thay đổi theo IGC code.</w:t>
            </w:r>
          </w:p>
        </w:tc>
      </w:tr>
    </w:tbl>
    <w:p w14:paraId="6E1D4E10" w14:textId="77777777" w:rsidR="00A464B5" w:rsidRPr="00BC4590" w:rsidRDefault="00A464B5">
      <w:pPr>
        <w:rPr>
          <w:rFonts w:cs="Times New Roman"/>
        </w:rPr>
      </w:pPr>
    </w:p>
    <w:p w14:paraId="7548BE09" w14:textId="77777777" w:rsidR="00A464B5" w:rsidRPr="00BC4590" w:rsidRDefault="00A464B5">
      <w:pPr>
        <w:rPr>
          <w:rFonts w:cs="Times New Roman"/>
        </w:rPr>
      </w:pPr>
      <w:r w:rsidRPr="00BC4590">
        <w:rPr>
          <w:rFonts w:cs="Times New Roman"/>
        </w:rPr>
        <w:br w:type="page"/>
      </w:r>
    </w:p>
    <w:p w14:paraId="02AF53C9" w14:textId="77777777" w:rsidR="005D4491" w:rsidRPr="00BC4590" w:rsidRDefault="00A464B5">
      <w:pPr>
        <w:rPr>
          <w:rFonts w:cs="Times New Roman"/>
        </w:rPr>
      </w:pPr>
      <w:r w:rsidRPr="00BC4590">
        <w:rPr>
          <w:rFonts w:cs="Times New Roman"/>
        </w:rPr>
        <w:lastRenderedPageBreak/>
        <w:t>PHẦN 8E</w:t>
      </w:r>
    </w:p>
    <w:tbl>
      <w:tblPr>
        <w:tblStyle w:val="TableGrid"/>
        <w:tblW w:w="13858" w:type="dxa"/>
        <w:tblLook w:val="04A0" w:firstRow="1" w:lastRow="0" w:firstColumn="1" w:lastColumn="0" w:noHBand="0" w:noVBand="1"/>
      </w:tblPr>
      <w:tblGrid>
        <w:gridCol w:w="1130"/>
        <w:gridCol w:w="1105"/>
        <w:gridCol w:w="4536"/>
        <w:gridCol w:w="4256"/>
        <w:gridCol w:w="2831"/>
      </w:tblGrid>
      <w:tr w:rsidR="00A464B5" w:rsidRPr="00BC4590" w14:paraId="2EA80420" w14:textId="77777777" w:rsidTr="00EB1E26">
        <w:trPr>
          <w:tblHeader/>
        </w:trPr>
        <w:tc>
          <w:tcPr>
            <w:tcW w:w="1130" w:type="dxa"/>
          </w:tcPr>
          <w:p w14:paraId="1B2E0AE2" w14:textId="77777777" w:rsidR="00A464B5" w:rsidRPr="00BC4590" w:rsidRDefault="00A464B5" w:rsidP="00EB1E26">
            <w:pPr>
              <w:rPr>
                <w:rFonts w:cs="Times New Roman"/>
                <w:b/>
                <w:szCs w:val="24"/>
              </w:rPr>
            </w:pPr>
            <w:r w:rsidRPr="00BC4590">
              <w:rPr>
                <w:rFonts w:cs="Times New Roman"/>
                <w:b/>
                <w:szCs w:val="24"/>
              </w:rPr>
              <w:t>STT</w:t>
            </w:r>
          </w:p>
        </w:tc>
        <w:tc>
          <w:tcPr>
            <w:tcW w:w="1105" w:type="dxa"/>
          </w:tcPr>
          <w:p w14:paraId="506430CE" w14:textId="77777777" w:rsidR="00A464B5" w:rsidRPr="00BC4590" w:rsidRDefault="00A464B5" w:rsidP="00EB1E26">
            <w:pPr>
              <w:rPr>
                <w:rFonts w:cs="Times New Roman"/>
                <w:b/>
                <w:szCs w:val="24"/>
              </w:rPr>
            </w:pPr>
            <w:r w:rsidRPr="00BC4590">
              <w:rPr>
                <w:rFonts w:cs="Times New Roman"/>
                <w:b/>
                <w:szCs w:val="24"/>
              </w:rPr>
              <w:t>Điều khoản</w:t>
            </w:r>
          </w:p>
        </w:tc>
        <w:tc>
          <w:tcPr>
            <w:tcW w:w="4536" w:type="dxa"/>
          </w:tcPr>
          <w:p w14:paraId="2EB1423A" w14:textId="77777777" w:rsidR="00A464B5" w:rsidRPr="00BC4590" w:rsidRDefault="00A464B5" w:rsidP="00EB1E26">
            <w:pPr>
              <w:rPr>
                <w:rFonts w:cs="Times New Roman"/>
                <w:b/>
                <w:szCs w:val="24"/>
              </w:rPr>
            </w:pPr>
            <w:r w:rsidRPr="00BC4590">
              <w:rPr>
                <w:rFonts w:cs="Times New Roman"/>
                <w:b/>
                <w:szCs w:val="24"/>
              </w:rPr>
              <w:t>Nội dung cũ</w:t>
            </w:r>
          </w:p>
        </w:tc>
        <w:tc>
          <w:tcPr>
            <w:tcW w:w="4256" w:type="dxa"/>
          </w:tcPr>
          <w:p w14:paraId="61467A6B" w14:textId="77777777" w:rsidR="00A464B5" w:rsidRPr="00BC4590" w:rsidRDefault="00A464B5" w:rsidP="00EB1E26">
            <w:pPr>
              <w:rPr>
                <w:rFonts w:cs="Times New Roman"/>
                <w:b/>
                <w:szCs w:val="24"/>
              </w:rPr>
            </w:pPr>
            <w:r w:rsidRPr="00BC4590">
              <w:rPr>
                <w:rFonts w:cs="Times New Roman"/>
                <w:b/>
                <w:szCs w:val="24"/>
              </w:rPr>
              <w:t>Nội dung mới</w:t>
            </w:r>
          </w:p>
        </w:tc>
        <w:tc>
          <w:tcPr>
            <w:tcW w:w="2831" w:type="dxa"/>
          </w:tcPr>
          <w:p w14:paraId="67D3426B" w14:textId="77777777" w:rsidR="00A464B5" w:rsidRPr="00BC4590" w:rsidRDefault="00A464B5" w:rsidP="00EB1E26">
            <w:pPr>
              <w:rPr>
                <w:rFonts w:cs="Times New Roman"/>
                <w:b/>
                <w:szCs w:val="24"/>
              </w:rPr>
            </w:pPr>
            <w:r w:rsidRPr="00BC4590">
              <w:rPr>
                <w:rFonts w:cs="Times New Roman"/>
                <w:b/>
                <w:szCs w:val="24"/>
              </w:rPr>
              <w:t>Lý do</w:t>
            </w:r>
          </w:p>
        </w:tc>
      </w:tr>
      <w:tr w:rsidR="00A464B5" w:rsidRPr="00BC4590" w14:paraId="38089778" w14:textId="77777777" w:rsidTr="00EB1E26">
        <w:trPr>
          <w:trHeight w:val="2300"/>
        </w:trPr>
        <w:tc>
          <w:tcPr>
            <w:tcW w:w="1130" w:type="dxa"/>
          </w:tcPr>
          <w:p w14:paraId="7EB2FFC3" w14:textId="77777777" w:rsidR="00A464B5" w:rsidRPr="00BC4590" w:rsidRDefault="00A464B5" w:rsidP="00EB1E26">
            <w:pPr>
              <w:rPr>
                <w:rFonts w:cs="Times New Roman"/>
                <w:szCs w:val="24"/>
              </w:rPr>
            </w:pPr>
            <w:r w:rsidRPr="00BC4590">
              <w:rPr>
                <w:rFonts w:cs="Times New Roman"/>
                <w:szCs w:val="24"/>
              </w:rPr>
              <w:t>1</w:t>
            </w:r>
          </w:p>
        </w:tc>
        <w:tc>
          <w:tcPr>
            <w:tcW w:w="1105" w:type="dxa"/>
          </w:tcPr>
          <w:p w14:paraId="340AC843" w14:textId="77777777" w:rsidR="00A464B5" w:rsidRPr="00BC4590" w:rsidRDefault="00A464B5" w:rsidP="00EB1E26">
            <w:pPr>
              <w:rPr>
                <w:rFonts w:cs="Times New Roman"/>
                <w:szCs w:val="24"/>
              </w:rPr>
            </w:pPr>
            <w:r w:rsidRPr="00BC4590">
              <w:rPr>
                <w:rFonts w:cs="Times New Roman"/>
                <w:szCs w:val="24"/>
              </w:rPr>
              <w:t>11.1.1</w:t>
            </w:r>
          </w:p>
        </w:tc>
        <w:tc>
          <w:tcPr>
            <w:tcW w:w="4536" w:type="dxa"/>
          </w:tcPr>
          <w:p w14:paraId="1CB185E3" w14:textId="77777777" w:rsidR="00A464B5" w:rsidRPr="00BC4590" w:rsidRDefault="00A464B5" w:rsidP="00EB1E26">
            <w:pPr>
              <w:rPr>
                <w:rFonts w:cs="Times New Roman"/>
                <w:szCs w:val="24"/>
                <w:lang w:val="pt-BR"/>
              </w:rPr>
            </w:pPr>
            <w:r w:rsidRPr="00BC4590">
              <w:rPr>
                <w:rFonts w:cs="Times New Roman"/>
                <w:szCs w:val="24"/>
                <w:lang w:val="pt-BR"/>
              </w:rPr>
              <w:t>Không có mục: 11.1.1-2</w:t>
            </w:r>
          </w:p>
        </w:tc>
        <w:tc>
          <w:tcPr>
            <w:tcW w:w="4256" w:type="dxa"/>
          </w:tcPr>
          <w:p w14:paraId="616A1D3F" w14:textId="77777777" w:rsidR="00A464B5" w:rsidRPr="00BC4590" w:rsidRDefault="00A464B5" w:rsidP="00EB1E26">
            <w:pPr>
              <w:rPr>
                <w:rFonts w:cs="Times New Roman"/>
                <w:szCs w:val="24"/>
                <w:lang w:val="pt-BR"/>
              </w:rPr>
            </w:pPr>
            <w:r w:rsidRPr="00BC4590">
              <w:rPr>
                <w:rFonts w:cs="Times New Roman"/>
                <w:szCs w:val="24"/>
                <w:lang w:val="pt-BR"/>
              </w:rPr>
              <w:t>Bổ sung mục: 11.1.1-2: Nếu có hệ thống phụ trợ hoặc thay thế khác được Đăng kiểm chấp nhận thì các yêu cầu của Phần 5 không cần áp dụng cho các tàu thuộc Phần này</w:t>
            </w:r>
          </w:p>
        </w:tc>
        <w:tc>
          <w:tcPr>
            <w:tcW w:w="2831" w:type="dxa"/>
          </w:tcPr>
          <w:p w14:paraId="3EF0D42D" w14:textId="77777777" w:rsidR="00A464B5" w:rsidRPr="00BC4590" w:rsidRDefault="00A464B5" w:rsidP="00EB1E26">
            <w:pPr>
              <w:rPr>
                <w:rFonts w:cs="Times New Roman"/>
                <w:szCs w:val="24"/>
                <w:lang w:val="pt-BR"/>
              </w:rPr>
            </w:pPr>
            <w:r w:rsidRPr="00BC4590">
              <w:rPr>
                <w:rFonts w:cs="Times New Roman"/>
                <w:szCs w:val="24"/>
                <w:lang w:val="pt-BR"/>
              </w:rPr>
              <w:t>(Tham chiếu đến 11.1 IBC Code)</w:t>
            </w:r>
          </w:p>
        </w:tc>
      </w:tr>
    </w:tbl>
    <w:p w14:paraId="3CA79742" w14:textId="77777777" w:rsidR="00F2275C" w:rsidRPr="00BC4590" w:rsidRDefault="00F2275C">
      <w:pPr>
        <w:rPr>
          <w:rFonts w:cs="Times New Roman"/>
          <w:lang w:val="fr-FR"/>
        </w:rPr>
      </w:pPr>
    </w:p>
    <w:p w14:paraId="04628F74" w14:textId="77777777" w:rsidR="00F2275C" w:rsidRPr="00BC4590" w:rsidRDefault="00F2275C">
      <w:pPr>
        <w:rPr>
          <w:rFonts w:cs="Times New Roman"/>
          <w:lang w:val="fr-FR"/>
        </w:rPr>
      </w:pPr>
      <w:r w:rsidRPr="00BC4590">
        <w:rPr>
          <w:rFonts w:cs="Times New Roman"/>
          <w:lang w:val="fr-FR"/>
        </w:rPr>
        <w:br w:type="page"/>
      </w:r>
    </w:p>
    <w:p w14:paraId="54260BC3" w14:textId="77777777" w:rsidR="00A464B5" w:rsidRPr="00BC4590" w:rsidRDefault="00F2275C">
      <w:pPr>
        <w:rPr>
          <w:rFonts w:cs="Times New Roman"/>
          <w:lang w:val="fr-FR"/>
        </w:rPr>
      </w:pPr>
      <w:r w:rsidRPr="00BC4590">
        <w:rPr>
          <w:rFonts w:cs="Times New Roman"/>
          <w:lang w:val="fr-FR"/>
        </w:rPr>
        <w:lastRenderedPageBreak/>
        <w:t>PHẦN 8F</w:t>
      </w:r>
    </w:p>
    <w:tbl>
      <w:tblPr>
        <w:tblW w:w="13759" w:type="dxa"/>
        <w:tblInd w:w="99" w:type="dxa"/>
        <w:tblLook w:val="04A0" w:firstRow="1" w:lastRow="0" w:firstColumn="1" w:lastColumn="0" w:noHBand="0" w:noVBand="1"/>
      </w:tblPr>
      <w:tblGrid>
        <w:gridCol w:w="1040"/>
        <w:gridCol w:w="1125"/>
        <w:gridCol w:w="4507"/>
        <w:gridCol w:w="4312"/>
        <w:gridCol w:w="2775"/>
      </w:tblGrid>
      <w:tr w:rsidR="00F2275C" w:rsidRPr="00BC4590" w14:paraId="5E07C629" w14:textId="77777777" w:rsidTr="00F2275C">
        <w:trPr>
          <w:trHeight w:val="360"/>
          <w:tblHeader/>
        </w:trPr>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E21A3" w14:textId="77777777" w:rsidR="00F2275C" w:rsidRPr="00BC4590" w:rsidRDefault="00F2275C" w:rsidP="00F2275C">
            <w:pPr>
              <w:rPr>
                <w:rFonts w:cs="Times New Roman"/>
                <w:b/>
                <w:lang w:val="vi-VN" w:eastAsia="vi-VN"/>
              </w:rPr>
            </w:pPr>
            <w:r w:rsidRPr="00BC4590">
              <w:rPr>
                <w:rFonts w:cs="Times New Roman"/>
                <w:b/>
                <w:lang w:val="vi-VN" w:eastAsia="vi-VN"/>
              </w:rPr>
              <w:t>STT</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177D5657" w14:textId="77777777" w:rsidR="00F2275C" w:rsidRPr="00BC4590" w:rsidRDefault="00F2275C" w:rsidP="00F2275C">
            <w:pPr>
              <w:rPr>
                <w:rFonts w:cs="Times New Roman"/>
                <w:b/>
                <w:lang w:val="vi-VN" w:eastAsia="vi-VN"/>
              </w:rPr>
            </w:pPr>
            <w:r w:rsidRPr="00BC4590">
              <w:rPr>
                <w:rFonts w:cs="Times New Roman"/>
                <w:b/>
                <w:lang w:val="vi-VN" w:eastAsia="vi-VN"/>
              </w:rPr>
              <w:t>Điều khoản</w:t>
            </w:r>
          </w:p>
        </w:tc>
        <w:tc>
          <w:tcPr>
            <w:tcW w:w="4507" w:type="dxa"/>
            <w:tcBorders>
              <w:top w:val="single" w:sz="4" w:space="0" w:color="auto"/>
              <w:left w:val="nil"/>
              <w:bottom w:val="single" w:sz="4" w:space="0" w:color="auto"/>
              <w:right w:val="single" w:sz="4" w:space="0" w:color="auto"/>
            </w:tcBorders>
            <w:shd w:val="clear" w:color="auto" w:fill="auto"/>
            <w:noWrap/>
            <w:vAlign w:val="center"/>
            <w:hideMark/>
          </w:tcPr>
          <w:p w14:paraId="3E65FF34" w14:textId="77777777" w:rsidR="00F2275C" w:rsidRPr="00BC4590" w:rsidRDefault="00F2275C" w:rsidP="00F2275C">
            <w:pPr>
              <w:rPr>
                <w:rFonts w:cs="Times New Roman"/>
                <w:b/>
                <w:lang w:val="vi-VN" w:eastAsia="vi-VN"/>
              </w:rPr>
            </w:pPr>
            <w:r w:rsidRPr="00BC4590">
              <w:rPr>
                <w:rFonts w:cs="Times New Roman"/>
                <w:b/>
                <w:lang w:val="vi-VN" w:eastAsia="vi-VN"/>
              </w:rPr>
              <w:t>Nội dung cũ</w:t>
            </w:r>
          </w:p>
        </w:tc>
        <w:tc>
          <w:tcPr>
            <w:tcW w:w="4312" w:type="dxa"/>
            <w:tcBorders>
              <w:top w:val="single" w:sz="4" w:space="0" w:color="auto"/>
              <w:left w:val="nil"/>
              <w:bottom w:val="single" w:sz="4" w:space="0" w:color="auto"/>
              <w:right w:val="single" w:sz="4" w:space="0" w:color="auto"/>
            </w:tcBorders>
            <w:shd w:val="clear" w:color="auto" w:fill="auto"/>
            <w:noWrap/>
            <w:vAlign w:val="center"/>
            <w:hideMark/>
          </w:tcPr>
          <w:p w14:paraId="69FC3F30" w14:textId="77777777" w:rsidR="00F2275C" w:rsidRPr="00BC4590" w:rsidRDefault="00F2275C" w:rsidP="00F2275C">
            <w:pPr>
              <w:rPr>
                <w:rFonts w:cs="Times New Roman"/>
                <w:b/>
                <w:lang w:val="vi-VN" w:eastAsia="vi-VN"/>
              </w:rPr>
            </w:pPr>
            <w:r w:rsidRPr="00BC4590">
              <w:rPr>
                <w:rFonts w:cs="Times New Roman"/>
                <w:b/>
                <w:lang w:val="vi-VN" w:eastAsia="vi-VN"/>
              </w:rPr>
              <w:t>Nội dung mới</w:t>
            </w:r>
          </w:p>
        </w:tc>
        <w:tc>
          <w:tcPr>
            <w:tcW w:w="2775" w:type="dxa"/>
            <w:tcBorders>
              <w:top w:val="single" w:sz="4" w:space="0" w:color="auto"/>
              <w:left w:val="nil"/>
              <w:bottom w:val="single" w:sz="4" w:space="0" w:color="auto"/>
              <w:right w:val="single" w:sz="4" w:space="0" w:color="auto"/>
            </w:tcBorders>
            <w:shd w:val="clear" w:color="auto" w:fill="auto"/>
            <w:noWrap/>
            <w:vAlign w:val="center"/>
            <w:hideMark/>
          </w:tcPr>
          <w:p w14:paraId="0D10F15A" w14:textId="77777777" w:rsidR="00F2275C" w:rsidRPr="00BC4590" w:rsidRDefault="00F2275C" w:rsidP="00F2275C">
            <w:pPr>
              <w:rPr>
                <w:rFonts w:cs="Times New Roman"/>
                <w:b/>
                <w:lang w:val="vi-VN" w:eastAsia="vi-VN"/>
              </w:rPr>
            </w:pPr>
            <w:r w:rsidRPr="00BC4590">
              <w:rPr>
                <w:rFonts w:cs="Times New Roman"/>
                <w:b/>
                <w:lang w:val="vi-VN" w:eastAsia="vi-VN"/>
              </w:rPr>
              <w:t>Lý do</w:t>
            </w:r>
          </w:p>
        </w:tc>
      </w:tr>
      <w:tr w:rsidR="00F2275C" w:rsidRPr="00BC4590" w14:paraId="312AA45B" w14:textId="77777777" w:rsidTr="00F2275C">
        <w:trPr>
          <w:trHeight w:val="72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6B4A0323" w14:textId="77777777" w:rsidR="00F2275C" w:rsidRPr="00BC4590" w:rsidRDefault="00F2275C" w:rsidP="00F2275C">
            <w:pPr>
              <w:rPr>
                <w:rFonts w:cs="Times New Roman"/>
                <w:lang w:val="vi-VN" w:eastAsia="vi-VN"/>
              </w:rPr>
            </w:pPr>
            <w:r w:rsidRPr="00BC4590">
              <w:rPr>
                <w:rFonts w:cs="Times New Roman"/>
                <w:lang w:val="vi-VN" w:eastAsia="vi-VN"/>
              </w:rPr>
              <w:t>1</w:t>
            </w:r>
          </w:p>
        </w:tc>
        <w:tc>
          <w:tcPr>
            <w:tcW w:w="1125" w:type="dxa"/>
            <w:tcBorders>
              <w:top w:val="nil"/>
              <w:left w:val="nil"/>
              <w:bottom w:val="single" w:sz="4" w:space="0" w:color="auto"/>
              <w:right w:val="single" w:sz="4" w:space="0" w:color="auto"/>
            </w:tcBorders>
            <w:shd w:val="clear" w:color="auto" w:fill="auto"/>
            <w:noWrap/>
            <w:vAlign w:val="center"/>
            <w:hideMark/>
          </w:tcPr>
          <w:p w14:paraId="1167334E" w14:textId="77777777" w:rsidR="00F2275C" w:rsidRPr="00BC4590" w:rsidRDefault="00F2275C" w:rsidP="00F2275C">
            <w:pPr>
              <w:rPr>
                <w:rFonts w:cs="Times New Roman"/>
                <w:lang w:val="vi-VN" w:eastAsia="vi-VN"/>
              </w:rPr>
            </w:pPr>
            <w:r w:rsidRPr="00BC4590">
              <w:rPr>
                <w:rFonts w:cs="Times New Roman"/>
                <w:lang w:val="vi-VN" w:eastAsia="vi-VN"/>
              </w:rPr>
              <w:t>1.1.5 - Chương 1</w:t>
            </w:r>
          </w:p>
        </w:tc>
        <w:tc>
          <w:tcPr>
            <w:tcW w:w="4507" w:type="dxa"/>
            <w:tcBorders>
              <w:top w:val="nil"/>
              <w:left w:val="nil"/>
              <w:bottom w:val="single" w:sz="4" w:space="0" w:color="auto"/>
              <w:right w:val="single" w:sz="4" w:space="0" w:color="auto"/>
            </w:tcBorders>
            <w:shd w:val="clear" w:color="auto" w:fill="auto"/>
            <w:noWrap/>
            <w:vAlign w:val="center"/>
            <w:hideMark/>
          </w:tcPr>
          <w:p w14:paraId="3F27E5DE" w14:textId="77777777" w:rsidR="00F2275C" w:rsidRPr="00BC4590" w:rsidRDefault="00F2275C" w:rsidP="00F2275C">
            <w:pPr>
              <w:rPr>
                <w:rFonts w:cs="Times New Roman"/>
                <w:lang w:val="vi-VN" w:eastAsia="vi-VN"/>
              </w:rPr>
            </w:pPr>
            <w:r w:rsidRPr="00BC4590">
              <w:rPr>
                <w:rFonts w:cs="Times New Roman"/>
                <w:lang w:val="vi-VN" w:eastAsia="vi-VN"/>
              </w:rPr>
              <w:t>Không có</w:t>
            </w:r>
          </w:p>
        </w:tc>
        <w:tc>
          <w:tcPr>
            <w:tcW w:w="4312" w:type="dxa"/>
            <w:tcBorders>
              <w:top w:val="nil"/>
              <w:left w:val="nil"/>
              <w:bottom w:val="single" w:sz="4" w:space="0" w:color="auto"/>
              <w:right w:val="single" w:sz="4" w:space="0" w:color="auto"/>
            </w:tcBorders>
            <w:shd w:val="clear" w:color="auto" w:fill="auto"/>
            <w:vAlign w:val="center"/>
            <w:hideMark/>
          </w:tcPr>
          <w:p w14:paraId="78AA47C4" w14:textId="77777777" w:rsidR="00F2275C" w:rsidRPr="00BC4590" w:rsidRDefault="00F2275C" w:rsidP="00F2275C">
            <w:pPr>
              <w:rPr>
                <w:rFonts w:cs="Times New Roman"/>
                <w:lang w:val="vi-VN" w:eastAsia="vi-VN"/>
              </w:rPr>
            </w:pPr>
            <w:r w:rsidRPr="00BC4590">
              <w:rPr>
                <w:rFonts w:cs="Times New Roman"/>
                <w:lang w:val="vi-VN" w:eastAsia="vi-VN"/>
              </w:rPr>
              <w:t>Tàu sử dụng nhiên liệu có điêm chớp cháy thấp</w:t>
            </w:r>
          </w:p>
        </w:tc>
        <w:tc>
          <w:tcPr>
            <w:tcW w:w="2775" w:type="dxa"/>
            <w:tcBorders>
              <w:top w:val="nil"/>
              <w:left w:val="nil"/>
              <w:bottom w:val="single" w:sz="4" w:space="0" w:color="auto"/>
              <w:right w:val="single" w:sz="4" w:space="0" w:color="auto"/>
            </w:tcBorders>
            <w:shd w:val="clear" w:color="auto" w:fill="auto"/>
            <w:vAlign w:val="center"/>
            <w:hideMark/>
          </w:tcPr>
          <w:p w14:paraId="37902D67" w14:textId="77777777" w:rsidR="00F2275C" w:rsidRPr="00BC4590" w:rsidRDefault="00F2275C" w:rsidP="00F2275C">
            <w:pPr>
              <w:rPr>
                <w:rFonts w:cs="Times New Roman"/>
                <w:lang w:val="vi-VN" w:eastAsia="vi-VN"/>
              </w:rPr>
            </w:pPr>
            <w:r w:rsidRPr="00BC4590">
              <w:rPr>
                <w:rFonts w:cs="Times New Roman"/>
                <w:lang w:val="vi-VN" w:eastAsia="vi-VN"/>
              </w:rPr>
              <w:t>Bổ sung thêm vào phạm vi áp dụng</w:t>
            </w:r>
          </w:p>
        </w:tc>
      </w:tr>
      <w:tr w:rsidR="00F2275C" w:rsidRPr="00BC4590" w14:paraId="77618503" w14:textId="77777777" w:rsidTr="00F2275C">
        <w:trPr>
          <w:trHeight w:val="36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4BF00C07" w14:textId="77777777" w:rsidR="00F2275C" w:rsidRPr="00BC4590" w:rsidRDefault="00F2275C" w:rsidP="00F2275C">
            <w:pPr>
              <w:rPr>
                <w:rFonts w:cs="Times New Roman"/>
                <w:lang w:val="vi-VN" w:eastAsia="vi-VN"/>
              </w:rPr>
            </w:pPr>
            <w:r w:rsidRPr="00BC4590">
              <w:rPr>
                <w:rFonts w:cs="Times New Roman"/>
                <w:lang w:val="vi-VN" w:eastAsia="vi-VN"/>
              </w:rPr>
              <w:t>2</w:t>
            </w:r>
          </w:p>
        </w:tc>
        <w:tc>
          <w:tcPr>
            <w:tcW w:w="1125" w:type="dxa"/>
            <w:tcBorders>
              <w:top w:val="nil"/>
              <w:left w:val="nil"/>
              <w:bottom w:val="single" w:sz="4" w:space="0" w:color="auto"/>
              <w:right w:val="single" w:sz="4" w:space="0" w:color="auto"/>
            </w:tcBorders>
            <w:shd w:val="clear" w:color="auto" w:fill="auto"/>
            <w:noWrap/>
            <w:vAlign w:val="center"/>
            <w:hideMark/>
          </w:tcPr>
          <w:p w14:paraId="530A41A2" w14:textId="77777777" w:rsidR="00F2275C" w:rsidRPr="00BC4590" w:rsidRDefault="00F2275C" w:rsidP="00F2275C">
            <w:pPr>
              <w:rPr>
                <w:rFonts w:cs="Times New Roman"/>
                <w:lang w:val="vi-VN" w:eastAsia="vi-VN"/>
              </w:rPr>
            </w:pPr>
            <w:r w:rsidRPr="00BC4590">
              <w:rPr>
                <w:rFonts w:cs="Times New Roman"/>
                <w:lang w:val="vi-VN" w:eastAsia="vi-VN"/>
              </w:rPr>
              <w:t>3.2 - Chương 3</w:t>
            </w:r>
          </w:p>
        </w:tc>
        <w:tc>
          <w:tcPr>
            <w:tcW w:w="4507" w:type="dxa"/>
            <w:tcBorders>
              <w:top w:val="nil"/>
              <w:left w:val="nil"/>
              <w:bottom w:val="single" w:sz="4" w:space="0" w:color="auto"/>
              <w:right w:val="single" w:sz="4" w:space="0" w:color="auto"/>
            </w:tcBorders>
            <w:shd w:val="clear" w:color="auto" w:fill="auto"/>
            <w:noWrap/>
            <w:vAlign w:val="center"/>
            <w:hideMark/>
          </w:tcPr>
          <w:p w14:paraId="4B84BC91" w14:textId="77777777" w:rsidR="00F2275C" w:rsidRPr="00BC4590" w:rsidRDefault="00F2275C" w:rsidP="00F2275C">
            <w:pPr>
              <w:rPr>
                <w:rFonts w:cs="Times New Roman"/>
                <w:lang w:val="vi-VN" w:eastAsia="vi-VN"/>
              </w:rPr>
            </w:pPr>
            <w:r w:rsidRPr="00BC4590">
              <w:rPr>
                <w:rFonts w:cs="Times New Roman"/>
                <w:lang w:val="vi-VN" w:eastAsia="vi-VN"/>
              </w:rPr>
              <w:t>Không có</w:t>
            </w:r>
          </w:p>
        </w:tc>
        <w:tc>
          <w:tcPr>
            <w:tcW w:w="4312" w:type="dxa"/>
            <w:tcBorders>
              <w:top w:val="nil"/>
              <w:left w:val="nil"/>
              <w:bottom w:val="single" w:sz="4" w:space="0" w:color="auto"/>
              <w:right w:val="single" w:sz="4" w:space="0" w:color="auto"/>
            </w:tcBorders>
            <w:shd w:val="clear" w:color="auto" w:fill="auto"/>
            <w:vAlign w:val="center"/>
            <w:hideMark/>
          </w:tcPr>
          <w:p w14:paraId="3E42E2EA" w14:textId="77777777" w:rsidR="00F2275C" w:rsidRPr="00BC4590" w:rsidRDefault="00F2275C" w:rsidP="00F2275C">
            <w:pPr>
              <w:rPr>
                <w:rFonts w:cs="Times New Roman"/>
                <w:lang w:val="vi-VN" w:eastAsia="vi-VN"/>
              </w:rPr>
            </w:pPr>
            <w:r w:rsidRPr="00BC4590">
              <w:rPr>
                <w:rFonts w:cs="Times New Roman"/>
                <w:lang w:val="vi-VN" w:eastAsia="vi-VN"/>
              </w:rPr>
              <w:t>Sơ đồ kiểm soát tai nạn</w:t>
            </w:r>
          </w:p>
        </w:tc>
        <w:tc>
          <w:tcPr>
            <w:tcW w:w="2775" w:type="dxa"/>
            <w:tcBorders>
              <w:top w:val="nil"/>
              <w:left w:val="nil"/>
              <w:bottom w:val="single" w:sz="4" w:space="0" w:color="auto"/>
              <w:right w:val="single" w:sz="4" w:space="0" w:color="auto"/>
            </w:tcBorders>
            <w:shd w:val="clear" w:color="auto" w:fill="auto"/>
            <w:vAlign w:val="center"/>
            <w:hideMark/>
          </w:tcPr>
          <w:p w14:paraId="2707F57D" w14:textId="77777777" w:rsidR="00F2275C" w:rsidRPr="00BC4590" w:rsidRDefault="00F2275C" w:rsidP="00F2275C">
            <w:pPr>
              <w:rPr>
                <w:rFonts w:cs="Times New Roman"/>
                <w:lang w:val="vi-VN" w:eastAsia="vi-VN"/>
              </w:rPr>
            </w:pPr>
            <w:r w:rsidRPr="00BC4590">
              <w:rPr>
                <w:rFonts w:cs="Times New Roman"/>
                <w:lang w:val="vi-VN" w:eastAsia="vi-VN"/>
              </w:rPr>
              <w:t>Bổ sung thêm quy định về sơ đồ kiểm soát tai nạn</w:t>
            </w:r>
          </w:p>
        </w:tc>
      </w:tr>
      <w:tr w:rsidR="00F2275C" w:rsidRPr="00BC4590" w14:paraId="1C56612D" w14:textId="77777777" w:rsidTr="00F2275C">
        <w:trPr>
          <w:trHeight w:val="1425"/>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7338C4AA" w14:textId="77777777" w:rsidR="00F2275C" w:rsidRPr="00BC4590" w:rsidRDefault="00F2275C" w:rsidP="00F2275C">
            <w:pPr>
              <w:rPr>
                <w:rFonts w:cs="Times New Roman"/>
                <w:lang w:val="vi-VN" w:eastAsia="vi-VN"/>
              </w:rPr>
            </w:pPr>
            <w:r w:rsidRPr="00BC4590">
              <w:rPr>
                <w:rFonts w:cs="Times New Roman"/>
                <w:lang w:val="vi-VN" w:eastAsia="vi-VN"/>
              </w:rPr>
              <w:t>3</w:t>
            </w:r>
          </w:p>
        </w:tc>
        <w:tc>
          <w:tcPr>
            <w:tcW w:w="1125" w:type="dxa"/>
            <w:tcBorders>
              <w:top w:val="nil"/>
              <w:left w:val="nil"/>
              <w:bottom w:val="single" w:sz="4" w:space="0" w:color="auto"/>
              <w:right w:val="single" w:sz="4" w:space="0" w:color="auto"/>
            </w:tcBorders>
            <w:shd w:val="clear" w:color="auto" w:fill="auto"/>
            <w:noWrap/>
            <w:vAlign w:val="center"/>
            <w:hideMark/>
          </w:tcPr>
          <w:p w14:paraId="63DDA245" w14:textId="77777777" w:rsidR="00F2275C" w:rsidRPr="00BC4590" w:rsidRDefault="00F2275C" w:rsidP="00F2275C">
            <w:pPr>
              <w:rPr>
                <w:rFonts w:cs="Times New Roman"/>
                <w:lang w:val="vi-VN" w:eastAsia="vi-VN"/>
              </w:rPr>
            </w:pPr>
            <w:r w:rsidRPr="00BC4590">
              <w:rPr>
                <w:rFonts w:cs="Times New Roman"/>
                <w:lang w:val="vi-VN" w:eastAsia="vi-VN"/>
              </w:rPr>
              <w:t>4.4 - Chương 4</w:t>
            </w:r>
          </w:p>
        </w:tc>
        <w:tc>
          <w:tcPr>
            <w:tcW w:w="4507" w:type="dxa"/>
            <w:tcBorders>
              <w:top w:val="nil"/>
              <w:left w:val="nil"/>
              <w:bottom w:val="single" w:sz="4" w:space="0" w:color="auto"/>
              <w:right w:val="single" w:sz="4" w:space="0" w:color="auto"/>
            </w:tcBorders>
            <w:shd w:val="clear" w:color="auto" w:fill="auto"/>
            <w:vAlign w:val="center"/>
            <w:hideMark/>
          </w:tcPr>
          <w:p w14:paraId="48A71C4A" w14:textId="77777777" w:rsidR="00F2275C" w:rsidRPr="00BC4590" w:rsidRDefault="00F2275C" w:rsidP="00F2275C">
            <w:pPr>
              <w:rPr>
                <w:rFonts w:cs="Times New Roman"/>
                <w:lang w:val="vi-VN" w:eastAsia="vi-VN"/>
              </w:rPr>
            </w:pPr>
            <w:r w:rsidRPr="00BC4590">
              <w:rPr>
                <w:rFonts w:cs="Times New Roman"/>
                <w:lang w:val="vi-VN" w:eastAsia="vi-VN"/>
              </w:rPr>
              <w:t>Các quy định về miễn giảm đối với hệ thống máy lắp đặt trên tàu có vùng hoạt động hạn chế II và II</w:t>
            </w:r>
          </w:p>
        </w:tc>
        <w:tc>
          <w:tcPr>
            <w:tcW w:w="4312" w:type="dxa"/>
            <w:tcBorders>
              <w:top w:val="nil"/>
              <w:left w:val="nil"/>
              <w:bottom w:val="single" w:sz="4" w:space="0" w:color="auto"/>
              <w:right w:val="single" w:sz="4" w:space="0" w:color="auto"/>
            </w:tcBorders>
            <w:shd w:val="clear" w:color="auto" w:fill="auto"/>
            <w:vAlign w:val="center"/>
            <w:hideMark/>
          </w:tcPr>
          <w:p w14:paraId="4DF519F3" w14:textId="77777777" w:rsidR="00F2275C" w:rsidRPr="00BC4590" w:rsidRDefault="00F2275C" w:rsidP="00F2275C">
            <w:pPr>
              <w:rPr>
                <w:rFonts w:cs="Times New Roman"/>
                <w:lang w:val="vi-VN" w:eastAsia="vi-VN"/>
              </w:rPr>
            </w:pPr>
            <w:r w:rsidRPr="00BC4590">
              <w:rPr>
                <w:rFonts w:cs="Times New Roman"/>
                <w:lang w:val="vi-VN" w:eastAsia="vi-VN"/>
              </w:rPr>
              <w:t>Các quy định về miễn giảm đối với hệ thống máy lắp đặt trên tàu có vùng hoạt động hạn chế</w:t>
            </w:r>
          </w:p>
        </w:tc>
        <w:tc>
          <w:tcPr>
            <w:tcW w:w="2775" w:type="dxa"/>
            <w:tcBorders>
              <w:top w:val="nil"/>
              <w:left w:val="nil"/>
              <w:bottom w:val="single" w:sz="4" w:space="0" w:color="auto"/>
              <w:right w:val="single" w:sz="4" w:space="0" w:color="auto"/>
            </w:tcBorders>
            <w:shd w:val="clear" w:color="auto" w:fill="auto"/>
            <w:vAlign w:val="center"/>
            <w:hideMark/>
          </w:tcPr>
          <w:p w14:paraId="4EF15BAA" w14:textId="77777777" w:rsidR="00F2275C" w:rsidRPr="00BC4590" w:rsidRDefault="00F2275C" w:rsidP="00F2275C">
            <w:pPr>
              <w:rPr>
                <w:rFonts w:cs="Times New Roman"/>
                <w:lang w:val="vi-VN" w:eastAsia="vi-VN"/>
              </w:rPr>
            </w:pPr>
            <w:r w:rsidRPr="00BC4590">
              <w:rPr>
                <w:rFonts w:cs="Times New Roman"/>
                <w:lang w:val="vi-VN" w:eastAsia="vi-VN"/>
              </w:rPr>
              <w:t xml:space="preserve">Bổ sung quy định về miễn giảm đối với các </w:t>
            </w:r>
            <w:r w:rsidRPr="00BC4590">
              <w:rPr>
                <w:rFonts w:cs="Times New Roman"/>
                <w:lang w:val="vi-VN" w:eastAsia="vi-VN"/>
              </w:rPr>
              <w:br/>
              <w:t>tàu có vùng hoạt động hạn chế</w:t>
            </w:r>
          </w:p>
        </w:tc>
      </w:tr>
      <w:tr w:rsidR="00F2275C" w:rsidRPr="00BC4590" w14:paraId="2351B654" w14:textId="77777777" w:rsidTr="00F2275C">
        <w:trPr>
          <w:trHeight w:val="129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38DABBB6" w14:textId="77777777" w:rsidR="00F2275C" w:rsidRPr="00BC4590" w:rsidRDefault="00F2275C" w:rsidP="00F2275C">
            <w:pPr>
              <w:rPr>
                <w:rFonts w:cs="Times New Roman"/>
                <w:lang w:val="vi-VN" w:eastAsia="vi-VN"/>
              </w:rPr>
            </w:pPr>
            <w:r w:rsidRPr="00BC4590">
              <w:rPr>
                <w:rFonts w:cs="Times New Roman"/>
                <w:lang w:val="vi-VN" w:eastAsia="vi-VN"/>
              </w:rPr>
              <w:t>4</w:t>
            </w:r>
          </w:p>
        </w:tc>
        <w:tc>
          <w:tcPr>
            <w:tcW w:w="1125" w:type="dxa"/>
            <w:tcBorders>
              <w:top w:val="nil"/>
              <w:left w:val="nil"/>
              <w:bottom w:val="single" w:sz="4" w:space="0" w:color="auto"/>
              <w:right w:val="single" w:sz="4" w:space="0" w:color="auto"/>
            </w:tcBorders>
            <w:shd w:val="clear" w:color="auto" w:fill="auto"/>
            <w:noWrap/>
            <w:vAlign w:val="center"/>
            <w:hideMark/>
          </w:tcPr>
          <w:p w14:paraId="3A601015" w14:textId="77777777" w:rsidR="00F2275C" w:rsidRPr="00BC4590" w:rsidRDefault="00F2275C" w:rsidP="00F2275C">
            <w:pPr>
              <w:rPr>
                <w:rFonts w:cs="Times New Roman"/>
                <w:lang w:val="vi-VN" w:eastAsia="vi-VN"/>
              </w:rPr>
            </w:pPr>
            <w:r w:rsidRPr="00BC4590">
              <w:rPr>
                <w:rFonts w:cs="Times New Roman"/>
                <w:lang w:val="vi-VN" w:eastAsia="vi-VN"/>
              </w:rPr>
              <w:t>5.4 - Chương 5</w:t>
            </w:r>
          </w:p>
        </w:tc>
        <w:tc>
          <w:tcPr>
            <w:tcW w:w="4507" w:type="dxa"/>
            <w:tcBorders>
              <w:top w:val="nil"/>
              <w:left w:val="nil"/>
              <w:bottom w:val="single" w:sz="4" w:space="0" w:color="auto"/>
              <w:right w:val="single" w:sz="4" w:space="0" w:color="auto"/>
            </w:tcBorders>
            <w:shd w:val="clear" w:color="auto" w:fill="auto"/>
            <w:vAlign w:val="center"/>
            <w:hideMark/>
          </w:tcPr>
          <w:p w14:paraId="1255BCBD" w14:textId="77777777" w:rsidR="00F2275C" w:rsidRPr="00BC4590" w:rsidRDefault="00F2275C" w:rsidP="00F2275C">
            <w:pPr>
              <w:rPr>
                <w:rFonts w:cs="Times New Roman"/>
                <w:lang w:val="vi-VN" w:eastAsia="vi-VN"/>
              </w:rPr>
            </w:pPr>
            <w:r w:rsidRPr="00BC4590">
              <w:rPr>
                <w:rFonts w:cs="Times New Roman"/>
                <w:lang w:val="vi-VN" w:eastAsia="vi-VN"/>
              </w:rPr>
              <w:t>Các quy định về miễn giảm đối với các tàu có vùng hoạt động hạn chế II, III, tàu hoạt động trong cảng</w:t>
            </w:r>
          </w:p>
        </w:tc>
        <w:tc>
          <w:tcPr>
            <w:tcW w:w="4312" w:type="dxa"/>
            <w:tcBorders>
              <w:top w:val="nil"/>
              <w:left w:val="nil"/>
              <w:bottom w:val="single" w:sz="4" w:space="0" w:color="auto"/>
              <w:right w:val="single" w:sz="4" w:space="0" w:color="auto"/>
            </w:tcBorders>
            <w:shd w:val="clear" w:color="auto" w:fill="auto"/>
            <w:vAlign w:val="center"/>
            <w:hideMark/>
          </w:tcPr>
          <w:p w14:paraId="7E366098" w14:textId="77777777" w:rsidR="00F2275C" w:rsidRPr="00BC4590" w:rsidRDefault="00F2275C" w:rsidP="00F2275C">
            <w:pPr>
              <w:rPr>
                <w:rFonts w:cs="Times New Roman"/>
                <w:lang w:val="vi-VN" w:eastAsia="vi-VN"/>
              </w:rPr>
            </w:pPr>
            <w:r w:rsidRPr="00BC4590">
              <w:rPr>
                <w:rFonts w:cs="Times New Roman"/>
                <w:lang w:val="vi-VN" w:eastAsia="vi-VN"/>
              </w:rPr>
              <w:t>Các quy định về miễn giảm đối với các tàu có vùng hoạt động hạn chế và tàu không hoạt động tuyến quốc tế</w:t>
            </w:r>
          </w:p>
        </w:tc>
        <w:tc>
          <w:tcPr>
            <w:tcW w:w="2775" w:type="dxa"/>
            <w:tcBorders>
              <w:top w:val="nil"/>
              <w:left w:val="nil"/>
              <w:bottom w:val="single" w:sz="4" w:space="0" w:color="auto"/>
              <w:right w:val="single" w:sz="4" w:space="0" w:color="auto"/>
            </w:tcBorders>
            <w:shd w:val="clear" w:color="auto" w:fill="auto"/>
            <w:vAlign w:val="center"/>
            <w:hideMark/>
          </w:tcPr>
          <w:p w14:paraId="0724A16E" w14:textId="77777777" w:rsidR="00F2275C" w:rsidRPr="00BC4590" w:rsidRDefault="00F2275C" w:rsidP="00F2275C">
            <w:pPr>
              <w:rPr>
                <w:rFonts w:cs="Times New Roman"/>
                <w:lang w:val="vi-VN" w:eastAsia="vi-VN"/>
              </w:rPr>
            </w:pPr>
            <w:r w:rsidRPr="00BC4590">
              <w:rPr>
                <w:rFonts w:cs="Times New Roman"/>
                <w:lang w:val="vi-VN" w:eastAsia="vi-VN"/>
              </w:rPr>
              <w:t>Bổ sung dấu hiệu phân cấp</w:t>
            </w:r>
          </w:p>
        </w:tc>
      </w:tr>
      <w:tr w:rsidR="00F2275C" w:rsidRPr="00BC4590" w14:paraId="47CAF393" w14:textId="77777777" w:rsidTr="00F2275C">
        <w:trPr>
          <w:trHeight w:val="75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10CC854B" w14:textId="77777777" w:rsidR="00F2275C" w:rsidRPr="00BC4590" w:rsidRDefault="00F2275C" w:rsidP="00F2275C">
            <w:pPr>
              <w:rPr>
                <w:rFonts w:cs="Times New Roman"/>
                <w:lang w:val="vi-VN" w:eastAsia="vi-VN"/>
              </w:rPr>
            </w:pPr>
            <w:r w:rsidRPr="00BC4590">
              <w:rPr>
                <w:rFonts w:cs="Times New Roman"/>
                <w:lang w:val="vi-VN" w:eastAsia="vi-VN"/>
              </w:rPr>
              <w:t>5</w:t>
            </w:r>
          </w:p>
        </w:tc>
        <w:tc>
          <w:tcPr>
            <w:tcW w:w="1125" w:type="dxa"/>
            <w:tcBorders>
              <w:top w:val="nil"/>
              <w:left w:val="nil"/>
              <w:bottom w:val="single" w:sz="4" w:space="0" w:color="auto"/>
              <w:right w:val="single" w:sz="4" w:space="0" w:color="auto"/>
            </w:tcBorders>
            <w:shd w:val="clear" w:color="auto" w:fill="auto"/>
            <w:noWrap/>
            <w:vAlign w:val="center"/>
            <w:hideMark/>
          </w:tcPr>
          <w:p w14:paraId="11223A62" w14:textId="77777777" w:rsidR="00F2275C" w:rsidRPr="00BC4590" w:rsidRDefault="00F2275C" w:rsidP="00F2275C">
            <w:pPr>
              <w:rPr>
                <w:rFonts w:cs="Times New Roman"/>
                <w:lang w:val="vi-VN" w:eastAsia="vi-VN"/>
              </w:rPr>
            </w:pPr>
            <w:r w:rsidRPr="00BC4590">
              <w:rPr>
                <w:rFonts w:cs="Times New Roman"/>
                <w:lang w:val="vi-VN" w:eastAsia="vi-VN"/>
              </w:rPr>
              <w:t>6.2 - Chương 6</w:t>
            </w:r>
          </w:p>
        </w:tc>
        <w:tc>
          <w:tcPr>
            <w:tcW w:w="4507" w:type="dxa"/>
            <w:tcBorders>
              <w:top w:val="nil"/>
              <w:left w:val="nil"/>
              <w:bottom w:val="single" w:sz="4" w:space="0" w:color="auto"/>
              <w:right w:val="single" w:sz="4" w:space="0" w:color="auto"/>
            </w:tcBorders>
            <w:shd w:val="clear" w:color="auto" w:fill="auto"/>
            <w:noWrap/>
            <w:vAlign w:val="center"/>
            <w:hideMark/>
          </w:tcPr>
          <w:p w14:paraId="6926748D" w14:textId="77777777" w:rsidR="00F2275C" w:rsidRPr="00BC4590" w:rsidRDefault="00F2275C" w:rsidP="00F2275C">
            <w:pPr>
              <w:rPr>
                <w:rFonts w:cs="Times New Roman"/>
                <w:lang w:val="vi-VN" w:eastAsia="vi-VN"/>
              </w:rPr>
            </w:pPr>
            <w:r w:rsidRPr="00BC4590">
              <w:rPr>
                <w:rFonts w:cs="Times New Roman"/>
                <w:lang w:val="vi-VN" w:eastAsia="vi-VN"/>
              </w:rPr>
              <w:t>Tàu khách không chạy tuyến quốc tế</w:t>
            </w:r>
          </w:p>
        </w:tc>
        <w:tc>
          <w:tcPr>
            <w:tcW w:w="4312" w:type="dxa"/>
            <w:tcBorders>
              <w:top w:val="nil"/>
              <w:left w:val="nil"/>
              <w:bottom w:val="single" w:sz="4" w:space="0" w:color="auto"/>
              <w:right w:val="single" w:sz="4" w:space="0" w:color="auto"/>
            </w:tcBorders>
            <w:shd w:val="clear" w:color="auto" w:fill="auto"/>
            <w:vAlign w:val="center"/>
            <w:hideMark/>
          </w:tcPr>
          <w:p w14:paraId="035232D9" w14:textId="77777777" w:rsidR="00F2275C" w:rsidRPr="00BC4590" w:rsidRDefault="00F2275C" w:rsidP="00F2275C">
            <w:pPr>
              <w:rPr>
                <w:rFonts w:cs="Times New Roman"/>
                <w:lang w:val="vi-VN" w:eastAsia="vi-VN"/>
              </w:rPr>
            </w:pPr>
            <w:r w:rsidRPr="00BC4590">
              <w:rPr>
                <w:rFonts w:cs="Times New Roman"/>
                <w:lang w:val="vi-VN" w:eastAsia="vi-VN"/>
              </w:rPr>
              <w:t>Tàu khách không hoạt động tuyến quốc tế</w:t>
            </w:r>
          </w:p>
        </w:tc>
        <w:tc>
          <w:tcPr>
            <w:tcW w:w="2775" w:type="dxa"/>
            <w:tcBorders>
              <w:top w:val="nil"/>
              <w:left w:val="nil"/>
              <w:bottom w:val="single" w:sz="4" w:space="0" w:color="auto"/>
              <w:right w:val="single" w:sz="4" w:space="0" w:color="auto"/>
            </w:tcBorders>
            <w:shd w:val="clear" w:color="auto" w:fill="auto"/>
            <w:vAlign w:val="center"/>
            <w:hideMark/>
          </w:tcPr>
          <w:p w14:paraId="03755859" w14:textId="77777777" w:rsidR="00F2275C" w:rsidRPr="00BC4590" w:rsidRDefault="00F2275C" w:rsidP="00F2275C">
            <w:pPr>
              <w:rPr>
                <w:rFonts w:cs="Times New Roman"/>
                <w:lang w:val="vi-VN" w:eastAsia="vi-VN"/>
              </w:rPr>
            </w:pPr>
            <w:r w:rsidRPr="00BC4590">
              <w:rPr>
                <w:rFonts w:cs="Times New Roman"/>
                <w:lang w:val="vi-VN" w:eastAsia="vi-VN"/>
              </w:rPr>
              <w:t>Bổ sung một số quy định tương đương với các quy định trong SOLAS</w:t>
            </w:r>
          </w:p>
        </w:tc>
      </w:tr>
      <w:tr w:rsidR="00F2275C" w:rsidRPr="00BC4590" w14:paraId="325BEB44" w14:textId="77777777" w:rsidTr="00F2275C">
        <w:trPr>
          <w:trHeight w:val="72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4FEF2370" w14:textId="77777777" w:rsidR="00F2275C" w:rsidRPr="00BC4590" w:rsidRDefault="00F2275C" w:rsidP="00F2275C">
            <w:pPr>
              <w:rPr>
                <w:rFonts w:cs="Times New Roman"/>
                <w:lang w:val="vi-VN" w:eastAsia="vi-VN"/>
              </w:rPr>
            </w:pPr>
            <w:r w:rsidRPr="00BC4590">
              <w:rPr>
                <w:rFonts w:cs="Times New Roman"/>
                <w:lang w:val="vi-VN" w:eastAsia="vi-VN"/>
              </w:rPr>
              <w:t>6</w:t>
            </w:r>
          </w:p>
        </w:tc>
        <w:tc>
          <w:tcPr>
            <w:tcW w:w="1125" w:type="dxa"/>
            <w:tcBorders>
              <w:top w:val="nil"/>
              <w:left w:val="nil"/>
              <w:bottom w:val="single" w:sz="4" w:space="0" w:color="auto"/>
              <w:right w:val="single" w:sz="4" w:space="0" w:color="auto"/>
            </w:tcBorders>
            <w:shd w:val="clear" w:color="auto" w:fill="auto"/>
            <w:noWrap/>
            <w:vAlign w:val="center"/>
            <w:hideMark/>
          </w:tcPr>
          <w:p w14:paraId="242F5076" w14:textId="77777777" w:rsidR="00F2275C" w:rsidRPr="00BC4590" w:rsidRDefault="00F2275C" w:rsidP="00F2275C">
            <w:pPr>
              <w:rPr>
                <w:rFonts w:cs="Times New Roman"/>
                <w:lang w:val="vi-VN" w:eastAsia="vi-VN"/>
              </w:rPr>
            </w:pPr>
            <w:r w:rsidRPr="00BC4590">
              <w:rPr>
                <w:rFonts w:cs="Times New Roman"/>
                <w:lang w:val="vi-VN" w:eastAsia="vi-VN"/>
              </w:rPr>
              <w:t>6.4 - Chương 6</w:t>
            </w:r>
          </w:p>
        </w:tc>
        <w:tc>
          <w:tcPr>
            <w:tcW w:w="4507" w:type="dxa"/>
            <w:tcBorders>
              <w:top w:val="nil"/>
              <w:left w:val="nil"/>
              <w:bottom w:val="single" w:sz="4" w:space="0" w:color="auto"/>
              <w:right w:val="single" w:sz="4" w:space="0" w:color="auto"/>
            </w:tcBorders>
            <w:shd w:val="clear" w:color="auto" w:fill="auto"/>
            <w:noWrap/>
            <w:vAlign w:val="center"/>
            <w:hideMark/>
          </w:tcPr>
          <w:p w14:paraId="462E915D" w14:textId="77777777" w:rsidR="00F2275C" w:rsidRPr="00BC4590" w:rsidRDefault="00F2275C" w:rsidP="00F2275C">
            <w:pPr>
              <w:rPr>
                <w:rFonts w:cs="Times New Roman"/>
                <w:lang w:val="vi-VN" w:eastAsia="vi-VN"/>
              </w:rPr>
            </w:pPr>
            <w:r w:rsidRPr="00BC4590">
              <w:rPr>
                <w:rFonts w:cs="Times New Roman"/>
                <w:lang w:val="vi-VN" w:eastAsia="vi-VN"/>
              </w:rPr>
              <w:t>Tàu khách không chạy tuyến quốc tế</w:t>
            </w:r>
          </w:p>
        </w:tc>
        <w:tc>
          <w:tcPr>
            <w:tcW w:w="4312" w:type="dxa"/>
            <w:tcBorders>
              <w:top w:val="nil"/>
              <w:left w:val="nil"/>
              <w:bottom w:val="single" w:sz="4" w:space="0" w:color="auto"/>
              <w:right w:val="single" w:sz="4" w:space="0" w:color="auto"/>
            </w:tcBorders>
            <w:shd w:val="clear" w:color="auto" w:fill="auto"/>
            <w:vAlign w:val="center"/>
            <w:hideMark/>
          </w:tcPr>
          <w:p w14:paraId="038B761B" w14:textId="77777777" w:rsidR="00F2275C" w:rsidRPr="00BC4590" w:rsidRDefault="00F2275C" w:rsidP="00F2275C">
            <w:pPr>
              <w:rPr>
                <w:rFonts w:cs="Times New Roman"/>
                <w:lang w:val="vi-VN" w:eastAsia="vi-VN"/>
              </w:rPr>
            </w:pPr>
            <w:r w:rsidRPr="00BC4590">
              <w:rPr>
                <w:rFonts w:cs="Times New Roman"/>
                <w:lang w:val="vi-VN" w:eastAsia="vi-VN"/>
              </w:rPr>
              <w:t>Tàu khách không hoạt động tuyến quốc tế</w:t>
            </w:r>
          </w:p>
        </w:tc>
        <w:tc>
          <w:tcPr>
            <w:tcW w:w="2775" w:type="dxa"/>
            <w:tcBorders>
              <w:top w:val="nil"/>
              <w:left w:val="nil"/>
              <w:bottom w:val="single" w:sz="4" w:space="0" w:color="auto"/>
              <w:right w:val="single" w:sz="4" w:space="0" w:color="auto"/>
            </w:tcBorders>
            <w:shd w:val="clear" w:color="auto" w:fill="auto"/>
            <w:vAlign w:val="center"/>
            <w:hideMark/>
          </w:tcPr>
          <w:p w14:paraId="183E8AB4" w14:textId="77777777" w:rsidR="00F2275C" w:rsidRPr="00BC4590" w:rsidRDefault="00F2275C" w:rsidP="00F2275C">
            <w:pPr>
              <w:rPr>
                <w:rFonts w:cs="Times New Roman"/>
                <w:lang w:val="vi-VN" w:eastAsia="vi-VN"/>
              </w:rPr>
            </w:pPr>
            <w:r w:rsidRPr="00BC4590">
              <w:rPr>
                <w:rFonts w:cs="Times New Roman"/>
                <w:lang w:val="vi-VN" w:eastAsia="vi-VN"/>
              </w:rPr>
              <w:t>Bổ sung một số quy định tương đương với các quy định trong SOLAS</w:t>
            </w:r>
          </w:p>
        </w:tc>
      </w:tr>
    </w:tbl>
    <w:p w14:paraId="1784A3BE" w14:textId="77777777" w:rsidR="00F2275C" w:rsidRPr="00BC4590" w:rsidRDefault="001F36F7">
      <w:pPr>
        <w:rPr>
          <w:rFonts w:cs="Times New Roman"/>
        </w:rPr>
      </w:pPr>
      <w:r w:rsidRPr="00BC4590">
        <w:rPr>
          <w:rFonts w:cs="Times New Roman"/>
          <w:lang w:val="vi-VN"/>
        </w:rPr>
        <w:br w:type="page"/>
      </w:r>
      <w:r w:rsidRPr="00BC4590">
        <w:rPr>
          <w:rFonts w:cs="Times New Roman"/>
        </w:rPr>
        <w:lastRenderedPageBreak/>
        <w:t>PHẦN 8G</w:t>
      </w:r>
    </w:p>
    <w:tbl>
      <w:tblPr>
        <w:tblW w:w="13770" w:type="dxa"/>
        <w:tblInd w:w="88" w:type="dxa"/>
        <w:tblLook w:val="04A0" w:firstRow="1" w:lastRow="0" w:firstColumn="1" w:lastColumn="0" w:noHBand="0" w:noVBand="1"/>
      </w:tblPr>
      <w:tblGrid>
        <w:gridCol w:w="1040"/>
        <w:gridCol w:w="1094"/>
        <w:gridCol w:w="4549"/>
        <w:gridCol w:w="4256"/>
        <w:gridCol w:w="2831"/>
      </w:tblGrid>
      <w:tr w:rsidR="001F36F7" w:rsidRPr="00BC4590" w14:paraId="6F09636A" w14:textId="77777777" w:rsidTr="001F36F7">
        <w:trPr>
          <w:trHeight w:val="720"/>
        </w:trPr>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A72C9" w14:textId="77777777" w:rsidR="001F36F7" w:rsidRPr="00BC4590" w:rsidRDefault="001F36F7" w:rsidP="001F36F7">
            <w:pPr>
              <w:rPr>
                <w:rFonts w:cs="Times New Roman"/>
                <w:b/>
                <w:lang w:val="vi-VN" w:eastAsia="vi-VN"/>
              </w:rPr>
            </w:pPr>
            <w:r w:rsidRPr="00BC4590">
              <w:rPr>
                <w:rFonts w:cs="Times New Roman"/>
                <w:b/>
                <w:lang w:val="vi-VN" w:eastAsia="vi-VN"/>
              </w:rPr>
              <w:t>STT</w:t>
            </w:r>
          </w:p>
        </w:tc>
        <w:tc>
          <w:tcPr>
            <w:tcW w:w="1094" w:type="dxa"/>
            <w:tcBorders>
              <w:top w:val="single" w:sz="4" w:space="0" w:color="auto"/>
              <w:left w:val="nil"/>
              <w:bottom w:val="single" w:sz="4" w:space="0" w:color="auto"/>
              <w:right w:val="single" w:sz="4" w:space="0" w:color="auto"/>
            </w:tcBorders>
            <w:shd w:val="clear" w:color="auto" w:fill="auto"/>
            <w:noWrap/>
            <w:vAlign w:val="center"/>
            <w:hideMark/>
          </w:tcPr>
          <w:p w14:paraId="18625CCB" w14:textId="77777777" w:rsidR="001F36F7" w:rsidRPr="00BC4590" w:rsidRDefault="001F36F7" w:rsidP="001F36F7">
            <w:pPr>
              <w:rPr>
                <w:rFonts w:cs="Times New Roman"/>
                <w:b/>
                <w:lang w:val="vi-VN" w:eastAsia="vi-VN"/>
              </w:rPr>
            </w:pPr>
            <w:r w:rsidRPr="00BC4590">
              <w:rPr>
                <w:rFonts w:cs="Times New Roman"/>
                <w:b/>
                <w:lang w:val="vi-VN" w:eastAsia="vi-VN"/>
              </w:rPr>
              <w:t>Điều khoản</w:t>
            </w:r>
          </w:p>
        </w:tc>
        <w:tc>
          <w:tcPr>
            <w:tcW w:w="4549" w:type="dxa"/>
            <w:tcBorders>
              <w:top w:val="single" w:sz="4" w:space="0" w:color="auto"/>
              <w:left w:val="nil"/>
              <w:bottom w:val="single" w:sz="4" w:space="0" w:color="auto"/>
              <w:right w:val="single" w:sz="4" w:space="0" w:color="auto"/>
            </w:tcBorders>
            <w:shd w:val="clear" w:color="auto" w:fill="auto"/>
            <w:noWrap/>
            <w:vAlign w:val="center"/>
            <w:hideMark/>
          </w:tcPr>
          <w:p w14:paraId="108E8E13" w14:textId="77777777" w:rsidR="001F36F7" w:rsidRPr="00BC4590" w:rsidRDefault="001F36F7" w:rsidP="001F36F7">
            <w:pPr>
              <w:rPr>
                <w:rFonts w:cs="Times New Roman"/>
                <w:b/>
                <w:lang w:val="vi-VN" w:eastAsia="vi-VN"/>
              </w:rPr>
            </w:pPr>
            <w:r w:rsidRPr="00BC4590">
              <w:rPr>
                <w:rFonts w:cs="Times New Roman"/>
                <w:b/>
                <w:lang w:val="vi-VN" w:eastAsia="vi-VN"/>
              </w:rPr>
              <w:t>Nội dung cũ</w:t>
            </w:r>
          </w:p>
        </w:tc>
        <w:tc>
          <w:tcPr>
            <w:tcW w:w="4256" w:type="dxa"/>
            <w:tcBorders>
              <w:top w:val="single" w:sz="4" w:space="0" w:color="auto"/>
              <w:left w:val="nil"/>
              <w:bottom w:val="single" w:sz="4" w:space="0" w:color="auto"/>
              <w:right w:val="single" w:sz="4" w:space="0" w:color="auto"/>
            </w:tcBorders>
            <w:shd w:val="clear" w:color="auto" w:fill="auto"/>
            <w:noWrap/>
            <w:vAlign w:val="center"/>
            <w:hideMark/>
          </w:tcPr>
          <w:p w14:paraId="47ED1677" w14:textId="77777777" w:rsidR="001F36F7" w:rsidRPr="00BC4590" w:rsidRDefault="001F36F7" w:rsidP="001F36F7">
            <w:pPr>
              <w:rPr>
                <w:rFonts w:cs="Times New Roman"/>
                <w:b/>
                <w:lang w:val="vi-VN" w:eastAsia="vi-VN"/>
              </w:rPr>
            </w:pPr>
            <w:r w:rsidRPr="00BC4590">
              <w:rPr>
                <w:rFonts w:cs="Times New Roman"/>
                <w:b/>
                <w:lang w:val="vi-VN" w:eastAsia="vi-VN"/>
              </w:rPr>
              <w:t>Nội dung mới</w:t>
            </w:r>
          </w:p>
        </w:tc>
        <w:tc>
          <w:tcPr>
            <w:tcW w:w="2831" w:type="dxa"/>
            <w:tcBorders>
              <w:top w:val="single" w:sz="4" w:space="0" w:color="auto"/>
              <w:left w:val="nil"/>
              <w:bottom w:val="single" w:sz="4" w:space="0" w:color="auto"/>
              <w:right w:val="single" w:sz="4" w:space="0" w:color="auto"/>
            </w:tcBorders>
            <w:shd w:val="clear" w:color="auto" w:fill="auto"/>
            <w:vAlign w:val="center"/>
            <w:hideMark/>
          </w:tcPr>
          <w:p w14:paraId="6D83A978" w14:textId="77777777" w:rsidR="001F36F7" w:rsidRPr="00BC4590" w:rsidRDefault="001F36F7" w:rsidP="001F36F7">
            <w:pPr>
              <w:rPr>
                <w:rFonts w:cs="Times New Roman"/>
                <w:b/>
                <w:lang w:val="vi-VN" w:eastAsia="vi-VN"/>
              </w:rPr>
            </w:pPr>
            <w:r w:rsidRPr="00BC4590">
              <w:rPr>
                <w:rFonts w:cs="Times New Roman"/>
                <w:b/>
                <w:lang w:val="vi-VN" w:eastAsia="vi-VN"/>
              </w:rPr>
              <w:t>Lý do</w:t>
            </w:r>
          </w:p>
        </w:tc>
      </w:tr>
      <w:tr w:rsidR="001F36F7" w:rsidRPr="00BC4590" w14:paraId="67A5BEA0" w14:textId="77777777" w:rsidTr="001F36F7">
        <w:trPr>
          <w:trHeight w:val="720"/>
        </w:trPr>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37DF67" w14:textId="77777777" w:rsidR="001F36F7" w:rsidRPr="00BC4590" w:rsidRDefault="00BD2D4A" w:rsidP="001F36F7">
            <w:pPr>
              <w:rPr>
                <w:rFonts w:cs="Times New Roman"/>
                <w:lang w:eastAsia="vi-VN"/>
              </w:rPr>
            </w:pPr>
            <w:r w:rsidRPr="00BC4590">
              <w:rPr>
                <w:rFonts w:cs="Times New Roman"/>
                <w:lang w:eastAsia="vi-VN"/>
              </w:rPr>
              <w:t>1</w:t>
            </w:r>
          </w:p>
        </w:tc>
        <w:tc>
          <w:tcPr>
            <w:tcW w:w="1094" w:type="dxa"/>
            <w:tcBorders>
              <w:top w:val="single" w:sz="4" w:space="0" w:color="auto"/>
              <w:left w:val="nil"/>
              <w:bottom w:val="single" w:sz="4" w:space="0" w:color="auto"/>
              <w:right w:val="single" w:sz="4" w:space="0" w:color="auto"/>
            </w:tcBorders>
            <w:shd w:val="clear" w:color="auto" w:fill="auto"/>
            <w:noWrap/>
            <w:vAlign w:val="center"/>
            <w:hideMark/>
          </w:tcPr>
          <w:p w14:paraId="38826309" w14:textId="77777777" w:rsidR="001F36F7" w:rsidRPr="00BC4590" w:rsidRDefault="001F36F7" w:rsidP="001F36F7">
            <w:pPr>
              <w:rPr>
                <w:rFonts w:cs="Times New Roman"/>
                <w:lang w:val="vi-VN" w:eastAsia="vi-VN"/>
              </w:rPr>
            </w:pPr>
            <w:r w:rsidRPr="00BC4590">
              <w:rPr>
                <w:rFonts w:cs="Times New Roman"/>
                <w:lang w:val="vi-VN" w:eastAsia="vi-VN"/>
              </w:rPr>
              <w:t>Phần 8G</w:t>
            </w:r>
          </w:p>
        </w:tc>
        <w:tc>
          <w:tcPr>
            <w:tcW w:w="4549" w:type="dxa"/>
            <w:tcBorders>
              <w:top w:val="single" w:sz="4" w:space="0" w:color="auto"/>
              <w:left w:val="nil"/>
              <w:bottom w:val="single" w:sz="4" w:space="0" w:color="auto"/>
              <w:right w:val="single" w:sz="4" w:space="0" w:color="auto"/>
            </w:tcBorders>
            <w:shd w:val="clear" w:color="auto" w:fill="auto"/>
            <w:noWrap/>
            <w:vAlign w:val="center"/>
            <w:hideMark/>
          </w:tcPr>
          <w:p w14:paraId="7D1E2A54" w14:textId="77777777" w:rsidR="001F36F7" w:rsidRPr="00BC4590" w:rsidRDefault="001F36F7" w:rsidP="001F36F7">
            <w:pPr>
              <w:rPr>
                <w:rFonts w:cs="Times New Roman"/>
                <w:lang w:val="vi-VN" w:eastAsia="vi-VN"/>
              </w:rPr>
            </w:pPr>
            <w:r w:rsidRPr="00BC4590">
              <w:rPr>
                <w:rFonts w:cs="Times New Roman"/>
                <w:lang w:val="vi-VN" w:eastAsia="vi-VN"/>
              </w:rPr>
              <w:t> </w:t>
            </w:r>
          </w:p>
        </w:tc>
        <w:tc>
          <w:tcPr>
            <w:tcW w:w="4256" w:type="dxa"/>
            <w:tcBorders>
              <w:top w:val="single" w:sz="4" w:space="0" w:color="auto"/>
              <w:left w:val="nil"/>
              <w:bottom w:val="single" w:sz="4" w:space="0" w:color="auto"/>
              <w:right w:val="single" w:sz="4" w:space="0" w:color="auto"/>
            </w:tcBorders>
            <w:shd w:val="clear" w:color="auto" w:fill="auto"/>
            <w:noWrap/>
            <w:vAlign w:val="center"/>
            <w:hideMark/>
          </w:tcPr>
          <w:p w14:paraId="094AE576" w14:textId="77777777" w:rsidR="001F36F7" w:rsidRPr="00BC4590" w:rsidRDefault="001F36F7" w:rsidP="001F36F7">
            <w:pPr>
              <w:rPr>
                <w:rFonts w:cs="Times New Roman"/>
                <w:lang w:val="vi-VN" w:eastAsia="vi-VN"/>
              </w:rPr>
            </w:pPr>
            <w:r w:rsidRPr="00BC4590">
              <w:rPr>
                <w:rFonts w:cs="Times New Roman"/>
                <w:lang w:val="vi-VN" w:eastAsia="vi-VN"/>
              </w:rPr>
              <w:t> </w:t>
            </w:r>
          </w:p>
        </w:tc>
        <w:tc>
          <w:tcPr>
            <w:tcW w:w="2831" w:type="dxa"/>
            <w:tcBorders>
              <w:top w:val="single" w:sz="4" w:space="0" w:color="auto"/>
              <w:left w:val="nil"/>
              <w:bottom w:val="single" w:sz="4" w:space="0" w:color="auto"/>
              <w:right w:val="single" w:sz="4" w:space="0" w:color="auto"/>
            </w:tcBorders>
            <w:shd w:val="clear" w:color="auto" w:fill="auto"/>
            <w:vAlign w:val="center"/>
            <w:hideMark/>
          </w:tcPr>
          <w:p w14:paraId="1951869C" w14:textId="77777777" w:rsidR="001F36F7" w:rsidRPr="00BC4590" w:rsidRDefault="001F36F7" w:rsidP="001F36F7">
            <w:pPr>
              <w:rPr>
                <w:rFonts w:cs="Times New Roman"/>
                <w:lang w:val="vi-VN" w:eastAsia="vi-VN"/>
              </w:rPr>
            </w:pPr>
            <w:r w:rsidRPr="00BC4590">
              <w:rPr>
                <w:rFonts w:cs="Times New Roman"/>
                <w:lang w:val="vi-VN" w:eastAsia="vi-VN"/>
              </w:rPr>
              <w:t>Thay đổi bố cục, bổ sung quy chuẩn đối tàu mang cấp gia cường đi băng</w:t>
            </w:r>
          </w:p>
        </w:tc>
      </w:tr>
      <w:tr w:rsidR="004A06D7" w:rsidRPr="00BC4590" w14:paraId="7782708C" w14:textId="77777777" w:rsidTr="001F36F7">
        <w:trPr>
          <w:trHeight w:val="720"/>
        </w:trPr>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B18A39" w14:textId="77777777" w:rsidR="004A06D7" w:rsidRPr="00BC4590" w:rsidRDefault="004A06D7" w:rsidP="001F36F7">
            <w:pPr>
              <w:rPr>
                <w:rFonts w:cs="Times New Roman"/>
                <w:lang w:eastAsia="vi-VN"/>
              </w:rPr>
            </w:pPr>
          </w:p>
        </w:tc>
        <w:tc>
          <w:tcPr>
            <w:tcW w:w="1094" w:type="dxa"/>
            <w:tcBorders>
              <w:top w:val="single" w:sz="4" w:space="0" w:color="auto"/>
              <w:left w:val="nil"/>
              <w:bottom w:val="single" w:sz="4" w:space="0" w:color="auto"/>
              <w:right w:val="single" w:sz="4" w:space="0" w:color="auto"/>
            </w:tcBorders>
            <w:shd w:val="clear" w:color="auto" w:fill="auto"/>
            <w:noWrap/>
            <w:vAlign w:val="center"/>
          </w:tcPr>
          <w:p w14:paraId="40105A30" w14:textId="757FA182" w:rsidR="004A06D7" w:rsidRPr="00BC4590" w:rsidRDefault="004A06D7" w:rsidP="001F36F7">
            <w:pPr>
              <w:rPr>
                <w:rFonts w:cs="Times New Roman"/>
                <w:lang w:val="vi-VN" w:eastAsia="vi-VN"/>
              </w:rPr>
            </w:pPr>
            <w:r>
              <w:rPr>
                <w:rFonts w:cs="Times New Roman"/>
                <w:lang w:val="vi-VN" w:eastAsia="vi-VN"/>
              </w:rPr>
              <w:t>Phần 8C</w:t>
            </w:r>
          </w:p>
        </w:tc>
        <w:tc>
          <w:tcPr>
            <w:tcW w:w="4549" w:type="dxa"/>
            <w:tcBorders>
              <w:top w:val="single" w:sz="4" w:space="0" w:color="auto"/>
              <w:left w:val="nil"/>
              <w:bottom w:val="single" w:sz="4" w:space="0" w:color="auto"/>
              <w:right w:val="single" w:sz="4" w:space="0" w:color="auto"/>
            </w:tcBorders>
            <w:shd w:val="clear" w:color="auto" w:fill="auto"/>
            <w:noWrap/>
            <w:vAlign w:val="center"/>
          </w:tcPr>
          <w:p w14:paraId="4E60C717" w14:textId="77777777" w:rsidR="004A06D7" w:rsidRPr="00BC4590" w:rsidRDefault="004A06D7" w:rsidP="001F36F7">
            <w:pPr>
              <w:rPr>
                <w:rFonts w:cs="Times New Roman"/>
                <w:lang w:val="vi-VN" w:eastAsia="vi-VN"/>
              </w:rPr>
            </w:pPr>
          </w:p>
        </w:tc>
        <w:tc>
          <w:tcPr>
            <w:tcW w:w="4256" w:type="dxa"/>
            <w:tcBorders>
              <w:top w:val="single" w:sz="4" w:space="0" w:color="auto"/>
              <w:left w:val="nil"/>
              <w:bottom w:val="single" w:sz="4" w:space="0" w:color="auto"/>
              <w:right w:val="single" w:sz="4" w:space="0" w:color="auto"/>
            </w:tcBorders>
            <w:shd w:val="clear" w:color="auto" w:fill="auto"/>
            <w:noWrap/>
            <w:vAlign w:val="center"/>
          </w:tcPr>
          <w:p w14:paraId="71C2AD85" w14:textId="1944DFDC" w:rsidR="004A06D7" w:rsidRPr="00BC4590" w:rsidRDefault="004A06D7" w:rsidP="004A06D7">
            <w:pPr>
              <w:rPr>
                <w:rFonts w:cs="Times New Roman"/>
                <w:lang w:val="vi-VN" w:eastAsia="vi-VN"/>
              </w:rPr>
            </w:pPr>
            <w:r>
              <w:rPr>
                <w:rFonts w:cs="Times New Roman"/>
                <w:sz w:val="28"/>
                <w:szCs w:val="28"/>
              </w:rPr>
              <w:t xml:space="preserve">Bố sung quy định về </w:t>
            </w:r>
            <w:r w:rsidRPr="006D0D21">
              <w:rPr>
                <w:rFonts w:cs="Times New Roman"/>
                <w:sz w:val="28"/>
                <w:szCs w:val="28"/>
              </w:rPr>
              <w:t>thời gian dự trữ 24 tiếng</w:t>
            </w:r>
            <w:r>
              <w:rPr>
                <w:rFonts w:cs="Times New Roman"/>
                <w:sz w:val="28"/>
                <w:szCs w:val="28"/>
              </w:rPr>
              <w:t>, bố sung quy định về trường hợp được sử dụng điện áp cao</w:t>
            </w:r>
            <w:r w:rsidRPr="006D0D21">
              <w:rPr>
                <w:rFonts w:cs="Times New Roman"/>
                <w:sz w:val="28"/>
                <w:szCs w:val="28"/>
              </w:rPr>
              <w:t xml:space="preserve"> (500, 300);</w:t>
            </w:r>
            <w:r>
              <w:rPr>
                <w:rFonts w:cs="Times New Roman"/>
                <w:sz w:val="28"/>
                <w:szCs w:val="28"/>
              </w:rPr>
              <w:t xml:space="preserve"> quy định rõ việc có thể</w:t>
            </w:r>
            <w:r w:rsidRPr="006D0D21">
              <w:rPr>
                <w:rFonts w:cs="Times New Roman"/>
                <w:sz w:val="28"/>
                <w:szCs w:val="28"/>
              </w:rPr>
              <w:t xml:space="preserve"> trang bị sonar hay thiết bị đo sâu phát hiện chướng ngại vật</w:t>
            </w:r>
            <w:r w:rsidR="006D3ADB">
              <w:rPr>
                <w:rFonts w:cs="Times New Roman"/>
                <w:lang w:val="vi-VN" w:eastAsia="vi-VN"/>
              </w:rPr>
              <w:t xml:space="preserve"> thay thế cho thiết bị định vị thủy âm</w:t>
            </w:r>
          </w:p>
        </w:tc>
        <w:tc>
          <w:tcPr>
            <w:tcW w:w="2831" w:type="dxa"/>
            <w:tcBorders>
              <w:top w:val="single" w:sz="4" w:space="0" w:color="auto"/>
              <w:left w:val="nil"/>
              <w:bottom w:val="single" w:sz="4" w:space="0" w:color="auto"/>
              <w:right w:val="single" w:sz="4" w:space="0" w:color="auto"/>
            </w:tcBorders>
            <w:shd w:val="clear" w:color="auto" w:fill="auto"/>
            <w:vAlign w:val="center"/>
          </w:tcPr>
          <w:p w14:paraId="5487C44C" w14:textId="68ED5953" w:rsidR="004A06D7" w:rsidRPr="00BC4590" w:rsidRDefault="006D3ADB" w:rsidP="001F36F7">
            <w:pPr>
              <w:rPr>
                <w:rFonts w:cs="Times New Roman"/>
                <w:lang w:val="vi-VN" w:eastAsia="vi-VN"/>
              </w:rPr>
            </w:pPr>
            <w:r>
              <w:rPr>
                <w:rFonts w:cs="Times New Roman"/>
                <w:lang w:val="vi-VN" w:eastAsia="vi-VN"/>
              </w:rPr>
              <w:t>Bổ sung sửa đổi để phù hợp với thông lệ quốc tế và điều kiện Việt Nam</w:t>
            </w:r>
            <w:bookmarkStart w:id="4" w:name="_GoBack"/>
            <w:bookmarkEnd w:id="4"/>
          </w:p>
        </w:tc>
      </w:tr>
    </w:tbl>
    <w:p w14:paraId="5C8EE38E" w14:textId="77777777" w:rsidR="00A22DA0" w:rsidRPr="00BC4590" w:rsidRDefault="00A22DA0">
      <w:pPr>
        <w:rPr>
          <w:rFonts w:cs="Times New Roman"/>
          <w:lang w:val="vi-VN"/>
        </w:rPr>
      </w:pPr>
    </w:p>
    <w:p w14:paraId="70BC99D9" w14:textId="77777777" w:rsidR="00A22DA0" w:rsidRPr="00BC4590" w:rsidRDefault="00A22DA0">
      <w:pPr>
        <w:rPr>
          <w:rFonts w:cs="Times New Roman"/>
          <w:lang w:val="vi-VN"/>
        </w:rPr>
      </w:pPr>
      <w:r w:rsidRPr="00BC4590">
        <w:rPr>
          <w:rFonts w:cs="Times New Roman"/>
          <w:lang w:val="vi-VN"/>
        </w:rPr>
        <w:br w:type="page"/>
      </w:r>
    </w:p>
    <w:p w14:paraId="0E66FCD1" w14:textId="77777777" w:rsidR="001F36F7" w:rsidRPr="00BC4590" w:rsidRDefault="00A22DA0">
      <w:pPr>
        <w:rPr>
          <w:rFonts w:cs="Times New Roman"/>
        </w:rPr>
      </w:pPr>
      <w:r w:rsidRPr="00BC4590">
        <w:rPr>
          <w:rFonts w:cs="Times New Roman"/>
        </w:rPr>
        <w:lastRenderedPageBreak/>
        <w:t>PHẦN 9</w:t>
      </w:r>
    </w:p>
    <w:tbl>
      <w:tblPr>
        <w:tblW w:w="13870" w:type="dxa"/>
        <w:tblInd w:w="99" w:type="dxa"/>
        <w:tblLook w:val="04A0" w:firstRow="1" w:lastRow="0" w:firstColumn="1" w:lastColumn="0" w:noHBand="0" w:noVBand="1"/>
      </w:tblPr>
      <w:tblGrid>
        <w:gridCol w:w="1040"/>
        <w:gridCol w:w="1236"/>
        <w:gridCol w:w="4507"/>
        <w:gridCol w:w="4312"/>
        <w:gridCol w:w="2775"/>
      </w:tblGrid>
      <w:tr w:rsidR="00A22DA0" w:rsidRPr="00BC4590" w14:paraId="52882988" w14:textId="77777777" w:rsidTr="00AA229E">
        <w:trPr>
          <w:trHeight w:val="360"/>
          <w:tblHeader/>
        </w:trPr>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FD8F75" w14:textId="77777777" w:rsidR="00A22DA0" w:rsidRPr="00BC4590" w:rsidRDefault="00A22DA0" w:rsidP="0006662D">
            <w:pPr>
              <w:rPr>
                <w:rFonts w:cs="Times New Roman"/>
                <w:b/>
                <w:lang w:val="vi-VN" w:eastAsia="vi-VN"/>
              </w:rPr>
            </w:pPr>
            <w:r w:rsidRPr="00BC4590">
              <w:rPr>
                <w:rFonts w:cs="Times New Roman"/>
                <w:b/>
                <w:lang w:val="vi-VN" w:eastAsia="vi-VN"/>
              </w:rPr>
              <w:t>STT</w:t>
            </w:r>
          </w:p>
        </w:tc>
        <w:tc>
          <w:tcPr>
            <w:tcW w:w="1236" w:type="dxa"/>
            <w:tcBorders>
              <w:top w:val="single" w:sz="4" w:space="0" w:color="auto"/>
              <w:left w:val="nil"/>
              <w:bottom w:val="single" w:sz="4" w:space="0" w:color="auto"/>
              <w:right w:val="single" w:sz="4" w:space="0" w:color="auto"/>
            </w:tcBorders>
            <w:shd w:val="clear" w:color="auto" w:fill="auto"/>
            <w:noWrap/>
            <w:vAlign w:val="center"/>
            <w:hideMark/>
          </w:tcPr>
          <w:p w14:paraId="5D753173" w14:textId="77777777" w:rsidR="00A22DA0" w:rsidRPr="00BC4590" w:rsidRDefault="00A22DA0" w:rsidP="0006662D">
            <w:pPr>
              <w:rPr>
                <w:rFonts w:cs="Times New Roman"/>
                <w:b/>
                <w:lang w:val="vi-VN" w:eastAsia="vi-VN"/>
              </w:rPr>
            </w:pPr>
            <w:r w:rsidRPr="00BC4590">
              <w:rPr>
                <w:rFonts w:cs="Times New Roman"/>
                <w:b/>
                <w:lang w:val="vi-VN" w:eastAsia="vi-VN"/>
              </w:rPr>
              <w:t>Điều khoản</w:t>
            </w:r>
          </w:p>
        </w:tc>
        <w:tc>
          <w:tcPr>
            <w:tcW w:w="4507" w:type="dxa"/>
            <w:tcBorders>
              <w:top w:val="single" w:sz="4" w:space="0" w:color="auto"/>
              <w:left w:val="nil"/>
              <w:bottom w:val="single" w:sz="4" w:space="0" w:color="auto"/>
              <w:right w:val="single" w:sz="4" w:space="0" w:color="auto"/>
            </w:tcBorders>
            <w:shd w:val="clear" w:color="auto" w:fill="auto"/>
            <w:noWrap/>
            <w:vAlign w:val="center"/>
            <w:hideMark/>
          </w:tcPr>
          <w:p w14:paraId="73F70096" w14:textId="77777777" w:rsidR="00A22DA0" w:rsidRPr="00BC4590" w:rsidRDefault="00A22DA0" w:rsidP="0006662D">
            <w:pPr>
              <w:rPr>
                <w:rFonts w:cs="Times New Roman"/>
                <w:b/>
                <w:lang w:val="vi-VN" w:eastAsia="vi-VN"/>
              </w:rPr>
            </w:pPr>
            <w:r w:rsidRPr="00BC4590">
              <w:rPr>
                <w:rFonts w:cs="Times New Roman"/>
                <w:b/>
                <w:lang w:val="vi-VN" w:eastAsia="vi-VN"/>
              </w:rPr>
              <w:t>Nội dung cũ</w:t>
            </w:r>
          </w:p>
        </w:tc>
        <w:tc>
          <w:tcPr>
            <w:tcW w:w="4312" w:type="dxa"/>
            <w:tcBorders>
              <w:top w:val="single" w:sz="4" w:space="0" w:color="auto"/>
              <w:left w:val="nil"/>
              <w:bottom w:val="single" w:sz="4" w:space="0" w:color="auto"/>
              <w:right w:val="single" w:sz="4" w:space="0" w:color="auto"/>
            </w:tcBorders>
            <w:shd w:val="clear" w:color="auto" w:fill="auto"/>
            <w:noWrap/>
            <w:vAlign w:val="center"/>
            <w:hideMark/>
          </w:tcPr>
          <w:p w14:paraId="65DE6557" w14:textId="77777777" w:rsidR="00A22DA0" w:rsidRPr="00BC4590" w:rsidRDefault="00A22DA0" w:rsidP="0006662D">
            <w:pPr>
              <w:rPr>
                <w:rFonts w:cs="Times New Roman"/>
                <w:b/>
                <w:lang w:val="vi-VN" w:eastAsia="vi-VN"/>
              </w:rPr>
            </w:pPr>
            <w:r w:rsidRPr="00BC4590">
              <w:rPr>
                <w:rFonts w:cs="Times New Roman"/>
                <w:b/>
                <w:lang w:val="vi-VN" w:eastAsia="vi-VN"/>
              </w:rPr>
              <w:t>Nội dung mới</w:t>
            </w:r>
          </w:p>
        </w:tc>
        <w:tc>
          <w:tcPr>
            <w:tcW w:w="2775" w:type="dxa"/>
            <w:tcBorders>
              <w:top w:val="single" w:sz="4" w:space="0" w:color="auto"/>
              <w:left w:val="nil"/>
              <w:bottom w:val="single" w:sz="4" w:space="0" w:color="auto"/>
              <w:right w:val="single" w:sz="4" w:space="0" w:color="auto"/>
            </w:tcBorders>
            <w:shd w:val="clear" w:color="auto" w:fill="auto"/>
            <w:noWrap/>
            <w:vAlign w:val="center"/>
            <w:hideMark/>
          </w:tcPr>
          <w:p w14:paraId="1FE29559" w14:textId="77777777" w:rsidR="00A22DA0" w:rsidRPr="00BC4590" w:rsidRDefault="00A22DA0" w:rsidP="0006662D">
            <w:pPr>
              <w:rPr>
                <w:rFonts w:cs="Times New Roman"/>
                <w:b/>
                <w:lang w:val="vi-VN" w:eastAsia="vi-VN"/>
              </w:rPr>
            </w:pPr>
            <w:r w:rsidRPr="00BC4590">
              <w:rPr>
                <w:rFonts w:cs="Times New Roman"/>
                <w:b/>
                <w:lang w:val="vi-VN" w:eastAsia="vi-VN"/>
              </w:rPr>
              <w:t>Lý do</w:t>
            </w:r>
          </w:p>
        </w:tc>
      </w:tr>
      <w:tr w:rsidR="00AA229E" w:rsidRPr="00BC4590" w14:paraId="100782BA" w14:textId="77777777" w:rsidTr="00AA229E">
        <w:trPr>
          <w:trHeight w:val="360"/>
        </w:trPr>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AE3B12" w14:textId="77777777" w:rsidR="00AA229E" w:rsidRPr="00BC4590" w:rsidRDefault="00AA229E" w:rsidP="0006662D">
            <w:pPr>
              <w:rPr>
                <w:rFonts w:cs="Times New Roman"/>
                <w:b/>
                <w:lang w:eastAsia="vi-VN"/>
              </w:rPr>
            </w:pPr>
            <w:r w:rsidRPr="00BC4590">
              <w:rPr>
                <w:rFonts w:cs="Times New Roman"/>
                <w:b/>
                <w:lang w:eastAsia="vi-VN"/>
              </w:rPr>
              <w:t>1</w:t>
            </w:r>
          </w:p>
        </w:tc>
        <w:tc>
          <w:tcPr>
            <w:tcW w:w="1236" w:type="dxa"/>
            <w:tcBorders>
              <w:top w:val="single" w:sz="4" w:space="0" w:color="auto"/>
              <w:left w:val="nil"/>
              <w:bottom w:val="single" w:sz="4" w:space="0" w:color="auto"/>
              <w:right w:val="single" w:sz="4" w:space="0" w:color="auto"/>
            </w:tcBorders>
            <w:shd w:val="clear" w:color="auto" w:fill="auto"/>
            <w:noWrap/>
            <w:vAlign w:val="center"/>
            <w:hideMark/>
          </w:tcPr>
          <w:p w14:paraId="531CF442" w14:textId="77777777" w:rsidR="00AA229E" w:rsidRPr="00BC4590" w:rsidRDefault="00AA229E" w:rsidP="0006662D">
            <w:pPr>
              <w:rPr>
                <w:rFonts w:cs="Times New Roman"/>
                <w:b/>
                <w:lang w:eastAsia="vi-VN"/>
              </w:rPr>
            </w:pPr>
            <w:r w:rsidRPr="00BC4590">
              <w:rPr>
                <w:rFonts w:cs="Times New Roman"/>
                <w:b/>
                <w:lang w:eastAsia="vi-VN"/>
              </w:rPr>
              <w:t>1.1.1</w:t>
            </w:r>
          </w:p>
        </w:tc>
        <w:tc>
          <w:tcPr>
            <w:tcW w:w="4507" w:type="dxa"/>
            <w:tcBorders>
              <w:top w:val="single" w:sz="4" w:space="0" w:color="auto"/>
              <w:left w:val="nil"/>
              <w:bottom w:val="single" w:sz="4" w:space="0" w:color="auto"/>
              <w:right w:val="single" w:sz="4" w:space="0" w:color="auto"/>
            </w:tcBorders>
            <w:shd w:val="clear" w:color="auto" w:fill="auto"/>
            <w:noWrap/>
            <w:vAlign w:val="center"/>
            <w:hideMark/>
          </w:tcPr>
          <w:p w14:paraId="18D37633" w14:textId="77777777" w:rsidR="00AA229E" w:rsidRPr="00BC4590" w:rsidRDefault="00AA229E" w:rsidP="0006662D">
            <w:pPr>
              <w:rPr>
                <w:rFonts w:cs="Times New Roman"/>
                <w:b/>
                <w:lang w:val="vi-VN" w:eastAsia="vi-VN"/>
              </w:rPr>
            </w:pPr>
          </w:p>
        </w:tc>
        <w:tc>
          <w:tcPr>
            <w:tcW w:w="4312" w:type="dxa"/>
            <w:tcBorders>
              <w:top w:val="single" w:sz="4" w:space="0" w:color="auto"/>
              <w:left w:val="nil"/>
              <w:bottom w:val="single" w:sz="4" w:space="0" w:color="auto"/>
              <w:right w:val="single" w:sz="4" w:space="0" w:color="auto"/>
            </w:tcBorders>
            <w:shd w:val="clear" w:color="auto" w:fill="auto"/>
            <w:noWrap/>
            <w:vAlign w:val="center"/>
            <w:hideMark/>
          </w:tcPr>
          <w:p w14:paraId="036A3D6D" w14:textId="77777777" w:rsidR="00AA229E" w:rsidRPr="00BC4590" w:rsidRDefault="00AA229E" w:rsidP="00AA229E">
            <w:pPr>
              <w:pStyle w:val="NORMAL10"/>
              <w:rPr>
                <w:rFonts w:ascii="Times New Roman" w:hAnsi="Times New Roman"/>
                <w:lang w:val="vi-VN"/>
              </w:rPr>
            </w:pPr>
            <w:r w:rsidRPr="00BC4590">
              <w:rPr>
                <w:rFonts w:ascii="Times New Roman" w:hAnsi="Times New Roman"/>
                <w:b/>
                <w:lang w:val="vi-VN"/>
              </w:rPr>
              <w:t>1</w:t>
            </w:r>
            <w:r w:rsidRPr="00BC4590">
              <w:rPr>
                <w:rFonts w:ascii="Times New Roman" w:hAnsi="Times New Roman"/>
                <w:lang w:val="vi-VN"/>
              </w:rPr>
              <w:tab/>
              <w:t>Tàu khách;</w:t>
            </w:r>
          </w:p>
          <w:p w14:paraId="1DC3293C" w14:textId="77777777" w:rsidR="00AA229E" w:rsidRPr="00BC4590" w:rsidRDefault="00AA229E" w:rsidP="00AA229E">
            <w:pPr>
              <w:pStyle w:val="NORMAL10"/>
              <w:rPr>
                <w:rFonts w:ascii="Times New Roman" w:hAnsi="Times New Roman"/>
                <w:lang w:val="vi-VN"/>
              </w:rPr>
            </w:pPr>
            <w:r w:rsidRPr="00BC4590">
              <w:rPr>
                <w:rFonts w:ascii="Times New Roman" w:hAnsi="Times New Roman"/>
                <w:b/>
                <w:lang w:val="vi-VN"/>
              </w:rPr>
              <w:t>2</w:t>
            </w:r>
            <w:r w:rsidRPr="00BC4590">
              <w:rPr>
                <w:rFonts w:ascii="Times New Roman" w:hAnsi="Times New Roman"/>
                <w:lang w:val="vi-VN"/>
              </w:rPr>
              <w:tab/>
              <w:t>Tàu dầu;</w:t>
            </w:r>
          </w:p>
          <w:p w14:paraId="6311A3D5" w14:textId="77777777" w:rsidR="00AA229E" w:rsidRPr="00BC4590" w:rsidRDefault="00AA229E" w:rsidP="00AA229E">
            <w:pPr>
              <w:pStyle w:val="NORMAL10"/>
              <w:rPr>
                <w:rFonts w:ascii="Times New Roman" w:hAnsi="Times New Roman"/>
                <w:lang w:val="vi-VN"/>
              </w:rPr>
            </w:pPr>
            <w:r w:rsidRPr="00BC4590">
              <w:rPr>
                <w:rFonts w:ascii="Times New Roman" w:hAnsi="Times New Roman"/>
                <w:b/>
                <w:lang w:val="vi-VN"/>
              </w:rPr>
              <w:t>3</w:t>
            </w:r>
            <w:r w:rsidRPr="00BC4590">
              <w:rPr>
                <w:rFonts w:ascii="Times New Roman" w:hAnsi="Times New Roman"/>
                <w:lang w:val="vi-VN"/>
              </w:rPr>
              <w:tab/>
              <w:t>Tàu kiểu A và kiểu B có mạn khô giảm như đã đề cập trong 4.1.2-1 và 4.1.3-3 của Phần 11 Mạn khô;</w:t>
            </w:r>
          </w:p>
          <w:p w14:paraId="36C715B2" w14:textId="77777777" w:rsidR="00AA229E" w:rsidRPr="00BC4590" w:rsidRDefault="00AA229E" w:rsidP="00AA229E">
            <w:pPr>
              <w:pStyle w:val="NORMAL10"/>
              <w:rPr>
                <w:rFonts w:ascii="Times New Roman" w:hAnsi="Times New Roman"/>
                <w:lang w:val="vi-VN"/>
              </w:rPr>
            </w:pPr>
            <w:r w:rsidRPr="00BC4590">
              <w:rPr>
                <w:rFonts w:ascii="Times New Roman" w:hAnsi="Times New Roman"/>
                <w:b/>
                <w:lang w:val="vi-VN"/>
              </w:rPr>
              <w:t>4</w:t>
            </w:r>
            <w:r w:rsidRPr="00BC4590">
              <w:rPr>
                <w:rFonts w:ascii="Times New Roman" w:hAnsi="Times New Roman"/>
                <w:lang w:val="vi-VN"/>
              </w:rPr>
              <w:tab/>
              <w:t>Tàu chở xô hoá chất nguy hiểm;</w:t>
            </w:r>
          </w:p>
          <w:p w14:paraId="0E98160C" w14:textId="77777777" w:rsidR="00AA229E" w:rsidRPr="00BC4590" w:rsidRDefault="00AA229E" w:rsidP="00AA229E">
            <w:pPr>
              <w:pStyle w:val="NORMAL10"/>
              <w:rPr>
                <w:rFonts w:ascii="Times New Roman" w:hAnsi="Times New Roman"/>
                <w:lang w:val="vi-VN"/>
              </w:rPr>
            </w:pPr>
            <w:r w:rsidRPr="00BC4590">
              <w:rPr>
                <w:rFonts w:ascii="Times New Roman" w:hAnsi="Times New Roman"/>
                <w:b/>
                <w:lang w:val="vi-VN"/>
              </w:rPr>
              <w:t>5</w:t>
            </w:r>
            <w:r w:rsidRPr="00BC4590">
              <w:rPr>
                <w:rFonts w:ascii="Times New Roman" w:hAnsi="Times New Roman"/>
                <w:lang w:val="vi-VN"/>
              </w:rPr>
              <w:tab/>
              <w:t>Tàu chở xô khí hoá lỏng;</w:t>
            </w:r>
          </w:p>
          <w:p w14:paraId="7B928FAA" w14:textId="77777777" w:rsidR="00AA229E" w:rsidRPr="00BC4590" w:rsidRDefault="00AA229E" w:rsidP="00AA229E">
            <w:pPr>
              <w:pStyle w:val="NORMAL10"/>
              <w:rPr>
                <w:rFonts w:ascii="Times New Roman" w:hAnsi="Times New Roman"/>
                <w:lang w:val="vi-VN"/>
              </w:rPr>
            </w:pPr>
            <w:r w:rsidRPr="00BC4590">
              <w:rPr>
                <w:rFonts w:ascii="Times New Roman" w:hAnsi="Times New Roman"/>
                <w:b/>
                <w:lang w:val="vi-VN"/>
              </w:rPr>
              <w:t>6</w:t>
            </w:r>
            <w:r w:rsidRPr="00BC4590">
              <w:rPr>
                <w:rFonts w:ascii="Times New Roman" w:hAnsi="Times New Roman"/>
                <w:lang w:val="vi-VN"/>
              </w:rPr>
              <w:tab/>
              <w:t>Tàu có công dụng đặc biệt;</w:t>
            </w:r>
          </w:p>
          <w:p w14:paraId="409E6DA2" w14:textId="77777777" w:rsidR="00AA229E" w:rsidRPr="00BC4590" w:rsidRDefault="00AA229E" w:rsidP="00AA229E">
            <w:pPr>
              <w:pStyle w:val="NORMAL10"/>
              <w:rPr>
                <w:rFonts w:ascii="Times New Roman" w:hAnsi="Times New Roman"/>
                <w:lang w:val="vi-VN"/>
              </w:rPr>
            </w:pPr>
            <w:r w:rsidRPr="00BC4590">
              <w:rPr>
                <w:rFonts w:ascii="Times New Roman" w:hAnsi="Times New Roman"/>
                <w:b/>
                <w:lang w:val="vi-VN"/>
              </w:rPr>
              <w:t>7</w:t>
            </w:r>
            <w:r w:rsidRPr="00BC4590">
              <w:rPr>
                <w:rFonts w:ascii="Times New Roman" w:hAnsi="Times New Roman"/>
                <w:lang w:val="vi-VN"/>
              </w:rPr>
              <w:tab/>
              <w:t>Tàu dịch vụ ngoài khơi;</w:t>
            </w:r>
          </w:p>
          <w:p w14:paraId="18E0C9E1" w14:textId="77777777" w:rsidR="00AA229E" w:rsidRPr="00BC4590" w:rsidRDefault="00AA229E" w:rsidP="00AA229E">
            <w:pPr>
              <w:pStyle w:val="NORMAL10"/>
              <w:rPr>
                <w:rFonts w:ascii="Times New Roman" w:hAnsi="Times New Roman"/>
                <w:lang w:val="vi-VN"/>
              </w:rPr>
            </w:pPr>
            <w:r w:rsidRPr="00BC4590">
              <w:rPr>
                <w:rFonts w:ascii="Times New Roman" w:hAnsi="Times New Roman"/>
                <w:b/>
                <w:lang w:val="vi-VN"/>
              </w:rPr>
              <w:t>8</w:t>
            </w:r>
            <w:r w:rsidRPr="00BC4590">
              <w:rPr>
                <w:rFonts w:ascii="Times New Roman" w:hAnsi="Times New Roman"/>
                <w:lang w:val="vi-VN"/>
              </w:rPr>
              <w:tab/>
              <w:t>Tàu dự định chở chất phóng xạ;</w:t>
            </w:r>
          </w:p>
          <w:p w14:paraId="02AD710B" w14:textId="77777777" w:rsidR="00AA229E" w:rsidRPr="00BC4590" w:rsidRDefault="00AA229E" w:rsidP="00AA229E">
            <w:pPr>
              <w:pStyle w:val="NORMAL10"/>
              <w:rPr>
                <w:rFonts w:ascii="Times New Roman" w:hAnsi="Times New Roman"/>
                <w:lang w:val="vi-VN"/>
              </w:rPr>
            </w:pPr>
            <w:r w:rsidRPr="00BC4590">
              <w:rPr>
                <w:rFonts w:ascii="Times New Roman" w:hAnsi="Times New Roman"/>
                <w:b/>
                <w:lang w:val="vi-VN"/>
              </w:rPr>
              <w:t>9</w:t>
            </w:r>
            <w:r w:rsidRPr="00BC4590">
              <w:rPr>
                <w:rFonts w:ascii="Times New Roman" w:hAnsi="Times New Roman"/>
                <w:lang w:val="vi-VN"/>
              </w:rPr>
              <w:tab/>
              <w:t xml:space="preserve">Tàu hàng có chiều dài </w:t>
            </w:r>
            <w:r w:rsidRPr="00BC4590">
              <w:rPr>
                <w:rFonts w:ascii="Times New Roman" w:hAnsi="Times New Roman"/>
                <w:position w:val="-12"/>
              </w:rPr>
              <w:object w:dxaOrig="800" w:dyaOrig="360" w14:anchorId="4E7D643B">
                <v:shape id="_x0000_i1060" type="#_x0000_t75" style="width:39.75pt;height:18pt" o:ole="">
                  <v:imagedata r:id="rId65" o:title=""/>
                </v:shape>
                <o:OLEObject Type="Embed" ProgID="Equation.DSMT4" ShapeID="_x0000_i1060" DrawAspect="Content" ObjectID="_1731239596" r:id="rId66"/>
              </w:object>
            </w:r>
            <w:r w:rsidRPr="00BC4590">
              <w:rPr>
                <w:rFonts w:ascii="Times New Roman" w:hAnsi="Times New Roman"/>
                <w:lang w:val="vi-VN"/>
              </w:rPr>
              <w:t xml:space="preserve"> m không kể các tàu kể trên;</w:t>
            </w:r>
          </w:p>
          <w:p w14:paraId="52D65E3B" w14:textId="77777777" w:rsidR="00AA229E" w:rsidRPr="00BC4590" w:rsidRDefault="00AA229E" w:rsidP="00AA229E">
            <w:pPr>
              <w:pStyle w:val="NORMAL10"/>
              <w:rPr>
                <w:rFonts w:ascii="Times New Roman" w:hAnsi="Times New Roman"/>
                <w:lang w:val="vi-VN"/>
              </w:rPr>
            </w:pPr>
            <w:r w:rsidRPr="00BC4590">
              <w:rPr>
                <w:rFonts w:ascii="Times New Roman" w:hAnsi="Times New Roman"/>
                <w:b/>
                <w:lang w:val="vi-VN"/>
              </w:rPr>
              <w:t>10</w:t>
            </w:r>
            <w:r w:rsidRPr="00BC4590">
              <w:rPr>
                <w:rFonts w:ascii="Times New Roman" w:hAnsi="Times New Roman"/>
                <w:lang w:val="vi-VN"/>
              </w:rPr>
              <w:tab/>
              <w:t xml:space="preserve">Các tàu phá băng có chiều dài </w:t>
            </w:r>
            <w:r w:rsidRPr="00BC4590">
              <w:rPr>
                <w:rFonts w:ascii="Times New Roman" w:hAnsi="Times New Roman"/>
                <w:position w:val="-12"/>
              </w:rPr>
              <w:object w:dxaOrig="800" w:dyaOrig="360" w14:anchorId="3B7AFE4E">
                <v:shape id="_x0000_i1061" type="#_x0000_t75" style="width:39.75pt;height:18pt" o:ole="">
                  <v:imagedata r:id="rId67" o:title=""/>
                </v:shape>
                <o:OLEObject Type="Embed" ProgID="Equation.DSMT4" ShapeID="_x0000_i1061" DrawAspect="Content" ObjectID="_1731239597" r:id="rId68"/>
              </w:object>
            </w:r>
            <w:r w:rsidRPr="00BC4590">
              <w:rPr>
                <w:rFonts w:ascii="Times New Roman" w:hAnsi="Times New Roman"/>
                <w:lang w:val="vi-VN"/>
              </w:rPr>
              <w:t>m;</w:t>
            </w:r>
          </w:p>
          <w:p w14:paraId="04E9CFDC" w14:textId="77777777" w:rsidR="00AA229E" w:rsidRPr="00BC4590" w:rsidRDefault="00AA229E" w:rsidP="00AA229E">
            <w:pPr>
              <w:pStyle w:val="NORMAL10"/>
              <w:rPr>
                <w:rFonts w:ascii="Times New Roman" w:hAnsi="Times New Roman"/>
                <w:lang w:val="vi-VN"/>
              </w:rPr>
            </w:pPr>
            <w:r w:rsidRPr="00BC4590">
              <w:rPr>
                <w:rFonts w:ascii="Times New Roman" w:hAnsi="Times New Roman"/>
                <w:b/>
                <w:lang w:val="vi-VN"/>
              </w:rPr>
              <w:t>11</w:t>
            </w:r>
            <w:r w:rsidRPr="00BC4590">
              <w:rPr>
                <w:rFonts w:ascii="Times New Roman" w:hAnsi="Times New Roman"/>
                <w:lang w:val="vi-VN"/>
              </w:rPr>
              <w:tab/>
              <w:t>Tàu cứu hộ;</w:t>
            </w:r>
          </w:p>
          <w:p w14:paraId="18D7EDE9" w14:textId="77777777" w:rsidR="00AA229E" w:rsidRPr="00BC4590" w:rsidRDefault="00AA229E" w:rsidP="00AA229E">
            <w:pPr>
              <w:pStyle w:val="NORMAL10"/>
              <w:rPr>
                <w:rFonts w:ascii="Times New Roman" w:hAnsi="Times New Roman"/>
                <w:lang w:val="vi-VN"/>
              </w:rPr>
            </w:pPr>
            <w:r w:rsidRPr="00BC4590">
              <w:rPr>
                <w:rFonts w:ascii="Times New Roman" w:hAnsi="Times New Roman"/>
                <w:b/>
                <w:lang w:val="vi-VN"/>
              </w:rPr>
              <w:t>12</w:t>
            </w:r>
            <w:r w:rsidRPr="00BC4590">
              <w:rPr>
                <w:rFonts w:ascii="Times New Roman" w:hAnsi="Times New Roman"/>
                <w:lang w:val="vi-VN"/>
              </w:rPr>
              <w:tab/>
              <w:t>Tàu khoan thăm dò;</w:t>
            </w:r>
          </w:p>
          <w:p w14:paraId="2ECEC5F5" w14:textId="77777777" w:rsidR="00AA229E" w:rsidRPr="00BC4590" w:rsidRDefault="00AA229E" w:rsidP="00AA229E">
            <w:pPr>
              <w:pStyle w:val="NORMAL10"/>
              <w:rPr>
                <w:rFonts w:ascii="Times New Roman" w:hAnsi="Times New Roman"/>
                <w:lang w:val="vi-VN"/>
              </w:rPr>
            </w:pPr>
            <w:r w:rsidRPr="00BC4590">
              <w:rPr>
                <w:rFonts w:ascii="Times New Roman" w:hAnsi="Times New Roman"/>
                <w:b/>
                <w:lang w:val="vi-VN"/>
              </w:rPr>
              <w:t>13</w:t>
            </w:r>
            <w:r w:rsidRPr="00BC4590">
              <w:rPr>
                <w:rFonts w:ascii="Times New Roman" w:hAnsi="Times New Roman"/>
                <w:lang w:val="vi-VN"/>
              </w:rPr>
              <w:tab/>
              <w:t>Các đèn nổi;</w:t>
            </w:r>
          </w:p>
          <w:p w14:paraId="4D8D1854" w14:textId="77777777" w:rsidR="00AA229E" w:rsidRPr="00BC4590" w:rsidRDefault="00AA229E" w:rsidP="00AA229E">
            <w:pPr>
              <w:pStyle w:val="NORMAL10"/>
              <w:rPr>
                <w:rFonts w:ascii="Times New Roman" w:hAnsi="Times New Roman"/>
                <w:lang w:val="vi-VN"/>
              </w:rPr>
            </w:pPr>
            <w:r w:rsidRPr="00BC4590">
              <w:rPr>
                <w:rFonts w:ascii="Times New Roman" w:hAnsi="Times New Roman"/>
                <w:b/>
                <w:lang w:val="vi-VN"/>
              </w:rPr>
              <w:t>14</w:t>
            </w:r>
            <w:r w:rsidRPr="00BC4590">
              <w:rPr>
                <w:rFonts w:ascii="Times New Roman" w:hAnsi="Times New Roman"/>
                <w:lang w:val="vi-VN"/>
              </w:rPr>
              <w:tab/>
              <w:t>Tàu có dấu hiệu cấp gia cường đi băng IA SUPER, IA, IB,IC, ID trong dấu hiệu cấp tàu;</w:t>
            </w:r>
          </w:p>
          <w:p w14:paraId="38EB1D91" w14:textId="77777777" w:rsidR="00AA229E" w:rsidRPr="00BC4590" w:rsidRDefault="00AA229E" w:rsidP="00AA229E">
            <w:pPr>
              <w:pStyle w:val="NORMAL10"/>
              <w:rPr>
                <w:rFonts w:ascii="Times New Roman" w:hAnsi="Times New Roman"/>
                <w:lang w:val="vi-VN"/>
              </w:rPr>
            </w:pPr>
            <w:r w:rsidRPr="00BC4590">
              <w:rPr>
                <w:rFonts w:ascii="Times New Roman" w:hAnsi="Times New Roman"/>
                <w:b/>
                <w:lang w:val="vi-VN"/>
              </w:rPr>
              <w:lastRenderedPageBreak/>
              <w:t>15</w:t>
            </w:r>
            <w:r w:rsidRPr="00BC4590">
              <w:rPr>
                <w:rFonts w:ascii="Times New Roman" w:hAnsi="Times New Roman"/>
                <w:lang w:val="vi-VN"/>
              </w:rPr>
              <w:tab/>
              <w:t>Các tàu bến nổi có mục đích sử dụng như khách sạn nổi và/ hoặc có trên 100 người ở trên;</w:t>
            </w:r>
          </w:p>
          <w:p w14:paraId="2EDA0F5B" w14:textId="77777777" w:rsidR="00AA229E" w:rsidRPr="00BC4590" w:rsidRDefault="00AA229E" w:rsidP="00AA229E">
            <w:pPr>
              <w:pStyle w:val="NORMAL10"/>
              <w:rPr>
                <w:rFonts w:ascii="Times New Roman" w:hAnsi="Times New Roman"/>
                <w:lang w:val="vi-VN"/>
              </w:rPr>
            </w:pPr>
            <w:r w:rsidRPr="00BC4590">
              <w:rPr>
                <w:rFonts w:ascii="Times New Roman" w:hAnsi="Times New Roman"/>
                <w:b/>
                <w:lang w:val="vi-VN"/>
              </w:rPr>
              <w:t>16</w:t>
            </w:r>
            <w:r w:rsidRPr="00BC4590">
              <w:rPr>
                <w:rFonts w:ascii="Times New Roman" w:hAnsi="Times New Roman"/>
                <w:lang w:val="vi-VN"/>
              </w:rPr>
              <w:tab/>
              <w:t>Tàu chở hàng rời, chở quặng và tàu chở hàng hỗn hợp hiện có mà đóng vào thời điểm đã chỉ trong 1.5;</w:t>
            </w:r>
          </w:p>
          <w:p w14:paraId="7E8BDB10" w14:textId="77777777" w:rsidR="00AA229E" w:rsidRPr="00BC4590" w:rsidRDefault="00AA229E" w:rsidP="00AA229E">
            <w:pPr>
              <w:pStyle w:val="NORMAL10"/>
              <w:rPr>
                <w:rFonts w:ascii="Times New Roman" w:hAnsi="Times New Roman"/>
                <w:lang w:val="vi-VN"/>
              </w:rPr>
            </w:pPr>
            <w:r w:rsidRPr="00BC4590">
              <w:rPr>
                <w:rFonts w:ascii="Times New Roman" w:hAnsi="Times New Roman"/>
                <w:b/>
                <w:lang w:val="vi-VN"/>
              </w:rPr>
              <w:t>17</w:t>
            </w:r>
            <w:r w:rsidRPr="00BC4590">
              <w:rPr>
                <w:rFonts w:ascii="Times New Roman" w:hAnsi="Times New Roman"/>
                <w:lang w:val="vi-VN"/>
              </w:rPr>
              <w:tab/>
              <w:t xml:space="preserve">Các tàu hàng có chiều dài </w:t>
            </w:r>
            <w:r w:rsidRPr="00BC4590">
              <w:rPr>
                <w:rFonts w:ascii="Times New Roman" w:hAnsi="Times New Roman"/>
                <w:position w:val="-12"/>
              </w:rPr>
              <w:object w:dxaOrig="920" w:dyaOrig="360" w14:anchorId="787ACC20">
                <v:shape id="_x0000_i1062" type="#_x0000_t75" style="width:46.5pt;height:18pt" o:ole="">
                  <v:imagedata r:id="rId69" o:title=""/>
                </v:shape>
                <o:OLEObject Type="Embed" ProgID="Equation.DSMT4" ShapeID="_x0000_i1062" DrawAspect="Content" ObjectID="_1731239598" r:id="rId70"/>
              </w:object>
            </w:r>
            <w:r w:rsidRPr="00BC4590">
              <w:rPr>
                <w:rFonts w:ascii="Times New Roman" w:hAnsi="Times New Roman"/>
                <w:lang w:val="vi-VN"/>
              </w:rPr>
              <w:t xml:space="preserve"> m không phải tàu hàng rời, và có một khoang hàng hoặc các khoang hàng không được phân chia bởi các vách kín nước kéo đến boong mạn khô (xem 3.4.13);</w:t>
            </w:r>
          </w:p>
          <w:p w14:paraId="5660002E" w14:textId="77777777" w:rsidR="00AA229E" w:rsidRPr="00BC4590" w:rsidRDefault="00AA229E" w:rsidP="0006662D">
            <w:pPr>
              <w:rPr>
                <w:rFonts w:cs="Times New Roman"/>
                <w:b/>
                <w:lang w:val="vi-VN" w:eastAsia="vi-VN"/>
              </w:rPr>
            </w:pPr>
          </w:p>
        </w:tc>
        <w:tc>
          <w:tcPr>
            <w:tcW w:w="2775" w:type="dxa"/>
            <w:tcBorders>
              <w:top w:val="single" w:sz="4" w:space="0" w:color="auto"/>
              <w:left w:val="nil"/>
              <w:bottom w:val="single" w:sz="4" w:space="0" w:color="auto"/>
              <w:right w:val="single" w:sz="4" w:space="0" w:color="auto"/>
            </w:tcBorders>
            <w:shd w:val="clear" w:color="auto" w:fill="auto"/>
            <w:noWrap/>
            <w:vAlign w:val="center"/>
            <w:hideMark/>
          </w:tcPr>
          <w:p w14:paraId="3BF3B8DB" w14:textId="77777777" w:rsidR="00AA229E" w:rsidRPr="00BC4590" w:rsidRDefault="00AA229E" w:rsidP="0006662D">
            <w:pPr>
              <w:rPr>
                <w:rFonts w:cs="Times New Roman"/>
                <w:b/>
                <w:lang w:eastAsia="vi-VN"/>
              </w:rPr>
            </w:pPr>
            <w:r w:rsidRPr="00BC4590">
              <w:rPr>
                <w:rFonts w:cs="Times New Roman"/>
                <w:b/>
                <w:lang w:eastAsia="vi-VN"/>
              </w:rPr>
              <w:lastRenderedPageBreak/>
              <w:t>Theo SOLAS</w:t>
            </w:r>
          </w:p>
        </w:tc>
      </w:tr>
      <w:tr w:rsidR="00A22DA0" w:rsidRPr="00BC4590" w14:paraId="439D5483" w14:textId="77777777" w:rsidTr="00AA229E">
        <w:trPr>
          <w:trHeight w:val="72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0B2ED2E5" w14:textId="77777777" w:rsidR="00A22DA0" w:rsidRPr="00BC4590" w:rsidRDefault="00BD2D4A" w:rsidP="0006662D">
            <w:pPr>
              <w:rPr>
                <w:rFonts w:cs="Times New Roman"/>
                <w:lang w:eastAsia="vi-VN"/>
              </w:rPr>
            </w:pPr>
            <w:r w:rsidRPr="00BC4590">
              <w:rPr>
                <w:rFonts w:cs="Times New Roman"/>
                <w:lang w:eastAsia="vi-VN"/>
              </w:rPr>
              <w:lastRenderedPageBreak/>
              <w:t>2</w:t>
            </w:r>
          </w:p>
        </w:tc>
        <w:tc>
          <w:tcPr>
            <w:tcW w:w="1236" w:type="dxa"/>
            <w:tcBorders>
              <w:top w:val="nil"/>
              <w:left w:val="nil"/>
              <w:bottom w:val="single" w:sz="4" w:space="0" w:color="auto"/>
              <w:right w:val="single" w:sz="4" w:space="0" w:color="auto"/>
            </w:tcBorders>
            <w:shd w:val="clear" w:color="auto" w:fill="auto"/>
            <w:noWrap/>
            <w:vAlign w:val="center"/>
            <w:hideMark/>
          </w:tcPr>
          <w:p w14:paraId="1E5D4CF2" w14:textId="77777777" w:rsidR="00A22DA0" w:rsidRPr="00BC4590" w:rsidRDefault="00A22DA0" w:rsidP="00A22DA0">
            <w:pPr>
              <w:rPr>
                <w:rFonts w:cs="Times New Roman"/>
                <w:lang w:eastAsia="vi-VN"/>
              </w:rPr>
            </w:pPr>
            <w:r w:rsidRPr="00BC4590">
              <w:rPr>
                <w:rFonts w:cs="Times New Roman"/>
                <w:lang w:eastAsia="vi-VN"/>
              </w:rPr>
              <w:t>1.4.6-1(3)</w:t>
            </w:r>
          </w:p>
        </w:tc>
        <w:tc>
          <w:tcPr>
            <w:tcW w:w="4507" w:type="dxa"/>
            <w:tcBorders>
              <w:top w:val="nil"/>
              <w:left w:val="nil"/>
              <w:bottom w:val="single" w:sz="4" w:space="0" w:color="auto"/>
              <w:right w:val="single" w:sz="4" w:space="0" w:color="auto"/>
            </w:tcBorders>
            <w:shd w:val="clear" w:color="auto" w:fill="auto"/>
            <w:noWrap/>
            <w:vAlign w:val="center"/>
            <w:hideMark/>
          </w:tcPr>
          <w:p w14:paraId="7C5DAAC4" w14:textId="77777777" w:rsidR="00A22DA0" w:rsidRPr="00BC4590" w:rsidRDefault="00A22DA0" w:rsidP="00A22DA0">
            <w:pPr>
              <w:pStyle w:val="NORMAL1"/>
              <w:rPr>
                <w:rFonts w:ascii="Times New Roman" w:hAnsi="Times New Roman"/>
              </w:rPr>
            </w:pPr>
            <w:r w:rsidRPr="00BC4590">
              <w:rPr>
                <w:rFonts w:ascii="Times New Roman" w:hAnsi="Times New Roman"/>
              </w:rPr>
              <w:t>Đường cong giới hạn cao độ trọng tâm tàu (hoặc mô men giới hạn hoặc cao độ tâm nghiêng tối thiểu) thể hiện những quy định cần quan tâm của phần này và Phần 10 Ổn định. Đối với tàu áp dụng Chương 2 thì đồ thị cao độ trọng tâm cho phép (hoặc chiều cao tâm nghiêng ban đầu tối thiểu) phải được xác định từ việc xem xét các chỉ tiêu phân khoang theo cách như sau:</w:t>
            </w:r>
          </w:p>
          <w:p w14:paraId="306D0CA7" w14:textId="77777777" w:rsidR="00A22DA0" w:rsidRPr="00BC4590" w:rsidRDefault="00A22DA0" w:rsidP="00A22DA0">
            <w:pPr>
              <w:pStyle w:val="normal1indent"/>
              <w:rPr>
                <w:rFonts w:ascii="Times New Roman" w:hAnsi="Times New Roman"/>
              </w:rPr>
            </w:pPr>
            <w:r w:rsidRPr="00BC4590">
              <w:rPr>
                <w:rFonts w:ascii="Times New Roman" w:hAnsi="Times New Roman"/>
              </w:rPr>
              <w:t xml:space="preserve">- Chiều cao tâm nghiêng ban đầu tối thiểu (hoặc chiều cao trọng tâm tối </w:t>
            </w:r>
            <w:r w:rsidRPr="00BC4590">
              <w:rPr>
                <w:rFonts w:ascii="Times New Roman" w:hAnsi="Times New Roman"/>
              </w:rPr>
              <w:lastRenderedPageBreak/>
              <w:t>đa cho phép) tại ba chiều chìm d</w:t>
            </w:r>
            <w:r w:rsidRPr="00BC4590">
              <w:rPr>
                <w:rFonts w:ascii="Times New Roman" w:hAnsi="Times New Roman"/>
                <w:vertAlign w:val="subscript"/>
              </w:rPr>
              <w:t>s</w:t>
            </w:r>
            <w:r w:rsidRPr="00BC4590">
              <w:rPr>
                <w:rFonts w:ascii="Times New Roman" w:hAnsi="Times New Roman"/>
              </w:rPr>
              <w:t>, d</w:t>
            </w:r>
            <w:r w:rsidRPr="00BC4590">
              <w:rPr>
                <w:rFonts w:ascii="Times New Roman" w:hAnsi="Times New Roman"/>
                <w:vertAlign w:val="subscript"/>
              </w:rPr>
              <w:t>p</w:t>
            </w:r>
            <w:r w:rsidRPr="00BC4590">
              <w:rPr>
                <w:rFonts w:ascii="Times New Roman" w:hAnsi="Times New Roman"/>
              </w:rPr>
              <w:t xml:space="preserve"> và d</w:t>
            </w:r>
            <w:r w:rsidRPr="00BC4590">
              <w:rPr>
                <w:rFonts w:ascii="Times New Roman" w:hAnsi="Times New Roman"/>
                <w:vertAlign w:val="subscript"/>
              </w:rPr>
              <w:t>l</w:t>
            </w:r>
            <w:r w:rsidRPr="00BC4590">
              <w:rPr>
                <w:rFonts w:ascii="Times New Roman" w:hAnsi="Times New Roman"/>
              </w:rPr>
              <w:t xml:space="preserve"> phải bằng chiều cao tâm nghiêng ban đầu (hoặc vị trí trọng tâm) phải theo các trạng thái tải sử dụng trong tính toán hệ số s</w:t>
            </w:r>
            <w:r w:rsidRPr="00BC4590">
              <w:rPr>
                <w:rFonts w:ascii="Times New Roman" w:hAnsi="Times New Roman"/>
                <w:vertAlign w:val="subscript"/>
              </w:rPr>
              <w:t>i</w:t>
            </w:r>
            <w:r w:rsidRPr="00BC4590">
              <w:rPr>
                <w:rFonts w:ascii="Times New Roman" w:hAnsi="Times New Roman"/>
              </w:rPr>
              <w:t>;</w:t>
            </w:r>
          </w:p>
          <w:p w14:paraId="628B286D" w14:textId="77777777" w:rsidR="00A22DA0" w:rsidRPr="00BC4590" w:rsidRDefault="00A22DA0" w:rsidP="00A22DA0">
            <w:pPr>
              <w:pStyle w:val="normal1indent"/>
              <w:rPr>
                <w:rFonts w:ascii="Times New Roman" w:hAnsi="Times New Roman"/>
              </w:rPr>
            </w:pPr>
            <w:r w:rsidRPr="00BC4590">
              <w:rPr>
                <w:rFonts w:ascii="Times New Roman" w:hAnsi="Times New Roman"/>
              </w:rPr>
              <w:t>- Chiều cao tâm nghiên ban đầu tối thiểu phải biến thiên tuyến tính giữa các chiều chìm d</w:t>
            </w:r>
            <w:r w:rsidRPr="00BC4590">
              <w:rPr>
                <w:rFonts w:ascii="Times New Roman" w:hAnsi="Times New Roman"/>
                <w:vertAlign w:val="subscript"/>
              </w:rPr>
              <w:t>s</w:t>
            </w:r>
            <w:r w:rsidRPr="00BC4590">
              <w:rPr>
                <w:rFonts w:ascii="Times New Roman" w:hAnsi="Times New Roman"/>
              </w:rPr>
              <w:t>, d</w:t>
            </w:r>
            <w:r w:rsidRPr="00BC4590">
              <w:rPr>
                <w:rFonts w:ascii="Times New Roman" w:hAnsi="Times New Roman"/>
                <w:vertAlign w:val="subscript"/>
              </w:rPr>
              <w:t>p</w:t>
            </w:r>
            <w:r w:rsidRPr="00BC4590">
              <w:rPr>
                <w:rFonts w:ascii="Times New Roman" w:hAnsi="Times New Roman"/>
              </w:rPr>
              <w:t xml:space="preserve"> và d</w:t>
            </w:r>
            <w:r w:rsidRPr="00BC4590">
              <w:rPr>
                <w:rFonts w:ascii="Times New Roman" w:hAnsi="Times New Roman"/>
                <w:vertAlign w:val="subscript"/>
              </w:rPr>
              <w:t>l</w:t>
            </w:r>
            <w:r w:rsidRPr="00BC4590">
              <w:rPr>
                <w:rFonts w:ascii="Times New Roman" w:hAnsi="Times New Roman"/>
              </w:rPr>
              <w:t>;</w:t>
            </w:r>
          </w:p>
          <w:p w14:paraId="0F9ABB90" w14:textId="77777777" w:rsidR="00A22DA0" w:rsidRPr="00BC4590" w:rsidRDefault="00A22DA0" w:rsidP="00A22DA0">
            <w:pPr>
              <w:rPr>
                <w:rFonts w:cs="Times New Roman"/>
                <w:lang w:val="vi-VN" w:eastAsia="vi-VN"/>
              </w:rPr>
            </w:pPr>
            <w:r w:rsidRPr="00BC4590">
              <w:rPr>
                <w:rFonts w:cs="Times New Roman"/>
              </w:rPr>
              <w:t>- Nếu hệ số phân khoang được tính toán ở các độ chúi khác nhau thì đồ thị chiều cao trọng tâm cho phép tối đa phải được thiết lập đối với các độ chúi đó.</w:t>
            </w:r>
          </w:p>
        </w:tc>
        <w:tc>
          <w:tcPr>
            <w:tcW w:w="4312" w:type="dxa"/>
            <w:tcBorders>
              <w:top w:val="nil"/>
              <w:left w:val="nil"/>
              <w:bottom w:val="single" w:sz="4" w:space="0" w:color="auto"/>
              <w:right w:val="single" w:sz="4" w:space="0" w:color="auto"/>
            </w:tcBorders>
            <w:shd w:val="clear" w:color="auto" w:fill="auto"/>
            <w:vAlign w:val="center"/>
            <w:hideMark/>
          </w:tcPr>
          <w:p w14:paraId="3E1A2E3F" w14:textId="77777777" w:rsidR="00A22DA0" w:rsidRPr="00BC4590" w:rsidRDefault="00A22DA0" w:rsidP="00A22DA0">
            <w:pPr>
              <w:pStyle w:val="NORMAL1"/>
              <w:rPr>
                <w:rFonts w:ascii="Times New Roman" w:hAnsi="Times New Roman"/>
                <w:lang w:val="vi-VN"/>
              </w:rPr>
            </w:pPr>
            <w:r w:rsidRPr="00BC4590">
              <w:rPr>
                <w:rFonts w:ascii="Times New Roman" w:hAnsi="Times New Roman"/>
                <w:lang w:val="vi-VN"/>
              </w:rPr>
              <w:lastRenderedPageBreak/>
              <w:t>Đường cong giới hạn cao độ trọng tâm tàu (hoặc mô men giới hạn hoặc cao độ tâm nghiêng tối thiểu) thể hiện những quy định cần quan tâm của phần này và Phần 10 Ổn định. Đối với tàu áp dụng Chương 2 thì đồ thị cao độ trọng tâm cho phép (hoặc chiều cao tâm nghiêng ban đầu tối thiểu) phải được xác định từ việc xem xét các chỉ tiêu phân khoang theo cách như sau:</w:t>
            </w:r>
          </w:p>
          <w:p w14:paraId="0D6D03CD" w14:textId="77777777" w:rsidR="00A22DA0" w:rsidRPr="00BC4590" w:rsidRDefault="00A22DA0" w:rsidP="00A22DA0">
            <w:pPr>
              <w:pStyle w:val="normal1indent"/>
              <w:rPr>
                <w:rFonts w:ascii="Times New Roman" w:hAnsi="Times New Roman"/>
                <w:lang w:val="vi-VN"/>
              </w:rPr>
            </w:pPr>
            <w:r w:rsidRPr="00BC4590">
              <w:rPr>
                <w:rFonts w:ascii="Times New Roman" w:hAnsi="Times New Roman"/>
                <w:lang w:val="vi-VN"/>
              </w:rPr>
              <w:lastRenderedPageBreak/>
              <w:t>- Chiều cao tâm nghiêng ban đầu tối thiểu (hoặc chiều cao trọng tâm tối đa cho phép) tại ba chiều chìm d</w:t>
            </w:r>
            <w:r w:rsidRPr="00BC4590">
              <w:rPr>
                <w:rFonts w:ascii="Times New Roman" w:hAnsi="Times New Roman"/>
                <w:vertAlign w:val="subscript"/>
                <w:lang w:val="vi-VN"/>
              </w:rPr>
              <w:t>s</w:t>
            </w:r>
            <w:r w:rsidRPr="00BC4590">
              <w:rPr>
                <w:rFonts w:ascii="Times New Roman" w:hAnsi="Times New Roman"/>
                <w:lang w:val="vi-VN"/>
              </w:rPr>
              <w:t>, d</w:t>
            </w:r>
            <w:r w:rsidRPr="00BC4590">
              <w:rPr>
                <w:rFonts w:ascii="Times New Roman" w:hAnsi="Times New Roman"/>
                <w:vertAlign w:val="subscript"/>
                <w:lang w:val="vi-VN"/>
              </w:rPr>
              <w:t>p</w:t>
            </w:r>
            <w:r w:rsidRPr="00BC4590">
              <w:rPr>
                <w:rFonts w:ascii="Times New Roman" w:hAnsi="Times New Roman"/>
                <w:lang w:val="vi-VN"/>
              </w:rPr>
              <w:t xml:space="preserve"> và d</w:t>
            </w:r>
            <w:r w:rsidRPr="00BC4590">
              <w:rPr>
                <w:rFonts w:ascii="Times New Roman" w:hAnsi="Times New Roman"/>
                <w:vertAlign w:val="subscript"/>
                <w:lang w:val="vi-VN"/>
              </w:rPr>
              <w:t>l</w:t>
            </w:r>
            <w:r w:rsidRPr="00BC4590">
              <w:rPr>
                <w:rFonts w:ascii="Times New Roman" w:hAnsi="Times New Roman"/>
                <w:lang w:val="vi-VN"/>
              </w:rPr>
              <w:t xml:space="preserve"> phải bằng chiều cao tâm nghiêng ban đầu (hoặc vị trí trọng tâm) phải theo các trạng thái tải sử dụng trong tính toán hệ số s</w:t>
            </w:r>
            <w:r w:rsidRPr="00BC4590">
              <w:rPr>
                <w:rFonts w:ascii="Times New Roman" w:hAnsi="Times New Roman"/>
                <w:vertAlign w:val="subscript"/>
                <w:lang w:val="vi-VN"/>
              </w:rPr>
              <w:t>i</w:t>
            </w:r>
            <w:r w:rsidRPr="00BC4590">
              <w:rPr>
                <w:rFonts w:ascii="Times New Roman" w:hAnsi="Times New Roman"/>
                <w:lang w:val="vi-VN"/>
              </w:rPr>
              <w:t>;</w:t>
            </w:r>
          </w:p>
          <w:p w14:paraId="2A378BF1" w14:textId="77777777" w:rsidR="00A22DA0" w:rsidRPr="00BC4590" w:rsidRDefault="00A22DA0" w:rsidP="00A22DA0">
            <w:pPr>
              <w:pStyle w:val="normal1indent"/>
              <w:rPr>
                <w:rFonts w:ascii="Times New Roman" w:hAnsi="Times New Roman"/>
                <w:lang w:val="vi-VN"/>
              </w:rPr>
            </w:pPr>
            <w:r w:rsidRPr="00BC4590">
              <w:rPr>
                <w:rFonts w:ascii="Times New Roman" w:hAnsi="Times New Roman"/>
                <w:lang w:val="vi-VN"/>
              </w:rPr>
              <w:t>- Chiều cao tâm nghiên ban đầu tối thiểu phải biến thiên tuyến tính giữa các chiều chìm d</w:t>
            </w:r>
            <w:r w:rsidRPr="00BC4590">
              <w:rPr>
                <w:rFonts w:ascii="Times New Roman" w:hAnsi="Times New Roman"/>
                <w:vertAlign w:val="subscript"/>
                <w:lang w:val="vi-VN"/>
              </w:rPr>
              <w:t>s</w:t>
            </w:r>
            <w:r w:rsidRPr="00BC4590">
              <w:rPr>
                <w:rFonts w:ascii="Times New Roman" w:hAnsi="Times New Roman"/>
                <w:lang w:val="vi-VN"/>
              </w:rPr>
              <w:t>, d</w:t>
            </w:r>
            <w:r w:rsidRPr="00BC4590">
              <w:rPr>
                <w:rFonts w:ascii="Times New Roman" w:hAnsi="Times New Roman"/>
                <w:vertAlign w:val="subscript"/>
                <w:lang w:val="vi-VN"/>
              </w:rPr>
              <w:t>p</w:t>
            </w:r>
            <w:r w:rsidRPr="00BC4590">
              <w:rPr>
                <w:rFonts w:ascii="Times New Roman" w:hAnsi="Times New Roman"/>
                <w:lang w:val="vi-VN"/>
              </w:rPr>
              <w:t xml:space="preserve"> và d</w:t>
            </w:r>
            <w:r w:rsidRPr="00BC4590">
              <w:rPr>
                <w:rFonts w:ascii="Times New Roman" w:hAnsi="Times New Roman"/>
                <w:vertAlign w:val="subscript"/>
                <w:lang w:val="vi-VN"/>
              </w:rPr>
              <w:t>l</w:t>
            </w:r>
            <w:r w:rsidRPr="00BC4590">
              <w:rPr>
                <w:rFonts w:ascii="Times New Roman" w:hAnsi="Times New Roman"/>
                <w:lang w:val="vi-VN"/>
              </w:rPr>
              <w:t>;</w:t>
            </w:r>
          </w:p>
          <w:p w14:paraId="3000666E" w14:textId="77777777" w:rsidR="00A22DA0" w:rsidRPr="00BC4590" w:rsidRDefault="00A22DA0" w:rsidP="00A22DA0">
            <w:pPr>
              <w:pStyle w:val="normal1indent"/>
              <w:rPr>
                <w:rFonts w:ascii="Times New Roman" w:hAnsi="Times New Roman"/>
                <w:lang w:val="vi-VN"/>
              </w:rPr>
            </w:pPr>
            <w:r w:rsidRPr="00BC4590">
              <w:rPr>
                <w:rFonts w:ascii="Times New Roman" w:hAnsi="Times New Roman"/>
                <w:lang w:val="vi-VN"/>
              </w:rPr>
              <w:t>- Nếu hệ số phân khoang được tính toán ở các độ chúi khác nhau thì đồ thị chiều cao trọng tâm cho phép tối đa phải được thiết lập đối với các độ chúi đó.</w:t>
            </w:r>
          </w:p>
          <w:p w14:paraId="1A66678D" w14:textId="77777777" w:rsidR="00A22DA0" w:rsidRPr="00BC4590" w:rsidRDefault="00A22DA0" w:rsidP="00A22DA0">
            <w:pPr>
              <w:pStyle w:val="normal1indent"/>
              <w:rPr>
                <w:rFonts w:ascii="Times New Roman" w:hAnsi="Times New Roman"/>
                <w:lang w:val="vi-VN"/>
              </w:rPr>
            </w:pPr>
            <w:r w:rsidRPr="00BC4590">
              <w:rPr>
                <w:rFonts w:ascii="Times New Roman" w:hAnsi="Times New Roman"/>
                <w:lang w:val="vi-VN"/>
              </w:rPr>
              <w:t>- Nếu sử dụng chiều cao trọng tâm tối đa cho phép phải đảm bảo rằng đường cong tối đa đó phải tuyến tính theo chiều cao tâm nghiêng ban đầu tối thiểu ở các chiều chìm d</w:t>
            </w:r>
            <w:r w:rsidRPr="00BC4590">
              <w:rPr>
                <w:rFonts w:ascii="Times New Roman" w:hAnsi="Times New Roman"/>
                <w:vertAlign w:val="subscript"/>
                <w:lang w:val="vi-VN"/>
              </w:rPr>
              <w:t>s</w:t>
            </w:r>
            <w:r w:rsidRPr="00BC4590">
              <w:rPr>
                <w:rFonts w:ascii="Times New Roman" w:hAnsi="Times New Roman"/>
                <w:lang w:val="vi-VN"/>
              </w:rPr>
              <w:t>, d</w:t>
            </w:r>
            <w:r w:rsidRPr="00BC4590">
              <w:rPr>
                <w:rFonts w:ascii="Times New Roman" w:hAnsi="Times New Roman"/>
                <w:vertAlign w:val="subscript"/>
                <w:lang w:val="vi-VN"/>
              </w:rPr>
              <w:t>p</w:t>
            </w:r>
            <w:r w:rsidRPr="00BC4590">
              <w:rPr>
                <w:rFonts w:ascii="Times New Roman" w:hAnsi="Times New Roman"/>
                <w:lang w:val="vi-VN"/>
              </w:rPr>
              <w:t xml:space="preserve"> và d</w:t>
            </w:r>
            <w:r w:rsidRPr="00BC4590">
              <w:rPr>
                <w:rFonts w:ascii="Times New Roman" w:hAnsi="Times New Roman"/>
                <w:vertAlign w:val="subscript"/>
                <w:lang w:val="vi-VN"/>
              </w:rPr>
              <w:t>l</w:t>
            </w:r>
            <w:r w:rsidRPr="00BC4590">
              <w:rPr>
                <w:rFonts w:ascii="Times New Roman" w:hAnsi="Times New Roman"/>
                <w:lang w:val="vi-VN"/>
              </w:rPr>
              <w:t>;</w:t>
            </w:r>
          </w:p>
          <w:p w14:paraId="659F3AAD" w14:textId="77777777" w:rsidR="00A22DA0" w:rsidRPr="00BC4590" w:rsidRDefault="00A22DA0" w:rsidP="00A22DA0">
            <w:pPr>
              <w:pStyle w:val="normal1indent"/>
              <w:rPr>
                <w:rFonts w:ascii="Times New Roman" w:hAnsi="Times New Roman"/>
                <w:lang w:val="vi-VN"/>
              </w:rPr>
            </w:pPr>
            <w:r w:rsidRPr="00BC4590">
              <w:rPr>
                <w:rFonts w:ascii="Times New Roman" w:hAnsi="Times New Roman"/>
                <w:lang w:val="vi-VN"/>
              </w:rPr>
              <w:t xml:space="preserve">- Đường cong cho phép ở các độ chúi khác nhau thì có thể chung một chiều cao tâm nghiêng ban đầu. Giá trị chiều cao tâm </w:t>
            </w:r>
            <w:r w:rsidRPr="00BC4590">
              <w:rPr>
                <w:rFonts w:ascii="Times New Roman" w:hAnsi="Times New Roman"/>
                <w:lang w:val="vi-VN"/>
              </w:rPr>
              <w:lastRenderedPageBreak/>
              <w:t xml:space="preserve">nghiêng nhỏ nhất được ở các độ chúi được sử dụng để xây dựng đường cong cho phép tổng hợp. </w:t>
            </w:r>
          </w:p>
          <w:p w14:paraId="289AF05E" w14:textId="77777777" w:rsidR="00A22DA0" w:rsidRPr="00BC4590" w:rsidRDefault="00A22DA0" w:rsidP="0006662D">
            <w:pPr>
              <w:pStyle w:val="normal1indent"/>
              <w:rPr>
                <w:rFonts w:ascii="Times New Roman" w:hAnsi="Times New Roman"/>
                <w:lang w:val="vi-VN"/>
              </w:rPr>
            </w:pPr>
            <w:r w:rsidRPr="00BC4590">
              <w:rPr>
                <w:rFonts w:ascii="Times New Roman" w:hAnsi="Times New Roman"/>
                <w:lang w:val="vi-VN"/>
              </w:rPr>
              <w:t>Cùng với đường cong giới hạn chiều cao trọng tâm đối đa (chiều cao tâm nghiêng ban đầu tối thiểu) thì đường cong độ chúi cho phép cũng phải được xây dựng.</w:t>
            </w:r>
          </w:p>
        </w:tc>
        <w:tc>
          <w:tcPr>
            <w:tcW w:w="2775" w:type="dxa"/>
            <w:tcBorders>
              <w:top w:val="nil"/>
              <w:left w:val="nil"/>
              <w:bottom w:val="single" w:sz="4" w:space="0" w:color="auto"/>
              <w:right w:val="single" w:sz="4" w:space="0" w:color="auto"/>
            </w:tcBorders>
            <w:shd w:val="clear" w:color="auto" w:fill="auto"/>
            <w:vAlign w:val="center"/>
            <w:hideMark/>
          </w:tcPr>
          <w:p w14:paraId="5B0400BE" w14:textId="77777777" w:rsidR="00A22DA0" w:rsidRPr="00BC4590" w:rsidRDefault="00A22DA0" w:rsidP="0006662D">
            <w:pPr>
              <w:rPr>
                <w:rFonts w:cs="Times New Roman"/>
                <w:lang w:eastAsia="vi-VN"/>
              </w:rPr>
            </w:pPr>
            <w:r w:rsidRPr="00BC4590">
              <w:rPr>
                <w:rFonts w:cs="Times New Roman"/>
                <w:lang w:eastAsia="vi-VN"/>
              </w:rPr>
              <w:lastRenderedPageBreak/>
              <w:t>Bổ sung theo sự thay đổi của SOLAS</w:t>
            </w:r>
          </w:p>
        </w:tc>
      </w:tr>
      <w:tr w:rsidR="00A22DA0" w:rsidRPr="00BC4590" w14:paraId="062C8E0E" w14:textId="77777777" w:rsidTr="00AA229E">
        <w:trPr>
          <w:trHeight w:val="1425"/>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05BFF71E" w14:textId="77777777" w:rsidR="00A22DA0" w:rsidRPr="00BC4590" w:rsidRDefault="00BD2D4A" w:rsidP="0006662D">
            <w:pPr>
              <w:rPr>
                <w:rFonts w:cs="Times New Roman"/>
                <w:lang w:eastAsia="vi-VN"/>
              </w:rPr>
            </w:pPr>
            <w:r w:rsidRPr="00BC4590">
              <w:rPr>
                <w:rFonts w:cs="Times New Roman"/>
                <w:lang w:eastAsia="vi-VN"/>
              </w:rPr>
              <w:lastRenderedPageBreak/>
              <w:t>3</w:t>
            </w:r>
          </w:p>
        </w:tc>
        <w:tc>
          <w:tcPr>
            <w:tcW w:w="1236" w:type="dxa"/>
            <w:tcBorders>
              <w:top w:val="nil"/>
              <w:left w:val="nil"/>
              <w:bottom w:val="single" w:sz="4" w:space="0" w:color="auto"/>
              <w:right w:val="single" w:sz="4" w:space="0" w:color="auto"/>
            </w:tcBorders>
            <w:shd w:val="clear" w:color="auto" w:fill="auto"/>
            <w:noWrap/>
            <w:vAlign w:val="center"/>
            <w:hideMark/>
          </w:tcPr>
          <w:p w14:paraId="3077DEFD" w14:textId="77777777" w:rsidR="00A22DA0" w:rsidRPr="00BC4590" w:rsidRDefault="00D36CF7" w:rsidP="0006662D">
            <w:pPr>
              <w:rPr>
                <w:rFonts w:cs="Times New Roman"/>
                <w:lang w:eastAsia="vi-VN"/>
              </w:rPr>
            </w:pPr>
            <w:r w:rsidRPr="00BC4590">
              <w:rPr>
                <w:rFonts w:cs="Times New Roman"/>
                <w:lang w:eastAsia="vi-VN"/>
              </w:rPr>
              <w:t>2.2.2</w:t>
            </w:r>
          </w:p>
        </w:tc>
        <w:tc>
          <w:tcPr>
            <w:tcW w:w="4507" w:type="dxa"/>
            <w:tcBorders>
              <w:top w:val="nil"/>
              <w:left w:val="nil"/>
              <w:bottom w:val="single" w:sz="4" w:space="0" w:color="auto"/>
              <w:right w:val="single" w:sz="4" w:space="0" w:color="auto"/>
            </w:tcBorders>
            <w:shd w:val="clear" w:color="auto" w:fill="auto"/>
            <w:vAlign w:val="center"/>
            <w:hideMark/>
          </w:tcPr>
          <w:p w14:paraId="01B26662" w14:textId="77777777" w:rsidR="00A22DA0" w:rsidRPr="00BC4590" w:rsidRDefault="00D36CF7" w:rsidP="0006662D">
            <w:pPr>
              <w:rPr>
                <w:rFonts w:cs="Times New Roman"/>
                <w:lang w:eastAsia="vi-VN"/>
              </w:rPr>
            </w:pPr>
            <w:r w:rsidRPr="00BC4590">
              <w:rPr>
                <w:rFonts w:cs="Times New Roman"/>
                <w:lang w:eastAsia="vi-VN"/>
              </w:rPr>
              <w:t xml:space="preserve">Tính toán chỉ tiêu phân khoang tàu khách </w:t>
            </w:r>
          </w:p>
          <w:p w14:paraId="340E623E" w14:textId="77777777" w:rsidR="00D36CF7" w:rsidRPr="00BC4590" w:rsidDel="006E6A36" w:rsidRDefault="00D36CF7" w:rsidP="00D36CF7">
            <w:pPr>
              <w:pStyle w:val="normalleft"/>
              <w:rPr>
                <w:del w:id="5" w:author="Luong Minh Hieu" w:date="2020-06-18T10:37:00Z"/>
                <w:rFonts w:ascii="Times New Roman" w:hAnsi="Times New Roman"/>
              </w:rPr>
            </w:pPr>
            <w:del w:id="6" w:author="Luong Minh Hieu" w:date="2020-06-18T10:37:00Z">
              <w:r w:rsidRPr="00BC4590" w:rsidDel="006E6A36">
                <w:rPr>
                  <w:rFonts w:ascii="Times New Roman" w:hAnsi="Times New Roman"/>
                  <w:position w:val="-32"/>
                </w:rPr>
                <w:object w:dxaOrig="2820" w:dyaOrig="700" w14:anchorId="19F5E701">
                  <v:shape id="_x0000_i1063" type="#_x0000_t75" style="width:141pt;height:35.25pt" o:ole="">
                    <v:imagedata r:id="rId71" o:title=""/>
                  </v:shape>
                  <o:OLEObject Type="Embed" ProgID="Equation.DSMT4" ShapeID="_x0000_i1063" DrawAspect="Content" ObjectID="_1731239599" r:id="rId72"/>
                </w:object>
              </w:r>
            </w:del>
          </w:p>
          <w:p w14:paraId="26DBB78C" w14:textId="77777777" w:rsidR="00D36CF7" w:rsidRPr="00BC4590" w:rsidRDefault="00D36CF7" w:rsidP="0006662D">
            <w:pPr>
              <w:rPr>
                <w:rFonts w:cs="Times New Roman"/>
                <w:lang w:eastAsia="vi-VN"/>
              </w:rPr>
            </w:pPr>
          </w:p>
        </w:tc>
        <w:tc>
          <w:tcPr>
            <w:tcW w:w="4312" w:type="dxa"/>
            <w:tcBorders>
              <w:top w:val="nil"/>
              <w:left w:val="nil"/>
              <w:bottom w:val="single" w:sz="4" w:space="0" w:color="auto"/>
              <w:right w:val="single" w:sz="4" w:space="0" w:color="auto"/>
            </w:tcBorders>
            <w:shd w:val="clear" w:color="auto" w:fill="auto"/>
            <w:vAlign w:val="center"/>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1"/>
              <w:gridCol w:w="3015"/>
            </w:tblGrid>
            <w:tr w:rsidR="00D36CF7" w:rsidRPr="00BC4590" w14:paraId="1A281567" w14:textId="77777777" w:rsidTr="008C15BD">
              <w:tc>
                <w:tcPr>
                  <w:tcW w:w="5154" w:type="dxa"/>
                  <w:shd w:val="clear" w:color="auto" w:fill="auto"/>
                </w:tcPr>
                <w:p w14:paraId="561D4A3A" w14:textId="77777777" w:rsidR="00D36CF7" w:rsidRPr="00BC4590" w:rsidRDefault="00D36CF7" w:rsidP="008C15BD">
                  <w:pPr>
                    <w:spacing w:before="120"/>
                    <w:rPr>
                      <w:rFonts w:cs="Times New Roman"/>
                    </w:rPr>
                  </w:pPr>
                  <w:r w:rsidRPr="00BC4590">
                    <w:rPr>
                      <w:rFonts w:cs="Times New Roman"/>
                    </w:rPr>
                    <w:t>Số người trên tàu</w:t>
                  </w:r>
                </w:p>
              </w:tc>
              <w:tc>
                <w:tcPr>
                  <w:tcW w:w="5155" w:type="dxa"/>
                  <w:shd w:val="clear" w:color="auto" w:fill="auto"/>
                </w:tcPr>
                <w:p w14:paraId="3CB58124" w14:textId="77777777" w:rsidR="00D36CF7" w:rsidRPr="00BC4590" w:rsidRDefault="00D36CF7" w:rsidP="008C15BD">
                  <w:pPr>
                    <w:spacing w:before="120"/>
                    <w:rPr>
                      <w:rFonts w:cs="Times New Roman"/>
                    </w:rPr>
                  </w:pPr>
                  <m:oMathPara>
                    <m:oMath>
                      <m:r>
                        <w:rPr>
                          <w:rFonts w:ascii="Cambria Math" w:hAnsi="Cambria Math" w:cs="Times New Roman"/>
                        </w:rPr>
                        <m:t>R</m:t>
                      </m:r>
                    </m:oMath>
                  </m:oMathPara>
                </w:p>
              </w:tc>
            </w:tr>
            <w:tr w:rsidR="00D36CF7" w:rsidRPr="00BC4590" w14:paraId="16871D8D" w14:textId="77777777" w:rsidTr="008C15BD">
              <w:tc>
                <w:tcPr>
                  <w:tcW w:w="5154" w:type="dxa"/>
                  <w:shd w:val="clear" w:color="auto" w:fill="auto"/>
                </w:tcPr>
                <w:p w14:paraId="0EC9C34C" w14:textId="77777777" w:rsidR="00D36CF7" w:rsidRPr="00BC4590" w:rsidRDefault="00D36CF7" w:rsidP="008C15BD">
                  <w:pPr>
                    <w:spacing w:before="120"/>
                    <w:rPr>
                      <w:rFonts w:cs="Times New Roman"/>
                    </w:rPr>
                  </w:pPr>
                  <m:oMathPara>
                    <m:oMath>
                      <m:r>
                        <w:rPr>
                          <w:rFonts w:ascii="Cambria Math" w:hAnsi="Cambria Math" w:cs="Times New Roman"/>
                        </w:rPr>
                        <m:t>N&lt;400</m:t>
                      </m:r>
                    </m:oMath>
                  </m:oMathPara>
                </w:p>
              </w:tc>
              <w:tc>
                <w:tcPr>
                  <w:tcW w:w="5155" w:type="dxa"/>
                  <w:shd w:val="clear" w:color="auto" w:fill="auto"/>
                </w:tcPr>
                <w:p w14:paraId="6D55FAE5" w14:textId="77777777" w:rsidR="00D36CF7" w:rsidRPr="00BC4590" w:rsidRDefault="00D36CF7" w:rsidP="008C15BD">
                  <w:pPr>
                    <w:spacing w:before="120"/>
                    <w:rPr>
                      <w:rFonts w:cs="Times New Roman"/>
                    </w:rPr>
                  </w:pPr>
                  <m:oMathPara>
                    <m:oMath>
                      <m:r>
                        <w:rPr>
                          <w:rFonts w:ascii="Cambria Math" w:hAnsi="Cambria Math" w:cs="Times New Roman"/>
                        </w:rPr>
                        <m:t>R=0,722</m:t>
                      </m:r>
                    </m:oMath>
                  </m:oMathPara>
                </w:p>
              </w:tc>
            </w:tr>
            <w:tr w:rsidR="00D36CF7" w:rsidRPr="00BC4590" w14:paraId="2FBCCEA6" w14:textId="77777777" w:rsidTr="008C15BD">
              <w:tc>
                <w:tcPr>
                  <w:tcW w:w="5154" w:type="dxa"/>
                  <w:shd w:val="clear" w:color="auto" w:fill="auto"/>
                </w:tcPr>
                <w:p w14:paraId="58857586" w14:textId="77777777" w:rsidR="00D36CF7" w:rsidRPr="00BC4590" w:rsidRDefault="00D36CF7" w:rsidP="008C15BD">
                  <w:pPr>
                    <w:spacing w:before="120"/>
                    <w:rPr>
                      <w:rFonts w:cs="Times New Roman"/>
                    </w:rPr>
                  </w:pPr>
                  <m:oMathPara>
                    <m:oMath>
                      <m:r>
                        <w:rPr>
                          <w:rFonts w:ascii="Cambria Math" w:hAnsi="Cambria Math" w:cs="Times New Roman"/>
                        </w:rPr>
                        <m:t>400≤N≤1350</m:t>
                      </m:r>
                    </m:oMath>
                  </m:oMathPara>
                </w:p>
              </w:tc>
              <w:tc>
                <w:tcPr>
                  <w:tcW w:w="5155" w:type="dxa"/>
                  <w:shd w:val="clear" w:color="auto" w:fill="auto"/>
                </w:tcPr>
                <w:p w14:paraId="12FA8494" w14:textId="77777777" w:rsidR="00D36CF7" w:rsidRPr="00BC4590" w:rsidRDefault="00D36CF7" w:rsidP="008C15BD">
                  <w:pPr>
                    <w:spacing w:before="120"/>
                    <w:rPr>
                      <w:rFonts w:cs="Times New Roman"/>
                    </w:rPr>
                  </w:pPr>
                  <m:oMathPara>
                    <m:oMath>
                      <m:r>
                        <w:rPr>
                          <w:rFonts w:ascii="Cambria Math" w:hAnsi="Cambria Math" w:cs="Times New Roman"/>
                        </w:rPr>
                        <m:t>R=</m:t>
                      </m:r>
                      <m:f>
                        <m:fPr>
                          <m:ctrlPr>
                            <w:rPr>
                              <w:rFonts w:ascii="Cambria Math" w:hAnsi="Cambria Math" w:cs="Times New Roman"/>
                              <w:i/>
                            </w:rPr>
                          </m:ctrlPr>
                        </m:fPr>
                        <m:num>
                          <m:r>
                            <w:rPr>
                              <w:rFonts w:ascii="Cambria Math" w:hAnsi="Cambria Math" w:cs="Times New Roman"/>
                            </w:rPr>
                            <m:t>N</m:t>
                          </m:r>
                        </m:num>
                        <m:den>
                          <m:r>
                            <w:rPr>
                              <w:rFonts w:ascii="Cambria Math" w:hAnsi="Cambria Math" w:cs="Times New Roman"/>
                            </w:rPr>
                            <m:t>7850</m:t>
                          </m:r>
                        </m:den>
                      </m:f>
                      <m:r>
                        <w:rPr>
                          <w:rFonts w:ascii="Cambria Math" w:hAnsi="Cambria Math" w:cs="Times New Roman"/>
                        </w:rPr>
                        <m:t>+0,66923</m:t>
                      </m:r>
                    </m:oMath>
                  </m:oMathPara>
                </w:p>
              </w:tc>
            </w:tr>
            <w:tr w:rsidR="00D36CF7" w:rsidRPr="00BC4590" w14:paraId="5354440B" w14:textId="77777777" w:rsidTr="008C15BD">
              <w:tc>
                <w:tcPr>
                  <w:tcW w:w="5154" w:type="dxa"/>
                  <w:shd w:val="clear" w:color="auto" w:fill="auto"/>
                </w:tcPr>
                <w:p w14:paraId="79508893" w14:textId="77777777" w:rsidR="00D36CF7" w:rsidRPr="00BC4590" w:rsidRDefault="00D36CF7" w:rsidP="008C15BD">
                  <w:pPr>
                    <w:spacing w:before="120"/>
                    <w:rPr>
                      <w:rFonts w:cs="Times New Roman"/>
                    </w:rPr>
                  </w:pPr>
                  <m:oMathPara>
                    <m:oMath>
                      <m:r>
                        <w:rPr>
                          <w:rFonts w:ascii="Cambria Math" w:hAnsi="Cambria Math" w:cs="Times New Roman"/>
                        </w:rPr>
                        <m:t>1350≤N≤6000</m:t>
                      </m:r>
                    </m:oMath>
                  </m:oMathPara>
                </w:p>
              </w:tc>
              <w:tc>
                <w:tcPr>
                  <w:tcW w:w="5155" w:type="dxa"/>
                  <w:shd w:val="clear" w:color="auto" w:fill="auto"/>
                </w:tcPr>
                <w:p w14:paraId="21945A2D" w14:textId="77777777" w:rsidR="00D36CF7" w:rsidRPr="00BC4590" w:rsidRDefault="00D36CF7" w:rsidP="008C15BD">
                  <w:pPr>
                    <w:spacing w:before="120"/>
                    <w:rPr>
                      <w:rFonts w:cs="Times New Roman"/>
                    </w:rPr>
                  </w:pPr>
                  <m:oMathPara>
                    <m:oMath>
                      <m:r>
                        <w:rPr>
                          <w:rFonts w:ascii="Cambria Math" w:hAnsi="Cambria Math" w:cs="Times New Roman"/>
                        </w:rPr>
                        <m:t>R=0,0369</m:t>
                      </m:r>
                      <m:func>
                        <m:funcPr>
                          <m:ctrlPr>
                            <w:rPr>
                              <w:rFonts w:ascii="Cambria Math" w:hAnsi="Cambria Math" w:cs="Times New Roman"/>
                            </w:rPr>
                          </m:ctrlPr>
                        </m:funcPr>
                        <m:fName>
                          <m:r>
                            <m:rPr>
                              <m:sty m:val="p"/>
                            </m:rPr>
                            <w:rPr>
                              <w:rFonts w:ascii="Cambria Math" w:hAnsi="Cambria Math" w:cs="Times New Roman"/>
                            </w:rPr>
                            <m:t>ln</m:t>
                          </m:r>
                        </m:fName>
                        <m:e>
                          <m:d>
                            <m:dPr>
                              <m:ctrlPr>
                                <w:rPr>
                                  <w:rFonts w:ascii="Cambria Math" w:hAnsi="Cambria Math" w:cs="Times New Roman"/>
                                  <w:i/>
                                </w:rPr>
                              </m:ctrlPr>
                            </m:dPr>
                            <m:e>
                              <m:r>
                                <w:rPr>
                                  <w:rFonts w:ascii="Cambria Math" w:hAnsi="Cambria Math" w:cs="Times New Roman"/>
                                </w:rPr>
                                <m:t>N+89,048</m:t>
                              </m:r>
                            </m:e>
                          </m:d>
                        </m:e>
                      </m:func>
                      <m:r>
                        <w:rPr>
                          <w:rFonts w:ascii="Cambria Math" w:hAnsi="Cambria Math" w:cs="Times New Roman"/>
                        </w:rPr>
                        <m:t>+0,579</m:t>
                      </m:r>
                    </m:oMath>
                  </m:oMathPara>
                </w:p>
              </w:tc>
            </w:tr>
            <w:tr w:rsidR="00D36CF7" w:rsidRPr="00BC4590" w14:paraId="27E67DEA" w14:textId="77777777" w:rsidTr="008C15BD">
              <w:tc>
                <w:tcPr>
                  <w:tcW w:w="5154" w:type="dxa"/>
                  <w:shd w:val="clear" w:color="auto" w:fill="auto"/>
                </w:tcPr>
                <w:p w14:paraId="62C32FB6" w14:textId="77777777" w:rsidR="00D36CF7" w:rsidRPr="00BC4590" w:rsidRDefault="00D36CF7" w:rsidP="008C15BD">
                  <w:pPr>
                    <w:spacing w:before="120"/>
                    <w:rPr>
                      <w:rFonts w:cs="Times New Roman"/>
                    </w:rPr>
                  </w:pPr>
                  <m:oMathPara>
                    <m:oMath>
                      <m:r>
                        <w:rPr>
                          <w:rFonts w:ascii="Cambria Math" w:hAnsi="Cambria Math" w:cs="Times New Roman"/>
                        </w:rPr>
                        <w:lastRenderedPageBreak/>
                        <m:t>N&gt;6000</m:t>
                      </m:r>
                    </m:oMath>
                  </m:oMathPara>
                </w:p>
              </w:tc>
              <w:tc>
                <w:tcPr>
                  <w:tcW w:w="5155" w:type="dxa"/>
                  <w:shd w:val="clear" w:color="auto" w:fill="auto"/>
                </w:tcPr>
                <w:p w14:paraId="750A5186" w14:textId="77777777" w:rsidR="00D36CF7" w:rsidRPr="00BC4590" w:rsidRDefault="00D36CF7" w:rsidP="008C15BD">
                  <w:pPr>
                    <w:spacing w:before="120"/>
                    <w:rPr>
                      <w:rFonts w:cs="Times New Roman"/>
                    </w:rPr>
                  </w:pPr>
                  <m:oMathPara>
                    <m:oMath>
                      <m:r>
                        <w:rPr>
                          <w:rFonts w:ascii="Cambria Math" w:hAnsi="Cambria Math" w:cs="Times New Roman"/>
                        </w:rPr>
                        <m:t>R=</m:t>
                      </m:r>
                      <m:f>
                        <m:fPr>
                          <m:ctrlPr>
                            <w:rPr>
                              <w:rFonts w:ascii="Cambria Math" w:hAnsi="Cambria Math" w:cs="Times New Roman"/>
                              <w:i/>
                            </w:rPr>
                          </m:ctrlPr>
                        </m:fPr>
                        <m:num>
                          <m:r>
                            <w:rPr>
                              <w:rFonts w:ascii="Cambria Math" w:hAnsi="Cambria Math" w:cs="Times New Roman"/>
                            </w:rPr>
                            <m:t>1-(852,5+0,03875N)</m:t>
                          </m:r>
                        </m:num>
                        <m:den>
                          <m:r>
                            <w:rPr>
                              <w:rFonts w:ascii="Cambria Math" w:hAnsi="Cambria Math" w:cs="Times New Roman"/>
                            </w:rPr>
                            <m:t>N+5000</m:t>
                          </m:r>
                        </m:den>
                      </m:f>
                    </m:oMath>
                  </m:oMathPara>
                </w:p>
              </w:tc>
            </w:tr>
          </w:tbl>
          <w:p w14:paraId="507933C7" w14:textId="77777777" w:rsidR="00A22DA0" w:rsidRPr="00BC4590" w:rsidRDefault="00A22DA0" w:rsidP="0006662D">
            <w:pPr>
              <w:rPr>
                <w:rFonts w:cs="Times New Roman"/>
                <w:lang w:val="vi-VN" w:eastAsia="vi-VN"/>
              </w:rPr>
            </w:pPr>
          </w:p>
        </w:tc>
        <w:tc>
          <w:tcPr>
            <w:tcW w:w="2775" w:type="dxa"/>
            <w:tcBorders>
              <w:top w:val="nil"/>
              <w:left w:val="nil"/>
              <w:bottom w:val="single" w:sz="4" w:space="0" w:color="auto"/>
              <w:right w:val="single" w:sz="4" w:space="0" w:color="auto"/>
            </w:tcBorders>
            <w:shd w:val="clear" w:color="auto" w:fill="auto"/>
            <w:vAlign w:val="center"/>
            <w:hideMark/>
          </w:tcPr>
          <w:p w14:paraId="54C434DB" w14:textId="77777777" w:rsidR="00A22DA0" w:rsidRPr="00BC4590" w:rsidRDefault="00D36CF7" w:rsidP="0006662D">
            <w:pPr>
              <w:rPr>
                <w:rFonts w:cs="Times New Roman"/>
                <w:lang w:eastAsia="vi-VN"/>
              </w:rPr>
            </w:pPr>
            <w:r w:rsidRPr="00BC4590">
              <w:rPr>
                <w:rFonts w:cs="Times New Roman"/>
                <w:lang w:eastAsia="vi-VN"/>
              </w:rPr>
              <w:lastRenderedPageBreak/>
              <w:t>Theo sửa đổi SOLAS</w:t>
            </w:r>
          </w:p>
        </w:tc>
      </w:tr>
      <w:tr w:rsidR="00A22DA0" w:rsidRPr="00BC4590" w14:paraId="2A6FE7FE" w14:textId="77777777" w:rsidTr="00AA229E">
        <w:trPr>
          <w:trHeight w:val="129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7652500D" w14:textId="77777777" w:rsidR="00A22DA0" w:rsidRPr="00BC4590" w:rsidRDefault="00BD2D4A" w:rsidP="0006662D">
            <w:pPr>
              <w:rPr>
                <w:rFonts w:cs="Times New Roman"/>
                <w:lang w:eastAsia="vi-VN"/>
              </w:rPr>
            </w:pPr>
            <w:r w:rsidRPr="00BC4590">
              <w:rPr>
                <w:rFonts w:cs="Times New Roman"/>
                <w:lang w:eastAsia="vi-VN"/>
              </w:rPr>
              <w:lastRenderedPageBreak/>
              <w:t>4</w:t>
            </w:r>
          </w:p>
        </w:tc>
        <w:tc>
          <w:tcPr>
            <w:tcW w:w="1236" w:type="dxa"/>
            <w:tcBorders>
              <w:top w:val="nil"/>
              <w:left w:val="nil"/>
              <w:bottom w:val="single" w:sz="4" w:space="0" w:color="auto"/>
              <w:right w:val="single" w:sz="4" w:space="0" w:color="auto"/>
            </w:tcBorders>
            <w:shd w:val="clear" w:color="auto" w:fill="auto"/>
            <w:noWrap/>
            <w:vAlign w:val="center"/>
            <w:hideMark/>
          </w:tcPr>
          <w:p w14:paraId="4ED5FFED" w14:textId="77777777" w:rsidR="00A22DA0" w:rsidRPr="00BC4590" w:rsidRDefault="00D36CF7" w:rsidP="0006662D">
            <w:pPr>
              <w:rPr>
                <w:rFonts w:cs="Times New Roman"/>
                <w:lang w:eastAsia="vi-VN"/>
              </w:rPr>
            </w:pPr>
            <w:r w:rsidRPr="00BC4590">
              <w:rPr>
                <w:rFonts w:cs="Times New Roman"/>
                <w:lang w:eastAsia="vi-VN"/>
              </w:rPr>
              <w:t>2.5.2,2.5.3</w:t>
            </w:r>
          </w:p>
        </w:tc>
        <w:tc>
          <w:tcPr>
            <w:tcW w:w="4507" w:type="dxa"/>
            <w:tcBorders>
              <w:top w:val="nil"/>
              <w:left w:val="nil"/>
              <w:bottom w:val="single" w:sz="4" w:space="0" w:color="auto"/>
              <w:right w:val="single" w:sz="4" w:space="0" w:color="auto"/>
            </w:tcBorders>
            <w:shd w:val="clear" w:color="auto" w:fill="auto"/>
            <w:vAlign w:val="center"/>
            <w:hideMark/>
          </w:tcPr>
          <w:p w14:paraId="02C81506" w14:textId="77777777" w:rsidR="00A22DA0" w:rsidRPr="00BC4590" w:rsidRDefault="00A22DA0" w:rsidP="0006662D">
            <w:pPr>
              <w:rPr>
                <w:rFonts w:cs="Times New Roman"/>
                <w:lang w:eastAsia="vi-VN"/>
              </w:rPr>
            </w:pPr>
          </w:p>
        </w:tc>
        <w:tc>
          <w:tcPr>
            <w:tcW w:w="4312" w:type="dxa"/>
            <w:tcBorders>
              <w:top w:val="nil"/>
              <w:left w:val="nil"/>
              <w:bottom w:val="single" w:sz="4" w:space="0" w:color="auto"/>
              <w:right w:val="single" w:sz="4" w:space="0" w:color="auto"/>
            </w:tcBorders>
            <w:shd w:val="clear" w:color="auto" w:fill="auto"/>
            <w:vAlign w:val="center"/>
            <w:hideMark/>
          </w:tcPr>
          <w:p w14:paraId="50DB2633" w14:textId="77777777" w:rsidR="00AA229E" w:rsidRPr="00BC4590" w:rsidRDefault="00AA229E" w:rsidP="00AA229E">
            <w:pPr>
              <w:pStyle w:val="normalxxx"/>
              <w:rPr>
                <w:rFonts w:ascii="Times New Roman" w:hAnsi="Times New Roman"/>
              </w:rPr>
            </w:pPr>
            <w:r w:rsidRPr="00BC4590">
              <w:rPr>
                <w:rFonts w:ascii="Times New Roman" w:hAnsi="Times New Roman"/>
                <w:b/>
              </w:rPr>
              <w:t>2.5.2</w:t>
            </w:r>
            <w:r w:rsidRPr="00BC4590">
              <w:rPr>
                <w:rFonts w:ascii="Times New Roman" w:hAnsi="Times New Roman"/>
              </w:rPr>
              <w:t xml:space="preserve"> </w:t>
            </w:r>
            <w:r w:rsidRPr="00BC4590">
              <w:rPr>
                <w:rFonts w:ascii="Times New Roman" w:hAnsi="Times New Roman"/>
              </w:rPr>
              <w:tab/>
              <w:t xml:space="preserve">Đối với tàu khách, và tàu hàng có lắp đặt thiết bị chuyển dòng ngang, hệ số </w:t>
            </w:r>
            <w:r w:rsidRPr="00BC4590">
              <w:rPr>
                <w:rFonts w:ascii="Times New Roman" w:hAnsi="Times New Roman"/>
                <w:position w:val="-14"/>
              </w:rPr>
              <w:object w:dxaOrig="1040" w:dyaOrig="380" w14:anchorId="09ABE31D">
                <v:shape id="_x0000_i1064" type="#_x0000_t75" style="width:52.5pt;height:18.75pt" o:ole="">
                  <v:imagedata r:id="rId73" o:title=""/>
                </v:shape>
                <o:OLEObject Type="Embed" ProgID="Equation.DSMT4" ShapeID="_x0000_i1064" DrawAspect="Content" ObjectID="_1731239600" r:id="rId74"/>
              </w:object>
            </w:r>
            <w:r w:rsidRPr="00BC4590">
              <w:rPr>
                <w:rFonts w:ascii="Times New Roman" w:hAnsi="Times New Roman"/>
              </w:rPr>
              <w:t xml:space="preserve"> được lấy bằng hệ số </w:t>
            </w:r>
            <w:r w:rsidRPr="00BC4590">
              <w:rPr>
                <w:rFonts w:ascii="Times New Roman" w:hAnsi="Times New Roman"/>
                <w:position w:val="-6"/>
              </w:rPr>
              <w:object w:dxaOrig="200" w:dyaOrig="240" w14:anchorId="22348988">
                <v:shape id="_x0000_i1065" type="#_x0000_t75" style="width:10.5pt;height:12pt" o:ole="">
                  <v:imagedata r:id="rId75" o:title=""/>
                </v:shape>
                <o:OLEObject Type="Embed" ProgID="Equation.DSMT4" ShapeID="_x0000_i1065" DrawAspect="Content" ObjectID="_1731239601" r:id="rId76"/>
              </w:object>
            </w:r>
            <w:r w:rsidRPr="00BC4590">
              <w:rPr>
                <w:rFonts w:ascii="Times New Roman" w:hAnsi="Times New Roman"/>
              </w:rPr>
              <w:t xml:space="preserve"> nhỏ nhất được xác định trong tất cả các giai đoạn ngập bao gồm cả giai đoạn trước khi cân bằng nếu có và được tính toán theo công thức sau:</w:t>
            </w:r>
          </w:p>
          <w:p w14:paraId="02555404" w14:textId="77777777" w:rsidR="00AA229E" w:rsidRPr="00BC4590" w:rsidRDefault="00AA229E" w:rsidP="00AA229E">
            <w:pPr>
              <w:pStyle w:val="NORMAL1"/>
              <w:rPr>
                <w:rFonts w:ascii="Times New Roman" w:hAnsi="Times New Roman"/>
              </w:rPr>
            </w:pPr>
            <w:r w:rsidRPr="00BC4590">
              <w:rPr>
                <w:rFonts w:ascii="Times New Roman" w:hAnsi="Times New Roman"/>
                <w:position w:val="-30"/>
              </w:rPr>
              <w:object w:dxaOrig="3260" w:dyaOrig="840" w14:anchorId="548CF082">
                <v:shape id="_x0000_i1066" type="#_x0000_t75" style="width:162.75pt;height:42pt" o:ole="">
                  <v:imagedata r:id="rId77" o:title=""/>
                </v:shape>
                <o:OLEObject Type="Embed" ProgID="Equation.DSMT4" ShapeID="_x0000_i1066" DrawAspect="Content" ObjectID="_1731239602" r:id="rId78"/>
              </w:object>
            </w:r>
          </w:p>
          <w:p w14:paraId="1E84CDA2" w14:textId="77777777" w:rsidR="00AA229E" w:rsidRPr="00BC4590" w:rsidRDefault="00AA229E" w:rsidP="00AA229E">
            <w:pPr>
              <w:pStyle w:val="normalleft"/>
              <w:rPr>
                <w:rFonts w:ascii="Times New Roman" w:hAnsi="Times New Roman"/>
              </w:rPr>
            </w:pPr>
            <w:r w:rsidRPr="00BC4590">
              <w:rPr>
                <w:rFonts w:ascii="Times New Roman" w:hAnsi="Times New Roman"/>
              </w:rPr>
              <w:t xml:space="preserve">Trong đó </w:t>
            </w:r>
          </w:p>
          <w:p w14:paraId="67D191D3" w14:textId="77777777" w:rsidR="00AA229E" w:rsidRPr="00BC4590" w:rsidRDefault="00AA229E" w:rsidP="00AA229E">
            <w:pPr>
              <w:pStyle w:val="normalleft"/>
              <w:rPr>
                <w:rFonts w:ascii="Times New Roman" w:hAnsi="Times New Roman"/>
              </w:rPr>
            </w:pPr>
            <w:r w:rsidRPr="00BC4590">
              <w:rPr>
                <w:rFonts w:ascii="Times New Roman" w:hAnsi="Times New Roman"/>
                <w:position w:val="-12"/>
              </w:rPr>
              <w:object w:dxaOrig="680" w:dyaOrig="360" w14:anchorId="3DF39DB8">
                <v:shape id="_x0000_i1067" type="#_x0000_t75" style="width:33.75pt;height:18pt" o:ole="">
                  <v:imagedata r:id="rId79" o:title=""/>
                </v:shape>
                <o:OLEObject Type="Embed" ProgID="Equation.DSMT4" ShapeID="_x0000_i1067" DrawAspect="Content" ObjectID="_1731239603" r:id="rId80"/>
              </w:object>
            </w:r>
            <w:r w:rsidRPr="00BC4590">
              <w:rPr>
                <w:rFonts w:ascii="Times New Roman" w:hAnsi="Times New Roman"/>
              </w:rPr>
              <w:t xml:space="preserve"> không được lấy lớn hơn 0,05 m và </w:t>
            </w:r>
            <w:r w:rsidRPr="00BC4590">
              <w:rPr>
                <w:rFonts w:ascii="Times New Roman" w:hAnsi="Times New Roman"/>
                <w:position w:val="-10"/>
              </w:rPr>
              <w:object w:dxaOrig="780" w:dyaOrig="320" w14:anchorId="45F6644D">
                <v:shape id="_x0000_i1068" type="#_x0000_t75" style="width:39.75pt;height:16.5pt" o:ole="">
                  <v:imagedata r:id="rId81" o:title=""/>
                </v:shape>
                <o:OLEObject Type="Embed" ProgID="Equation.DSMT4" ShapeID="_x0000_i1068" DrawAspect="Content" ObjectID="_1731239604" r:id="rId82"/>
              </w:object>
            </w:r>
            <w:r w:rsidRPr="00BC4590">
              <w:rPr>
                <w:rFonts w:ascii="Times New Roman" w:hAnsi="Times New Roman"/>
              </w:rPr>
              <w:t xml:space="preserve"> không được lớn hơn </w:t>
            </w:r>
            <w:r w:rsidRPr="00BC4590">
              <w:rPr>
                <w:rFonts w:ascii="Times New Roman" w:hAnsi="Times New Roman"/>
                <w:position w:val="-4"/>
              </w:rPr>
              <w:object w:dxaOrig="279" w:dyaOrig="300" w14:anchorId="1872AA41">
                <v:shape id="_x0000_i1069" type="#_x0000_t75" style="width:14.25pt;height:15pt" o:ole="">
                  <v:imagedata r:id="rId83" o:title=""/>
                </v:shape>
                <o:OLEObject Type="Embed" ProgID="Equation.DSMT4" ShapeID="_x0000_i1069" DrawAspect="Content" ObjectID="_1731239605" r:id="rId84"/>
              </w:object>
            </w:r>
            <w:r w:rsidRPr="00BC4590">
              <w:rPr>
                <w:rFonts w:ascii="Times New Roman" w:hAnsi="Times New Roman"/>
              </w:rPr>
              <w:t xml:space="preserve">. </w:t>
            </w:r>
          </w:p>
          <w:p w14:paraId="6DD4318D" w14:textId="77777777" w:rsidR="00AA229E" w:rsidRPr="00BC4590" w:rsidRDefault="00AA229E" w:rsidP="00AA229E">
            <w:pPr>
              <w:pStyle w:val="normalleft"/>
              <w:rPr>
                <w:rFonts w:ascii="Times New Roman" w:hAnsi="Times New Roman"/>
              </w:rPr>
            </w:pPr>
            <w:r w:rsidRPr="00BC4590">
              <w:rPr>
                <w:rFonts w:ascii="Times New Roman" w:hAnsi="Times New Roman"/>
                <w:position w:val="-14"/>
              </w:rPr>
              <w:object w:dxaOrig="1460" w:dyaOrig="380" w14:anchorId="01FA2FA5">
                <v:shape id="_x0000_i1070" type="#_x0000_t75" style="width:73.5pt;height:18.75pt" o:ole="">
                  <v:imagedata r:id="rId85" o:title=""/>
                </v:shape>
                <o:OLEObject Type="Embed" ProgID="Equation.DSMT4" ShapeID="_x0000_i1070" DrawAspect="Content" ObjectID="_1731239606" r:id="rId86"/>
              </w:object>
            </w:r>
            <w:r w:rsidRPr="00BC4590">
              <w:rPr>
                <w:rFonts w:ascii="Times New Roman" w:hAnsi="Times New Roman"/>
              </w:rPr>
              <w:t xml:space="preserve"> nếu góc nghiêng trung gian vượt quá </w:t>
            </w:r>
            <w:r w:rsidRPr="00BC4590">
              <w:rPr>
                <w:rFonts w:ascii="Times New Roman" w:hAnsi="Times New Roman"/>
                <w:position w:val="-6"/>
              </w:rPr>
              <w:object w:dxaOrig="400" w:dyaOrig="320" w14:anchorId="760290F9">
                <v:shape id="_x0000_i1071" type="#_x0000_t75" style="width:19.5pt;height:16.5pt" o:ole="">
                  <v:imagedata r:id="rId87" o:title=""/>
                </v:shape>
                <o:OLEObject Type="Embed" ProgID="Equation.DSMT4" ShapeID="_x0000_i1071" DrawAspect="Content" ObjectID="_1731239607" r:id="rId88"/>
              </w:object>
            </w:r>
            <w:r w:rsidRPr="00BC4590">
              <w:rPr>
                <w:rFonts w:ascii="Times New Roman" w:hAnsi="Times New Roman"/>
              </w:rPr>
              <w:t xml:space="preserve">đối với tàu khách và </w:t>
            </w:r>
            <m:oMath>
              <m:sSup>
                <m:sSupPr>
                  <m:ctrlPr>
                    <w:rPr>
                      <w:rFonts w:ascii="Cambria Math" w:hAnsi="Cambria Math"/>
                      <w:i/>
                    </w:rPr>
                  </m:ctrlPr>
                </m:sSupPr>
                <m:e>
                  <m:r>
                    <w:rPr>
                      <w:rFonts w:ascii="Cambria Math" w:hAnsi="Cambria Math"/>
                    </w:rPr>
                    <m:t>30</m:t>
                  </m:r>
                </m:e>
                <m:sup>
                  <m:r>
                    <w:rPr>
                      <w:rFonts w:ascii="Cambria Math" w:hAnsi="Cambria Math"/>
                    </w:rPr>
                    <m:t>o</m:t>
                  </m:r>
                </m:sup>
              </m:sSup>
            </m:oMath>
            <w:r w:rsidRPr="00BC4590">
              <w:rPr>
                <w:rFonts w:ascii="Times New Roman" w:hAnsi="Times New Roman"/>
              </w:rPr>
              <w:t xml:space="preserve"> đối với tàu hàng. Đối với tàu hàng không lắp đặt thiết bị chuyển dòng ngang thì giá trị </w:t>
            </w:r>
            <w:r w:rsidRPr="00BC4590">
              <w:rPr>
                <w:rFonts w:ascii="Times New Roman" w:hAnsi="Times New Roman"/>
                <w:position w:val="-14"/>
              </w:rPr>
              <w:object w:dxaOrig="1040" w:dyaOrig="380" w14:anchorId="5B809DF7">
                <v:shape id="_x0000_i1072" type="#_x0000_t75" style="width:52.5pt;height:18.75pt" o:ole="">
                  <v:imagedata r:id="rId73" o:title=""/>
                </v:shape>
                <o:OLEObject Type="Embed" ProgID="Equation.DSMT4" ShapeID="_x0000_i1072" DrawAspect="Content" ObjectID="_1731239608" r:id="rId89"/>
              </w:object>
            </w:r>
            <w:r w:rsidRPr="00BC4590">
              <w:rPr>
                <w:rFonts w:ascii="Times New Roman" w:hAnsi="Times New Roman"/>
              </w:rPr>
              <w:t xml:space="preserve"> được lấy </w:t>
            </w:r>
            <w:r w:rsidRPr="00BC4590">
              <w:rPr>
                <w:rFonts w:ascii="Times New Roman" w:hAnsi="Times New Roman"/>
              </w:rPr>
              <w:lastRenderedPageBreak/>
              <w:t>bằng 1, ngoại trừ trường hợp các giai đoạn ngập trung gian không đủ ổn định, do đó phải tính toán bổ sung các giai đoạn ngập này. Trong trường hợp tàu khách và tàu hàng lắp đặt thiết bị chuyển dòng ngang thì cân bằng tàu không được vượt quá 10 phút.</w:t>
            </w:r>
          </w:p>
          <w:p w14:paraId="007DEFA1" w14:textId="77777777" w:rsidR="00AA229E" w:rsidRPr="00BC4590" w:rsidRDefault="00AA229E" w:rsidP="00AA229E">
            <w:pPr>
              <w:pStyle w:val="normalxxx"/>
              <w:rPr>
                <w:rFonts w:ascii="Times New Roman" w:hAnsi="Times New Roman"/>
              </w:rPr>
            </w:pPr>
            <w:r w:rsidRPr="00BC4590">
              <w:rPr>
                <w:rFonts w:ascii="Times New Roman" w:hAnsi="Times New Roman"/>
                <w:b/>
              </w:rPr>
              <w:t>2.5.3</w:t>
            </w:r>
            <w:r w:rsidRPr="00BC4590">
              <w:rPr>
                <w:rFonts w:ascii="Times New Roman" w:hAnsi="Times New Roman"/>
              </w:rPr>
              <w:t xml:space="preserve"> </w:t>
            </w:r>
            <w:r w:rsidRPr="00BC4590">
              <w:rPr>
                <w:rFonts w:ascii="Times New Roman" w:hAnsi="Times New Roman"/>
              </w:rPr>
              <w:tab/>
              <w:t xml:space="preserve">Hệ số </w:t>
            </w:r>
            <w:r w:rsidRPr="00BC4590">
              <w:rPr>
                <w:rFonts w:ascii="Times New Roman" w:hAnsi="Times New Roman"/>
                <w:position w:val="-14"/>
              </w:rPr>
              <w:object w:dxaOrig="520" w:dyaOrig="380" w14:anchorId="7038E0B9">
                <v:shape id="_x0000_i1073" type="#_x0000_t75" style="width:25.5pt;height:18.75pt" o:ole="">
                  <v:imagedata r:id="rId90" o:title=""/>
                </v:shape>
                <o:OLEObject Type="Embed" ProgID="Equation.DSMT4" ShapeID="_x0000_i1073" DrawAspect="Content" ObjectID="_1731239609" r:id="rId91"/>
              </w:object>
            </w:r>
            <w:r w:rsidRPr="00BC4590">
              <w:rPr>
                <w:rFonts w:ascii="Times New Roman" w:hAnsi="Times New Roman"/>
              </w:rPr>
              <w:t>được xác định theo công thức sau:</w:t>
            </w:r>
          </w:p>
          <w:p w14:paraId="7A5E9B46" w14:textId="77777777" w:rsidR="00AA229E" w:rsidRPr="00BC4590" w:rsidRDefault="001E1944" w:rsidP="00AA229E">
            <w:pPr>
              <w:rPr>
                <w:rFonts w:cs="Times New Roman"/>
              </w:rPr>
            </w:pPr>
            <m:oMathPara>
              <m:oMath>
                <m:sSub>
                  <m:sSubPr>
                    <m:ctrlPr>
                      <w:rPr>
                        <w:rFonts w:ascii="Cambria Math" w:hAnsi="Cambria Math" w:cs="Times New Roman"/>
                        <w:i/>
                      </w:rPr>
                    </m:ctrlPr>
                  </m:sSubPr>
                  <m:e>
                    <m:r>
                      <w:rPr>
                        <w:rFonts w:ascii="Cambria Math" w:hAnsi="Cambria Math" w:cs="Times New Roman"/>
                      </w:rPr>
                      <m:t>S</m:t>
                    </m:r>
                  </m:e>
                  <m:sub>
                    <m:r>
                      <w:rPr>
                        <w:rFonts w:ascii="Cambria Math" w:hAnsi="Cambria Math" w:cs="Times New Roman"/>
                      </w:rPr>
                      <m:t>final,i</m:t>
                    </m:r>
                  </m:sub>
                </m:sSub>
                <m:r>
                  <w:rPr>
                    <w:rFonts w:ascii="Cambria Math" w:hAnsi="Cambria Math" w:cs="Times New Roman"/>
                  </w:rPr>
                  <m:t>=K</m:t>
                </m:r>
                <m:sSup>
                  <m:sSupPr>
                    <m:ctrlPr>
                      <w:rPr>
                        <w:rFonts w:ascii="Cambria Math" w:hAnsi="Cambria Math" w:cs="Times New Roman"/>
                        <w:i/>
                      </w:rPr>
                    </m:ctrlPr>
                  </m:sSupPr>
                  <m:e>
                    <m:d>
                      <m:dPr>
                        <m:begChr m:val="["/>
                        <m:endChr m:val="]"/>
                        <m:ctrlPr>
                          <w:rPr>
                            <w:rFonts w:ascii="Cambria Math" w:hAnsi="Cambria Math" w:cs="Times New Roman"/>
                            <w:i/>
                          </w:rPr>
                        </m:ctrlPr>
                      </m:dPr>
                      <m:e>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GZ</m:t>
                                </m:r>
                              </m:e>
                              <m:sub>
                                <m:r>
                                  <w:rPr>
                                    <w:rFonts w:ascii="Cambria Math" w:hAnsi="Cambria Math" w:cs="Times New Roman"/>
                                  </w:rPr>
                                  <m:t>max</m:t>
                                </m:r>
                              </m:sub>
                            </m:sSub>
                          </m:num>
                          <m:den>
                            <m:sSub>
                              <m:sSubPr>
                                <m:ctrlPr>
                                  <w:rPr>
                                    <w:rFonts w:ascii="Cambria Math" w:hAnsi="Cambria Math" w:cs="Times New Roman"/>
                                    <w:i/>
                                  </w:rPr>
                                </m:ctrlPr>
                              </m:sSubPr>
                              <m:e>
                                <m:r>
                                  <w:rPr>
                                    <w:rFonts w:ascii="Cambria Math" w:hAnsi="Cambria Math" w:cs="Times New Roman"/>
                                  </w:rPr>
                                  <m:t>TGZ</m:t>
                                </m:r>
                              </m:e>
                              <m:sub>
                                <m:r>
                                  <w:rPr>
                                    <w:rFonts w:ascii="Cambria Math" w:hAnsi="Cambria Math" w:cs="Times New Roman"/>
                                  </w:rPr>
                                  <m:t>max</m:t>
                                </m:r>
                              </m:sub>
                            </m:sSub>
                          </m:den>
                        </m:f>
                        <m:f>
                          <m:fPr>
                            <m:ctrlPr>
                              <w:rPr>
                                <w:rFonts w:ascii="Cambria Math" w:hAnsi="Cambria Math" w:cs="Times New Roman"/>
                                <w:i/>
                              </w:rPr>
                            </m:ctrlPr>
                          </m:fPr>
                          <m:num>
                            <m:r>
                              <w:rPr>
                                <w:rFonts w:ascii="Cambria Math" w:hAnsi="Cambria Math" w:cs="Times New Roman"/>
                              </w:rPr>
                              <m:t>Range</m:t>
                            </m:r>
                          </m:num>
                          <m:den>
                            <m:r>
                              <w:rPr>
                                <w:rFonts w:ascii="Cambria Math" w:hAnsi="Cambria Math" w:cs="Times New Roman"/>
                              </w:rPr>
                              <m:t>TRange</m:t>
                            </m:r>
                          </m:den>
                        </m:f>
                      </m:e>
                    </m:d>
                  </m:e>
                  <m:sup>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4</m:t>
                        </m:r>
                      </m:den>
                    </m:f>
                  </m:sup>
                </m:sSup>
              </m:oMath>
            </m:oMathPara>
          </w:p>
          <w:p w14:paraId="1A77B795" w14:textId="77777777" w:rsidR="00AA229E" w:rsidRPr="00BC4590" w:rsidRDefault="00AA229E" w:rsidP="00AA229E">
            <w:pPr>
              <w:pStyle w:val="normalleft"/>
              <w:rPr>
                <w:rFonts w:ascii="Times New Roman" w:hAnsi="Times New Roman"/>
              </w:rPr>
            </w:pPr>
            <w:r w:rsidRPr="00BC4590">
              <w:rPr>
                <w:rFonts w:ascii="Times New Roman" w:hAnsi="Times New Roman"/>
              </w:rPr>
              <w:t>Trong đó:</w:t>
            </w:r>
          </w:p>
          <w:p w14:paraId="7DCA8466" w14:textId="77777777" w:rsidR="00AA229E" w:rsidRPr="00BC4590" w:rsidRDefault="00AA229E" w:rsidP="00AA229E">
            <w:pPr>
              <w:pStyle w:val="normalleft"/>
              <w:rPr>
                <w:rFonts w:ascii="Times New Roman" w:hAnsi="Times New Roman"/>
              </w:rPr>
            </w:pPr>
            <w:r w:rsidRPr="00BC4590">
              <w:rPr>
                <w:rFonts w:ascii="Times New Roman" w:hAnsi="Times New Roman"/>
                <w:position w:val="-12"/>
              </w:rPr>
              <w:object w:dxaOrig="680" w:dyaOrig="360" w14:anchorId="51120ACC">
                <v:shape id="_x0000_i1074" type="#_x0000_t75" style="width:33.75pt;height:18pt" o:ole="">
                  <v:imagedata r:id="rId92" o:title=""/>
                </v:shape>
                <o:OLEObject Type="Embed" ProgID="Equation.DSMT4" ShapeID="_x0000_i1074" DrawAspect="Content" ObjectID="_1731239610" r:id="rId93"/>
              </w:object>
            </w:r>
            <w:r w:rsidRPr="00BC4590">
              <w:rPr>
                <w:rFonts w:ascii="Times New Roman" w:hAnsi="Times New Roman"/>
              </w:rPr>
              <w:t xml:space="preserve"> không được lấy lớn hơn</w:t>
            </w:r>
            <m:oMath>
              <m:sSub>
                <m:sSubPr>
                  <m:ctrlPr>
                    <w:rPr>
                      <w:rFonts w:ascii="Cambria Math" w:hAnsi="Cambria Math"/>
                      <w:i/>
                    </w:rPr>
                  </m:ctrlPr>
                </m:sSubPr>
                <m:e>
                  <m:r>
                    <w:rPr>
                      <w:rFonts w:ascii="Cambria Math" w:hAnsi="Cambria Math"/>
                    </w:rPr>
                    <m:t>TGZ</m:t>
                  </m:r>
                </m:e>
                <m:sub>
                  <m:r>
                    <w:rPr>
                      <w:rFonts w:ascii="Cambria Math" w:hAnsi="Cambria Math"/>
                    </w:rPr>
                    <m:t>max</m:t>
                  </m:r>
                </m:sub>
              </m:sSub>
            </m:oMath>
            <w:r w:rsidRPr="00BC4590">
              <w:rPr>
                <w:rFonts w:ascii="Times New Roman" w:hAnsi="Times New Roman"/>
              </w:rPr>
              <w:t>;</w:t>
            </w:r>
          </w:p>
          <w:p w14:paraId="5D4642E0" w14:textId="77777777" w:rsidR="00AA229E" w:rsidRPr="00BC4590" w:rsidRDefault="00AA229E" w:rsidP="00AA229E">
            <w:pPr>
              <w:pStyle w:val="normalleft"/>
              <w:rPr>
                <w:rFonts w:ascii="Times New Roman" w:hAnsi="Times New Roman"/>
              </w:rPr>
            </w:pPr>
            <w:r w:rsidRPr="00BC4590">
              <w:rPr>
                <w:rFonts w:ascii="Times New Roman" w:hAnsi="Times New Roman"/>
                <w:position w:val="-10"/>
              </w:rPr>
              <w:object w:dxaOrig="780" w:dyaOrig="320" w14:anchorId="3C351C09">
                <v:shape id="_x0000_i1075" type="#_x0000_t75" style="width:39.75pt;height:16.5pt" o:ole="">
                  <v:imagedata r:id="rId94" o:title=""/>
                </v:shape>
                <o:OLEObject Type="Embed" ProgID="Equation.DSMT4" ShapeID="_x0000_i1075" DrawAspect="Content" ObjectID="_1731239611" r:id="rId95"/>
              </w:object>
            </w:r>
            <w:r w:rsidRPr="00BC4590">
              <w:rPr>
                <w:rFonts w:ascii="Times New Roman" w:hAnsi="Times New Roman"/>
              </w:rPr>
              <w:t>: không được lấy lớn hơn</w:t>
            </w:r>
            <m:oMath>
              <m:r>
                <w:rPr>
                  <w:rFonts w:ascii="Cambria Math" w:hAnsi="Cambria Math"/>
                </w:rPr>
                <m:t>TRange</m:t>
              </m:r>
            </m:oMath>
            <w:r w:rsidRPr="00BC4590">
              <w:rPr>
                <w:rFonts w:ascii="Times New Roman" w:hAnsi="Times New Roman"/>
              </w:rPr>
              <w:t>;</w:t>
            </w:r>
            <m:oMath>
              <m:sSub>
                <m:sSubPr>
                  <m:ctrlPr>
                    <w:rPr>
                      <w:rFonts w:ascii="Cambria Math" w:hAnsi="Cambria Math"/>
                      <w:i/>
                    </w:rPr>
                  </m:ctrlPr>
                </m:sSubPr>
                <m:e>
                  <m:r>
                    <w:rPr>
                      <w:rFonts w:ascii="Cambria Math" w:hAnsi="Cambria Math"/>
                    </w:rPr>
                    <m:t>TGZ</m:t>
                  </m:r>
                </m:e>
                <m:sub>
                  <m:r>
                    <w:rPr>
                      <w:rFonts w:ascii="Cambria Math" w:hAnsi="Cambria Math"/>
                    </w:rPr>
                    <m:t>max</m:t>
                  </m:r>
                </m:sub>
              </m:sSub>
              <m:r>
                <w:rPr>
                  <w:rFonts w:ascii="Cambria Math" w:hAnsi="Cambria Math"/>
                </w:rPr>
                <m:t>=0,02 m</m:t>
              </m:r>
            </m:oMath>
            <w:r w:rsidRPr="00BC4590">
              <w:rPr>
                <w:rFonts w:ascii="Times New Roman" w:hAnsi="Times New Roman"/>
              </w:rPr>
              <w:t xml:space="preserve"> , đối với tàu khách ro-ro mỗi trường hợp tai nạn liên quan đến không gian ro-ro;</w:t>
            </w:r>
          </w:p>
          <w:p w14:paraId="6B807519" w14:textId="77777777" w:rsidR="00AA229E" w:rsidRPr="00BC4590" w:rsidRDefault="001E1944" w:rsidP="00AA229E">
            <w:pPr>
              <w:pStyle w:val="normalleft"/>
              <w:rPr>
                <w:rFonts w:ascii="Times New Roman" w:hAnsi="Times New Roman"/>
              </w:rPr>
            </w:pPr>
            <m:oMath>
              <m:sSub>
                <m:sSubPr>
                  <m:ctrlPr>
                    <w:rPr>
                      <w:rFonts w:ascii="Cambria Math" w:hAnsi="Cambria Math"/>
                      <w:i/>
                    </w:rPr>
                  </m:ctrlPr>
                </m:sSubPr>
                <m:e>
                  <m:r>
                    <w:rPr>
                      <w:rFonts w:ascii="Cambria Math" w:hAnsi="Cambria Math"/>
                    </w:rPr>
                    <m:t>TGZ</m:t>
                  </m:r>
                </m:e>
                <m:sub>
                  <m:r>
                    <w:rPr>
                      <w:rFonts w:ascii="Cambria Math" w:hAnsi="Cambria Math"/>
                    </w:rPr>
                    <m:t xml:space="preserve">max </m:t>
                  </m:r>
                </m:sub>
              </m:sSub>
              <m:r>
                <w:rPr>
                  <w:rFonts w:ascii="Cambria Math" w:hAnsi="Cambria Math"/>
                </w:rPr>
                <m:t>=0,12 m</m:t>
              </m:r>
            </m:oMath>
            <w:r w:rsidR="00AA229E" w:rsidRPr="00BC4590">
              <w:rPr>
                <w:rFonts w:ascii="Times New Roman" w:hAnsi="Times New Roman"/>
              </w:rPr>
              <w:t xml:space="preserve"> , đối với các trường hợp khác</w:t>
            </w:r>
          </w:p>
          <w:p w14:paraId="3A19253C" w14:textId="77777777" w:rsidR="00AA229E" w:rsidRPr="00BC4590" w:rsidRDefault="00AA229E" w:rsidP="00AA229E">
            <w:pPr>
              <w:pStyle w:val="normalleft"/>
              <w:rPr>
                <w:rFonts w:ascii="Times New Roman" w:hAnsi="Times New Roman"/>
              </w:rPr>
            </w:pPr>
            <m:oMath>
              <m:r>
                <w:rPr>
                  <w:rFonts w:ascii="Cambria Math" w:hAnsi="Cambria Math"/>
                </w:rPr>
                <m:t>TRange=</m:t>
              </m:r>
              <m:sSup>
                <m:sSupPr>
                  <m:ctrlPr>
                    <w:rPr>
                      <w:rFonts w:ascii="Cambria Math" w:hAnsi="Cambria Math"/>
                      <w:i/>
                    </w:rPr>
                  </m:ctrlPr>
                </m:sSupPr>
                <m:e>
                  <m:r>
                    <w:rPr>
                      <w:rFonts w:ascii="Cambria Math" w:hAnsi="Cambria Math"/>
                    </w:rPr>
                    <m:t>20</m:t>
                  </m:r>
                </m:e>
                <m:sup>
                  <m:r>
                    <w:rPr>
                      <w:rFonts w:ascii="Cambria Math" w:hAnsi="Cambria Math"/>
                    </w:rPr>
                    <m:t>o</m:t>
                  </m:r>
                </m:sup>
              </m:sSup>
            </m:oMath>
            <w:r w:rsidRPr="00BC4590">
              <w:rPr>
                <w:rFonts w:ascii="Times New Roman" w:hAnsi="Times New Roman"/>
              </w:rPr>
              <w:t>, đối với tàu khách ro-ro mỗi trường hợp tai nạn liên quan đến không gian ro-ro;</w:t>
            </w:r>
          </w:p>
          <w:p w14:paraId="71B65106" w14:textId="77777777" w:rsidR="00AA229E" w:rsidRPr="00BC4590" w:rsidRDefault="00AA229E" w:rsidP="00AA229E">
            <w:pPr>
              <w:pStyle w:val="normalleft"/>
              <w:rPr>
                <w:rFonts w:ascii="Times New Roman" w:hAnsi="Times New Roman"/>
              </w:rPr>
            </w:pPr>
            <m:oMath>
              <m:r>
                <w:rPr>
                  <w:rFonts w:ascii="Cambria Math" w:hAnsi="Cambria Math"/>
                </w:rPr>
                <w:lastRenderedPageBreak/>
                <m:t>TRange=</m:t>
              </m:r>
              <m:sSup>
                <m:sSupPr>
                  <m:ctrlPr>
                    <w:rPr>
                      <w:rFonts w:ascii="Cambria Math" w:hAnsi="Cambria Math"/>
                      <w:i/>
                    </w:rPr>
                  </m:ctrlPr>
                </m:sSupPr>
                <m:e>
                  <m:r>
                    <w:rPr>
                      <w:rFonts w:ascii="Cambria Math" w:hAnsi="Cambria Math"/>
                    </w:rPr>
                    <m:t>16</m:t>
                  </m:r>
                </m:e>
                <m:sup>
                  <m:r>
                    <w:rPr>
                      <w:rFonts w:ascii="Cambria Math" w:hAnsi="Cambria Math"/>
                    </w:rPr>
                    <m:t>o</m:t>
                  </m:r>
                </m:sup>
              </m:sSup>
            </m:oMath>
            <w:r w:rsidRPr="00BC4590">
              <w:rPr>
                <w:rFonts w:ascii="Times New Roman" w:hAnsi="Times New Roman"/>
              </w:rPr>
              <w:t>, đối với các trường hợp khác</w:t>
            </w:r>
          </w:p>
          <w:p w14:paraId="7A4F5866" w14:textId="77777777" w:rsidR="00AA229E" w:rsidRPr="00BC4590" w:rsidRDefault="00AA229E" w:rsidP="00AA229E">
            <w:pPr>
              <w:pStyle w:val="normalleft"/>
              <w:rPr>
                <w:rFonts w:ascii="Times New Roman" w:hAnsi="Times New Roman"/>
              </w:rPr>
            </w:pPr>
            <w:r w:rsidRPr="00BC4590">
              <w:rPr>
                <w:rFonts w:ascii="Times New Roman" w:hAnsi="Times New Roman"/>
                <w:position w:val="-8"/>
              </w:rPr>
              <w:object w:dxaOrig="760" w:dyaOrig="300" w14:anchorId="5C815CA2">
                <v:shape id="_x0000_i1076" type="#_x0000_t75" style="width:38.25pt;height:15pt" o:ole="">
                  <v:imagedata r:id="rId96" o:title=""/>
                </v:shape>
                <o:OLEObject Type="Embed" ProgID="Equation.DSMT4" ShapeID="_x0000_i1076" DrawAspect="Content" ObjectID="_1731239612" r:id="rId97"/>
              </w:object>
            </w:r>
            <w:r w:rsidRPr="00BC4590">
              <w:rPr>
                <w:rFonts w:ascii="Times New Roman" w:hAnsi="Times New Roman"/>
              </w:rPr>
              <w:t xml:space="preserve"> nếu  </w:t>
            </w:r>
            <w:r w:rsidRPr="00BC4590">
              <w:rPr>
                <w:rFonts w:ascii="Times New Roman" w:hAnsi="Times New Roman"/>
                <w:position w:val="-12"/>
              </w:rPr>
              <w:object w:dxaOrig="900" w:dyaOrig="360" w14:anchorId="69CBAB1C">
                <v:shape id="_x0000_i1077" type="#_x0000_t75" style="width:45.75pt;height:18pt" o:ole="">
                  <v:imagedata r:id="rId98" o:title=""/>
                </v:shape>
                <o:OLEObject Type="Embed" ProgID="Equation.DSMT4" ShapeID="_x0000_i1077" DrawAspect="Content" ObjectID="_1731239613" r:id="rId99"/>
              </w:object>
            </w:r>
          </w:p>
          <w:p w14:paraId="50FF3FC2" w14:textId="77777777" w:rsidR="00AA229E" w:rsidRPr="00BC4590" w:rsidRDefault="00AA229E" w:rsidP="00AA229E">
            <w:pPr>
              <w:pStyle w:val="normalleft"/>
              <w:rPr>
                <w:rFonts w:ascii="Times New Roman" w:hAnsi="Times New Roman"/>
              </w:rPr>
            </w:pPr>
            <w:r w:rsidRPr="00BC4590">
              <w:rPr>
                <w:rFonts w:ascii="Times New Roman" w:hAnsi="Times New Roman"/>
                <w:position w:val="-8"/>
              </w:rPr>
              <w:object w:dxaOrig="820" w:dyaOrig="300" w14:anchorId="45703F77">
                <v:shape id="_x0000_i1078" type="#_x0000_t75" style="width:41.25pt;height:15pt" o:ole="">
                  <v:imagedata r:id="rId100" o:title=""/>
                </v:shape>
                <o:OLEObject Type="Embed" ProgID="Equation.DSMT4" ShapeID="_x0000_i1078" DrawAspect="Content" ObjectID="_1731239614" r:id="rId101"/>
              </w:object>
            </w:r>
            <w:r w:rsidRPr="00BC4590">
              <w:rPr>
                <w:rFonts w:ascii="Times New Roman" w:hAnsi="Times New Roman"/>
              </w:rPr>
              <w:t xml:space="preserve"> nếu  </w:t>
            </w:r>
            <w:r w:rsidRPr="00BC4590">
              <w:rPr>
                <w:rFonts w:ascii="Times New Roman" w:hAnsi="Times New Roman"/>
                <w:position w:val="-12"/>
              </w:rPr>
              <w:object w:dxaOrig="960" w:dyaOrig="360" w14:anchorId="7E3FA074">
                <v:shape id="_x0000_i1079" type="#_x0000_t75" style="width:48pt;height:18pt" o:ole="">
                  <v:imagedata r:id="rId102" o:title=""/>
                </v:shape>
                <o:OLEObject Type="Embed" ProgID="Equation.DSMT4" ShapeID="_x0000_i1079" DrawAspect="Content" ObjectID="_1731239615" r:id="rId103"/>
              </w:object>
            </w:r>
          </w:p>
          <w:p w14:paraId="6B3DD54F" w14:textId="77777777" w:rsidR="00AA229E" w:rsidRPr="00BC4590" w:rsidRDefault="00AA229E" w:rsidP="00AA229E">
            <w:pPr>
              <w:pStyle w:val="normalleft"/>
              <w:rPr>
                <w:rFonts w:ascii="Times New Roman" w:hAnsi="Times New Roman"/>
              </w:rPr>
            </w:pPr>
            <w:r w:rsidRPr="00BC4590">
              <w:rPr>
                <w:rFonts w:ascii="Times New Roman" w:hAnsi="Times New Roman"/>
                <w:noProof/>
              </w:rPr>
              <w:drawing>
                <wp:inline distT="0" distB="0" distL="0" distR="0" wp14:anchorId="55E9D890" wp14:editId="0725E6C1">
                  <wp:extent cx="1092200" cy="482600"/>
                  <wp:effectExtent l="0" t="0" r="0" b="0"/>
                  <wp:docPr id="359" name="Picture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embed="rId104" cstate="print"/>
                          <a:srcRect/>
                          <a:stretch>
                            <a:fillRect/>
                          </a:stretch>
                        </pic:blipFill>
                        <pic:spPr bwMode="auto">
                          <a:xfrm>
                            <a:off x="0" y="0"/>
                            <a:ext cx="1092200" cy="482600"/>
                          </a:xfrm>
                          <a:prstGeom prst="rect">
                            <a:avLst/>
                          </a:prstGeom>
                          <a:noFill/>
                          <a:ln w="9525">
                            <a:noFill/>
                            <a:miter lim="800000"/>
                            <a:headEnd/>
                            <a:tailEnd/>
                          </a:ln>
                        </pic:spPr>
                      </pic:pic>
                    </a:graphicData>
                  </a:graphic>
                </wp:inline>
              </w:drawing>
            </w:r>
            <w:r w:rsidRPr="00BC4590">
              <w:rPr>
                <w:rFonts w:ascii="Times New Roman" w:hAnsi="Times New Roman"/>
              </w:rPr>
              <w:t xml:space="preserve"> đối với các trường hợp khác</w:t>
            </w:r>
          </w:p>
          <w:p w14:paraId="3E2D1DC1" w14:textId="77777777" w:rsidR="00AA229E" w:rsidRPr="00BC4590" w:rsidRDefault="00AA229E" w:rsidP="00AA229E">
            <w:pPr>
              <w:pStyle w:val="normalleft"/>
              <w:rPr>
                <w:rFonts w:ascii="Times New Roman" w:hAnsi="Times New Roman"/>
              </w:rPr>
            </w:pPr>
            <w:r w:rsidRPr="00BC4590">
              <w:rPr>
                <w:rFonts w:ascii="Times New Roman" w:hAnsi="Times New Roman"/>
              </w:rPr>
              <w:t xml:space="preserve">Trong đó </w:t>
            </w:r>
            <w:r w:rsidRPr="00BC4590">
              <w:rPr>
                <w:rFonts w:ascii="Times New Roman" w:hAnsi="Times New Roman"/>
                <w:position w:val="-12"/>
              </w:rPr>
              <w:object w:dxaOrig="1060" w:dyaOrig="380" w14:anchorId="2DA10CA0">
                <v:shape id="_x0000_i1080" type="#_x0000_t75" style="width:53.25pt;height:18.75pt" o:ole="">
                  <v:imagedata r:id="rId105" o:title=""/>
                </v:shape>
                <o:OLEObject Type="Embed" ProgID="Equation.DSMT4" ShapeID="_x0000_i1080" DrawAspect="Content" ObjectID="_1731239616" r:id="rId106"/>
              </w:object>
            </w:r>
            <w:r w:rsidRPr="00BC4590">
              <w:rPr>
                <w:rFonts w:ascii="Times New Roman" w:hAnsi="Times New Roman"/>
              </w:rPr>
              <w:t xml:space="preserve"> đối với tàu hàng và </w:t>
            </w:r>
            <w:r w:rsidRPr="00BC4590">
              <w:rPr>
                <w:rFonts w:ascii="Times New Roman" w:hAnsi="Times New Roman"/>
                <w:position w:val="-4"/>
              </w:rPr>
              <w:object w:dxaOrig="279" w:dyaOrig="300" w14:anchorId="166E282D">
                <v:shape id="_x0000_i1081" type="#_x0000_t75" style="width:14.25pt;height:15pt" o:ole="">
                  <v:imagedata r:id="rId107" o:title=""/>
                </v:shape>
                <o:OLEObject Type="Embed" ProgID="Equation.DSMT4" ShapeID="_x0000_i1081" DrawAspect="Content" ObjectID="_1731239617" r:id="rId108"/>
              </w:object>
            </w:r>
            <w:r w:rsidRPr="00BC4590">
              <w:rPr>
                <w:rFonts w:ascii="Times New Roman" w:hAnsi="Times New Roman"/>
              </w:rPr>
              <w:t xml:space="preserve"> đối với tàu khách</w:t>
            </w:r>
          </w:p>
          <w:p w14:paraId="63DB37DF" w14:textId="77777777" w:rsidR="00AA229E" w:rsidRPr="00BC4590" w:rsidRDefault="00AA229E" w:rsidP="00AA229E">
            <w:pPr>
              <w:pStyle w:val="normalleft"/>
              <w:rPr>
                <w:rFonts w:ascii="Times New Roman" w:hAnsi="Times New Roman"/>
              </w:rPr>
            </w:pPr>
            <w:r w:rsidRPr="00BC4590">
              <w:rPr>
                <w:rFonts w:ascii="Times New Roman" w:hAnsi="Times New Roman"/>
              </w:rPr>
              <w:t xml:space="preserve"> và </w:t>
            </w:r>
            <w:r w:rsidRPr="00BC4590">
              <w:rPr>
                <w:rFonts w:ascii="Times New Roman" w:hAnsi="Times New Roman"/>
                <w:position w:val="-12"/>
              </w:rPr>
              <w:object w:dxaOrig="1100" w:dyaOrig="380" w14:anchorId="1B07F5DB">
                <v:shape id="_x0000_i1082" type="#_x0000_t75" style="width:54.75pt;height:18.75pt" o:ole="">
                  <v:imagedata r:id="rId109" o:title=""/>
                </v:shape>
                <o:OLEObject Type="Embed" ProgID="Equation.DSMT4" ShapeID="_x0000_i1082" DrawAspect="Content" ObjectID="_1731239618" r:id="rId110"/>
              </w:object>
            </w:r>
            <w:r w:rsidRPr="00BC4590">
              <w:rPr>
                <w:rFonts w:ascii="Times New Roman" w:hAnsi="Times New Roman"/>
              </w:rPr>
              <w:t xml:space="preserve"> đối với tàu hàng và </w:t>
            </w:r>
            <w:r w:rsidRPr="00BC4590">
              <w:rPr>
                <w:rFonts w:ascii="Times New Roman" w:hAnsi="Times New Roman"/>
                <w:position w:val="-6"/>
              </w:rPr>
              <w:object w:dxaOrig="400" w:dyaOrig="320" w14:anchorId="1B6F8C2E">
                <v:shape id="_x0000_i1083" type="#_x0000_t75" style="width:19.5pt;height:16.5pt" o:ole="">
                  <v:imagedata r:id="rId111" o:title=""/>
                </v:shape>
                <o:OLEObject Type="Embed" ProgID="Equation.DSMT4" ShapeID="_x0000_i1083" DrawAspect="Content" ObjectID="_1731239619" r:id="rId112"/>
              </w:object>
            </w:r>
            <w:r w:rsidRPr="00BC4590">
              <w:rPr>
                <w:rFonts w:ascii="Times New Roman" w:hAnsi="Times New Roman"/>
              </w:rPr>
              <w:t xml:space="preserve"> đối với tàu khách</w:t>
            </w:r>
          </w:p>
          <w:p w14:paraId="6BFB6024" w14:textId="77777777" w:rsidR="00A22DA0" w:rsidRPr="00BC4590" w:rsidRDefault="00A22DA0" w:rsidP="0006662D">
            <w:pPr>
              <w:rPr>
                <w:rFonts w:cs="Times New Roman"/>
                <w:lang w:eastAsia="vi-VN"/>
              </w:rPr>
            </w:pPr>
          </w:p>
        </w:tc>
        <w:tc>
          <w:tcPr>
            <w:tcW w:w="2775" w:type="dxa"/>
            <w:tcBorders>
              <w:top w:val="nil"/>
              <w:left w:val="nil"/>
              <w:bottom w:val="single" w:sz="4" w:space="0" w:color="auto"/>
              <w:right w:val="single" w:sz="4" w:space="0" w:color="auto"/>
            </w:tcBorders>
            <w:shd w:val="clear" w:color="auto" w:fill="auto"/>
            <w:vAlign w:val="center"/>
            <w:hideMark/>
          </w:tcPr>
          <w:p w14:paraId="25A44821" w14:textId="77777777" w:rsidR="00A22DA0" w:rsidRPr="00BC4590" w:rsidRDefault="00AA229E" w:rsidP="0006662D">
            <w:pPr>
              <w:rPr>
                <w:rFonts w:cs="Times New Roman"/>
                <w:lang w:eastAsia="vi-VN"/>
              </w:rPr>
            </w:pPr>
            <w:r w:rsidRPr="00BC4590">
              <w:rPr>
                <w:rFonts w:cs="Times New Roman"/>
                <w:lang w:eastAsia="vi-VN"/>
              </w:rPr>
              <w:lastRenderedPageBreak/>
              <w:t>Theo sửa đổi SOLAS</w:t>
            </w:r>
          </w:p>
        </w:tc>
      </w:tr>
    </w:tbl>
    <w:p w14:paraId="2223B220" w14:textId="77777777" w:rsidR="00AA229E" w:rsidRPr="00BC4590" w:rsidRDefault="00AA229E">
      <w:pPr>
        <w:rPr>
          <w:rFonts w:cs="Times New Roman"/>
          <w:lang w:val="vi-VN"/>
        </w:rPr>
      </w:pPr>
    </w:p>
    <w:p w14:paraId="4E75279A" w14:textId="77777777" w:rsidR="00AA229E" w:rsidRPr="00BC4590" w:rsidRDefault="00AA229E">
      <w:pPr>
        <w:rPr>
          <w:rFonts w:cs="Times New Roman"/>
          <w:lang w:val="vi-VN"/>
        </w:rPr>
      </w:pPr>
      <w:r w:rsidRPr="00BC4590">
        <w:rPr>
          <w:rFonts w:cs="Times New Roman"/>
          <w:lang w:val="vi-VN"/>
        </w:rPr>
        <w:br w:type="page"/>
      </w:r>
    </w:p>
    <w:p w14:paraId="7F7D1EB3" w14:textId="77777777" w:rsidR="00A22DA0" w:rsidRPr="00BC4590" w:rsidRDefault="00AA229E">
      <w:pPr>
        <w:rPr>
          <w:rFonts w:cs="Times New Roman"/>
        </w:rPr>
      </w:pPr>
      <w:r w:rsidRPr="00BC4590">
        <w:rPr>
          <w:rFonts w:cs="Times New Roman"/>
        </w:rPr>
        <w:lastRenderedPageBreak/>
        <w:t>PHẦN 10</w:t>
      </w:r>
    </w:p>
    <w:tbl>
      <w:tblPr>
        <w:tblW w:w="13867" w:type="dxa"/>
        <w:tblInd w:w="99" w:type="dxa"/>
        <w:tblLayout w:type="fixed"/>
        <w:tblLook w:val="04A0" w:firstRow="1" w:lastRow="0" w:firstColumn="1" w:lastColumn="0" w:noHBand="0" w:noVBand="1"/>
      </w:tblPr>
      <w:tblGrid>
        <w:gridCol w:w="1040"/>
        <w:gridCol w:w="1125"/>
        <w:gridCol w:w="4619"/>
        <w:gridCol w:w="4326"/>
        <w:gridCol w:w="2757"/>
      </w:tblGrid>
      <w:tr w:rsidR="00F35B61" w:rsidRPr="00BC4590" w14:paraId="54EF37A6" w14:textId="77777777" w:rsidTr="00233690">
        <w:trPr>
          <w:trHeight w:val="360"/>
          <w:tblHeader/>
        </w:trPr>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0FBE79" w14:textId="77777777" w:rsidR="00F35B61" w:rsidRPr="00BC4590" w:rsidRDefault="00F35B61" w:rsidP="008C15BD">
            <w:pPr>
              <w:rPr>
                <w:rFonts w:cs="Times New Roman"/>
                <w:b/>
                <w:lang w:val="vi-VN" w:eastAsia="vi-VN"/>
              </w:rPr>
            </w:pPr>
            <w:r w:rsidRPr="00BC4590">
              <w:rPr>
                <w:rFonts w:cs="Times New Roman"/>
                <w:b/>
                <w:lang w:val="vi-VN" w:eastAsia="vi-VN"/>
              </w:rPr>
              <w:t>STT</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3D0B1521" w14:textId="77777777" w:rsidR="00F35B61" w:rsidRPr="00BC4590" w:rsidRDefault="00F35B61" w:rsidP="008C15BD">
            <w:pPr>
              <w:rPr>
                <w:rFonts w:cs="Times New Roman"/>
                <w:b/>
                <w:lang w:val="vi-VN" w:eastAsia="vi-VN"/>
              </w:rPr>
            </w:pPr>
            <w:r w:rsidRPr="00BC4590">
              <w:rPr>
                <w:rFonts w:cs="Times New Roman"/>
                <w:b/>
                <w:lang w:val="vi-VN" w:eastAsia="vi-VN"/>
              </w:rPr>
              <w:t>Điều khoản</w:t>
            </w:r>
          </w:p>
        </w:tc>
        <w:tc>
          <w:tcPr>
            <w:tcW w:w="4619" w:type="dxa"/>
            <w:tcBorders>
              <w:top w:val="single" w:sz="4" w:space="0" w:color="auto"/>
              <w:left w:val="nil"/>
              <w:bottom w:val="single" w:sz="4" w:space="0" w:color="auto"/>
              <w:right w:val="single" w:sz="4" w:space="0" w:color="auto"/>
            </w:tcBorders>
            <w:shd w:val="clear" w:color="auto" w:fill="auto"/>
            <w:noWrap/>
            <w:vAlign w:val="center"/>
            <w:hideMark/>
          </w:tcPr>
          <w:p w14:paraId="6D365F7D" w14:textId="77777777" w:rsidR="00F35B61" w:rsidRPr="00BC4590" w:rsidRDefault="00F35B61" w:rsidP="008C15BD">
            <w:pPr>
              <w:rPr>
                <w:rFonts w:cs="Times New Roman"/>
                <w:b/>
                <w:lang w:val="vi-VN" w:eastAsia="vi-VN"/>
              </w:rPr>
            </w:pPr>
            <w:r w:rsidRPr="00BC4590">
              <w:rPr>
                <w:rFonts w:cs="Times New Roman"/>
                <w:b/>
                <w:lang w:val="vi-VN" w:eastAsia="vi-VN"/>
              </w:rPr>
              <w:t>Nội dung cũ</w:t>
            </w:r>
          </w:p>
        </w:tc>
        <w:tc>
          <w:tcPr>
            <w:tcW w:w="4326" w:type="dxa"/>
            <w:tcBorders>
              <w:top w:val="single" w:sz="4" w:space="0" w:color="auto"/>
              <w:left w:val="nil"/>
              <w:bottom w:val="single" w:sz="4" w:space="0" w:color="auto"/>
              <w:right w:val="single" w:sz="4" w:space="0" w:color="auto"/>
            </w:tcBorders>
            <w:shd w:val="clear" w:color="auto" w:fill="auto"/>
            <w:noWrap/>
            <w:vAlign w:val="center"/>
            <w:hideMark/>
          </w:tcPr>
          <w:p w14:paraId="59FA29B5" w14:textId="77777777" w:rsidR="00F35B61" w:rsidRPr="00BC4590" w:rsidRDefault="00F35B61" w:rsidP="008C15BD">
            <w:pPr>
              <w:rPr>
                <w:rFonts w:cs="Times New Roman"/>
                <w:b/>
                <w:lang w:val="vi-VN" w:eastAsia="vi-VN"/>
              </w:rPr>
            </w:pPr>
            <w:r w:rsidRPr="00BC4590">
              <w:rPr>
                <w:rFonts w:cs="Times New Roman"/>
                <w:b/>
                <w:lang w:val="vi-VN" w:eastAsia="vi-VN"/>
              </w:rPr>
              <w:t>Nội dung mới</w:t>
            </w:r>
          </w:p>
        </w:tc>
        <w:tc>
          <w:tcPr>
            <w:tcW w:w="2757" w:type="dxa"/>
            <w:tcBorders>
              <w:top w:val="single" w:sz="4" w:space="0" w:color="auto"/>
              <w:left w:val="nil"/>
              <w:bottom w:val="single" w:sz="4" w:space="0" w:color="auto"/>
              <w:right w:val="single" w:sz="4" w:space="0" w:color="auto"/>
            </w:tcBorders>
            <w:shd w:val="clear" w:color="auto" w:fill="auto"/>
            <w:noWrap/>
            <w:vAlign w:val="center"/>
            <w:hideMark/>
          </w:tcPr>
          <w:p w14:paraId="6D1EE2C9" w14:textId="77777777" w:rsidR="00F35B61" w:rsidRPr="00BC4590" w:rsidRDefault="00F35B61" w:rsidP="008C15BD">
            <w:pPr>
              <w:rPr>
                <w:rFonts w:cs="Times New Roman"/>
                <w:b/>
                <w:lang w:val="vi-VN" w:eastAsia="vi-VN"/>
              </w:rPr>
            </w:pPr>
            <w:r w:rsidRPr="00BC4590">
              <w:rPr>
                <w:rFonts w:cs="Times New Roman"/>
                <w:b/>
                <w:lang w:val="vi-VN" w:eastAsia="vi-VN"/>
              </w:rPr>
              <w:t>Lý do</w:t>
            </w:r>
          </w:p>
        </w:tc>
      </w:tr>
      <w:tr w:rsidR="00F35B61" w:rsidRPr="00BC4590" w14:paraId="7AFC51C9" w14:textId="77777777" w:rsidTr="00233690">
        <w:trPr>
          <w:trHeight w:val="72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7836B43E" w14:textId="77777777" w:rsidR="00F35B61" w:rsidRPr="00BC4590" w:rsidRDefault="00F35B61" w:rsidP="008C15BD">
            <w:pPr>
              <w:rPr>
                <w:rFonts w:cs="Times New Roman"/>
                <w:lang w:val="vi-VN" w:eastAsia="vi-VN"/>
              </w:rPr>
            </w:pPr>
            <w:r w:rsidRPr="00BC4590">
              <w:rPr>
                <w:rFonts w:cs="Times New Roman"/>
                <w:lang w:val="vi-VN" w:eastAsia="vi-VN"/>
              </w:rPr>
              <w:t>1</w:t>
            </w:r>
          </w:p>
        </w:tc>
        <w:tc>
          <w:tcPr>
            <w:tcW w:w="1125" w:type="dxa"/>
            <w:tcBorders>
              <w:top w:val="nil"/>
              <w:left w:val="nil"/>
              <w:bottom w:val="single" w:sz="4" w:space="0" w:color="auto"/>
              <w:right w:val="single" w:sz="4" w:space="0" w:color="auto"/>
            </w:tcBorders>
            <w:shd w:val="clear" w:color="auto" w:fill="auto"/>
            <w:noWrap/>
            <w:vAlign w:val="center"/>
            <w:hideMark/>
          </w:tcPr>
          <w:p w14:paraId="65AD9FAA" w14:textId="77777777" w:rsidR="00F35B61" w:rsidRPr="00BC4590" w:rsidRDefault="001B6257" w:rsidP="008C15BD">
            <w:pPr>
              <w:rPr>
                <w:rFonts w:cs="Times New Roman"/>
                <w:lang w:eastAsia="vi-VN"/>
              </w:rPr>
            </w:pPr>
            <w:r w:rsidRPr="00BC4590">
              <w:rPr>
                <w:rFonts w:cs="Times New Roman"/>
                <w:lang w:eastAsia="vi-VN"/>
              </w:rPr>
              <w:t>1.2.1-30</w:t>
            </w:r>
          </w:p>
        </w:tc>
        <w:tc>
          <w:tcPr>
            <w:tcW w:w="4619" w:type="dxa"/>
            <w:tcBorders>
              <w:top w:val="nil"/>
              <w:left w:val="nil"/>
              <w:bottom w:val="single" w:sz="4" w:space="0" w:color="auto"/>
              <w:right w:val="single" w:sz="4" w:space="0" w:color="auto"/>
            </w:tcBorders>
            <w:shd w:val="clear" w:color="auto" w:fill="auto"/>
            <w:noWrap/>
            <w:vAlign w:val="center"/>
            <w:hideMark/>
          </w:tcPr>
          <w:p w14:paraId="50D32163" w14:textId="77777777" w:rsidR="00F35B61" w:rsidRPr="00BC4590" w:rsidRDefault="001B6257" w:rsidP="008C15BD">
            <w:pPr>
              <w:rPr>
                <w:rFonts w:cs="Times New Roman"/>
                <w:lang w:eastAsia="vi-VN"/>
              </w:rPr>
            </w:pPr>
            <w:r w:rsidRPr="00BC4590">
              <w:rPr>
                <w:rFonts w:cs="Times New Roman"/>
                <w:lang w:eastAsia="vi-VN"/>
              </w:rPr>
              <w:t>Chiều cao sóng 3%</w:t>
            </w:r>
          </w:p>
        </w:tc>
        <w:tc>
          <w:tcPr>
            <w:tcW w:w="4326" w:type="dxa"/>
            <w:tcBorders>
              <w:top w:val="nil"/>
              <w:left w:val="nil"/>
              <w:bottom w:val="single" w:sz="4" w:space="0" w:color="auto"/>
              <w:right w:val="single" w:sz="4" w:space="0" w:color="auto"/>
            </w:tcBorders>
            <w:shd w:val="clear" w:color="auto" w:fill="auto"/>
            <w:vAlign w:val="center"/>
            <w:hideMark/>
          </w:tcPr>
          <w:p w14:paraId="4EB4AAA1" w14:textId="77777777" w:rsidR="00F35B61" w:rsidRPr="00BC4590" w:rsidRDefault="001B6257" w:rsidP="008C15BD">
            <w:pPr>
              <w:rPr>
                <w:rFonts w:cs="Times New Roman"/>
                <w:lang w:eastAsia="vi-VN"/>
              </w:rPr>
            </w:pPr>
            <w:r w:rsidRPr="00BC4590">
              <w:rPr>
                <w:rFonts w:cs="Times New Roman"/>
                <w:lang w:eastAsia="vi-VN"/>
              </w:rPr>
              <w:t>Bỏ nội dung này</w:t>
            </w:r>
          </w:p>
        </w:tc>
        <w:tc>
          <w:tcPr>
            <w:tcW w:w="2757" w:type="dxa"/>
            <w:tcBorders>
              <w:top w:val="nil"/>
              <w:left w:val="nil"/>
              <w:bottom w:val="single" w:sz="4" w:space="0" w:color="auto"/>
              <w:right w:val="single" w:sz="4" w:space="0" w:color="auto"/>
            </w:tcBorders>
            <w:shd w:val="clear" w:color="auto" w:fill="auto"/>
            <w:vAlign w:val="center"/>
            <w:hideMark/>
          </w:tcPr>
          <w:p w14:paraId="0402D043" w14:textId="77777777" w:rsidR="00F35B61" w:rsidRPr="00BC4590" w:rsidRDefault="001B6257" w:rsidP="008C15BD">
            <w:pPr>
              <w:rPr>
                <w:rFonts w:cs="Times New Roman"/>
                <w:lang w:eastAsia="vi-VN"/>
              </w:rPr>
            </w:pPr>
            <w:r w:rsidRPr="00BC4590">
              <w:rPr>
                <w:rFonts w:cs="Times New Roman"/>
                <w:lang w:eastAsia="vi-VN"/>
              </w:rPr>
              <w:t>Không còn sử dụng chiều cao sóng này trong quy chuẩn</w:t>
            </w:r>
          </w:p>
        </w:tc>
      </w:tr>
      <w:tr w:rsidR="00F35B61" w:rsidRPr="00BC4590" w14:paraId="1D577381" w14:textId="77777777" w:rsidTr="00233690">
        <w:trPr>
          <w:trHeight w:val="36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3CDA75BE" w14:textId="77777777" w:rsidR="00F35B61" w:rsidRPr="00BC4590" w:rsidRDefault="00F35B61" w:rsidP="008C15BD">
            <w:pPr>
              <w:rPr>
                <w:rFonts w:cs="Times New Roman"/>
                <w:lang w:val="vi-VN" w:eastAsia="vi-VN"/>
              </w:rPr>
            </w:pPr>
            <w:r w:rsidRPr="00BC4590">
              <w:rPr>
                <w:rFonts w:cs="Times New Roman"/>
                <w:lang w:val="vi-VN" w:eastAsia="vi-VN"/>
              </w:rPr>
              <w:t>2</w:t>
            </w:r>
          </w:p>
        </w:tc>
        <w:tc>
          <w:tcPr>
            <w:tcW w:w="1125" w:type="dxa"/>
            <w:tcBorders>
              <w:top w:val="nil"/>
              <w:left w:val="nil"/>
              <w:bottom w:val="single" w:sz="4" w:space="0" w:color="auto"/>
              <w:right w:val="single" w:sz="4" w:space="0" w:color="auto"/>
            </w:tcBorders>
            <w:shd w:val="clear" w:color="auto" w:fill="auto"/>
            <w:noWrap/>
            <w:vAlign w:val="center"/>
            <w:hideMark/>
          </w:tcPr>
          <w:p w14:paraId="23E3DF41" w14:textId="77777777" w:rsidR="00F35B61" w:rsidRPr="00BC4590" w:rsidRDefault="00B71465" w:rsidP="008C15BD">
            <w:pPr>
              <w:rPr>
                <w:rFonts w:cs="Times New Roman"/>
                <w:lang w:eastAsia="vi-VN"/>
              </w:rPr>
            </w:pPr>
            <w:r w:rsidRPr="00BC4590">
              <w:rPr>
                <w:rFonts w:cs="Times New Roman"/>
                <w:lang w:eastAsia="vi-VN"/>
              </w:rPr>
              <w:t>1.5.3</w:t>
            </w:r>
          </w:p>
        </w:tc>
        <w:tc>
          <w:tcPr>
            <w:tcW w:w="4619" w:type="dxa"/>
            <w:tcBorders>
              <w:top w:val="nil"/>
              <w:left w:val="nil"/>
              <w:bottom w:val="single" w:sz="4" w:space="0" w:color="auto"/>
              <w:right w:val="single" w:sz="4" w:space="0" w:color="auto"/>
            </w:tcBorders>
            <w:shd w:val="clear" w:color="auto" w:fill="auto"/>
            <w:noWrap/>
            <w:vAlign w:val="center"/>
            <w:hideMark/>
          </w:tcPr>
          <w:p w14:paraId="77F8834C" w14:textId="77777777" w:rsidR="00233690" w:rsidRPr="00BC4590" w:rsidRDefault="00233690" w:rsidP="00233690">
            <w:pPr>
              <w:pStyle w:val="NORMAL111"/>
              <w:rPr>
                <w:rFonts w:ascii="Times New Roman" w:hAnsi="Times New Roman" w:cs="Times New Roman"/>
              </w:rPr>
            </w:pPr>
            <w:r w:rsidRPr="00BC4590">
              <w:rPr>
                <w:rFonts w:ascii="Times New Roman" w:hAnsi="Times New Roman" w:cs="Times New Roman"/>
                <w:b/>
              </w:rPr>
              <w:t>1.5.3</w:t>
            </w:r>
            <w:r w:rsidRPr="00BC4590">
              <w:rPr>
                <w:rFonts w:ascii="Times New Roman" w:hAnsi="Times New Roman" w:cs="Times New Roman"/>
              </w:rPr>
              <w:t xml:space="preserve"> </w:t>
            </w:r>
            <w:r w:rsidRPr="00BC4590">
              <w:rPr>
                <w:rFonts w:ascii="Times New Roman" w:hAnsi="Times New Roman" w:cs="Times New Roman"/>
              </w:rPr>
              <w:tab/>
              <w:t>Sau khi sửa chữa lớn, thay đổi hoặc hoán cải cần phải thử nghiêng những tàu mà sự thay đổi kết cấu thông qua tính toán có thể gây ra một trong số các sai khác sau đây:</w:t>
            </w:r>
          </w:p>
          <w:p w14:paraId="13D1EDC7" w14:textId="77777777" w:rsidR="00233690" w:rsidRPr="00BC4590" w:rsidRDefault="00233690" w:rsidP="00233690">
            <w:pPr>
              <w:pStyle w:val="NORMAL10"/>
              <w:rPr>
                <w:rFonts w:ascii="Times New Roman" w:hAnsi="Times New Roman"/>
              </w:rPr>
            </w:pPr>
            <w:r w:rsidRPr="00BC4590">
              <w:rPr>
                <w:rFonts w:ascii="Times New Roman" w:hAnsi="Times New Roman"/>
                <w:b/>
              </w:rPr>
              <w:t>1</w:t>
            </w:r>
            <w:r w:rsidRPr="00BC4590">
              <w:rPr>
                <w:rFonts w:ascii="Times New Roman" w:hAnsi="Times New Roman"/>
              </w:rPr>
              <w:t xml:space="preserve"> </w:t>
            </w:r>
            <w:r w:rsidRPr="00BC4590">
              <w:rPr>
                <w:rFonts w:ascii="Times New Roman" w:hAnsi="Times New Roman"/>
              </w:rPr>
              <w:tab/>
              <w:t>Thay đổi tải trọng (khối lượng tổng cộng của những tải trọng lấy ra và thêm vào) lớn hơn 6% lượng chiếm nước của tàu không; hoặc</w:t>
            </w:r>
          </w:p>
          <w:p w14:paraId="779BA5CF" w14:textId="77777777" w:rsidR="00233690" w:rsidRPr="00BC4590" w:rsidRDefault="00233690" w:rsidP="00233690">
            <w:pPr>
              <w:pStyle w:val="NORMAL10"/>
              <w:rPr>
                <w:rFonts w:ascii="Times New Roman" w:hAnsi="Times New Roman"/>
              </w:rPr>
            </w:pPr>
            <w:r w:rsidRPr="00BC4590">
              <w:rPr>
                <w:rFonts w:ascii="Times New Roman" w:hAnsi="Times New Roman"/>
                <w:b/>
              </w:rPr>
              <w:t>2</w:t>
            </w:r>
            <w:r w:rsidRPr="00BC4590">
              <w:rPr>
                <w:rFonts w:ascii="Times New Roman" w:hAnsi="Times New Roman"/>
              </w:rPr>
              <w:tab/>
              <w:t>Lượng chiếm nước của tàu không vượt quá 2% hoặc 2 tấn, lấy giá trị lớn hơn; hoặc</w:t>
            </w:r>
          </w:p>
          <w:p w14:paraId="2934F115" w14:textId="77777777" w:rsidR="00233690" w:rsidRPr="00BC4590" w:rsidRDefault="00233690" w:rsidP="00233690">
            <w:pPr>
              <w:pStyle w:val="NORMAL10"/>
              <w:rPr>
                <w:rFonts w:ascii="Times New Roman" w:hAnsi="Times New Roman"/>
              </w:rPr>
            </w:pPr>
            <w:r w:rsidRPr="00BC4590">
              <w:rPr>
                <w:rFonts w:ascii="Times New Roman" w:hAnsi="Times New Roman"/>
                <w:b/>
              </w:rPr>
              <w:t>3</w:t>
            </w:r>
            <w:r w:rsidRPr="00BC4590">
              <w:rPr>
                <w:rFonts w:ascii="Times New Roman" w:hAnsi="Times New Roman"/>
              </w:rPr>
              <w:tab/>
              <w:t>Thay đổi hoành độ trọng tâm vượt quá 1% chiều dài tàu; hoặc</w:t>
            </w:r>
          </w:p>
          <w:p w14:paraId="6F118845" w14:textId="77777777" w:rsidR="00233690" w:rsidRPr="00BC4590" w:rsidRDefault="00233690" w:rsidP="00233690">
            <w:pPr>
              <w:pStyle w:val="NORMAL10"/>
              <w:rPr>
                <w:rFonts w:ascii="Times New Roman" w:hAnsi="Times New Roman"/>
              </w:rPr>
            </w:pPr>
            <w:r w:rsidRPr="00BC4590">
              <w:rPr>
                <w:rFonts w:ascii="Times New Roman" w:hAnsi="Times New Roman"/>
                <w:b/>
              </w:rPr>
              <w:t>4</w:t>
            </w:r>
            <w:r w:rsidRPr="00BC4590">
              <w:rPr>
                <w:rFonts w:ascii="Times New Roman" w:hAnsi="Times New Roman"/>
              </w:rPr>
              <w:t xml:space="preserve"> </w:t>
            </w:r>
            <w:r w:rsidRPr="00BC4590">
              <w:rPr>
                <w:rFonts w:ascii="Times New Roman" w:hAnsi="Times New Roman"/>
              </w:rPr>
              <w:tab/>
              <w:t>Cao độ trọng tâm của tàu không tăng quá giá trị tính theo 1.5.2-2(3).</w:t>
            </w:r>
          </w:p>
          <w:p w14:paraId="0EA5B083" w14:textId="77777777" w:rsidR="00233690" w:rsidRPr="00BC4590" w:rsidRDefault="00233690" w:rsidP="00233690">
            <w:pPr>
              <w:pStyle w:val="NORMAL10"/>
              <w:rPr>
                <w:rFonts w:ascii="Times New Roman" w:hAnsi="Times New Roman"/>
              </w:rPr>
            </w:pPr>
            <w:r w:rsidRPr="00BC4590">
              <w:rPr>
                <w:rFonts w:ascii="Times New Roman" w:hAnsi="Times New Roman"/>
                <w:b/>
              </w:rPr>
              <w:t xml:space="preserve">5 </w:t>
            </w:r>
            <w:r w:rsidRPr="00BC4590">
              <w:rPr>
                <w:rFonts w:ascii="Times New Roman" w:hAnsi="Times New Roman"/>
              </w:rPr>
              <w:tab/>
              <w:t>Vi phạm các yêu cầu của Phần này đối với những trạng thái tải trọng thiết kế theo điều kiện nói ở 1.5.2-2(4).</w:t>
            </w:r>
          </w:p>
          <w:p w14:paraId="0571455F" w14:textId="77777777" w:rsidR="00233690" w:rsidRPr="00BC4590" w:rsidRDefault="00233690" w:rsidP="00233690">
            <w:pPr>
              <w:pStyle w:val="normal1indent0"/>
              <w:rPr>
                <w:rFonts w:ascii="Times New Roman" w:hAnsi="Times New Roman"/>
              </w:rPr>
            </w:pPr>
            <w:r w:rsidRPr="00BC4590">
              <w:rPr>
                <w:rFonts w:ascii="Times New Roman" w:hAnsi="Times New Roman"/>
              </w:rPr>
              <w:lastRenderedPageBreak/>
              <w:t xml:space="preserve">Nếu không phải thử nghiêng, phụ thuộc vào hạng mục sửa chữa lớn, thay đổi hoặc hoán cải, Đăng kiểm có thể yêu cầu tàu phải được tiến hành đo khối lượng tàu không theo 1.5.14. </w:t>
            </w:r>
          </w:p>
          <w:p w14:paraId="657EEE54" w14:textId="77777777" w:rsidR="00233690" w:rsidRPr="00BC4590" w:rsidRDefault="00233690" w:rsidP="00233690">
            <w:pPr>
              <w:pStyle w:val="normal1indent0"/>
              <w:rPr>
                <w:rFonts w:ascii="Times New Roman" w:hAnsi="Times New Roman"/>
              </w:rPr>
            </w:pPr>
            <w:r w:rsidRPr="00BC4590">
              <w:rPr>
                <w:rFonts w:ascii="Times New Roman" w:hAnsi="Times New Roman"/>
              </w:rPr>
              <w:t>Không phụ thuộc vào kết quả tính toán đã trình, Đăng kiểm có thể yêu cầu tiến hành thử nghiêng theo 1.5.1-5 khi căn cứ vào tình trạng kỹ thuật của tàu.</w:t>
            </w:r>
          </w:p>
          <w:p w14:paraId="5189FBC9" w14:textId="77777777" w:rsidR="00F35B61" w:rsidRPr="00BC4590" w:rsidRDefault="00F35B61" w:rsidP="008C15BD">
            <w:pPr>
              <w:rPr>
                <w:rFonts w:cs="Times New Roman"/>
                <w:lang w:val="vi-VN" w:eastAsia="vi-VN"/>
              </w:rPr>
            </w:pPr>
          </w:p>
        </w:tc>
        <w:tc>
          <w:tcPr>
            <w:tcW w:w="4326" w:type="dxa"/>
            <w:tcBorders>
              <w:top w:val="nil"/>
              <w:left w:val="nil"/>
              <w:bottom w:val="single" w:sz="4" w:space="0" w:color="auto"/>
              <w:right w:val="single" w:sz="4" w:space="0" w:color="auto"/>
            </w:tcBorders>
            <w:shd w:val="clear" w:color="auto" w:fill="auto"/>
            <w:vAlign w:val="center"/>
            <w:hideMark/>
          </w:tcPr>
          <w:p w14:paraId="358D1DBF" w14:textId="77777777" w:rsidR="00B71465" w:rsidRPr="00BC4590" w:rsidRDefault="00B71465" w:rsidP="00B71465">
            <w:pPr>
              <w:pStyle w:val="NORMAL111"/>
              <w:rPr>
                <w:rFonts w:ascii="Times New Roman" w:hAnsi="Times New Roman" w:cs="Times New Roman"/>
                <w:lang w:val="vi-VN"/>
              </w:rPr>
            </w:pPr>
            <w:r w:rsidRPr="00BC4590">
              <w:rPr>
                <w:rFonts w:ascii="Times New Roman" w:hAnsi="Times New Roman" w:cs="Times New Roman"/>
                <w:b/>
                <w:lang w:val="vi-VN"/>
              </w:rPr>
              <w:lastRenderedPageBreak/>
              <w:t>1.5.3</w:t>
            </w:r>
            <w:r w:rsidRPr="00BC4590">
              <w:rPr>
                <w:rFonts w:ascii="Times New Roman" w:hAnsi="Times New Roman" w:cs="Times New Roman"/>
                <w:lang w:val="vi-VN"/>
              </w:rPr>
              <w:t xml:space="preserve"> </w:t>
            </w:r>
            <w:r w:rsidRPr="00BC4590">
              <w:rPr>
                <w:rFonts w:ascii="Times New Roman" w:hAnsi="Times New Roman" w:cs="Times New Roman"/>
                <w:lang w:val="vi-VN"/>
              </w:rPr>
              <w:tab/>
              <w:t xml:space="preserve">Sau khi sửa chữa lớn, thay đổi hoặc hoán cải </w:t>
            </w:r>
          </w:p>
          <w:p w14:paraId="01BAE60F" w14:textId="77777777" w:rsidR="00B71465" w:rsidRPr="00BC4590" w:rsidRDefault="00B71465" w:rsidP="00B71465">
            <w:pPr>
              <w:pStyle w:val="NORMAL111"/>
              <w:rPr>
                <w:rFonts w:ascii="Times New Roman" w:hAnsi="Times New Roman" w:cs="Times New Roman"/>
                <w:lang w:val="vi-VN"/>
              </w:rPr>
            </w:pPr>
            <w:r w:rsidRPr="00BC4590">
              <w:rPr>
                <w:rFonts w:ascii="Times New Roman" w:hAnsi="Times New Roman" w:cs="Times New Roman"/>
                <w:b/>
                <w:lang w:val="vi-VN"/>
              </w:rPr>
              <w:t>1</w:t>
            </w:r>
            <w:r w:rsidRPr="00BC4590">
              <w:rPr>
                <w:rFonts w:ascii="Times New Roman" w:hAnsi="Times New Roman" w:cs="Times New Roman"/>
                <w:b/>
                <w:lang w:val="vi-VN"/>
              </w:rPr>
              <w:tab/>
              <w:t>C</w:t>
            </w:r>
            <w:r w:rsidRPr="00BC4590">
              <w:rPr>
                <w:rFonts w:ascii="Times New Roman" w:hAnsi="Times New Roman" w:cs="Times New Roman"/>
                <w:lang w:val="vi-VN"/>
              </w:rPr>
              <w:t>ần phải thử nghiêng những tàu mà sự thay đổi thông qua tính toán vượt quá một trong số các giới hạn sau đây. Ngoài ra, Hướng dẫn xếp hàng và thông báo ổn định phải được sửa đổi và được thẩm định lại bởi Đăng kiểm:</w:t>
            </w:r>
          </w:p>
          <w:p w14:paraId="7A186D5E" w14:textId="77777777" w:rsidR="00B71465" w:rsidRPr="00BC4590" w:rsidRDefault="00B71465" w:rsidP="00B71465">
            <w:pPr>
              <w:pStyle w:val="NORMAL10"/>
              <w:rPr>
                <w:rFonts w:ascii="Times New Roman" w:hAnsi="Times New Roman"/>
                <w:lang w:val="vi-VN"/>
              </w:rPr>
            </w:pPr>
            <w:r w:rsidRPr="00BC4590">
              <w:rPr>
                <w:rFonts w:ascii="Times New Roman" w:hAnsi="Times New Roman"/>
                <w:b/>
                <w:lang w:val="vi-VN"/>
              </w:rPr>
              <w:t>(1)</w:t>
            </w:r>
            <w:r w:rsidRPr="00BC4590">
              <w:rPr>
                <w:rFonts w:ascii="Times New Roman" w:hAnsi="Times New Roman"/>
                <w:lang w:val="vi-VN"/>
              </w:rPr>
              <w:tab/>
              <w:t xml:space="preserve">Tàu không 2%; </w:t>
            </w:r>
          </w:p>
          <w:p w14:paraId="16289787" w14:textId="77777777" w:rsidR="00B71465" w:rsidRPr="00BC4590" w:rsidRDefault="00B71465" w:rsidP="00B71465">
            <w:pPr>
              <w:pStyle w:val="NORMAL10"/>
              <w:rPr>
                <w:rFonts w:ascii="Times New Roman" w:hAnsi="Times New Roman"/>
                <w:lang w:val="vi-VN"/>
              </w:rPr>
            </w:pPr>
            <w:r w:rsidRPr="00BC4590">
              <w:rPr>
                <w:rFonts w:ascii="Times New Roman" w:hAnsi="Times New Roman"/>
                <w:b/>
                <w:lang w:val="vi-VN"/>
              </w:rPr>
              <w:t>(2)</w:t>
            </w:r>
            <w:r w:rsidRPr="00BC4590">
              <w:rPr>
                <w:rFonts w:ascii="Times New Roman" w:hAnsi="Times New Roman"/>
                <w:lang w:val="vi-VN"/>
              </w:rPr>
              <w:tab/>
              <w:t xml:space="preserve">Hoành độ trọng tâm tàu không 1% chiều dài tàu; </w:t>
            </w:r>
          </w:p>
          <w:p w14:paraId="2E49E17F" w14:textId="77777777" w:rsidR="00B71465" w:rsidRPr="00BC4590" w:rsidRDefault="00B71465" w:rsidP="00B71465">
            <w:pPr>
              <w:pStyle w:val="NORMAL10"/>
              <w:rPr>
                <w:rFonts w:ascii="Times New Roman" w:hAnsi="Times New Roman"/>
                <w:lang w:val="vi-VN"/>
              </w:rPr>
            </w:pPr>
            <w:r w:rsidRPr="00BC4590">
              <w:rPr>
                <w:rFonts w:ascii="Times New Roman" w:hAnsi="Times New Roman"/>
                <w:lang w:val="vi-VN"/>
              </w:rPr>
              <w:t>(</w:t>
            </w:r>
            <w:r w:rsidRPr="00BC4590">
              <w:rPr>
                <w:rFonts w:ascii="Times New Roman" w:hAnsi="Times New Roman"/>
                <w:b/>
                <w:lang w:val="vi-VN"/>
              </w:rPr>
              <w:t>3)</w:t>
            </w:r>
            <w:r w:rsidRPr="00BC4590">
              <w:rPr>
                <w:rFonts w:ascii="Times New Roman" w:hAnsi="Times New Roman"/>
                <w:lang w:val="vi-VN"/>
              </w:rPr>
              <w:t xml:space="preserve"> </w:t>
            </w:r>
            <w:r w:rsidRPr="00BC4590">
              <w:rPr>
                <w:rFonts w:ascii="Times New Roman" w:hAnsi="Times New Roman"/>
                <w:lang w:val="vi-VN"/>
              </w:rPr>
              <w:tab/>
              <w:t>Cao độ trọng tâm của tàu không  1%.</w:t>
            </w:r>
          </w:p>
          <w:p w14:paraId="635C9B9A" w14:textId="77777777" w:rsidR="00B71465" w:rsidRPr="00BC4590" w:rsidRDefault="00B71465" w:rsidP="00B71465">
            <w:pPr>
              <w:pStyle w:val="NORMAL10"/>
              <w:rPr>
                <w:rFonts w:ascii="Times New Roman" w:hAnsi="Times New Roman"/>
                <w:lang w:val="vi-VN"/>
              </w:rPr>
            </w:pPr>
            <w:r w:rsidRPr="00BC4590">
              <w:rPr>
                <w:rFonts w:ascii="Times New Roman" w:hAnsi="Times New Roman"/>
                <w:b/>
                <w:lang w:val="vi-VN"/>
              </w:rPr>
              <w:t xml:space="preserve">(4) </w:t>
            </w:r>
            <w:r w:rsidRPr="00BC4590">
              <w:rPr>
                <w:rFonts w:ascii="Times New Roman" w:hAnsi="Times New Roman"/>
                <w:lang w:val="vi-VN"/>
              </w:rPr>
              <w:tab/>
              <w:t xml:space="preserve">Nếu không phải thử nghiêng, phụ thuộc vào hạng mục sửa chữa lớn, thay đổi hoặc hoán cải, Đăng kiểm có thể yêu cầu tàu phải được tiến hành đo khối lượng tàu không theo 1.5.14. </w:t>
            </w:r>
          </w:p>
          <w:p w14:paraId="72CA544F" w14:textId="77777777" w:rsidR="00B71465" w:rsidRPr="00BC4590" w:rsidRDefault="00B71465" w:rsidP="00B71465">
            <w:pPr>
              <w:pStyle w:val="normal1indent0"/>
              <w:rPr>
                <w:rFonts w:ascii="Times New Roman" w:hAnsi="Times New Roman"/>
                <w:lang w:val="vi-VN"/>
              </w:rPr>
            </w:pPr>
            <w:r w:rsidRPr="00BC4590">
              <w:rPr>
                <w:rFonts w:ascii="Times New Roman" w:hAnsi="Times New Roman"/>
                <w:lang w:val="vi-VN"/>
              </w:rPr>
              <w:t xml:space="preserve">Không phụ thuộc vào kết quả tính toán đã trình, Đăng kiểm có thể yêu cầu </w:t>
            </w:r>
            <w:r w:rsidRPr="00BC4590">
              <w:rPr>
                <w:rFonts w:ascii="Times New Roman" w:hAnsi="Times New Roman"/>
                <w:lang w:val="vi-VN"/>
              </w:rPr>
              <w:lastRenderedPageBreak/>
              <w:t>tiến hành thử nghiêng khi căn cứ vào tình trạng kỹ thuật của tàu.</w:t>
            </w:r>
          </w:p>
          <w:p w14:paraId="57115415" w14:textId="77777777" w:rsidR="00B71465" w:rsidRPr="00BC4590" w:rsidRDefault="00B71465" w:rsidP="00B71465">
            <w:pPr>
              <w:pStyle w:val="normal1indent0"/>
              <w:rPr>
                <w:rFonts w:ascii="Times New Roman" w:hAnsi="Times New Roman"/>
                <w:lang w:val="vi-VN"/>
              </w:rPr>
            </w:pPr>
            <w:r w:rsidRPr="00BC4590">
              <w:rPr>
                <w:rFonts w:ascii="Times New Roman" w:hAnsi="Times New Roman"/>
                <w:lang w:val="vi-VN"/>
              </w:rPr>
              <w:t>2</w:t>
            </w:r>
            <w:r w:rsidRPr="00BC4590">
              <w:rPr>
                <w:rFonts w:ascii="Times New Roman" w:hAnsi="Times New Roman"/>
                <w:lang w:val="vi-VN"/>
              </w:rPr>
              <w:tab/>
              <w:t>Khi tàu thay đổi không vượt quá giá trị như ở -1 nhưng vượt quá một trong các giá trị sau thì Hướng dẫn xếp hàng và thông báo báo ổn định phải được sửa đổi và thẩm định lại:</w:t>
            </w:r>
          </w:p>
          <w:p w14:paraId="4ED38D5C" w14:textId="77777777" w:rsidR="00B71465" w:rsidRPr="00BC4590" w:rsidRDefault="00B71465" w:rsidP="00B71465">
            <w:pPr>
              <w:pStyle w:val="NORMAL10"/>
              <w:rPr>
                <w:rFonts w:ascii="Times New Roman" w:hAnsi="Times New Roman"/>
                <w:lang w:val="vi-VN"/>
              </w:rPr>
            </w:pPr>
            <w:r w:rsidRPr="00BC4590">
              <w:rPr>
                <w:rFonts w:ascii="Times New Roman" w:hAnsi="Times New Roman"/>
                <w:b/>
                <w:lang w:val="vi-VN"/>
              </w:rPr>
              <w:t>(1)</w:t>
            </w:r>
            <w:r w:rsidRPr="00BC4590">
              <w:rPr>
                <w:rFonts w:ascii="Times New Roman" w:hAnsi="Times New Roman"/>
                <w:lang w:val="vi-VN"/>
              </w:rPr>
              <w:tab/>
              <w:t>Tàu không 1%;</w:t>
            </w:r>
          </w:p>
          <w:p w14:paraId="24E2D332" w14:textId="77777777" w:rsidR="00B71465" w:rsidRPr="00BC4590" w:rsidRDefault="00B71465" w:rsidP="00B71465">
            <w:pPr>
              <w:pStyle w:val="NORMAL10"/>
              <w:rPr>
                <w:rFonts w:ascii="Times New Roman" w:hAnsi="Times New Roman"/>
                <w:lang w:val="vi-VN"/>
              </w:rPr>
            </w:pPr>
            <w:r w:rsidRPr="00BC4590">
              <w:rPr>
                <w:rFonts w:ascii="Times New Roman" w:hAnsi="Times New Roman"/>
                <w:b/>
                <w:lang w:val="vi-VN"/>
              </w:rPr>
              <w:t>(2)</w:t>
            </w:r>
            <w:r w:rsidRPr="00BC4590">
              <w:rPr>
                <w:rFonts w:ascii="Times New Roman" w:hAnsi="Times New Roman"/>
                <w:lang w:val="vi-VN"/>
              </w:rPr>
              <w:tab/>
              <w:t xml:space="preserve">Hoành độ trọng tâm tàu không 0,5% chiều dài tàu; </w:t>
            </w:r>
          </w:p>
          <w:p w14:paraId="2CCCF7A9" w14:textId="77777777" w:rsidR="00B71465" w:rsidRPr="00BC4590" w:rsidRDefault="00B71465" w:rsidP="00B71465">
            <w:pPr>
              <w:pStyle w:val="NORMAL10"/>
              <w:rPr>
                <w:rFonts w:ascii="Times New Roman" w:hAnsi="Times New Roman"/>
                <w:lang w:val="vi-VN"/>
              </w:rPr>
            </w:pPr>
            <w:r w:rsidRPr="00BC4590">
              <w:rPr>
                <w:rFonts w:ascii="Times New Roman" w:hAnsi="Times New Roman"/>
                <w:lang w:val="vi-VN"/>
              </w:rPr>
              <w:t>(</w:t>
            </w:r>
            <w:r w:rsidRPr="00BC4590">
              <w:rPr>
                <w:rFonts w:ascii="Times New Roman" w:hAnsi="Times New Roman"/>
                <w:b/>
                <w:lang w:val="vi-VN"/>
              </w:rPr>
              <w:t>3)</w:t>
            </w:r>
            <w:r w:rsidRPr="00BC4590">
              <w:rPr>
                <w:rFonts w:ascii="Times New Roman" w:hAnsi="Times New Roman"/>
                <w:lang w:val="vi-VN"/>
              </w:rPr>
              <w:t xml:space="preserve"> </w:t>
            </w:r>
            <w:r w:rsidRPr="00BC4590">
              <w:rPr>
                <w:rFonts w:ascii="Times New Roman" w:hAnsi="Times New Roman"/>
                <w:lang w:val="vi-VN"/>
              </w:rPr>
              <w:tab/>
              <w:t>Cao độ trọng tâm của tàu không  0,5%.</w:t>
            </w:r>
          </w:p>
          <w:p w14:paraId="4E45E7B5" w14:textId="77777777" w:rsidR="00B71465" w:rsidRPr="00BC4590" w:rsidRDefault="00B71465" w:rsidP="00B71465">
            <w:pPr>
              <w:pStyle w:val="normal1indent0"/>
              <w:rPr>
                <w:rFonts w:ascii="Times New Roman" w:hAnsi="Times New Roman"/>
                <w:lang w:val="vi-VN"/>
              </w:rPr>
            </w:pPr>
            <w:r w:rsidRPr="00BC4590">
              <w:rPr>
                <w:rFonts w:ascii="Times New Roman" w:hAnsi="Times New Roman"/>
                <w:lang w:val="vi-VN"/>
              </w:rPr>
              <w:t>3</w:t>
            </w:r>
            <w:r w:rsidRPr="00BC4590">
              <w:rPr>
                <w:rFonts w:ascii="Times New Roman" w:hAnsi="Times New Roman"/>
                <w:lang w:val="vi-VN"/>
              </w:rPr>
              <w:tab/>
              <w:t>Khi hoán cải, thay đổi nhiều lần thì mức thay đổi sẽ áp dụng như ở -1 và -2 như ở trên với tổng thay đổi được so với lần thử nghiêng hoặc đo tàu không gần nhất.4</w:t>
            </w:r>
            <w:r w:rsidRPr="00BC4590">
              <w:rPr>
                <w:rFonts w:ascii="Times New Roman" w:hAnsi="Times New Roman"/>
                <w:lang w:val="vi-VN"/>
              </w:rPr>
              <w:tab/>
              <w:t>Khi sự thay đổi giá trị tàu không ban đầu mà làm thay đổi mô men uốn và lực cắt vượt quá 2% thì hướng dẫn xếp hàng và thông báo ổn định phải được sửa đổi và thẩm định lại.</w:t>
            </w:r>
          </w:p>
          <w:p w14:paraId="6AD6F85F" w14:textId="77777777" w:rsidR="00F35B61" w:rsidRPr="00BC4590" w:rsidRDefault="00F35B61" w:rsidP="008C15BD">
            <w:pPr>
              <w:rPr>
                <w:rFonts w:cs="Times New Roman"/>
                <w:lang w:val="vi-VN" w:eastAsia="vi-VN"/>
              </w:rPr>
            </w:pPr>
          </w:p>
        </w:tc>
        <w:tc>
          <w:tcPr>
            <w:tcW w:w="2757" w:type="dxa"/>
            <w:tcBorders>
              <w:top w:val="nil"/>
              <w:left w:val="nil"/>
              <w:bottom w:val="single" w:sz="4" w:space="0" w:color="auto"/>
              <w:right w:val="single" w:sz="4" w:space="0" w:color="auto"/>
            </w:tcBorders>
            <w:shd w:val="clear" w:color="auto" w:fill="auto"/>
            <w:vAlign w:val="center"/>
            <w:hideMark/>
          </w:tcPr>
          <w:p w14:paraId="54034ABF" w14:textId="77777777" w:rsidR="00F35B61" w:rsidRPr="00BC4590" w:rsidRDefault="00B71465" w:rsidP="008C15BD">
            <w:pPr>
              <w:rPr>
                <w:rFonts w:cs="Times New Roman"/>
                <w:lang w:val="vi-VN" w:eastAsia="vi-VN"/>
              </w:rPr>
            </w:pPr>
            <w:r w:rsidRPr="00BC4590">
              <w:rPr>
                <w:rFonts w:cs="Times New Roman"/>
                <w:lang w:val="vi-VN" w:eastAsia="vi-VN"/>
              </w:rPr>
              <w:lastRenderedPageBreak/>
              <w:t>Theo sửa đổi đăng kiểm Nhật (NK)</w:t>
            </w:r>
          </w:p>
        </w:tc>
      </w:tr>
      <w:tr w:rsidR="00F35B61" w:rsidRPr="00BC4590" w14:paraId="25D2A090" w14:textId="77777777" w:rsidTr="00233690">
        <w:trPr>
          <w:trHeight w:val="1425"/>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3EF6E7D7" w14:textId="77777777" w:rsidR="00F35B61" w:rsidRPr="00BC4590" w:rsidRDefault="00F35B61" w:rsidP="008C15BD">
            <w:pPr>
              <w:rPr>
                <w:rFonts w:cs="Times New Roman"/>
                <w:lang w:val="vi-VN" w:eastAsia="vi-VN"/>
              </w:rPr>
            </w:pPr>
            <w:r w:rsidRPr="00BC4590">
              <w:rPr>
                <w:rFonts w:cs="Times New Roman"/>
                <w:lang w:val="vi-VN" w:eastAsia="vi-VN"/>
              </w:rPr>
              <w:lastRenderedPageBreak/>
              <w:t>3</w:t>
            </w:r>
          </w:p>
        </w:tc>
        <w:tc>
          <w:tcPr>
            <w:tcW w:w="1125" w:type="dxa"/>
            <w:tcBorders>
              <w:top w:val="nil"/>
              <w:left w:val="nil"/>
              <w:bottom w:val="single" w:sz="4" w:space="0" w:color="auto"/>
              <w:right w:val="single" w:sz="4" w:space="0" w:color="auto"/>
            </w:tcBorders>
            <w:shd w:val="clear" w:color="auto" w:fill="auto"/>
            <w:noWrap/>
            <w:vAlign w:val="center"/>
            <w:hideMark/>
          </w:tcPr>
          <w:p w14:paraId="212903FD" w14:textId="77777777" w:rsidR="00F35B61" w:rsidRPr="00BC4590" w:rsidRDefault="00F35B61" w:rsidP="00B71465">
            <w:pPr>
              <w:rPr>
                <w:rFonts w:cs="Times New Roman"/>
                <w:lang w:eastAsia="vi-VN"/>
              </w:rPr>
            </w:pPr>
          </w:p>
        </w:tc>
        <w:tc>
          <w:tcPr>
            <w:tcW w:w="4619" w:type="dxa"/>
            <w:tcBorders>
              <w:top w:val="nil"/>
              <w:left w:val="nil"/>
              <w:bottom w:val="single" w:sz="4" w:space="0" w:color="auto"/>
              <w:right w:val="single" w:sz="4" w:space="0" w:color="auto"/>
            </w:tcBorders>
            <w:shd w:val="clear" w:color="auto" w:fill="auto"/>
            <w:vAlign w:val="center"/>
            <w:hideMark/>
          </w:tcPr>
          <w:p w14:paraId="3D8AD56E" w14:textId="77777777" w:rsidR="00233690" w:rsidRPr="00BC4590" w:rsidRDefault="00233690" w:rsidP="00233690">
            <w:pPr>
              <w:pStyle w:val="Heading3"/>
              <w:spacing w:before="240"/>
              <w:rPr>
                <w:rFonts w:ascii="Times New Roman" w:hAnsi="Times New Roman"/>
              </w:rPr>
            </w:pPr>
            <w:r w:rsidRPr="00BC4590">
              <w:rPr>
                <w:rFonts w:ascii="Times New Roman" w:hAnsi="Times New Roman"/>
              </w:rPr>
              <w:t>3.6</w:t>
            </w:r>
            <w:r w:rsidRPr="00BC4590">
              <w:rPr>
                <w:rFonts w:ascii="Times New Roman" w:hAnsi="Times New Roman"/>
              </w:rPr>
              <w:tab/>
              <w:t>Tàu kéo</w:t>
            </w:r>
          </w:p>
          <w:p w14:paraId="122AB29B" w14:textId="77777777" w:rsidR="00233690" w:rsidRPr="00BC4590" w:rsidRDefault="00233690" w:rsidP="00233690">
            <w:pPr>
              <w:pStyle w:val="NORMAL111"/>
              <w:rPr>
                <w:rFonts w:ascii="Times New Roman" w:hAnsi="Times New Roman" w:cs="Times New Roman"/>
              </w:rPr>
            </w:pPr>
            <w:r w:rsidRPr="00BC4590">
              <w:rPr>
                <w:rFonts w:ascii="Times New Roman" w:hAnsi="Times New Roman" w:cs="Times New Roman"/>
                <w:b/>
              </w:rPr>
              <w:t>3.6.1</w:t>
            </w:r>
            <w:r w:rsidRPr="00BC4590">
              <w:rPr>
                <w:rFonts w:ascii="Times New Roman" w:hAnsi="Times New Roman" w:cs="Times New Roman"/>
              </w:rPr>
              <w:t xml:space="preserve"> </w:t>
            </w:r>
            <w:r w:rsidRPr="00BC4590">
              <w:rPr>
                <w:rFonts w:ascii="Times New Roman" w:hAnsi="Times New Roman" w:cs="Times New Roman"/>
              </w:rPr>
              <w:tab/>
              <w:t>Quy định chung</w:t>
            </w:r>
          </w:p>
          <w:p w14:paraId="0B12AF64" w14:textId="77777777" w:rsidR="00233690" w:rsidRPr="00BC4590" w:rsidRDefault="00233690" w:rsidP="00233690">
            <w:pPr>
              <w:pStyle w:val="NORMAL10"/>
              <w:rPr>
                <w:rFonts w:ascii="Times New Roman" w:hAnsi="Times New Roman"/>
              </w:rPr>
            </w:pPr>
            <w:r w:rsidRPr="00BC4590">
              <w:rPr>
                <w:rFonts w:ascii="Times New Roman" w:hAnsi="Times New Roman"/>
                <w:b/>
              </w:rPr>
              <w:t>1</w:t>
            </w:r>
            <w:r w:rsidRPr="00BC4590">
              <w:rPr>
                <w:rFonts w:ascii="Times New Roman" w:hAnsi="Times New Roman"/>
              </w:rPr>
              <w:tab/>
              <w:t>Phải kiểm tra ổn định của các tàu kéo theo các trạng thái tải trọng sau đây:</w:t>
            </w:r>
          </w:p>
          <w:p w14:paraId="66DF42F4" w14:textId="77777777" w:rsidR="00233690" w:rsidRPr="00BC4590" w:rsidRDefault="00233690" w:rsidP="00233690">
            <w:pPr>
              <w:pStyle w:val="NORMAL1"/>
              <w:rPr>
                <w:rFonts w:ascii="Times New Roman" w:hAnsi="Times New Roman"/>
              </w:rPr>
            </w:pPr>
            <w:r w:rsidRPr="00BC4590">
              <w:rPr>
                <w:rFonts w:ascii="Times New Roman" w:hAnsi="Times New Roman"/>
              </w:rPr>
              <w:t>(1)</w:t>
            </w:r>
            <w:r w:rsidRPr="00BC4590">
              <w:rPr>
                <w:rFonts w:ascii="Times New Roman" w:hAnsi="Times New Roman"/>
              </w:rPr>
              <w:tab/>
              <w:t>Tàu với toàn bộ dự trữ;</w:t>
            </w:r>
          </w:p>
          <w:p w14:paraId="1E186A40" w14:textId="77777777" w:rsidR="00233690" w:rsidRPr="00BC4590" w:rsidRDefault="00233690" w:rsidP="00233690">
            <w:pPr>
              <w:pStyle w:val="NORMAL1"/>
              <w:rPr>
                <w:rFonts w:ascii="Times New Roman" w:hAnsi="Times New Roman"/>
              </w:rPr>
            </w:pPr>
            <w:r w:rsidRPr="00BC4590">
              <w:rPr>
                <w:rFonts w:ascii="Times New Roman" w:hAnsi="Times New Roman"/>
              </w:rPr>
              <w:t>(2)</w:t>
            </w:r>
            <w:r w:rsidRPr="00BC4590">
              <w:rPr>
                <w:rFonts w:ascii="Times New Roman" w:hAnsi="Times New Roman"/>
              </w:rPr>
              <w:tab/>
              <w:t xml:space="preserve">Tàu với 10% dự trữ. </w:t>
            </w:r>
          </w:p>
          <w:p w14:paraId="29B0EA66" w14:textId="77777777" w:rsidR="00233690" w:rsidRPr="00BC4590" w:rsidRDefault="00233690" w:rsidP="00233690">
            <w:pPr>
              <w:pStyle w:val="NORMAL1"/>
              <w:rPr>
                <w:rFonts w:ascii="Times New Roman" w:hAnsi="Times New Roman"/>
              </w:rPr>
            </w:pPr>
            <w:r w:rsidRPr="00BC4590">
              <w:rPr>
                <w:rFonts w:ascii="Times New Roman" w:hAnsi="Times New Roman"/>
              </w:rPr>
              <w:t>Các tàu kéo có hầm hàng phải kiểm tra bổ sung:</w:t>
            </w:r>
          </w:p>
          <w:p w14:paraId="031D1A08" w14:textId="77777777" w:rsidR="00233690" w:rsidRPr="00BC4590" w:rsidRDefault="00233690" w:rsidP="00233690">
            <w:pPr>
              <w:pStyle w:val="NORMAL1"/>
              <w:rPr>
                <w:rFonts w:ascii="Times New Roman" w:hAnsi="Times New Roman"/>
              </w:rPr>
            </w:pPr>
            <w:r w:rsidRPr="00BC4590">
              <w:rPr>
                <w:rFonts w:ascii="Times New Roman" w:hAnsi="Times New Roman"/>
              </w:rPr>
              <w:t>(3)</w:t>
            </w:r>
            <w:r w:rsidRPr="00BC4590">
              <w:rPr>
                <w:rFonts w:ascii="Times New Roman" w:hAnsi="Times New Roman"/>
              </w:rPr>
              <w:tab/>
              <w:t>Tàu với toàn bộ hàng trong các hầm với toàn bộ dự trữ;</w:t>
            </w:r>
          </w:p>
          <w:p w14:paraId="0E7C699E" w14:textId="77777777" w:rsidR="00233690" w:rsidRPr="00BC4590" w:rsidRDefault="00233690" w:rsidP="00233690">
            <w:pPr>
              <w:pStyle w:val="NORMAL1"/>
              <w:rPr>
                <w:rFonts w:ascii="Times New Roman" w:hAnsi="Times New Roman"/>
              </w:rPr>
            </w:pPr>
            <w:r w:rsidRPr="00BC4590">
              <w:rPr>
                <w:rFonts w:ascii="Times New Roman" w:hAnsi="Times New Roman"/>
              </w:rPr>
              <w:t>(4)</w:t>
            </w:r>
            <w:r w:rsidRPr="00BC4590">
              <w:rPr>
                <w:rFonts w:ascii="Times New Roman" w:hAnsi="Times New Roman"/>
              </w:rPr>
              <w:tab/>
              <w:t>Tàu với toàn bộ hàng trong các hầm với 10% dự trữ.</w:t>
            </w:r>
          </w:p>
          <w:p w14:paraId="55EC9B88" w14:textId="77777777" w:rsidR="00233690" w:rsidRPr="00BC4590" w:rsidRDefault="00233690" w:rsidP="00233690">
            <w:pPr>
              <w:pStyle w:val="NORMAL10"/>
              <w:rPr>
                <w:rFonts w:ascii="Times New Roman" w:hAnsi="Times New Roman"/>
              </w:rPr>
            </w:pPr>
            <w:r w:rsidRPr="00BC4590">
              <w:rPr>
                <w:rFonts w:ascii="Times New Roman" w:hAnsi="Times New Roman"/>
                <w:b/>
              </w:rPr>
              <w:t>2</w:t>
            </w:r>
            <w:r w:rsidRPr="00BC4590">
              <w:rPr>
                <w:rFonts w:ascii="Times New Roman" w:hAnsi="Times New Roman"/>
              </w:rPr>
              <w:tab/>
              <w:t xml:space="preserve">Ngoài việc thỏa mãn các yêu cầu của Chương 2, các tàu kéo phải có ổn định động đủ để chống lại được tác dụng gây nghiêng của lực dật ngang tính toán của dây kéo ở những trạng thái tải trọng đó, nghĩa là sao cho góc nghiêng động </w:t>
            </w:r>
            <w:r w:rsidRPr="00BC4590">
              <w:rPr>
                <w:rFonts w:ascii="Times New Roman" w:hAnsi="Times New Roman"/>
                <w:position w:val="-12"/>
              </w:rPr>
              <w:object w:dxaOrig="340" w:dyaOrig="360" w14:anchorId="21618E57">
                <v:shape id="_x0000_i1084" type="#_x0000_t75" style="width:17.25pt;height:18pt" o:ole="">
                  <v:imagedata r:id="rId113" o:title=""/>
                </v:shape>
                <o:OLEObject Type="Embed" ProgID="Equation.DSMT4" ShapeID="_x0000_i1084" DrawAspect="Content" ObjectID="_1731239620" r:id="rId114"/>
              </w:object>
            </w:r>
            <w:r w:rsidRPr="00BC4590">
              <w:rPr>
                <w:rFonts w:ascii="Times New Roman" w:hAnsi="Times New Roman"/>
              </w:rPr>
              <w:t xml:space="preserve"> do sức dật của dây kéo không lớn hơn những giới hạn được quy định dưới đây.</w:t>
            </w:r>
          </w:p>
          <w:p w14:paraId="711785AC" w14:textId="77777777" w:rsidR="00233690" w:rsidRPr="00BC4590" w:rsidRDefault="00233690" w:rsidP="00233690">
            <w:pPr>
              <w:pStyle w:val="NORMAL111"/>
              <w:rPr>
                <w:rFonts w:ascii="Times New Roman" w:hAnsi="Times New Roman" w:cs="Times New Roman"/>
              </w:rPr>
            </w:pPr>
            <w:r w:rsidRPr="00BC4590">
              <w:rPr>
                <w:rFonts w:ascii="Times New Roman" w:hAnsi="Times New Roman" w:cs="Times New Roman"/>
                <w:b/>
              </w:rPr>
              <w:t>3.6.2</w:t>
            </w:r>
            <w:r w:rsidRPr="00BC4590">
              <w:rPr>
                <w:rFonts w:ascii="Times New Roman" w:hAnsi="Times New Roman" w:cs="Times New Roman"/>
              </w:rPr>
              <w:t xml:space="preserve"> Các tàu kéo hoạt động trong cảng và vùng neo đậu ngoài cảng.</w:t>
            </w:r>
          </w:p>
          <w:p w14:paraId="2E700C73" w14:textId="77777777" w:rsidR="00233690" w:rsidRPr="00BC4590" w:rsidRDefault="00233690" w:rsidP="00233690">
            <w:pPr>
              <w:pStyle w:val="NORMAL10"/>
              <w:rPr>
                <w:rFonts w:ascii="Times New Roman" w:hAnsi="Times New Roman"/>
              </w:rPr>
            </w:pPr>
            <w:r w:rsidRPr="00BC4590">
              <w:rPr>
                <w:rFonts w:ascii="Times New Roman" w:hAnsi="Times New Roman"/>
                <w:b/>
              </w:rPr>
              <w:lastRenderedPageBreak/>
              <w:t>1</w:t>
            </w:r>
            <w:r w:rsidRPr="00BC4590">
              <w:rPr>
                <w:rFonts w:ascii="Times New Roman" w:hAnsi="Times New Roman"/>
              </w:rPr>
              <w:t xml:space="preserve"> </w:t>
            </w:r>
            <w:r w:rsidRPr="00BC4590">
              <w:rPr>
                <w:rFonts w:ascii="Times New Roman" w:hAnsi="Times New Roman"/>
              </w:rPr>
              <w:tab/>
              <w:t>Góc nghiêng động của tàu không được lớn hơn góc vào nước hoặc góc lật, lấy góc nào nhỏ hơn.</w:t>
            </w:r>
          </w:p>
          <w:p w14:paraId="1B9A6016" w14:textId="77777777" w:rsidR="00233690" w:rsidRPr="00BC4590" w:rsidRDefault="00233690" w:rsidP="00233690">
            <w:pPr>
              <w:pStyle w:val="NORMAL1"/>
              <w:rPr>
                <w:rFonts w:ascii="Times New Roman" w:hAnsi="Times New Roman"/>
              </w:rPr>
            </w:pPr>
            <w:r w:rsidRPr="00BC4590">
              <w:rPr>
                <w:rFonts w:ascii="Times New Roman" w:hAnsi="Times New Roman"/>
              </w:rPr>
              <w:t>Để thoả mãn yêu cầu trên, tàu phải thoả mãn điều kiện sau:</w:t>
            </w:r>
          </w:p>
          <w:p w14:paraId="0C64EA56" w14:textId="77777777" w:rsidR="00233690" w:rsidRPr="00BC4590" w:rsidRDefault="00233690" w:rsidP="00233690">
            <w:pPr>
              <w:pStyle w:val="normal1indent0"/>
              <w:rPr>
                <w:rFonts w:ascii="Times New Roman" w:hAnsi="Times New Roman"/>
              </w:rPr>
            </w:pPr>
            <w:r w:rsidRPr="00BC4590">
              <w:rPr>
                <w:rFonts w:ascii="Times New Roman" w:hAnsi="Times New Roman"/>
                <w:position w:val="-32"/>
              </w:rPr>
              <w:object w:dxaOrig="1880" w:dyaOrig="800" w14:anchorId="369E59FA">
                <v:shape id="_x0000_i1085" type="#_x0000_t75" style="width:93.75pt;height:39.75pt" o:ole="">
                  <v:imagedata r:id="rId115" o:title=""/>
                </v:shape>
                <o:OLEObject Type="Embed" ProgID="Equation.DSMT4" ShapeID="_x0000_i1085" DrawAspect="Content" ObjectID="_1731239621" r:id="rId116"/>
              </w:object>
            </w:r>
            <w:r w:rsidRPr="00BC4590">
              <w:rPr>
                <w:rFonts w:ascii="Times New Roman" w:hAnsi="Times New Roman"/>
              </w:rPr>
              <w:tab/>
            </w:r>
            <w:r w:rsidRPr="00BC4590">
              <w:rPr>
                <w:rFonts w:ascii="Times New Roman" w:hAnsi="Times New Roman"/>
              </w:rPr>
              <w:tab/>
              <w:t>(3.6.2-1)</w:t>
            </w:r>
          </w:p>
          <w:p w14:paraId="167E9D84" w14:textId="77777777" w:rsidR="00233690" w:rsidRPr="00BC4590" w:rsidRDefault="00233690" w:rsidP="00233690">
            <w:pPr>
              <w:pStyle w:val="NORMAL1"/>
              <w:rPr>
                <w:rFonts w:ascii="Times New Roman" w:hAnsi="Times New Roman"/>
              </w:rPr>
            </w:pPr>
            <w:r w:rsidRPr="00BC4590">
              <w:rPr>
                <w:rFonts w:ascii="Times New Roman" w:hAnsi="Times New Roman"/>
              </w:rPr>
              <w:t>Trong đó</w:t>
            </w:r>
          </w:p>
          <w:p w14:paraId="126D943E" w14:textId="77777777" w:rsidR="00233690" w:rsidRPr="00BC4590" w:rsidRDefault="00233690" w:rsidP="00233690">
            <w:pPr>
              <w:pStyle w:val="NORMAL1"/>
              <w:rPr>
                <w:rFonts w:ascii="Times New Roman" w:hAnsi="Times New Roman"/>
              </w:rPr>
            </w:pPr>
            <w:r w:rsidRPr="00BC4590">
              <w:rPr>
                <w:rFonts w:ascii="Times New Roman" w:hAnsi="Times New Roman"/>
                <w:position w:val="-14"/>
              </w:rPr>
              <w:object w:dxaOrig="499" w:dyaOrig="380" w14:anchorId="73EE9266">
                <v:shape id="_x0000_i1086" type="#_x0000_t75" style="width:25.5pt;height:18.75pt" o:ole="">
                  <v:imagedata r:id="rId117" o:title=""/>
                </v:shape>
                <o:OLEObject Type="Embed" ProgID="Equation.DSMT4" ShapeID="_x0000_i1086" DrawAspect="Content" ObjectID="_1731239622" r:id="rId118"/>
              </w:object>
            </w:r>
            <w:r w:rsidRPr="00BC4590">
              <w:rPr>
                <w:rFonts w:ascii="Times New Roman" w:hAnsi="Times New Roman"/>
              </w:rPr>
              <w:t>=  Tay đòn ổn định động được coi là tung độ của đường cong ổn định động của tàu kéo ở góc nghiêng bằng góc vào nước (xem 3.6.2-3) hoặc góc lật được xác định không kể đến góc lắc, lấy góc nào nhỏ hơn, m</w:t>
            </w:r>
          </w:p>
          <w:p w14:paraId="10DCC659" w14:textId="77777777" w:rsidR="00233690" w:rsidRPr="00BC4590" w:rsidRDefault="00233690" w:rsidP="00233690">
            <w:pPr>
              <w:pStyle w:val="NORMAL1"/>
              <w:rPr>
                <w:rFonts w:ascii="Times New Roman" w:hAnsi="Times New Roman"/>
              </w:rPr>
            </w:pPr>
            <w:r w:rsidRPr="00BC4590">
              <w:rPr>
                <w:rFonts w:ascii="Times New Roman" w:hAnsi="Times New Roman"/>
                <w:position w:val="-12"/>
              </w:rPr>
              <w:object w:dxaOrig="279" w:dyaOrig="360" w14:anchorId="2273574E">
                <v:shape id="_x0000_i1087" type="#_x0000_t75" style="width:14.25pt;height:18pt" o:ole="">
                  <v:imagedata r:id="rId119" o:title=""/>
                </v:shape>
                <o:OLEObject Type="Embed" ProgID="Equation.DSMT4" ShapeID="_x0000_i1087" DrawAspect="Content" ObjectID="_1731239623" r:id="rId120"/>
              </w:object>
            </w:r>
            <w:r w:rsidRPr="00BC4590">
              <w:rPr>
                <w:rFonts w:ascii="Times New Roman" w:hAnsi="Times New Roman"/>
              </w:rPr>
              <w:t xml:space="preserve">= </w:t>
            </w:r>
            <w:r w:rsidRPr="00BC4590">
              <w:rPr>
                <w:rFonts w:ascii="Times New Roman" w:hAnsi="Times New Roman"/>
              </w:rPr>
              <w:tab/>
              <w:t>Tay đòn nghiêng động thể hiện tác dụng sức dật của dây kéo, m.</w:t>
            </w:r>
          </w:p>
          <w:p w14:paraId="00B2042D" w14:textId="77777777" w:rsidR="00233690" w:rsidRPr="00BC4590" w:rsidRDefault="00233690" w:rsidP="00233690">
            <w:pPr>
              <w:pStyle w:val="NORMAL10"/>
              <w:rPr>
                <w:rFonts w:ascii="Times New Roman" w:hAnsi="Times New Roman"/>
              </w:rPr>
            </w:pPr>
            <w:r w:rsidRPr="00BC4590">
              <w:rPr>
                <w:rFonts w:ascii="Times New Roman" w:hAnsi="Times New Roman"/>
                <w:b/>
              </w:rPr>
              <w:t>2</w:t>
            </w:r>
            <w:r w:rsidRPr="00BC4590">
              <w:rPr>
                <w:rFonts w:ascii="Times New Roman" w:hAnsi="Times New Roman"/>
              </w:rPr>
              <w:t xml:space="preserve"> </w:t>
            </w:r>
            <w:r w:rsidRPr="00BC4590">
              <w:rPr>
                <w:rFonts w:ascii="Times New Roman" w:hAnsi="Times New Roman"/>
              </w:rPr>
              <w:tab/>
              <w:t xml:space="preserve">Tay đòn nghiêng động </w:t>
            </w:r>
            <w:r w:rsidRPr="00BC4590">
              <w:rPr>
                <w:rFonts w:ascii="Times New Roman" w:hAnsi="Times New Roman"/>
                <w:position w:val="-12"/>
              </w:rPr>
              <w:object w:dxaOrig="279" w:dyaOrig="360" w14:anchorId="3DE915BD">
                <v:shape id="_x0000_i1088" type="#_x0000_t75" style="width:14.25pt;height:18pt" o:ole="">
                  <v:imagedata r:id="rId121" o:title=""/>
                </v:shape>
                <o:OLEObject Type="Embed" ProgID="Equation.DSMT4" ShapeID="_x0000_i1088" DrawAspect="Content" ObjectID="_1731239624" r:id="rId122"/>
              </w:object>
            </w:r>
            <w:r w:rsidRPr="00BC4590">
              <w:rPr>
                <w:rFonts w:ascii="Times New Roman" w:hAnsi="Times New Roman"/>
              </w:rPr>
              <w:t xml:space="preserve"> tính theo công thức:</w:t>
            </w:r>
          </w:p>
          <w:p w14:paraId="4856DC88" w14:textId="77777777" w:rsidR="00233690" w:rsidRPr="00BC4590" w:rsidRDefault="00233690" w:rsidP="00233690">
            <w:pPr>
              <w:pStyle w:val="normal1indent0"/>
              <w:rPr>
                <w:rFonts w:ascii="Times New Roman" w:hAnsi="Times New Roman"/>
              </w:rPr>
            </w:pPr>
            <w:r w:rsidRPr="00BC4590">
              <w:rPr>
                <w:rFonts w:ascii="Times New Roman" w:hAnsi="Times New Roman"/>
                <w:position w:val="-38"/>
              </w:rPr>
              <w:object w:dxaOrig="3600" w:dyaOrig="800" w14:anchorId="31F3DBA9">
                <v:shape id="_x0000_i1089" type="#_x0000_t75" style="width:180pt;height:39.75pt" o:ole="">
                  <v:imagedata r:id="rId123" o:title=""/>
                </v:shape>
                <o:OLEObject Type="Embed" ProgID="Equation.DSMT4" ShapeID="_x0000_i1089" DrawAspect="Content" ObjectID="_1731239625" r:id="rId124"/>
              </w:object>
            </w:r>
            <w:r w:rsidRPr="00BC4590">
              <w:rPr>
                <w:rFonts w:ascii="Times New Roman" w:hAnsi="Times New Roman"/>
              </w:rPr>
              <w:tab/>
            </w:r>
            <w:r w:rsidRPr="00BC4590">
              <w:rPr>
                <w:rFonts w:ascii="Times New Roman" w:hAnsi="Times New Roman"/>
              </w:rPr>
              <w:tab/>
            </w:r>
          </w:p>
          <w:p w14:paraId="4757315D" w14:textId="77777777" w:rsidR="00233690" w:rsidRPr="00BC4590" w:rsidRDefault="00233690" w:rsidP="00233690">
            <w:pPr>
              <w:pStyle w:val="NORMAL1"/>
              <w:rPr>
                <w:rFonts w:ascii="Times New Roman" w:hAnsi="Times New Roman"/>
              </w:rPr>
            </w:pPr>
            <w:r w:rsidRPr="00BC4590">
              <w:rPr>
                <w:rFonts w:ascii="Times New Roman" w:hAnsi="Times New Roman"/>
              </w:rPr>
              <w:lastRenderedPageBreak/>
              <w:t>Trong đó:</w:t>
            </w:r>
          </w:p>
          <w:p w14:paraId="770D8790" w14:textId="77777777" w:rsidR="00233690" w:rsidRPr="00BC4590" w:rsidRDefault="00233690" w:rsidP="00233690">
            <w:pPr>
              <w:pStyle w:val="NORMAL1"/>
              <w:rPr>
                <w:rFonts w:ascii="Times New Roman" w:hAnsi="Times New Roman"/>
              </w:rPr>
            </w:pPr>
            <w:r w:rsidRPr="00BC4590">
              <w:rPr>
                <w:rFonts w:ascii="Times New Roman" w:hAnsi="Times New Roman"/>
                <w:position w:val="-12"/>
              </w:rPr>
              <w:object w:dxaOrig="200" w:dyaOrig="380" w14:anchorId="733EC0BA">
                <v:shape id="_x0000_i1090" type="#_x0000_t75" style="width:10.5pt;height:18.75pt" o:ole="">
                  <v:imagedata r:id="rId125" o:title=""/>
                </v:shape>
                <o:OLEObject Type="Embed" ProgID="Equation.DSMT4" ShapeID="_x0000_i1090" DrawAspect="Content" ObjectID="_1731239626" r:id="rId126"/>
              </w:object>
            </w:r>
            <w:r w:rsidRPr="00BC4590">
              <w:rPr>
                <w:rFonts w:ascii="Times New Roman" w:hAnsi="Times New Roman"/>
              </w:rPr>
              <w:t xml:space="preserve"> = Chiều cao áp lực thủy động của vận tốc, m. Giá trị </w:t>
            </w:r>
            <w:r w:rsidRPr="00BC4590">
              <w:rPr>
                <w:rFonts w:ascii="Times New Roman" w:hAnsi="Times New Roman"/>
                <w:position w:val="-12"/>
              </w:rPr>
              <w:object w:dxaOrig="200" w:dyaOrig="380" w14:anchorId="497493B5">
                <v:shape id="_x0000_i1091" type="#_x0000_t75" style="width:10.5pt;height:18.75pt" o:ole="">
                  <v:imagedata r:id="rId127" o:title=""/>
                </v:shape>
                <o:OLEObject Type="Embed" ProgID="Equation.DSMT4" ShapeID="_x0000_i1091" DrawAspect="Content" ObjectID="_1731239627" r:id="rId128"/>
              </w:object>
            </w:r>
            <w:r w:rsidRPr="00BC4590">
              <w:rPr>
                <w:rFonts w:ascii="Times New Roman" w:hAnsi="Times New Roman"/>
              </w:rPr>
              <w:t xml:space="preserve">  được xác định theo Bảng 10/3.6.2-2 phụ thuộc vào công suất máy chính của tàu </w:t>
            </w:r>
            <w:r w:rsidRPr="00BC4590">
              <w:rPr>
                <w:rFonts w:ascii="Times New Roman" w:hAnsi="Times New Roman"/>
                <w:position w:val="-12"/>
              </w:rPr>
              <w:object w:dxaOrig="320" w:dyaOrig="360" w14:anchorId="18537593">
                <v:shape id="_x0000_i1092" type="#_x0000_t75" style="width:16.5pt;height:18pt" o:ole="">
                  <v:imagedata r:id="rId129" o:title=""/>
                </v:shape>
                <o:OLEObject Type="Embed" ProgID="Equation.DSMT4" ShapeID="_x0000_i1092" DrawAspect="Content" ObjectID="_1731239628" r:id="rId130"/>
              </w:object>
            </w:r>
          </w:p>
          <w:p w14:paraId="5D1683CA" w14:textId="77777777" w:rsidR="00233690" w:rsidRPr="00BC4590" w:rsidRDefault="00233690" w:rsidP="00233690">
            <w:pPr>
              <w:pStyle w:val="111"/>
              <w:spacing w:before="120" w:after="120"/>
              <w:jc w:val="center"/>
              <w:rPr>
                <w:rFonts w:ascii="Times New Roman" w:hAnsi="Times New Roman"/>
              </w:rPr>
            </w:pPr>
          </w:p>
          <w:p w14:paraId="43CACC8D" w14:textId="77777777" w:rsidR="00233690" w:rsidRPr="00BC4590" w:rsidRDefault="00233690" w:rsidP="00233690">
            <w:pPr>
              <w:pStyle w:val="111"/>
              <w:spacing w:before="120" w:after="120"/>
              <w:jc w:val="center"/>
              <w:rPr>
                <w:rFonts w:ascii="Times New Roman" w:hAnsi="Times New Roman"/>
              </w:rPr>
            </w:pPr>
          </w:p>
          <w:p w14:paraId="561613D7" w14:textId="77777777" w:rsidR="00233690" w:rsidRPr="00BC4590" w:rsidRDefault="00233690" w:rsidP="00233690">
            <w:pPr>
              <w:pStyle w:val="111"/>
              <w:spacing w:before="120" w:after="120"/>
              <w:jc w:val="center"/>
              <w:rPr>
                <w:rFonts w:ascii="Times New Roman" w:hAnsi="Times New Roman"/>
              </w:rPr>
            </w:pPr>
          </w:p>
          <w:p w14:paraId="2803F80C" w14:textId="77777777" w:rsidR="00233690" w:rsidRPr="00BC4590" w:rsidRDefault="00233690" w:rsidP="00233690">
            <w:pPr>
              <w:pStyle w:val="111"/>
              <w:spacing w:before="120" w:after="120"/>
              <w:jc w:val="center"/>
              <w:rPr>
                <w:rFonts w:ascii="Times New Roman" w:hAnsi="Times New Roman"/>
              </w:rPr>
            </w:pPr>
          </w:p>
          <w:p w14:paraId="3B4FAF23" w14:textId="77777777" w:rsidR="00233690" w:rsidRPr="00BC4590" w:rsidRDefault="00233690" w:rsidP="00233690">
            <w:pPr>
              <w:pStyle w:val="111"/>
              <w:spacing w:before="120" w:after="120"/>
              <w:jc w:val="center"/>
              <w:rPr>
                <w:rFonts w:ascii="Times New Roman" w:hAnsi="Times New Roman"/>
              </w:rPr>
            </w:pPr>
          </w:p>
          <w:p w14:paraId="7AFEB631" w14:textId="77777777" w:rsidR="00233690" w:rsidRPr="00BC4590" w:rsidRDefault="00233690" w:rsidP="00233690">
            <w:pPr>
              <w:pStyle w:val="111"/>
              <w:spacing w:before="120" w:after="120"/>
              <w:jc w:val="center"/>
              <w:rPr>
                <w:rFonts w:ascii="Times New Roman" w:hAnsi="Times New Roman"/>
              </w:rPr>
            </w:pPr>
          </w:p>
          <w:p w14:paraId="18A065E5" w14:textId="77777777" w:rsidR="00233690" w:rsidRPr="00BC4590" w:rsidRDefault="00233690" w:rsidP="00233690">
            <w:pPr>
              <w:pStyle w:val="111"/>
              <w:spacing w:before="120" w:after="120"/>
              <w:jc w:val="center"/>
              <w:rPr>
                <w:rFonts w:ascii="Times New Roman" w:hAnsi="Times New Roman"/>
              </w:rPr>
            </w:pPr>
          </w:p>
          <w:p w14:paraId="5C71D1D7" w14:textId="77777777" w:rsidR="00233690" w:rsidRPr="00BC4590" w:rsidRDefault="00233690" w:rsidP="00233690">
            <w:pPr>
              <w:pStyle w:val="111"/>
              <w:spacing w:before="120" w:after="120"/>
              <w:jc w:val="center"/>
              <w:rPr>
                <w:rFonts w:ascii="Times New Roman" w:hAnsi="Times New Roman"/>
              </w:rPr>
            </w:pPr>
            <w:r w:rsidRPr="00BC4590">
              <w:rPr>
                <w:rFonts w:ascii="Times New Roman" w:hAnsi="Times New Roman"/>
              </w:rPr>
              <w:t xml:space="preserve">Bảng 10/3.6.2-2 Chiều cao áp lực thủy động vận tốc </w:t>
            </w:r>
            <w:r w:rsidRPr="00BC4590">
              <w:rPr>
                <w:rFonts w:ascii="Times New Roman" w:hAnsi="Times New Roman"/>
                <w:position w:val="-12"/>
              </w:rPr>
              <w:object w:dxaOrig="200" w:dyaOrig="380" w14:anchorId="54D254AE">
                <v:shape id="_x0000_i1093" type="#_x0000_t75" style="width:10.5pt;height:18.75pt" o:ole="">
                  <v:imagedata r:id="rId131" o:title=""/>
                </v:shape>
                <o:OLEObject Type="Embed" ProgID="Equation.DSMT4" ShapeID="_x0000_i1093" DrawAspect="Content" ObjectID="_1731239629" r:id="rId132"/>
              </w:object>
            </w:r>
          </w:p>
          <w:tbl>
            <w:tblPr>
              <w:tblW w:w="0" w:type="auto"/>
              <w:tblInd w:w="19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397"/>
              <w:gridCol w:w="1260"/>
              <w:gridCol w:w="1800"/>
              <w:gridCol w:w="1440"/>
            </w:tblGrid>
            <w:tr w:rsidR="00233690" w:rsidRPr="00BC4590" w14:paraId="2F76FD23" w14:textId="77777777" w:rsidTr="00233690">
              <w:tc>
                <w:tcPr>
                  <w:tcW w:w="1397" w:type="dxa"/>
                </w:tcPr>
                <w:p w14:paraId="158C022B" w14:textId="77777777" w:rsidR="00233690" w:rsidRPr="00BC4590" w:rsidRDefault="00233690" w:rsidP="00C57BEC">
                  <w:pPr>
                    <w:pStyle w:val="gridtable"/>
                    <w:rPr>
                      <w:rFonts w:ascii="Times New Roman" w:hAnsi="Times New Roman" w:cs="Times New Roman"/>
                      <w:i/>
                      <w:sz w:val="22"/>
                    </w:rPr>
                  </w:pPr>
                  <w:r w:rsidRPr="00BC4590">
                    <w:rPr>
                      <w:rFonts w:ascii="Times New Roman" w:hAnsi="Times New Roman" w:cs="Times New Roman"/>
                      <w:position w:val="-10"/>
                    </w:rPr>
                    <w:object w:dxaOrig="279" w:dyaOrig="300" w14:anchorId="24076D9B">
                      <v:shape id="_x0000_i1094" type="#_x0000_t75" style="width:14.25pt;height:15pt" o:ole="">
                        <v:imagedata r:id="rId133" o:title=""/>
                      </v:shape>
                      <o:OLEObject Type="Embed" ProgID="Equation.DSMT4" ShapeID="_x0000_i1094" DrawAspect="Content" ObjectID="_1731239630" r:id="rId134"/>
                    </w:object>
                  </w:r>
                  <w:r w:rsidRPr="00BC4590">
                    <w:rPr>
                      <w:rFonts w:ascii="Times New Roman" w:hAnsi="Times New Roman" w:cs="Times New Roman"/>
                    </w:rPr>
                    <w:t>(kW)</w:t>
                  </w:r>
                </w:p>
              </w:tc>
              <w:tc>
                <w:tcPr>
                  <w:tcW w:w="1260" w:type="dxa"/>
                </w:tcPr>
                <w:p w14:paraId="373BF607" w14:textId="77777777" w:rsidR="00233690" w:rsidRPr="00BC4590" w:rsidRDefault="00233690" w:rsidP="00C57BEC">
                  <w:pPr>
                    <w:pStyle w:val="gridtable"/>
                    <w:rPr>
                      <w:rFonts w:ascii="Times New Roman" w:hAnsi="Times New Roman" w:cs="Times New Roman"/>
                      <w:i/>
                      <w:sz w:val="22"/>
                    </w:rPr>
                  </w:pPr>
                  <w:r w:rsidRPr="00BC4590">
                    <w:rPr>
                      <w:rFonts w:ascii="Times New Roman" w:hAnsi="Times New Roman" w:cs="Times New Roman"/>
                      <w:position w:val="-10"/>
                    </w:rPr>
                    <w:object w:dxaOrig="180" w:dyaOrig="320" w14:anchorId="4C049758">
                      <v:shape id="_x0000_i1095" type="#_x0000_t75" style="width:9pt;height:16.5pt" o:ole="">
                        <v:imagedata r:id="rId135" o:title=""/>
                      </v:shape>
                      <o:OLEObject Type="Embed" ProgID="Equation.DSMT4" ShapeID="_x0000_i1095" DrawAspect="Content" ObjectID="_1731239631" r:id="rId136"/>
                    </w:object>
                  </w:r>
                  <w:r w:rsidRPr="00BC4590">
                    <w:rPr>
                      <w:rFonts w:ascii="Times New Roman" w:hAnsi="Times New Roman" w:cs="Times New Roman"/>
                    </w:rPr>
                    <w:t xml:space="preserve"> (m)</w:t>
                  </w:r>
                </w:p>
              </w:tc>
              <w:tc>
                <w:tcPr>
                  <w:tcW w:w="1800" w:type="dxa"/>
                </w:tcPr>
                <w:p w14:paraId="125A2C2F" w14:textId="77777777" w:rsidR="00233690" w:rsidRPr="00BC4590" w:rsidRDefault="00233690" w:rsidP="00C57BEC">
                  <w:pPr>
                    <w:pStyle w:val="gridtable"/>
                    <w:rPr>
                      <w:rFonts w:ascii="Times New Roman" w:hAnsi="Times New Roman" w:cs="Times New Roman"/>
                      <w:i/>
                      <w:sz w:val="22"/>
                    </w:rPr>
                  </w:pPr>
                  <w:r w:rsidRPr="00BC4590">
                    <w:rPr>
                      <w:rFonts w:ascii="Times New Roman" w:hAnsi="Times New Roman" w:cs="Times New Roman"/>
                      <w:position w:val="-10"/>
                    </w:rPr>
                    <w:object w:dxaOrig="279" w:dyaOrig="300" w14:anchorId="672EE21C">
                      <v:shape id="_x0000_i1096" type="#_x0000_t75" style="width:14.25pt;height:15pt" o:ole="">
                        <v:imagedata r:id="rId137" o:title=""/>
                      </v:shape>
                      <o:OLEObject Type="Embed" ProgID="Equation.DSMT4" ShapeID="_x0000_i1096" DrawAspect="Content" ObjectID="_1731239632" r:id="rId138"/>
                    </w:object>
                  </w:r>
                  <w:r w:rsidRPr="00BC4590">
                    <w:rPr>
                      <w:rFonts w:ascii="Times New Roman" w:hAnsi="Times New Roman" w:cs="Times New Roman"/>
                    </w:rPr>
                    <w:t>(kW)</w:t>
                  </w:r>
                </w:p>
              </w:tc>
              <w:tc>
                <w:tcPr>
                  <w:tcW w:w="1440" w:type="dxa"/>
                </w:tcPr>
                <w:p w14:paraId="285DBF0C" w14:textId="77777777" w:rsidR="00233690" w:rsidRPr="00BC4590" w:rsidRDefault="00233690" w:rsidP="00C57BEC">
                  <w:pPr>
                    <w:pStyle w:val="gridtable"/>
                    <w:rPr>
                      <w:rFonts w:ascii="Times New Roman" w:hAnsi="Times New Roman" w:cs="Times New Roman"/>
                      <w:i/>
                      <w:sz w:val="22"/>
                    </w:rPr>
                  </w:pPr>
                  <w:r w:rsidRPr="00BC4590">
                    <w:rPr>
                      <w:rFonts w:ascii="Times New Roman" w:hAnsi="Times New Roman" w:cs="Times New Roman"/>
                      <w:position w:val="-10"/>
                    </w:rPr>
                    <w:object w:dxaOrig="180" w:dyaOrig="320" w14:anchorId="0CA52F88">
                      <v:shape id="_x0000_i1097" type="#_x0000_t75" style="width:9pt;height:16.5pt" o:ole="">
                        <v:imagedata r:id="rId139" o:title=""/>
                      </v:shape>
                      <o:OLEObject Type="Embed" ProgID="Equation.DSMT4" ShapeID="_x0000_i1097" DrawAspect="Content" ObjectID="_1731239633" r:id="rId140"/>
                    </w:object>
                  </w:r>
                  <w:r w:rsidRPr="00BC4590">
                    <w:rPr>
                      <w:rFonts w:ascii="Times New Roman" w:hAnsi="Times New Roman" w:cs="Times New Roman"/>
                    </w:rPr>
                    <w:t xml:space="preserve"> (m)</w:t>
                  </w:r>
                </w:p>
              </w:tc>
            </w:tr>
            <w:tr w:rsidR="00233690" w:rsidRPr="00BC4590" w14:paraId="681D5194" w14:textId="77777777" w:rsidTr="00233690">
              <w:tc>
                <w:tcPr>
                  <w:tcW w:w="1397" w:type="dxa"/>
                </w:tcPr>
                <w:p w14:paraId="02D9F006" w14:textId="77777777" w:rsidR="00233690" w:rsidRPr="00BC4590" w:rsidRDefault="00233690" w:rsidP="00C57BEC">
                  <w:pPr>
                    <w:pStyle w:val="gridtable"/>
                    <w:rPr>
                      <w:rFonts w:ascii="Times New Roman" w:hAnsi="Times New Roman" w:cs="Times New Roman"/>
                      <w:sz w:val="22"/>
                    </w:rPr>
                  </w:pPr>
                  <w:r w:rsidRPr="00BC4590">
                    <w:rPr>
                      <w:rFonts w:ascii="Times New Roman" w:hAnsi="Times New Roman" w:cs="Times New Roman"/>
                      <w:sz w:val="22"/>
                    </w:rPr>
                    <w:t>0 - 150</w:t>
                  </w:r>
                </w:p>
              </w:tc>
              <w:tc>
                <w:tcPr>
                  <w:tcW w:w="1260" w:type="dxa"/>
                </w:tcPr>
                <w:p w14:paraId="7DD9D484" w14:textId="77777777" w:rsidR="00233690" w:rsidRPr="00BC4590" w:rsidRDefault="00233690" w:rsidP="00C57BEC">
                  <w:pPr>
                    <w:pStyle w:val="gridtable"/>
                    <w:rPr>
                      <w:rFonts w:ascii="Times New Roman" w:hAnsi="Times New Roman" w:cs="Times New Roman"/>
                      <w:sz w:val="22"/>
                    </w:rPr>
                  </w:pPr>
                  <w:r w:rsidRPr="00BC4590">
                    <w:rPr>
                      <w:rFonts w:ascii="Times New Roman" w:hAnsi="Times New Roman" w:cs="Times New Roman"/>
                      <w:sz w:val="22"/>
                    </w:rPr>
                    <w:t>0,0862</w:t>
                  </w:r>
                </w:p>
              </w:tc>
              <w:tc>
                <w:tcPr>
                  <w:tcW w:w="1800" w:type="dxa"/>
                </w:tcPr>
                <w:p w14:paraId="28BAD0F4" w14:textId="77777777" w:rsidR="00233690" w:rsidRPr="00BC4590" w:rsidRDefault="00233690" w:rsidP="00C57BEC">
                  <w:pPr>
                    <w:pStyle w:val="gridtable"/>
                    <w:rPr>
                      <w:rFonts w:ascii="Times New Roman" w:hAnsi="Times New Roman" w:cs="Times New Roman"/>
                      <w:sz w:val="22"/>
                    </w:rPr>
                  </w:pPr>
                  <w:r w:rsidRPr="00BC4590">
                    <w:rPr>
                      <w:rFonts w:ascii="Times New Roman" w:hAnsi="Times New Roman" w:cs="Times New Roman"/>
                      <w:sz w:val="22"/>
                    </w:rPr>
                    <w:t>900</w:t>
                  </w:r>
                </w:p>
              </w:tc>
              <w:tc>
                <w:tcPr>
                  <w:tcW w:w="1440" w:type="dxa"/>
                </w:tcPr>
                <w:p w14:paraId="21EEFAEE" w14:textId="77777777" w:rsidR="00233690" w:rsidRPr="00BC4590" w:rsidRDefault="00233690" w:rsidP="00C57BEC">
                  <w:pPr>
                    <w:pStyle w:val="gridtable"/>
                    <w:rPr>
                      <w:rFonts w:ascii="Times New Roman" w:hAnsi="Times New Roman" w:cs="Times New Roman"/>
                      <w:sz w:val="22"/>
                    </w:rPr>
                  </w:pPr>
                  <w:r w:rsidRPr="00BC4590">
                    <w:rPr>
                      <w:rFonts w:ascii="Times New Roman" w:hAnsi="Times New Roman" w:cs="Times New Roman"/>
                      <w:sz w:val="22"/>
                    </w:rPr>
                    <w:t>0,147</w:t>
                  </w:r>
                </w:p>
              </w:tc>
            </w:tr>
            <w:tr w:rsidR="00233690" w:rsidRPr="00BC4590" w14:paraId="3013CF0E" w14:textId="77777777" w:rsidTr="00233690">
              <w:tc>
                <w:tcPr>
                  <w:tcW w:w="1397" w:type="dxa"/>
                </w:tcPr>
                <w:p w14:paraId="47CF81CB" w14:textId="77777777" w:rsidR="00233690" w:rsidRPr="00BC4590" w:rsidRDefault="00233690" w:rsidP="00C57BEC">
                  <w:pPr>
                    <w:pStyle w:val="gridtable"/>
                    <w:rPr>
                      <w:rFonts w:ascii="Times New Roman" w:hAnsi="Times New Roman" w:cs="Times New Roman"/>
                      <w:sz w:val="22"/>
                    </w:rPr>
                  </w:pPr>
                  <w:r w:rsidRPr="00BC4590">
                    <w:rPr>
                      <w:rFonts w:ascii="Times New Roman" w:hAnsi="Times New Roman" w:cs="Times New Roman"/>
                      <w:sz w:val="22"/>
                    </w:rPr>
                    <w:t>300</w:t>
                  </w:r>
                </w:p>
              </w:tc>
              <w:tc>
                <w:tcPr>
                  <w:tcW w:w="1260" w:type="dxa"/>
                </w:tcPr>
                <w:p w14:paraId="7EB31937" w14:textId="77777777" w:rsidR="00233690" w:rsidRPr="00BC4590" w:rsidRDefault="00233690" w:rsidP="00C57BEC">
                  <w:pPr>
                    <w:pStyle w:val="gridtable"/>
                    <w:rPr>
                      <w:rFonts w:ascii="Times New Roman" w:hAnsi="Times New Roman" w:cs="Times New Roman"/>
                      <w:sz w:val="22"/>
                    </w:rPr>
                  </w:pPr>
                  <w:r w:rsidRPr="00BC4590">
                    <w:rPr>
                      <w:rFonts w:ascii="Times New Roman" w:hAnsi="Times New Roman" w:cs="Times New Roman"/>
                      <w:sz w:val="22"/>
                    </w:rPr>
                    <w:t>0,0903</w:t>
                  </w:r>
                </w:p>
              </w:tc>
              <w:tc>
                <w:tcPr>
                  <w:tcW w:w="1800" w:type="dxa"/>
                </w:tcPr>
                <w:p w14:paraId="37DB5655" w14:textId="77777777" w:rsidR="00233690" w:rsidRPr="00BC4590" w:rsidRDefault="00233690" w:rsidP="00C57BEC">
                  <w:pPr>
                    <w:pStyle w:val="gridtable"/>
                    <w:rPr>
                      <w:rFonts w:ascii="Times New Roman" w:hAnsi="Times New Roman" w:cs="Times New Roman"/>
                      <w:sz w:val="22"/>
                    </w:rPr>
                  </w:pPr>
                  <w:r w:rsidRPr="00BC4590">
                    <w:rPr>
                      <w:rFonts w:ascii="Times New Roman" w:hAnsi="Times New Roman" w:cs="Times New Roman"/>
                      <w:sz w:val="22"/>
                    </w:rPr>
                    <w:t>1050</w:t>
                  </w:r>
                </w:p>
              </w:tc>
              <w:tc>
                <w:tcPr>
                  <w:tcW w:w="1440" w:type="dxa"/>
                </w:tcPr>
                <w:p w14:paraId="748BBE63" w14:textId="77777777" w:rsidR="00233690" w:rsidRPr="00BC4590" w:rsidRDefault="00233690" w:rsidP="00C57BEC">
                  <w:pPr>
                    <w:pStyle w:val="gridtable"/>
                    <w:rPr>
                      <w:rFonts w:ascii="Times New Roman" w:hAnsi="Times New Roman" w:cs="Times New Roman"/>
                      <w:sz w:val="22"/>
                    </w:rPr>
                  </w:pPr>
                  <w:r w:rsidRPr="00BC4590">
                    <w:rPr>
                      <w:rFonts w:ascii="Times New Roman" w:hAnsi="Times New Roman" w:cs="Times New Roman"/>
                      <w:sz w:val="22"/>
                    </w:rPr>
                    <w:t>0,180</w:t>
                  </w:r>
                </w:p>
              </w:tc>
            </w:tr>
            <w:tr w:rsidR="00233690" w:rsidRPr="00BC4590" w14:paraId="0B33187D" w14:textId="77777777" w:rsidTr="00233690">
              <w:tc>
                <w:tcPr>
                  <w:tcW w:w="1397" w:type="dxa"/>
                </w:tcPr>
                <w:p w14:paraId="02FB25EE" w14:textId="77777777" w:rsidR="00233690" w:rsidRPr="00BC4590" w:rsidRDefault="00233690" w:rsidP="00C57BEC">
                  <w:pPr>
                    <w:pStyle w:val="gridtable"/>
                    <w:rPr>
                      <w:rFonts w:ascii="Times New Roman" w:hAnsi="Times New Roman" w:cs="Times New Roman"/>
                      <w:sz w:val="22"/>
                    </w:rPr>
                  </w:pPr>
                  <w:r w:rsidRPr="00BC4590">
                    <w:rPr>
                      <w:rFonts w:ascii="Times New Roman" w:hAnsi="Times New Roman" w:cs="Times New Roman"/>
                      <w:sz w:val="22"/>
                    </w:rPr>
                    <w:t>450</w:t>
                  </w:r>
                </w:p>
              </w:tc>
              <w:tc>
                <w:tcPr>
                  <w:tcW w:w="1260" w:type="dxa"/>
                </w:tcPr>
                <w:p w14:paraId="77EAC6C4" w14:textId="77777777" w:rsidR="00233690" w:rsidRPr="00BC4590" w:rsidRDefault="00233690" w:rsidP="00C57BEC">
                  <w:pPr>
                    <w:pStyle w:val="gridtable"/>
                    <w:rPr>
                      <w:rFonts w:ascii="Times New Roman" w:hAnsi="Times New Roman" w:cs="Times New Roman"/>
                      <w:sz w:val="22"/>
                    </w:rPr>
                  </w:pPr>
                  <w:r w:rsidRPr="00BC4590">
                    <w:rPr>
                      <w:rFonts w:ascii="Times New Roman" w:hAnsi="Times New Roman" w:cs="Times New Roman"/>
                      <w:sz w:val="22"/>
                    </w:rPr>
                    <w:t>0,0960</w:t>
                  </w:r>
                </w:p>
              </w:tc>
              <w:tc>
                <w:tcPr>
                  <w:tcW w:w="1800" w:type="dxa"/>
                </w:tcPr>
                <w:p w14:paraId="04D84CF6" w14:textId="77777777" w:rsidR="00233690" w:rsidRPr="00BC4590" w:rsidRDefault="00233690" w:rsidP="00C57BEC">
                  <w:pPr>
                    <w:pStyle w:val="gridtable"/>
                    <w:rPr>
                      <w:rFonts w:ascii="Times New Roman" w:hAnsi="Times New Roman" w:cs="Times New Roman"/>
                      <w:sz w:val="22"/>
                    </w:rPr>
                  </w:pPr>
                  <w:r w:rsidRPr="00BC4590">
                    <w:rPr>
                      <w:rFonts w:ascii="Times New Roman" w:hAnsi="Times New Roman" w:cs="Times New Roman"/>
                      <w:sz w:val="22"/>
                    </w:rPr>
                    <w:t>1200</w:t>
                  </w:r>
                </w:p>
              </w:tc>
              <w:tc>
                <w:tcPr>
                  <w:tcW w:w="1440" w:type="dxa"/>
                </w:tcPr>
                <w:p w14:paraId="790D383B" w14:textId="77777777" w:rsidR="00233690" w:rsidRPr="00BC4590" w:rsidRDefault="00233690" w:rsidP="00C57BEC">
                  <w:pPr>
                    <w:pStyle w:val="gridtable"/>
                    <w:rPr>
                      <w:rFonts w:ascii="Times New Roman" w:hAnsi="Times New Roman" w:cs="Times New Roman"/>
                      <w:sz w:val="22"/>
                    </w:rPr>
                  </w:pPr>
                  <w:r w:rsidRPr="00BC4590">
                    <w:rPr>
                      <w:rFonts w:ascii="Times New Roman" w:hAnsi="Times New Roman" w:cs="Times New Roman"/>
                      <w:sz w:val="22"/>
                    </w:rPr>
                    <w:t>0,220</w:t>
                  </w:r>
                </w:p>
              </w:tc>
            </w:tr>
            <w:tr w:rsidR="00233690" w:rsidRPr="00BC4590" w14:paraId="4057AF8E" w14:textId="77777777" w:rsidTr="00233690">
              <w:tc>
                <w:tcPr>
                  <w:tcW w:w="1397" w:type="dxa"/>
                </w:tcPr>
                <w:p w14:paraId="423F1A00" w14:textId="77777777" w:rsidR="00233690" w:rsidRPr="00BC4590" w:rsidRDefault="00233690" w:rsidP="00C57BEC">
                  <w:pPr>
                    <w:pStyle w:val="gridtable"/>
                    <w:rPr>
                      <w:rFonts w:ascii="Times New Roman" w:hAnsi="Times New Roman" w:cs="Times New Roman"/>
                      <w:sz w:val="22"/>
                    </w:rPr>
                  </w:pPr>
                  <w:r w:rsidRPr="00BC4590">
                    <w:rPr>
                      <w:rFonts w:ascii="Times New Roman" w:hAnsi="Times New Roman" w:cs="Times New Roman"/>
                      <w:sz w:val="22"/>
                    </w:rPr>
                    <w:t>600</w:t>
                  </w:r>
                </w:p>
              </w:tc>
              <w:tc>
                <w:tcPr>
                  <w:tcW w:w="1260" w:type="dxa"/>
                </w:tcPr>
                <w:p w14:paraId="09D53A62" w14:textId="77777777" w:rsidR="00233690" w:rsidRPr="00BC4590" w:rsidRDefault="00233690" w:rsidP="00C57BEC">
                  <w:pPr>
                    <w:pStyle w:val="gridtable"/>
                    <w:rPr>
                      <w:rFonts w:ascii="Times New Roman" w:hAnsi="Times New Roman" w:cs="Times New Roman"/>
                      <w:sz w:val="22"/>
                    </w:rPr>
                  </w:pPr>
                  <w:r w:rsidRPr="00BC4590">
                    <w:rPr>
                      <w:rFonts w:ascii="Times New Roman" w:hAnsi="Times New Roman" w:cs="Times New Roman"/>
                      <w:sz w:val="22"/>
                    </w:rPr>
                    <w:t>0,1040</w:t>
                  </w:r>
                </w:p>
              </w:tc>
              <w:tc>
                <w:tcPr>
                  <w:tcW w:w="1800" w:type="dxa"/>
                </w:tcPr>
                <w:p w14:paraId="542D86E9" w14:textId="77777777" w:rsidR="00233690" w:rsidRPr="00BC4590" w:rsidRDefault="00233690" w:rsidP="00C57BEC">
                  <w:pPr>
                    <w:pStyle w:val="gridtable"/>
                    <w:rPr>
                      <w:rFonts w:ascii="Times New Roman" w:hAnsi="Times New Roman" w:cs="Times New Roman"/>
                      <w:sz w:val="22"/>
                    </w:rPr>
                  </w:pPr>
                  <w:r w:rsidRPr="00BC4590">
                    <w:rPr>
                      <w:rFonts w:ascii="Times New Roman" w:hAnsi="Times New Roman" w:cs="Times New Roman"/>
                      <w:sz w:val="22"/>
                    </w:rPr>
                    <w:t>1350</w:t>
                  </w:r>
                </w:p>
              </w:tc>
              <w:tc>
                <w:tcPr>
                  <w:tcW w:w="1440" w:type="dxa"/>
                </w:tcPr>
                <w:p w14:paraId="719D7328" w14:textId="77777777" w:rsidR="00233690" w:rsidRPr="00BC4590" w:rsidRDefault="00233690" w:rsidP="00C57BEC">
                  <w:pPr>
                    <w:pStyle w:val="gridtable"/>
                    <w:rPr>
                      <w:rFonts w:ascii="Times New Roman" w:hAnsi="Times New Roman" w:cs="Times New Roman"/>
                      <w:sz w:val="22"/>
                    </w:rPr>
                  </w:pPr>
                  <w:r w:rsidRPr="00BC4590">
                    <w:rPr>
                      <w:rFonts w:ascii="Times New Roman" w:hAnsi="Times New Roman" w:cs="Times New Roman"/>
                      <w:sz w:val="22"/>
                    </w:rPr>
                    <w:t>0,268</w:t>
                  </w:r>
                </w:p>
              </w:tc>
            </w:tr>
            <w:tr w:rsidR="00233690" w:rsidRPr="00BC4590" w14:paraId="328C62E6" w14:textId="77777777" w:rsidTr="00233690">
              <w:tc>
                <w:tcPr>
                  <w:tcW w:w="1397" w:type="dxa"/>
                </w:tcPr>
                <w:p w14:paraId="7EF6B552" w14:textId="77777777" w:rsidR="00233690" w:rsidRPr="00BC4590" w:rsidRDefault="00233690" w:rsidP="00C57BEC">
                  <w:pPr>
                    <w:pStyle w:val="gridtable"/>
                    <w:rPr>
                      <w:rFonts w:ascii="Times New Roman" w:hAnsi="Times New Roman" w:cs="Times New Roman"/>
                      <w:sz w:val="22"/>
                    </w:rPr>
                  </w:pPr>
                  <w:r w:rsidRPr="00BC4590">
                    <w:rPr>
                      <w:rFonts w:ascii="Times New Roman" w:hAnsi="Times New Roman" w:cs="Times New Roman"/>
                      <w:sz w:val="22"/>
                    </w:rPr>
                    <w:t>750</w:t>
                  </w:r>
                </w:p>
              </w:tc>
              <w:tc>
                <w:tcPr>
                  <w:tcW w:w="1260" w:type="dxa"/>
                </w:tcPr>
                <w:p w14:paraId="599709B7" w14:textId="77777777" w:rsidR="00233690" w:rsidRPr="00BC4590" w:rsidRDefault="00233690" w:rsidP="00C57BEC">
                  <w:pPr>
                    <w:pStyle w:val="gridtable"/>
                    <w:rPr>
                      <w:rFonts w:ascii="Times New Roman" w:hAnsi="Times New Roman" w:cs="Times New Roman"/>
                      <w:sz w:val="22"/>
                    </w:rPr>
                  </w:pPr>
                  <w:r w:rsidRPr="00BC4590">
                    <w:rPr>
                      <w:rFonts w:ascii="Times New Roman" w:hAnsi="Times New Roman" w:cs="Times New Roman"/>
                      <w:sz w:val="22"/>
                    </w:rPr>
                    <w:t>0,1220</w:t>
                  </w:r>
                </w:p>
              </w:tc>
              <w:tc>
                <w:tcPr>
                  <w:tcW w:w="1800" w:type="dxa"/>
                </w:tcPr>
                <w:p w14:paraId="125CA64C" w14:textId="77777777" w:rsidR="00233690" w:rsidRPr="00BC4590" w:rsidRDefault="00233690" w:rsidP="00C57BEC">
                  <w:pPr>
                    <w:pStyle w:val="gridtable"/>
                    <w:rPr>
                      <w:rFonts w:ascii="Times New Roman" w:hAnsi="Times New Roman" w:cs="Times New Roman"/>
                      <w:sz w:val="22"/>
                    </w:rPr>
                  </w:pPr>
                  <w:r w:rsidRPr="00BC4590">
                    <w:rPr>
                      <w:rFonts w:ascii="Times New Roman" w:hAnsi="Times New Roman" w:cs="Times New Roman"/>
                      <w:position w:val="-4"/>
                      <w:sz w:val="22"/>
                    </w:rPr>
                    <w:object w:dxaOrig="180" w:dyaOrig="220" w14:anchorId="381D2257">
                      <v:shape id="_x0000_i1098" type="#_x0000_t75" style="width:9pt;height:10.5pt" o:ole="">
                        <v:imagedata r:id="rId141" o:title=""/>
                      </v:shape>
                      <o:OLEObject Type="Embed" ProgID="Equation.DSMT4" ShapeID="_x0000_i1098" DrawAspect="Content" ObjectID="_1731239634" r:id="rId142"/>
                    </w:object>
                  </w:r>
                  <w:r w:rsidRPr="00BC4590">
                    <w:rPr>
                      <w:rFonts w:ascii="Times New Roman" w:hAnsi="Times New Roman" w:cs="Times New Roman"/>
                      <w:sz w:val="22"/>
                    </w:rPr>
                    <w:t xml:space="preserve">1500 </w:t>
                  </w:r>
                </w:p>
              </w:tc>
              <w:tc>
                <w:tcPr>
                  <w:tcW w:w="1440" w:type="dxa"/>
                </w:tcPr>
                <w:p w14:paraId="07646BE8" w14:textId="77777777" w:rsidR="00233690" w:rsidRPr="00BC4590" w:rsidRDefault="00233690" w:rsidP="00C57BEC">
                  <w:pPr>
                    <w:pStyle w:val="gridtable"/>
                    <w:rPr>
                      <w:rFonts w:ascii="Times New Roman" w:hAnsi="Times New Roman" w:cs="Times New Roman"/>
                      <w:sz w:val="22"/>
                    </w:rPr>
                  </w:pPr>
                  <w:r w:rsidRPr="00BC4590">
                    <w:rPr>
                      <w:rFonts w:ascii="Times New Roman" w:hAnsi="Times New Roman" w:cs="Times New Roman"/>
                      <w:sz w:val="22"/>
                    </w:rPr>
                    <w:t>0,319</w:t>
                  </w:r>
                </w:p>
              </w:tc>
            </w:tr>
          </w:tbl>
          <w:p w14:paraId="4EBACD32" w14:textId="77777777" w:rsidR="00233690" w:rsidRPr="00BC4590" w:rsidRDefault="00233690" w:rsidP="00233690">
            <w:pPr>
              <w:ind w:left="1440" w:hanging="540"/>
              <w:rPr>
                <w:rFonts w:cs="Times New Roman"/>
              </w:rPr>
            </w:pPr>
          </w:p>
          <w:p w14:paraId="6F5EE77B" w14:textId="77777777" w:rsidR="00233690" w:rsidRPr="00BC4590" w:rsidRDefault="00233690" w:rsidP="00233690">
            <w:pPr>
              <w:pStyle w:val="normal1indent0"/>
              <w:rPr>
                <w:rFonts w:ascii="Times New Roman" w:hAnsi="Times New Roman"/>
              </w:rPr>
            </w:pPr>
            <w:r w:rsidRPr="00BC4590">
              <w:rPr>
                <w:rFonts w:ascii="Times New Roman" w:hAnsi="Times New Roman"/>
                <w:position w:val="-24"/>
              </w:rPr>
              <w:object w:dxaOrig="1240" w:dyaOrig="639" w14:anchorId="50BB2458">
                <v:shape id="_x0000_i1099" type="#_x0000_t75" style="width:61.5pt;height:32.25pt" o:ole="">
                  <v:imagedata r:id="rId143" o:title=""/>
                </v:shape>
                <o:OLEObject Type="Embed" ProgID="Equation.DSMT4" ShapeID="_x0000_i1099" DrawAspect="Content" ObjectID="_1731239635" r:id="rId144"/>
              </w:object>
            </w:r>
            <w:r w:rsidRPr="00BC4590">
              <w:rPr>
                <w:rFonts w:ascii="Times New Roman" w:hAnsi="Times New Roman"/>
              </w:rPr>
              <w:tab/>
            </w:r>
            <w:r w:rsidRPr="00BC4590">
              <w:rPr>
                <w:rFonts w:ascii="Times New Roman" w:hAnsi="Times New Roman"/>
              </w:rPr>
              <w:tab/>
            </w:r>
            <w:r w:rsidRPr="00BC4590">
              <w:rPr>
                <w:rFonts w:ascii="Times New Roman" w:hAnsi="Times New Roman"/>
              </w:rPr>
              <w:tab/>
            </w:r>
            <w:r w:rsidRPr="00BC4590">
              <w:rPr>
                <w:rFonts w:ascii="Times New Roman" w:hAnsi="Times New Roman"/>
              </w:rPr>
              <w:tab/>
            </w:r>
            <w:r w:rsidRPr="00BC4590">
              <w:rPr>
                <w:rFonts w:ascii="Times New Roman" w:hAnsi="Times New Roman"/>
              </w:rPr>
              <w:tab/>
            </w:r>
          </w:p>
          <w:p w14:paraId="26E33E3D" w14:textId="77777777" w:rsidR="00233690" w:rsidRPr="00BC4590" w:rsidRDefault="00233690" w:rsidP="00233690">
            <w:pPr>
              <w:pStyle w:val="normal1indent0"/>
              <w:rPr>
                <w:rFonts w:ascii="Times New Roman" w:hAnsi="Times New Roman"/>
              </w:rPr>
            </w:pPr>
            <w:r w:rsidRPr="00BC4590">
              <w:rPr>
                <w:rFonts w:ascii="Times New Roman" w:hAnsi="Times New Roman"/>
                <w:position w:val="-24"/>
              </w:rPr>
              <w:object w:dxaOrig="1359" w:dyaOrig="980" w14:anchorId="366E1B69">
                <v:shape id="_x0000_i1100" type="#_x0000_t75" style="width:68.25pt;height:48.75pt" o:ole="">
                  <v:imagedata r:id="rId145" o:title=""/>
                </v:shape>
                <o:OLEObject Type="Embed" ProgID="Equation.DSMT4" ShapeID="_x0000_i1100" DrawAspect="Content" ObjectID="_1731239636" r:id="rId146"/>
              </w:object>
            </w:r>
            <w:r w:rsidRPr="00BC4590">
              <w:rPr>
                <w:rFonts w:ascii="Times New Roman" w:hAnsi="Times New Roman"/>
              </w:rPr>
              <w:tab/>
            </w:r>
            <w:r w:rsidRPr="00BC4590">
              <w:rPr>
                <w:rFonts w:ascii="Times New Roman" w:hAnsi="Times New Roman"/>
              </w:rPr>
              <w:tab/>
            </w:r>
            <w:r w:rsidRPr="00BC4590">
              <w:rPr>
                <w:rFonts w:ascii="Times New Roman" w:hAnsi="Times New Roman"/>
              </w:rPr>
              <w:tab/>
            </w:r>
            <w:r w:rsidRPr="00BC4590">
              <w:rPr>
                <w:rFonts w:ascii="Times New Roman" w:hAnsi="Times New Roman"/>
              </w:rPr>
              <w:tab/>
            </w:r>
            <w:r w:rsidRPr="00BC4590">
              <w:rPr>
                <w:rFonts w:ascii="Times New Roman" w:hAnsi="Times New Roman"/>
              </w:rPr>
              <w:tab/>
            </w:r>
          </w:p>
          <w:p w14:paraId="76D77B01" w14:textId="77777777" w:rsidR="00233690" w:rsidRPr="00BC4590" w:rsidRDefault="00233690" w:rsidP="00233690">
            <w:pPr>
              <w:pStyle w:val="NORMAL1"/>
              <w:rPr>
                <w:rFonts w:ascii="Times New Roman" w:hAnsi="Times New Roman"/>
              </w:rPr>
            </w:pPr>
            <w:r w:rsidRPr="00BC4590">
              <w:rPr>
                <w:rFonts w:ascii="Times New Roman" w:hAnsi="Times New Roman"/>
              </w:rPr>
              <w:t xml:space="preserve">Trong đó </w:t>
            </w:r>
            <w:r w:rsidRPr="00BC4590">
              <w:rPr>
                <w:rFonts w:ascii="Times New Roman" w:hAnsi="Times New Roman"/>
                <w:position w:val="-6"/>
              </w:rPr>
              <w:object w:dxaOrig="200" w:dyaOrig="240" w14:anchorId="391E6403">
                <v:shape id="_x0000_i1101" type="#_x0000_t75" style="width:10.5pt;height:12pt" o:ole="">
                  <v:imagedata r:id="rId147" o:title=""/>
                </v:shape>
                <o:OLEObject Type="Embed" ProgID="Equation.DSMT4" ShapeID="_x0000_i1101" DrawAspect="Content" ObjectID="_1731239637" r:id="rId148"/>
              </w:object>
            </w:r>
            <w:r w:rsidRPr="00BC4590">
              <w:rPr>
                <w:rFonts w:ascii="Times New Roman" w:hAnsi="Times New Roman"/>
              </w:rPr>
              <w:t xml:space="preserve"> và </w:t>
            </w:r>
            <w:r w:rsidRPr="00BC4590">
              <w:rPr>
                <w:rFonts w:ascii="Times New Roman" w:hAnsi="Times New Roman"/>
                <w:position w:val="-6"/>
              </w:rPr>
              <w:object w:dxaOrig="200" w:dyaOrig="240" w14:anchorId="5DEF8AE6">
                <v:shape id="_x0000_i1102" type="#_x0000_t75" style="width:10.5pt;height:12pt" o:ole="">
                  <v:imagedata r:id="rId149" o:title=""/>
                </v:shape>
                <o:OLEObject Type="Embed" ProgID="Equation.DSMT4" ShapeID="_x0000_i1102" DrawAspect="Content" ObjectID="_1731239638" r:id="rId150"/>
              </w:object>
            </w:r>
            <w:r w:rsidRPr="00BC4590">
              <w:rPr>
                <w:rFonts w:ascii="Times New Roman" w:hAnsi="Times New Roman"/>
              </w:rPr>
              <w:t xml:space="preserve"> tính theo công thức:</w:t>
            </w:r>
          </w:p>
          <w:p w14:paraId="4396D531" w14:textId="77777777" w:rsidR="00233690" w:rsidRPr="00BC4590" w:rsidRDefault="00233690" w:rsidP="00233690">
            <w:pPr>
              <w:pStyle w:val="normal1indent0"/>
              <w:rPr>
                <w:rFonts w:ascii="Times New Roman" w:hAnsi="Times New Roman"/>
              </w:rPr>
            </w:pPr>
            <w:r w:rsidRPr="00BC4590">
              <w:rPr>
                <w:rFonts w:ascii="Times New Roman" w:hAnsi="Times New Roman"/>
                <w:position w:val="-54"/>
              </w:rPr>
              <w:object w:dxaOrig="2560" w:dyaOrig="1320" w14:anchorId="49B08228">
                <v:shape id="_x0000_i1103" type="#_x0000_t75" style="width:127.5pt;height:66pt" o:ole="">
                  <v:imagedata r:id="rId151" o:title=""/>
                </v:shape>
                <o:OLEObject Type="Embed" ProgID="Equation.DSMT4" ShapeID="_x0000_i1103" DrawAspect="Content" ObjectID="_1731239639" r:id="rId152"/>
              </w:object>
            </w:r>
            <w:r w:rsidRPr="00BC4590">
              <w:rPr>
                <w:rFonts w:ascii="Times New Roman" w:hAnsi="Times New Roman"/>
              </w:rPr>
              <w:tab/>
            </w:r>
            <w:r w:rsidRPr="00BC4590">
              <w:rPr>
                <w:rFonts w:ascii="Times New Roman" w:hAnsi="Times New Roman"/>
              </w:rPr>
              <w:tab/>
            </w:r>
            <w:r w:rsidRPr="00BC4590">
              <w:rPr>
                <w:rFonts w:ascii="Times New Roman" w:hAnsi="Times New Roman"/>
              </w:rPr>
              <w:tab/>
            </w:r>
          </w:p>
          <w:p w14:paraId="0C7D8E26" w14:textId="77777777" w:rsidR="00233690" w:rsidRPr="00BC4590" w:rsidRDefault="00233690" w:rsidP="00233690">
            <w:pPr>
              <w:pStyle w:val="normal1indent0"/>
              <w:rPr>
                <w:rFonts w:ascii="Times New Roman" w:hAnsi="Times New Roman"/>
              </w:rPr>
            </w:pPr>
            <w:r w:rsidRPr="00BC4590">
              <w:rPr>
                <w:rFonts w:ascii="Times New Roman" w:hAnsi="Times New Roman"/>
                <w:position w:val="-24"/>
              </w:rPr>
              <w:object w:dxaOrig="2940" w:dyaOrig="660" w14:anchorId="137E01E4">
                <v:shape id="_x0000_i1104" type="#_x0000_t75" style="width:147pt;height:33pt" o:ole="">
                  <v:imagedata r:id="rId153" o:title=""/>
                </v:shape>
                <o:OLEObject Type="Embed" ProgID="Equation.DSMT4" ShapeID="_x0000_i1104" DrawAspect="Content" ObjectID="_1731239640" r:id="rId154"/>
              </w:object>
            </w:r>
            <w:r w:rsidRPr="00BC4590">
              <w:rPr>
                <w:rFonts w:ascii="Times New Roman" w:hAnsi="Times New Roman"/>
              </w:rPr>
              <w:tab/>
            </w:r>
            <w:r w:rsidRPr="00BC4590">
              <w:rPr>
                <w:rFonts w:ascii="Times New Roman" w:hAnsi="Times New Roman"/>
              </w:rPr>
              <w:tab/>
            </w:r>
            <w:r w:rsidRPr="00BC4590">
              <w:rPr>
                <w:rFonts w:ascii="Times New Roman" w:hAnsi="Times New Roman"/>
              </w:rPr>
              <w:tab/>
            </w:r>
          </w:p>
          <w:p w14:paraId="47C2F702" w14:textId="77777777" w:rsidR="00233690" w:rsidRPr="00BC4590" w:rsidRDefault="00233690" w:rsidP="00233690">
            <w:pPr>
              <w:pStyle w:val="NORMAL10"/>
              <w:rPr>
                <w:rFonts w:ascii="Times New Roman" w:hAnsi="Times New Roman"/>
              </w:rPr>
            </w:pPr>
            <w:r w:rsidRPr="00BC4590">
              <w:rPr>
                <w:rFonts w:ascii="Times New Roman" w:hAnsi="Times New Roman"/>
                <w:b/>
              </w:rPr>
              <w:t>3</w:t>
            </w:r>
            <w:r w:rsidRPr="00BC4590">
              <w:rPr>
                <w:rFonts w:ascii="Times New Roman" w:hAnsi="Times New Roman"/>
              </w:rPr>
              <w:tab/>
              <w:t xml:space="preserve">Khi kiểm tra ổn định tàu kéo chịu tác dụng dật của dây kéo, góc vào nước phải xác định dựa theo giả thiết rằng tất cả các cửa đi vào buồng máy, buồng nồi hơi và cả các thượng tầng trên boong cao nhất, tất cả các cửa ở các lối ra vào các buồng </w:t>
            </w:r>
            <w:r w:rsidRPr="00BC4590">
              <w:rPr>
                <w:rFonts w:ascii="Times New Roman" w:hAnsi="Times New Roman"/>
              </w:rPr>
              <w:lastRenderedPageBreak/>
              <w:t>nằm dưới boong cao nhất, không phụ thuộc vào kết cấu kín, đều coi là hở.</w:t>
            </w:r>
          </w:p>
          <w:p w14:paraId="1D8AF234" w14:textId="77777777" w:rsidR="00233690" w:rsidRPr="00BC4590" w:rsidRDefault="00233690" w:rsidP="00233690">
            <w:pPr>
              <w:pStyle w:val="NORMAL10"/>
              <w:rPr>
                <w:rFonts w:ascii="Times New Roman" w:hAnsi="Times New Roman"/>
              </w:rPr>
            </w:pPr>
            <w:r w:rsidRPr="00BC4590">
              <w:rPr>
                <w:rFonts w:ascii="Times New Roman" w:hAnsi="Times New Roman"/>
                <w:b/>
              </w:rPr>
              <w:t>4</w:t>
            </w:r>
            <w:r w:rsidRPr="00BC4590">
              <w:rPr>
                <w:rFonts w:ascii="Times New Roman" w:hAnsi="Times New Roman"/>
              </w:rPr>
              <w:t xml:space="preserve"> </w:t>
            </w:r>
            <w:r w:rsidRPr="00BC4590">
              <w:rPr>
                <w:rFonts w:ascii="Times New Roman" w:hAnsi="Times New Roman"/>
              </w:rPr>
              <w:tab/>
              <w:t>Việc kiểm tra ổn định của các tàu kéo chịu tác dụng dật của dây kéo không cần tính đến lượng băng phủ và ảnh hưởng của mặt thoáng hàng lỏng.</w:t>
            </w:r>
          </w:p>
          <w:p w14:paraId="767A6CA2" w14:textId="77777777" w:rsidR="00233690" w:rsidRPr="00BC4590" w:rsidRDefault="00233690" w:rsidP="00233690">
            <w:pPr>
              <w:pStyle w:val="NORMAL10"/>
              <w:rPr>
                <w:rFonts w:ascii="Times New Roman" w:hAnsi="Times New Roman"/>
              </w:rPr>
            </w:pPr>
            <w:r w:rsidRPr="00BC4590">
              <w:rPr>
                <w:rFonts w:ascii="Times New Roman" w:hAnsi="Times New Roman"/>
                <w:b/>
              </w:rPr>
              <w:t>5</w:t>
            </w:r>
            <w:r w:rsidRPr="00BC4590">
              <w:rPr>
                <w:rFonts w:ascii="Times New Roman" w:hAnsi="Times New Roman"/>
              </w:rPr>
              <w:tab/>
              <w:t>Khi có những thiết bị đặc biệt để phòng móc kéo trượt xuống dưới hoặc dịch về đuôi với dây kéo nằm ngang tàu, thì điểm mà dây kéo đi qua có thể chấp nhận là điểm treo móc kéo.</w:t>
            </w:r>
          </w:p>
          <w:p w14:paraId="51A68873" w14:textId="77777777" w:rsidR="00F35B61" w:rsidRPr="00BC4590" w:rsidRDefault="00F35B61" w:rsidP="008C15BD">
            <w:pPr>
              <w:rPr>
                <w:rFonts w:cs="Times New Roman"/>
                <w:lang w:eastAsia="vi-VN"/>
              </w:rPr>
            </w:pPr>
          </w:p>
        </w:tc>
        <w:tc>
          <w:tcPr>
            <w:tcW w:w="4326" w:type="dxa"/>
            <w:tcBorders>
              <w:top w:val="nil"/>
              <w:left w:val="nil"/>
              <w:bottom w:val="single" w:sz="4" w:space="0" w:color="auto"/>
              <w:right w:val="single" w:sz="4" w:space="0" w:color="auto"/>
            </w:tcBorders>
            <w:shd w:val="clear" w:color="auto" w:fill="auto"/>
            <w:vAlign w:val="center"/>
            <w:hideMark/>
          </w:tcPr>
          <w:p w14:paraId="7CCD7885" w14:textId="77777777" w:rsidR="00B71465" w:rsidRPr="00BC4590" w:rsidRDefault="00B71465" w:rsidP="00B71465">
            <w:pPr>
              <w:pStyle w:val="Heading3"/>
              <w:spacing w:before="240"/>
              <w:rPr>
                <w:rFonts w:ascii="Times New Roman" w:hAnsi="Times New Roman"/>
              </w:rPr>
            </w:pPr>
            <w:bookmarkStart w:id="7" w:name="_Toc236134704"/>
            <w:bookmarkStart w:id="8" w:name="_Toc236134997"/>
            <w:bookmarkStart w:id="9" w:name="_Toc236135521"/>
            <w:bookmarkStart w:id="10" w:name="_Toc236151241"/>
            <w:bookmarkStart w:id="11" w:name="_Toc236151376"/>
            <w:bookmarkStart w:id="12" w:name="_Toc239055451"/>
            <w:bookmarkStart w:id="13" w:name="_Toc250559416"/>
            <w:r w:rsidRPr="00BC4590">
              <w:rPr>
                <w:rFonts w:ascii="Times New Roman" w:hAnsi="Times New Roman"/>
              </w:rPr>
              <w:lastRenderedPageBreak/>
              <w:t>3.6</w:t>
            </w:r>
            <w:r w:rsidRPr="00BC4590">
              <w:rPr>
                <w:rFonts w:ascii="Times New Roman" w:hAnsi="Times New Roman"/>
              </w:rPr>
              <w:tab/>
              <w:t>Tàu kéo</w:t>
            </w:r>
            <w:bookmarkEnd w:id="7"/>
            <w:bookmarkEnd w:id="8"/>
            <w:bookmarkEnd w:id="9"/>
            <w:bookmarkEnd w:id="10"/>
            <w:bookmarkEnd w:id="11"/>
            <w:bookmarkEnd w:id="12"/>
            <w:bookmarkEnd w:id="13"/>
          </w:p>
          <w:p w14:paraId="719570DD" w14:textId="77777777" w:rsidR="00B71465" w:rsidRPr="00BC4590" w:rsidRDefault="00B71465" w:rsidP="00B71465">
            <w:pPr>
              <w:pStyle w:val="NORMAL111"/>
              <w:rPr>
                <w:rFonts w:ascii="Times New Roman" w:hAnsi="Times New Roman" w:cs="Times New Roman"/>
              </w:rPr>
            </w:pPr>
            <w:r w:rsidRPr="00BC4590">
              <w:rPr>
                <w:rFonts w:ascii="Times New Roman" w:hAnsi="Times New Roman" w:cs="Times New Roman"/>
                <w:b/>
              </w:rPr>
              <w:t>3.6.1</w:t>
            </w:r>
            <w:r w:rsidRPr="00BC4590">
              <w:rPr>
                <w:rFonts w:ascii="Times New Roman" w:hAnsi="Times New Roman" w:cs="Times New Roman"/>
              </w:rPr>
              <w:t xml:space="preserve"> </w:t>
            </w:r>
            <w:r w:rsidRPr="00BC4590">
              <w:rPr>
                <w:rFonts w:ascii="Times New Roman" w:hAnsi="Times New Roman" w:cs="Times New Roman"/>
              </w:rPr>
              <w:tab/>
              <w:t>Quy định chung</w:t>
            </w:r>
          </w:p>
          <w:p w14:paraId="0D17B384" w14:textId="77777777" w:rsidR="00B71465" w:rsidRPr="00BC4590" w:rsidRDefault="00B71465" w:rsidP="00B71465">
            <w:pPr>
              <w:pStyle w:val="NORMAL10"/>
              <w:rPr>
                <w:rFonts w:ascii="Times New Roman" w:hAnsi="Times New Roman"/>
              </w:rPr>
            </w:pPr>
            <w:r w:rsidRPr="00BC4590">
              <w:rPr>
                <w:rFonts w:ascii="Times New Roman" w:hAnsi="Times New Roman"/>
                <w:b/>
              </w:rPr>
              <w:t>1</w:t>
            </w:r>
            <w:r w:rsidRPr="00BC4590">
              <w:rPr>
                <w:rFonts w:ascii="Times New Roman" w:hAnsi="Times New Roman"/>
              </w:rPr>
              <w:tab/>
              <w:t>Chương này áp dụng đối với tàu có dấu hiệu cấp Tàu kéo</w:t>
            </w:r>
          </w:p>
          <w:p w14:paraId="614E91B6" w14:textId="77777777" w:rsidR="00B71465" w:rsidRPr="00BC4590" w:rsidRDefault="00B71465" w:rsidP="00B71465">
            <w:pPr>
              <w:rPr>
                <w:rFonts w:cs="Times New Roman"/>
              </w:rPr>
            </w:pPr>
            <w:r w:rsidRPr="00BC4590">
              <w:rPr>
                <w:rFonts w:cs="Times New Roman"/>
                <w:b/>
              </w:rPr>
              <w:t>2</w:t>
            </w:r>
            <w:r w:rsidRPr="00BC4590">
              <w:rPr>
                <w:rFonts w:cs="Times New Roman"/>
                <w:b/>
              </w:rPr>
              <w:tab/>
            </w:r>
            <w:r w:rsidRPr="00BC4590">
              <w:rPr>
                <w:rFonts w:cs="Times New Roman"/>
              </w:rPr>
              <w:t>Chương này cũng áp dụng cho các tàu khác mà dự định thực hiện các hoạt động kéo.</w:t>
            </w:r>
          </w:p>
          <w:p w14:paraId="1E38ED41" w14:textId="77777777" w:rsidR="00B71465" w:rsidRPr="00BC4590" w:rsidRDefault="00B71465" w:rsidP="00B71465">
            <w:pPr>
              <w:rPr>
                <w:rFonts w:cs="Times New Roman"/>
              </w:rPr>
            </w:pPr>
            <w:r w:rsidRPr="00BC4590">
              <w:rPr>
                <w:rFonts w:cs="Times New Roman"/>
              </w:rPr>
              <w:t>3</w:t>
            </w:r>
            <w:r w:rsidRPr="00BC4590">
              <w:rPr>
                <w:rFonts w:cs="Times New Roman"/>
              </w:rPr>
              <w:tab/>
              <w:t>Khi kiểm tra ổn định của tàu kéo theo các yêu cầu của Chương 2 và mục này thì khối lượng băng phủ cho phép được tính như sau:</w:t>
            </w:r>
          </w:p>
          <w:p w14:paraId="08F28CF1" w14:textId="77777777" w:rsidR="00B71465" w:rsidRPr="00BC4590" w:rsidRDefault="00B71465" w:rsidP="00B71465">
            <w:pPr>
              <w:rPr>
                <w:rFonts w:cs="Times New Roman"/>
              </w:rPr>
            </w:pPr>
            <w:r w:rsidRPr="00BC4590">
              <w:rPr>
                <w:rFonts w:cs="Times New Roman"/>
              </w:rPr>
              <w:t>(1)</w:t>
            </w:r>
            <w:r w:rsidRPr="00BC4590">
              <w:rPr>
                <w:rFonts w:cs="Times New Roman"/>
              </w:rPr>
              <w:tab/>
              <w:t>Đối với tàu kéo thực hiện các hoạt động cứu hộ, thì lấy gấp đôi giá trị yêu cầu ở 2.4</w:t>
            </w:r>
          </w:p>
          <w:p w14:paraId="5C15A11D" w14:textId="77777777" w:rsidR="00B71465" w:rsidRPr="00BC4590" w:rsidRDefault="00B71465" w:rsidP="00B71465">
            <w:pPr>
              <w:rPr>
                <w:rFonts w:cs="Times New Roman"/>
              </w:rPr>
            </w:pPr>
            <w:r w:rsidRPr="00BC4590">
              <w:rPr>
                <w:rFonts w:cs="Times New Roman"/>
              </w:rPr>
              <w:t>(2)</w:t>
            </w:r>
            <w:r w:rsidRPr="00BC4590">
              <w:rPr>
                <w:rFonts w:cs="Times New Roman"/>
              </w:rPr>
              <w:tab/>
              <w:t>Đối với các tàu kéo khác lấy theo yêu cầu ở mục 2.4</w:t>
            </w:r>
          </w:p>
          <w:p w14:paraId="44D2ABC7" w14:textId="77777777" w:rsidR="00B71465" w:rsidRPr="00BC4590" w:rsidRDefault="00B71465" w:rsidP="00B71465">
            <w:pPr>
              <w:rPr>
                <w:rFonts w:cs="Times New Roman"/>
              </w:rPr>
            </w:pPr>
            <w:r w:rsidRPr="00BC4590">
              <w:rPr>
                <w:rFonts w:cs="Times New Roman"/>
              </w:rPr>
              <w:t>3.6.2</w:t>
            </w:r>
            <w:r w:rsidRPr="00BC4590">
              <w:rPr>
                <w:rFonts w:cs="Times New Roman"/>
              </w:rPr>
              <w:tab/>
              <w:t>Các trạng thái tải trọng</w:t>
            </w:r>
          </w:p>
          <w:p w14:paraId="6114CDC1" w14:textId="77777777" w:rsidR="00B71465" w:rsidRPr="00BC4590" w:rsidRDefault="00B71465" w:rsidP="00B71465">
            <w:pPr>
              <w:rPr>
                <w:rFonts w:cs="Times New Roman"/>
              </w:rPr>
            </w:pPr>
            <w:r w:rsidRPr="00BC4590">
              <w:rPr>
                <w:rFonts w:cs="Times New Roman"/>
              </w:rPr>
              <w:t>1</w:t>
            </w:r>
            <w:r w:rsidRPr="00BC4590">
              <w:rPr>
                <w:rFonts w:cs="Times New Roman"/>
              </w:rPr>
              <w:tab/>
              <w:t>Tàu kéo phải kiểm tra các trạng thái tải trọng sau đây:</w:t>
            </w:r>
          </w:p>
          <w:p w14:paraId="7626447E" w14:textId="77777777" w:rsidR="00B71465" w:rsidRPr="00BC4590" w:rsidRDefault="00B71465" w:rsidP="00B71465">
            <w:pPr>
              <w:pStyle w:val="NORMAL1"/>
              <w:rPr>
                <w:rFonts w:ascii="Times New Roman" w:hAnsi="Times New Roman"/>
              </w:rPr>
            </w:pPr>
            <w:r w:rsidRPr="00BC4590">
              <w:rPr>
                <w:rFonts w:ascii="Times New Roman" w:hAnsi="Times New Roman"/>
              </w:rPr>
              <w:lastRenderedPageBreak/>
              <w:t>(1)</w:t>
            </w:r>
            <w:r w:rsidRPr="00BC4590">
              <w:rPr>
                <w:rFonts w:ascii="Times New Roman" w:hAnsi="Times New Roman"/>
              </w:rPr>
              <w:tab/>
              <w:t>Tàu ở chiều chìm khai thác lớn nhất, thực hiện hoạt động kéo với toàn bộ dự trữ;</w:t>
            </w:r>
          </w:p>
          <w:p w14:paraId="351E9EBE" w14:textId="77777777" w:rsidR="00B71465" w:rsidRPr="00BC4590" w:rsidRDefault="00B71465" w:rsidP="00B71465">
            <w:pPr>
              <w:pStyle w:val="NORMAL1"/>
              <w:rPr>
                <w:rFonts w:ascii="Times New Roman" w:hAnsi="Times New Roman"/>
              </w:rPr>
            </w:pPr>
            <w:r w:rsidRPr="00BC4590">
              <w:rPr>
                <w:rFonts w:ascii="Times New Roman" w:hAnsi="Times New Roman"/>
              </w:rPr>
              <w:t>(2)</w:t>
            </w:r>
            <w:r w:rsidRPr="00BC4590">
              <w:rPr>
                <w:rFonts w:ascii="Times New Roman" w:hAnsi="Times New Roman"/>
              </w:rPr>
              <w:tab/>
              <w:t xml:space="preserve">Tàu ở chiều chìm khai thác nhỏ nhất, thực hiện hoạt động kéo hoặc hộ tống với 10% dự trữ. </w:t>
            </w:r>
          </w:p>
          <w:p w14:paraId="72BCBA5C" w14:textId="77777777" w:rsidR="00B71465" w:rsidRPr="00BC4590" w:rsidRDefault="00B71465" w:rsidP="00B71465">
            <w:pPr>
              <w:pStyle w:val="NORMAL1"/>
              <w:rPr>
                <w:rFonts w:ascii="Times New Roman" w:hAnsi="Times New Roman"/>
              </w:rPr>
            </w:pPr>
            <w:r w:rsidRPr="00BC4590">
              <w:rPr>
                <w:rFonts w:ascii="Times New Roman" w:hAnsi="Times New Roman"/>
              </w:rPr>
              <w:t>(3)</w:t>
            </w:r>
            <w:r w:rsidRPr="00BC4590">
              <w:rPr>
                <w:rFonts w:ascii="Times New Roman" w:hAnsi="Times New Roman"/>
              </w:rPr>
              <w:tab/>
              <w:t>Ở trạng thái trung gian với 50% dự trữ</w:t>
            </w:r>
          </w:p>
          <w:p w14:paraId="4D46455F" w14:textId="77777777" w:rsidR="00B71465" w:rsidRPr="00BC4590" w:rsidRDefault="00B71465" w:rsidP="00B71465">
            <w:pPr>
              <w:pStyle w:val="NORMAL1"/>
              <w:rPr>
                <w:rFonts w:ascii="Times New Roman" w:hAnsi="Times New Roman"/>
              </w:rPr>
            </w:pPr>
            <w:r w:rsidRPr="00BC4590">
              <w:rPr>
                <w:rFonts w:ascii="Times New Roman" w:hAnsi="Times New Roman"/>
              </w:rPr>
              <w:t>Các tàu kéo có hầm hàng phải kiểm tra bổ sung:</w:t>
            </w:r>
          </w:p>
          <w:p w14:paraId="1BE0215C" w14:textId="77777777" w:rsidR="00B71465" w:rsidRPr="00BC4590" w:rsidRDefault="00B71465" w:rsidP="00B71465">
            <w:pPr>
              <w:pStyle w:val="NORMAL1"/>
              <w:rPr>
                <w:rFonts w:ascii="Times New Roman" w:hAnsi="Times New Roman"/>
              </w:rPr>
            </w:pPr>
            <w:r w:rsidRPr="00BC4590">
              <w:rPr>
                <w:rFonts w:ascii="Times New Roman" w:hAnsi="Times New Roman"/>
              </w:rPr>
              <w:t>(</w:t>
            </w:r>
            <w:r w:rsidRPr="00BC4590">
              <w:rPr>
                <w:rFonts w:ascii="Times New Roman" w:hAnsi="Times New Roman"/>
                <w:lang w:val="en-US"/>
              </w:rPr>
              <w:t>4</w:t>
            </w:r>
            <w:r w:rsidRPr="00BC4590">
              <w:rPr>
                <w:rFonts w:ascii="Times New Roman" w:hAnsi="Times New Roman"/>
              </w:rPr>
              <w:t>)</w:t>
            </w:r>
            <w:r w:rsidRPr="00BC4590">
              <w:rPr>
                <w:rFonts w:ascii="Times New Roman" w:hAnsi="Times New Roman"/>
              </w:rPr>
              <w:tab/>
              <w:t>Tàu với toàn bộ hàng trong các hầm với toàn bộ dự trữ;</w:t>
            </w:r>
          </w:p>
          <w:p w14:paraId="006C83B8" w14:textId="77777777" w:rsidR="00B71465" w:rsidRPr="00BC4590" w:rsidRDefault="00B71465" w:rsidP="00B71465">
            <w:pPr>
              <w:pStyle w:val="NORMAL1"/>
              <w:rPr>
                <w:rFonts w:ascii="Times New Roman" w:hAnsi="Times New Roman"/>
              </w:rPr>
            </w:pPr>
            <w:r w:rsidRPr="00BC4590">
              <w:rPr>
                <w:rFonts w:ascii="Times New Roman" w:hAnsi="Times New Roman"/>
              </w:rPr>
              <w:t>(</w:t>
            </w:r>
            <w:r w:rsidRPr="00BC4590">
              <w:rPr>
                <w:rFonts w:ascii="Times New Roman" w:hAnsi="Times New Roman"/>
                <w:lang w:val="en-US"/>
              </w:rPr>
              <w:t>5</w:t>
            </w:r>
            <w:r w:rsidRPr="00BC4590">
              <w:rPr>
                <w:rFonts w:ascii="Times New Roman" w:hAnsi="Times New Roman"/>
              </w:rPr>
              <w:t>)</w:t>
            </w:r>
            <w:r w:rsidRPr="00BC4590">
              <w:rPr>
                <w:rFonts w:ascii="Times New Roman" w:hAnsi="Times New Roman"/>
              </w:rPr>
              <w:tab/>
              <w:t>Tàu với toàn bộ hàng trong các hầm với 10% dự trữ.</w:t>
            </w:r>
          </w:p>
          <w:p w14:paraId="5E05CD49" w14:textId="77777777" w:rsidR="00B71465" w:rsidRPr="00BC4590" w:rsidRDefault="00B71465" w:rsidP="00B71465">
            <w:pPr>
              <w:pStyle w:val="NORMAL10"/>
              <w:rPr>
                <w:rFonts w:ascii="Times New Roman" w:hAnsi="Times New Roman"/>
              </w:rPr>
            </w:pPr>
            <w:r w:rsidRPr="00BC4590">
              <w:rPr>
                <w:rFonts w:ascii="Times New Roman" w:hAnsi="Times New Roman"/>
                <w:b/>
              </w:rPr>
              <w:t>2</w:t>
            </w:r>
            <w:r w:rsidRPr="00BC4590">
              <w:rPr>
                <w:rFonts w:ascii="Times New Roman" w:hAnsi="Times New Roman"/>
              </w:rPr>
              <w:tab/>
              <w:t>Khối lượng của dây kéo dự trữ và dây kéo của tời kéo cũng phải được đưa vào tính toán.</w:t>
            </w:r>
          </w:p>
          <w:p w14:paraId="1FA14024" w14:textId="77777777" w:rsidR="00B71465" w:rsidRPr="00BC4590" w:rsidRDefault="00B71465" w:rsidP="00B71465">
            <w:pPr>
              <w:pStyle w:val="NORMAL111"/>
              <w:rPr>
                <w:rFonts w:ascii="Times New Roman" w:hAnsi="Times New Roman" w:cs="Times New Roman"/>
              </w:rPr>
            </w:pPr>
            <w:r w:rsidRPr="00BC4590">
              <w:rPr>
                <w:rFonts w:ascii="Times New Roman" w:hAnsi="Times New Roman" w:cs="Times New Roman"/>
                <w:b/>
              </w:rPr>
              <w:t>3.6.3</w:t>
            </w:r>
            <w:r w:rsidRPr="00BC4590">
              <w:rPr>
                <w:rFonts w:ascii="Times New Roman" w:hAnsi="Times New Roman" w:cs="Times New Roman"/>
              </w:rPr>
              <w:t xml:space="preserve"> Tiêu chuẩn ổn định.</w:t>
            </w:r>
          </w:p>
          <w:p w14:paraId="0826631F" w14:textId="77777777" w:rsidR="00B71465" w:rsidRPr="00BC4590" w:rsidRDefault="00B71465" w:rsidP="00B71465">
            <w:pPr>
              <w:pStyle w:val="NORMAL10"/>
              <w:rPr>
                <w:rFonts w:ascii="Times New Roman" w:hAnsi="Times New Roman"/>
              </w:rPr>
            </w:pPr>
          </w:p>
          <w:p w14:paraId="43B55F06" w14:textId="77777777" w:rsidR="00B71465" w:rsidRPr="00BC4590" w:rsidRDefault="00B71465" w:rsidP="00B71465">
            <w:pPr>
              <w:rPr>
                <w:rFonts w:cs="Times New Roman"/>
              </w:rPr>
            </w:pPr>
            <w:r w:rsidRPr="00BC4590">
              <w:rPr>
                <w:rFonts w:cs="Times New Roman"/>
                <w:b/>
              </w:rPr>
              <w:t>1</w:t>
            </w:r>
            <w:r w:rsidRPr="00BC4590">
              <w:rPr>
                <w:rFonts w:cs="Times New Roman"/>
                <w:b/>
              </w:rPr>
              <w:tab/>
            </w:r>
            <w:r w:rsidRPr="00BC4590">
              <w:rPr>
                <w:rFonts w:cs="Times New Roman"/>
              </w:rPr>
              <w:t xml:space="preserve">Diện tích A giữa đồ thị ổn định và đồ thị cánh tay đòn gây nghiêng do kéo được tính toán theo 3.6.4-1 tính từ góc nghiêng </w:t>
            </w:r>
            <m:oMath>
              <m:sSub>
                <m:sSubPr>
                  <m:ctrlPr>
                    <w:rPr>
                      <w:rFonts w:ascii="Cambria Math" w:hAnsi="Cambria Math" w:cs="Times New Roman"/>
                      <w:i/>
                    </w:rPr>
                  </m:ctrlPr>
                </m:sSubPr>
                <m:e>
                  <m:r>
                    <w:rPr>
                      <w:rFonts w:ascii="Cambria Math" w:hAnsi="Cambria Math" w:cs="Times New Roman"/>
                    </w:rPr>
                    <m:t>θ</m:t>
                  </m:r>
                </m:e>
                <m:sub>
                  <m:r>
                    <w:rPr>
                      <w:rFonts w:ascii="Cambria Math" w:hAnsi="Cambria Math" w:cs="Times New Roman"/>
                    </w:rPr>
                    <m:t>e</m:t>
                  </m:r>
                </m:sub>
              </m:sSub>
            </m:oMath>
            <w:r w:rsidRPr="00BC4590">
              <w:rPr>
                <w:rFonts w:cs="Times New Roman"/>
              </w:rPr>
              <w:t xml:space="preserve"> đến góc của giao điểm thứ hai </w:t>
            </w:r>
            <m:oMath>
              <m:sSub>
                <m:sSubPr>
                  <m:ctrlPr>
                    <w:rPr>
                      <w:rFonts w:ascii="Cambria Math" w:hAnsi="Cambria Math" w:cs="Times New Roman"/>
                      <w:i/>
                    </w:rPr>
                  </m:ctrlPr>
                </m:sSubPr>
                <m:e>
                  <m:r>
                    <w:rPr>
                      <w:rFonts w:ascii="Cambria Math" w:hAnsi="Cambria Math" w:cs="Times New Roman"/>
                    </w:rPr>
                    <m:t>θ</m:t>
                  </m:r>
                </m:e>
                <m:sub>
                  <m:r>
                    <w:rPr>
                      <w:rFonts w:ascii="Cambria Math" w:hAnsi="Cambria Math" w:cs="Times New Roman"/>
                    </w:rPr>
                    <m:t>c</m:t>
                  </m:r>
                </m:sub>
              </m:sSub>
            </m:oMath>
            <w:r w:rsidRPr="00BC4590">
              <w:rPr>
                <w:rFonts w:cs="Times New Roman"/>
              </w:rPr>
              <w:t xml:space="preserve">, hoặc góc vào nước </w:t>
            </w:r>
            <m:oMath>
              <m:sSub>
                <m:sSubPr>
                  <m:ctrlPr>
                    <w:rPr>
                      <w:rFonts w:ascii="Cambria Math" w:hAnsi="Cambria Math" w:cs="Times New Roman"/>
                      <w:i/>
                    </w:rPr>
                  </m:ctrlPr>
                </m:sSubPr>
                <m:e>
                  <m:r>
                    <w:rPr>
                      <w:rFonts w:ascii="Cambria Math" w:hAnsi="Cambria Math" w:cs="Times New Roman"/>
                    </w:rPr>
                    <m:t>θ</m:t>
                  </m:r>
                </m:e>
                <m:sub>
                  <m:r>
                    <w:rPr>
                      <w:rFonts w:ascii="Cambria Math" w:hAnsi="Cambria Math" w:cs="Times New Roman"/>
                    </w:rPr>
                    <m:t>f</m:t>
                  </m:r>
                </m:sub>
              </m:sSub>
            </m:oMath>
            <w:r w:rsidRPr="00BC4590">
              <w:rPr>
                <w:rFonts w:cs="Times New Roman"/>
              </w:rPr>
              <w:t xml:space="preserve">, lấy giá trị bé hơn, phải lớn hơn diện tích B giữa cánh </w:t>
            </w:r>
            <w:r w:rsidRPr="00BC4590">
              <w:rPr>
                <w:rFonts w:cs="Times New Roman"/>
              </w:rPr>
              <w:lastRenderedPageBreak/>
              <w:t xml:space="preserve">tay đòn gây nghiêng và đồ thị ổn định từ góc nghiêng </w:t>
            </w:r>
            <m:oMath>
              <m:r>
                <w:rPr>
                  <w:rFonts w:ascii="Cambria Math" w:hAnsi="Cambria Math" w:cs="Times New Roman"/>
                </w:rPr>
                <m:t>θ=0</m:t>
              </m:r>
            </m:oMath>
            <w:r w:rsidRPr="00BC4590">
              <w:rPr>
                <w:rFonts w:cs="Times New Roman"/>
              </w:rPr>
              <w:t xml:space="preserve"> đến góc nghiêng </w:t>
            </w:r>
            <m:oMath>
              <m:sSub>
                <m:sSubPr>
                  <m:ctrlPr>
                    <w:rPr>
                      <w:rFonts w:ascii="Cambria Math" w:hAnsi="Cambria Math" w:cs="Times New Roman"/>
                      <w:i/>
                    </w:rPr>
                  </m:ctrlPr>
                </m:sSubPr>
                <m:e>
                  <m:r>
                    <w:rPr>
                      <w:rFonts w:ascii="Cambria Math" w:hAnsi="Cambria Math" w:cs="Times New Roman"/>
                    </w:rPr>
                    <m:t>θ</m:t>
                  </m:r>
                </m:e>
                <m:sub>
                  <m:r>
                    <w:rPr>
                      <w:rFonts w:ascii="Cambria Math" w:hAnsi="Cambria Math" w:cs="Times New Roman"/>
                    </w:rPr>
                    <m:t>e</m:t>
                  </m:r>
                </m:sub>
              </m:sSub>
            </m:oMath>
            <w:r w:rsidRPr="00BC4590">
              <w:rPr>
                <w:rFonts w:cs="Times New Roman"/>
              </w:rPr>
              <w:t>.</w:t>
            </w:r>
          </w:p>
          <w:p w14:paraId="200B3CF4" w14:textId="77777777" w:rsidR="00B71465" w:rsidRPr="00BC4590" w:rsidRDefault="001E1944" w:rsidP="00B71465">
            <w:pPr>
              <w:rPr>
                <w:rFonts w:cs="Times New Roman"/>
              </w:rPr>
            </w:pPr>
            <m:oMath>
              <m:sSub>
                <m:sSubPr>
                  <m:ctrlPr>
                    <w:rPr>
                      <w:rFonts w:ascii="Cambria Math" w:hAnsi="Cambria Math" w:cs="Times New Roman"/>
                      <w:i/>
                    </w:rPr>
                  </m:ctrlPr>
                </m:sSubPr>
                <m:e>
                  <m:r>
                    <w:rPr>
                      <w:rFonts w:ascii="Cambria Math" w:hAnsi="Cambria Math" w:cs="Times New Roman"/>
                    </w:rPr>
                    <m:t>θ</m:t>
                  </m:r>
                </m:e>
                <m:sub>
                  <m:r>
                    <w:rPr>
                      <w:rFonts w:ascii="Cambria Math" w:hAnsi="Cambria Math" w:cs="Times New Roman"/>
                    </w:rPr>
                    <m:t>e</m:t>
                  </m:r>
                </m:sub>
              </m:sSub>
            </m:oMath>
            <w:r w:rsidR="00B71465" w:rsidRPr="00BC4590">
              <w:rPr>
                <w:rFonts w:cs="Times New Roman"/>
              </w:rPr>
              <w:t>: góc nghiêng của giao điểm thứ nhất giữa cánh tay đòn gây nghiêng và đồ thị ổn định, tính bằng độ;</w:t>
            </w:r>
          </w:p>
          <w:p w14:paraId="6A2E12F6" w14:textId="77777777" w:rsidR="00B71465" w:rsidRPr="00BC4590" w:rsidRDefault="001E1944" w:rsidP="00B71465">
            <w:pPr>
              <w:rPr>
                <w:rFonts w:cs="Times New Roman"/>
              </w:rPr>
            </w:pPr>
            <m:oMath>
              <m:sSub>
                <m:sSubPr>
                  <m:ctrlPr>
                    <w:rPr>
                      <w:rFonts w:ascii="Cambria Math" w:hAnsi="Cambria Math" w:cs="Times New Roman"/>
                      <w:i/>
                    </w:rPr>
                  </m:ctrlPr>
                </m:sSubPr>
                <m:e>
                  <m:r>
                    <w:rPr>
                      <w:rFonts w:ascii="Cambria Math" w:hAnsi="Cambria Math" w:cs="Times New Roman"/>
                    </w:rPr>
                    <m:t>θ</m:t>
                  </m:r>
                </m:e>
                <m:sub>
                  <m:r>
                    <w:rPr>
                      <w:rFonts w:ascii="Cambria Math" w:hAnsi="Cambria Math" w:cs="Times New Roman"/>
                    </w:rPr>
                    <m:t>f</m:t>
                  </m:r>
                </m:sub>
              </m:sSub>
            </m:oMath>
            <w:r w:rsidR="00B71465" w:rsidRPr="00BC4590">
              <w:rPr>
                <w:rFonts w:cs="Times New Roman"/>
              </w:rPr>
              <w:t>: góc vào nước, tính bằng độ. Các lỗ hở yêu cầu phải đóng kín thời tiết nhưng do điều kiện khai thác yêu cầu phải luôn mở phải được xem xét trong tính toán ổn định.</w:t>
            </w:r>
          </w:p>
          <w:p w14:paraId="049A5BA9" w14:textId="77777777" w:rsidR="00B71465" w:rsidRPr="00BC4590" w:rsidRDefault="001E1944" w:rsidP="00B71465">
            <w:pPr>
              <w:rPr>
                <w:rFonts w:cs="Times New Roman"/>
              </w:rPr>
            </w:pPr>
            <m:oMath>
              <m:sSub>
                <m:sSubPr>
                  <m:ctrlPr>
                    <w:rPr>
                      <w:rFonts w:ascii="Cambria Math" w:hAnsi="Cambria Math" w:cs="Times New Roman"/>
                      <w:i/>
                    </w:rPr>
                  </m:ctrlPr>
                </m:sSubPr>
                <m:e>
                  <m:r>
                    <w:rPr>
                      <w:rFonts w:ascii="Cambria Math" w:hAnsi="Cambria Math" w:cs="Times New Roman"/>
                    </w:rPr>
                    <m:t>θ</m:t>
                  </m:r>
                </m:e>
                <m:sub>
                  <m:r>
                    <w:rPr>
                      <w:rFonts w:ascii="Cambria Math" w:hAnsi="Cambria Math" w:cs="Times New Roman"/>
                    </w:rPr>
                    <m:t>c</m:t>
                  </m:r>
                </m:sub>
              </m:sSub>
            </m:oMath>
            <w:r w:rsidR="00B71465" w:rsidRPr="00BC4590">
              <w:rPr>
                <w:rFonts w:cs="Times New Roman"/>
              </w:rPr>
              <w:t>: góc nghiêng của điểm giao thứ 2 giữa cánh tay đòn gây nghiêng và đồ thị ổn định, tính bằng độ.</w:t>
            </w:r>
          </w:p>
          <w:p w14:paraId="30BB1246" w14:textId="77777777" w:rsidR="00B71465" w:rsidRPr="00BC4590" w:rsidRDefault="00B71465" w:rsidP="00B71465">
            <w:pPr>
              <w:rPr>
                <w:rFonts w:cs="Times New Roman"/>
              </w:rPr>
            </w:pPr>
            <w:r w:rsidRPr="00BC4590">
              <w:rPr>
                <w:rFonts w:cs="Times New Roman"/>
              </w:rPr>
              <w:t>2</w:t>
            </w:r>
            <w:r w:rsidRPr="00BC4590">
              <w:rPr>
                <w:rFonts w:cs="Times New Roman"/>
              </w:rPr>
              <w:tab/>
              <w:t xml:space="preserve">Giao điểm thứ nhất giữa đồ thị ổn định và đồ thị cánh tay đòn gây nghiêng do dây kéo được tính theo 3.6.4-2 phải nhỏ hơn góc vào nước </w:t>
            </w:r>
            <m:oMath>
              <m:sSub>
                <m:sSubPr>
                  <m:ctrlPr>
                    <w:rPr>
                      <w:rFonts w:ascii="Cambria Math" w:hAnsi="Cambria Math" w:cs="Times New Roman"/>
                      <w:i/>
                    </w:rPr>
                  </m:ctrlPr>
                </m:sSubPr>
                <m:e>
                  <m:r>
                    <w:rPr>
                      <w:rFonts w:ascii="Cambria Math" w:hAnsi="Cambria Math" w:cs="Times New Roman"/>
                    </w:rPr>
                    <m:t>θ</m:t>
                  </m:r>
                </m:e>
                <m:sub>
                  <m:r>
                    <w:rPr>
                      <w:rFonts w:ascii="Cambria Math" w:hAnsi="Cambria Math" w:cs="Times New Roman"/>
                    </w:rPr>
                    <m:t>f</m:t>
                  </m:r>
                </m:sub>
              </m:sSub>
            </m:oMath>
            <w:r w:rsidRPr="00BC4590">
              <w:rPr>
                <w:rFonts w:cs="Times New Roman"/>
              </w:rPr>
              <w:t>.</w:t>
            </w:r>
          </w:p>
          <w:p w14:paraId="13B8E3E5" w14:textId="77777777" w:rsidR="00B71465" w:rsidRPr="00BC4590" w:rsidRDefault="00B71465" w:rsidP="00B71465">
            <w:pPr>
              <w:rPr>
                <w:rFonts w:cs="Times New Roman"/>
              </w:rPr>
            </w:pPr>
            <w:r w:rsidRPr="00BC4590">
              <w:rPr>
                <w:rFonts w:cs="Times New Roman"/>
              </w:rPr>
              <w:t>3.6.4</w:t>
            </w:r>
            <w:r w:rsidRPr="00BC4590">
              <w:rPr>
                <w:rFonts w:cs="Times New Roman"/>
              </w:rPr>
              <w:tab/>
              <w:t>Cánh tay đòn gây nghiêng</w:t>
            </w:r>
          </w:p>
          <w:p w14:paraId="370B8136" w14:textId="77777777" w:rsidR="00B71465" w:rsidRPr="00BC4590" w:rsidRDefault="00B71465" w:rsidP="00B71465">
            <w:pPr>
              <w:rPr>
                <w:rFonts w:cs="Times New Roman"/>
              </w:rPr>
            </w:pPr>
            <w:r w:rsidRPr="00BC4590">
              <w:rPr>
                <w:rFonts w:cs="Times New Roman"/>
              </w:rPr>
              <w:t>1</w:t>
            </w:r>
            <w:r w:rsidRPr="00BC4590">
              <w:rPr>
                <w:rFonts w:cs="Times New Roman"/>
              </w:rPr>
              <w:tab/>
              <w:t xml:space="preserve">Cánh tay đòn của mô men gây nghiêng do hoạt động kéo bằng lực đẩy ngang lớn nhất của hệ động lực tàu kéo và </w:t>
            </w:r>
            <w:r w:rsidRPr="00BC4590">
              <w:rPr>
                <w:rFonts w:cs="Times New Roman"/>
              </w:rPr>
              <w:lastRenderedPageBreak/>
              <w:t xml:space="preserve">hệ lái và ngược với hướng dây kéo, </w:t>
            </w:r>
            <m:oMath>
              <m:sSub>
                <m:sSubPr>
                  <m:ctrlPr>
                    <w:rPr>
                      <w:rFonts w:ascii="Cambria Math" w:hAnsi="Cambria Math" w:cs="Times New Roman"/>
                      <w:i/>
                    </w:rPr>
                  </m:ctrlPr>
                </m:sSubPr>
                <m:e>
                  <m:r>
                    <w:rPr>
                      <w:rFonts w:ascii="Cambria Math" w:hAnsi="Cambria Math" w:cs="Times New Roman"/>
                    </w:rPr>
                    <m:t>HL</m:t>
                  </m:r>
                </m:e>
                <m:sub>
                  <m:r>
                    <w:rPr>
                      <w:rFonts w:ascii="Cambria Math" w:hAnsi="Cambria Math" w:cs="Times New Roman"/>
                    </w:rPr>
                    <m:t>θ</m:t>
                  </m:r>
                </m:sub>
              </m:sSub>
            </m:oMath>
            <w:r w:rsidRPr="00BC4590">
              <w:rPr>
                <w:rFonts w:cs="Times New Roman"/>
              </w:rPr>
              <w:t>, m, được tính theo công thức sau:</w:t>
            </w:r>
          </w:p>
          <w:p w14:paraId="4F68D739" w14:textId="77777777" w:rsidR="00B71465" w:rsidRPr="00BC4590" w:rsidRDefault="001E1944" w:rsidP="00B71465">
            <w:pPr>
              <w:rPr>
                <w:rFonts w:cs="Times New Roman"/>
              </w:rPr>
            </w:pPr>
            <m:oMath>
              <m:sSub>
                <m:sSubPr>
                  <m:ctrlPr>
                    <w:rPr>
                      <w:rFonts w:ascii="Cambria Math" w:hAnsi="Cambria Math" w:cs="Times New Roman"/>
                      <w:i/>
                    </w:rPr>
                  </m:ctrlPr>
                </m:sSubPr>
                <m:e>
                  <m:r>
                    <w:rPr>
                      <w:rFonts w:ascii="Cambria Math" w:hAnsi="Cambria Math" w:cs="Times New Roman"/>
                    </w:rPr>
                    <m:t>HL</m:t>
                  </m:r>
                </m:e>
                <m:sub>
                  <m:r>
                    <w:rPr>
                      <w:rFonts w:ascii="Cambria Math" w:hAnsi="Cambria Math" w:cs="Times New Roman"/>
                    </w:rPr>
                    <m:t>θ</m:t>
                  </m:r>
                </m:sub>
              </m:sSub>
              <m:r>
                <w:rPr>
                  <w:rFonts w:ascii="Cambria Math" w:hAnsi="Cambria Math" w:cs="Times New Roman"/>
                </w:rPr>
                <m:t>=</m:t>
              </m:r>
              <m:f>
                <m:fPr>
                  <m:ctrlPr>
                    <w:rPr>
                      <w:rFonts w:ascii="Cambria Math" w:hAnsi="Cambria Math" w:cs="Times New Roman"/>
                      <w:i/>
                    </w:rPr>
                  </m:ctrlPr>
                </m:fPr>
                <m:num>
                  <m:r>
                    <w:rPr>
                      <w:rFonts w:ascii="Cambria Math" w:hAnsi="Cambria Math" w:cs="Times New Roman"/>
                    </w:rPr>
                    <m:t>BP.</m:t>
                  </m:r>
                  <m:sSub>
                    <m:sSubPr>
                      <m:ctrlPr>
                        <w:rPr>
                          <w:rFonts w:ascii="Cambria Math" w:hAnsi="Cambria Math" w:cs="Times New Roman"/>
                          <w:i/>
                        </w:rPr>
                      </m:ctrlPr>
                    </m:sSubPr>
                    <m:e>
                      <m:r>
                        <w:rPr>
                          <w:rFonts w:ascii="Cambria Math" w:hAnsi="Cambria Math" w:cs="Times New Roman"/>
                        </w:rPr>
                        <m:t>C</m:t>
                      </m:r>
                    </m:e>
                    <m:sub>
                      <m:r>
                        <w:rPr>
                          <w:rFonts w:ascii="Cambria Math" w:hAnsi="Cambria Math" w:cs="Times New Roman"/>
                        </w:rPr>
                        <m:t>T</m:t>
                      </m:r>
                    </m:sub>
                  </m:sSub>
                  <m:r>
                    <w:rPr>
                      <w:rFonts w:ascii="Cambria Math" w:hAnsi="Cambria Math" w:cs="Times New Roman"/>
                    </w:rPr>
                    <m:t>(h.</m:t>
                  </m:r>
                  <m:func>
                    <m:funcPr>
                      <m:ctrlPr>
                        <w:rPr>
                          <w:rFonts w:ascii="Cambria Math" w:hAnsi="Cambria Math" w:cs="Times New Roman"/>
                          <w:i/>
                        </w:rPr>
                      </m:ctrlPr>
                    </m:funcPr>
                    <m:fName>
                      <m:r>
                        <m:rPr>
                          <m:sty m:val="p"/>
                        </m:rPr>
                        <w:rPr>
                          <w:rFonts w:ascii="Cambria Math" w:hAnsi="Cambria Math" w:cs="Times New Roman"/>
                        </w:rPr>
                        <m:t>cos</m:t>
                      </m:r>
                    </m:fName>
                    <m:e>
                      <m:r>
                        <w:rPr>
                          <w:rFonts w:ascii="Cambria Math" w:hAnsi="Cambria Math" w:cs="Times New Roman"/>
                        </w:rPr>
                        <m:t>θ-r.</m:t>
                      </m:r>
                      <m:func>
                        <m:funcPr>
                          <m:ctrlPr>
                            <w:rPr>
                              <w:rFonts w:ascii="Cambria Math" w:hAnsi="Cambria Math" w:cs="Times New Roman"/>
                              <w:i/>
                            </w:rPr>
                          </m:ctrlPr>
                        </m:funcPr>
                        <m:fName>
                          <m:r>
                            <m:rPr>
                              <m:sty m:val="p"/>
                            </m:rPr>
                            <w:rPr>
                              <w:rFonts w:ascii="Cambria Math" w:hAnsi="Cambria Math" w:cs="Times New Roman"/>
                            </w:rPr>
                            <m:t>sin</m:t>
                          </m:r>
                        </m:fName>
                        <m:e>
                          <m:r>
                            <w:rPr>
                              <w:rFonts w:ascii="Cambria Math" w:hAnsi="Cambria Math" w:cs="Times New Roman"/>
                            </w:rPr>
                            <m:t>θ)</m:t>
                          </m:r>
                        </m:e>
                      </m:func>
                    </m:e>
                  </m:func>
                </m:num>
                <m:den>
                  <m:r>
                    <w:rPr>
                      <w:rFonts w:ascii="Cambria Math" w:hAnsi="Cambria Math" w:cs="Times New Roman"/>
                    </w:rPr>
                    <m:t>g.∆</m:t>
                  </m:r>
                </m:den>
              </m:f>
            </m:oMath>
            <w:r w:rsidR="00B71465" w:rsidRPr="00BC4590">
              <w:rPr>
                <w:rFonts w:cs="Times New Roman"/>
              </w:rPr>
              <w:t xml:space="preserve">  </w:t>
            </w:r>
          </w:p>
          <w:p w14:paraId="0415810C" w14:textId="77777777" w:rsidR="00B71465" w:rsidRPr="00BC4590" w:rsidRDefault="00B71465" w:rsidP="00B71465">
            <w:pPr>
              <w:rPr>
                <w:rFonts w:cs="Times New Roman"/>
              </w:rPr>
            </w:pPr>
            <w:r w:rsidRPr="00BC4590">
              <w:rPr>
                <w:rFonts w:cs="Times New Roman"/>
              </w:rPr>
              <w:t>Trong đó:</w:t>
            </w:r>
          </w:p>
          <w:p w14:paraId="48046CF2" w14:textId="77777777" w:rsidR="00B71465" w:rsidRPr="00BC4590" w:rsidRDefault="00B71465" w:rsidP="00B71465">
            <w:pPr>
              <w:rPr>
                <w:rFonts w:cs="Times New Roman"/>
              </w:rPr>
            </w:pPr>
            <m:oMath>
              <m:r>
                <w:rPr>
                  <w:rFonts w:ascii="Cambria Math" w:hAnsi="Cambria Math" w:cs="Times New Roman"/>
                </w:rPr>
                <m:t>BP</m:t>
              </m:r>
            </m:oMath>
            <w:r w:rsidRPr="00BC4590">
              <w:rPr>
                <w:rFonts w:cs="Times New Roman"/>
              </w:rPr>
              <w:t>: Lực kéo lớn nhất tại móc, kN</w:t>
            </w:r>
          </w:p>
          <w:p w14:paraId="6CD4539B" w14:textId="77777777" w:rsidR="00B71465" w:rsidRPr="00BC4590" w:rsidRDefault="001E1944" w:rsidP="00B71465">
            <w:pPr>
              <w:rPr>
                <w:rFonts w:cs="Times New Roman"/>
              </w:rPr>
            </w:pPr>
            <m:oMath>
              <m:sSub>
                <m:sSubPr>
                  <m:ctrlPr>
                    <w:rPr>
                      <w:rFonts w:ascii="Cambria Math" w:hAnsi="Cambria Math" w:cs="Times New Roman"/>
                      <w:i/>
                    </w:rPr>
                  </m:ctrlPr>
                </m:sSubPr>
                <m:e>
                  <m:r>
                    <w:rPr>
                      <w:rFonts w:ascii="Cambria Math" w:hAnsi="Cambria Math" w:cs="Times New Roman"/>
                    </w:rPr>
                    <m:t>C</m:t>
                  </m:r>
                </m:e>
                <m:sub>
                  <m:r>
                    <w:rPr>
                      <w:rFonts w:ascii="Cambria Math" w:hAnsi="Cambria Math" w:cs="Times New Roman"/>
                    </w:rPr>
                    <m:t>T</m:t>
                  </m:r>
                </m:sub>
              </m:sSub>
              <m:r>
                <w:rPr>
                  <w:rFonts w:ascii="Cambria Math" w:hAnsi="Cambria Math" w:cs="Times New Roman"/>
                </w:rPr>
                <m:t>=0,5</m:t>
              </m:r>
            </m:oMath>
            <w:r w:rsidR="00B71465" w:rsidRPr="00BC4590">
              <w:rPr>
                <w:rFonts w:cs="Times New Roman"/>
              </w:rPr>
              <w:t xml:space="preserve"> đối với tàu kéo không có hệ chân vịt chữ Z</w:t>
            </w:r>
          </w:p>
          <w:p w14:paraId="28985D64" w14:textId="77777777" w:rsidR="00B71465" w:rsidRPr="00BC4590" w:rsidRDefault="001E1944" w:rsidP="00B71465">
            <w:pPr>
              <w:rPr>
                <w:rFonts w:cs="Times New Roman"/>
              </w:rPr>
            </w:pPr>
            <m:oMath>
              <m:sSub>
                <m:sSubPr>
                  <m:ctrlPr>
                    <w:rPr>
                      <w:rFonts w:ascii="Cambria Math" w:hAnsi="Cambria Math" w:cs="Times New Roman"/>
                      <w:i/>
                    </w:rPr>
                  </m:ctrlPr>
                </m:sSubPr>
                <m:e>
                  <m:r>
                    <w:rPr>
                      <w:rFonts w:ascii="Cambria Math" w:hAnsi="Cambria Math" w:cs="Times New Roman"/>
                    </w:rPr>
                    <m:t>C</m:t>
                  </m:r>
                </m:e>
                <m:sub>
                  <m:r>
                    <w:rPr>
                      <w:rFonts w:ascii="Cambria Math" w:hAnsi="Cambria Math" w:cs="Times New Roman"/>
                    </w:rPr>
                    <m:t>T</m:t>
                  </m:r>
                </m:sub>
              </m:sSub>
              <m:r>
                <w:rPr>
                  <w:rFonts w:ascii="Cambria Math" w:hAnsi="Cambria Math" w:cs="Times New Roman"/>
                </w:rPr>
                <m:t>=0,9/(1+</m:t>
              </m:r>
              <m:f>
                <m:fPr>
                  <m:ctrlPr>
                    <w:rPr>
                      <w:rFonts w:ascii="Cambria Math" w:hAnsi="Cambria Math" w:cs="Times New Roman"/>
                      <w:i/>
                    </w:rPr>
                  </m:ctrlPr>
                </m:fPr>
                <m:num>
                  <m:r>
                    <w:rPr>
                      <w:rFonts w:ascii="Cambria Math" w:hAnsi="Cambria Math" w:cs="Times New Roman"/>
                    </w:rPr>
                    <m:t>l</m:t>
                  </m:r>
                </m:num>
                <m:den>
                  <m:r>
                    <w:rPr>
                      <w:rFonts w:ascii="Cambria Math" w:hAnsi="Cambria Math" w:cs="Times New Roman"/>
                    </w:rPr>
                    <m:t>L</m:t>
                  </m:r>
                </m:den>
              </m:f>
              <m:r>
                <w:rPr>
                  <w:rFonts w:ascii="Cambria Math" w:hAnsi="Cambria Math" w:cs="Times New Roman"/>
                </w:rPr>
                <m:t>)</m:t>
              </m:r>
            </m:oMath>
            <w:r w:rsidR="00B71465" w:rsidRPr="00BC4590">
              <w:rPr>
                <w:rFonts w:cs="Times New Roman"/>
              </w:rPr>
              <w:t xml:space="preserve">, đối với chân vịt chữ Z đặt tại một điểm, </w:t>
            </w:r>
            <m:oMath>
              <m:sSub>
                <m:sSubPr>
                  <m:ctrlPr>
                    <w:rPr>
                      <w:rFonts w:ascii="Cambria Math" w:hAnsi="Cambria Math" w:cs="Times New Roman"/>
                      <w:i/>
                    </w:rPr>
                  </m:ctrlPr>
                </m:sSubPr>
                <m:e>
                  <m:r>
                    <w:rPr>
                      <w:rFonts w:ascii="Cambria Math" w:hAnsi="Cambria Math" w:cs="Times New Roman"/>
                    </w:rPr>
                    <m:t>C</m:t>
                  </m:r>
                </m:e>
                <m:sub>
                  <m:r>
                    <w:rPr>
                      <w:rFonts w:ascii="Cambria Math" w:hAnsi="Cambria Math" w:cs="Times New Roman"/>
                    </w:rPr>
                    <m:t>T</m:t>
                  </m:r>
                </m:sub>
              </m:sSub>
            </m:oMath>
            <w:r w:rsidR="00B71465" w:rsidRPr="00BC4590">
              <w:rPr>
                <w:rFonts w:cs="Times New Roman"/>
              </w:rPr>
              <w:t xml:space="preserve"> không nhỏ hơn 0,7 đối với tàu kéo mà chân vịt lái chữ Z đặt vượt quá đuôi tàu hoặc tàu kéo có chân vịt kiểu cánh mà chân vịt quá mũi tàu và không nhỏ hơn 0,5 đối với tàu kéo mà chân vịt lái chữ Z vượt quá mũi tàu và tàu kéo có chân vịt kiểu cánh mà chân vịt vượt quá đuôi tàu.</w:t>
            </w:r>
          </w:p>
          <w:p w14:paraId="7843975F" w14:textId="77777777" w:rsidR="00B71465" w:rsidRPr="00BC4590" w:rsidRDefault="00B71465" w:rsidP="00B71465">
            <w:pPr>
              <w:rPr>
                <w:rFonts w:cs="Times New Roman"/>
              </w:rPr>
            </w:pPr>
            <w:r w:rsidRPr="00BC4590">
              <w:rPr>
                <w:rFonts w:cs="Times New Roman"/>
              </w:rPr>
              <w:t xml:space="preserve">Đối với tàu kéo có bố trí hệ động lực khác thì giá trị </w:t>
            </w:r>
            <m:oMath>
              <m:sSub>
                <m:sSubPr>
                  <m:ctrlPr>
                    <w:rPr>
                      <w:rFonts w:ascii="Cambria Math" w:hAnsi="Cambria Math" w:cs="Times New Roman"/>
                      <w:i/>
                    </w:rPr>
                  </m:ctrlPr>
                </m:sSubPr>
                <m:e>
                  <m:r>
                    <w:rPr>
                      <w:rFonts w:ascii="Cambria Math" w:hAnsi="Cambria Math" w:cs="Times New Roman"/>
                    </w:rPr>
                    <m:t>C</m:t>
                  </m:r>
                </m:e>
                <m:sub>
                  <m:r>
                    <w:rPr>
                      <w:rFonts w:ascii="Cambria Math" w:hAnsi="Cambria Math" w:cs="Times New Roman"/>
                    </w:rPr>
                    <m:t>T</m:t>
                  </m:r>
                </m:sub>
              </m:sSub>
            </m:oMath>
            <w:r w:rsidRPr="00BC4590">
              <w:rPr>
                <w:rFonts w:cs="Times New Roman"/>
              </w:rPr>
              <w:t xml:space="preserve"> phải được xác định trước khi tính toán cánh tay đòn gây nghiêng.</w:t>
            </w:r>
          </w:p>
          <w:p w14:paraId="541313BE" w14:textId="77777777" w:rsidR="00B71465" w:rsidRPr="00BC4590" w:rsidRDefault="00B71465" w:rsidP="00B71465">
            <w:pPr>
              <w:rPr>
                <w:rFonts w:cs="Times New Roman"/>
              </w:rPr>
            </w:pPr>
            <m:oMath>
              <m:r>
                <w:rPr>
                  <w:rFonts w:ascii="Cambria Math" w:hAnsi="Cambria Math" w:cs="Times New Roman"/>
                </w:rPr>
                <w:lastRenderedPageBreak/>
                <m:t>∆</m:t>
              </m:r>
            </m:oMath>
            <w:r w:rsidRPr="00BC4590">
              <w:rPr>
                <w:rFonts w:cs="Times New Roman"/>
              </w:rPr>
              <w:t>: Lượng chiếm nước, t</w:t>
            </w:r>
          </w:p>
          <w:p w14:paraId="7AE94027" w14:textId="77777777" w:rsidR="00B71465" w:rsidRPr="00BC4590" w:rsidRDefault="00B71465" w:rsidP="00B71465">
            <w:pPr>
              <w:rPr>
                <w:rFonts w:cs="Times New Roman"/>
              </w:rPr>
            </w:pPr>
            <m:oMath>
              <m:r>
                <w:rPr>
                  <w:rFonts w:ascii="Cambria Math" w:hAnsi="Cambria Math" w:cs="Times New Roman"/>
                </w:rPr>
                <m:t>l</m:t>
              </m:r>
            </m:oMath>
            <w:r w:rsidRPr="00BC4590">
              <w:rPr>
                <w:rFonts w:cs="Times New Roman"/>
              </w:rPr>
              <w:t>: khoảng cách theo phương dọc tàu giữa điểm kéo và tâm trục thẳng đứng thiết bị đẩy, m</w:t>
            </w:r>
          </w:p>
          <w:p w14:paraId="614F1A18" w14:textId="77777777" w:rsidR="00B71465" w:rsidRPr="00BC4590" w:rsidRDefault="00B71465" w:rsidP="00B71465">
            <w:pPr>
              <w:rPr>
                <w:rFonts w:cs="Times New Roman"/>
              </w:rPr>
            </w:pPr>
            <m:oMath>
              <m:r>
                <w:rPr>
                  <w:rFonts w:ascii="Cambria Math" w:hAnsi="Cambria Math" w:cs="Times New Roman"/>
                </w:rPr>
                <m:t>h</m:t>
              </m:r>
            </m:oMath>
            <w:r w:rsidRPr="00BC4590">
              <w:rPr>
                <w:rFonts w:cs="Times New Roman"/>
              </w:rPr>
              <w:t>: khoảng cách theo phương thẳng đứng giữa điểm kéo và tâm trục theo phương ngang của thiết bị đẩy,m</w:t>
            </w:r>
          </w:p>
          <w:p w14:paraId="32A8E35C" w14:textId="77777777" w:rsidR="00B71465" w:rsidRPr="00BC4590" w:rsidRDefault="00B71465" w:rsidP="00B71465">
            <w:pPr>
              <w:rPr>
                <w:rFonts w:cs="Times New Roman"/>
              </w:rPr>
            </w:pPr>
            <m:oMath>
              <m:r>
                <w:rPr>
                  <w:rFonts w:ascii="Cambria Math" w:hAnsi="Cambria Math" w:cs="Times New Roman"/>
                </w:rPr>
                <m:t>g</m:t>
              </m:r>
            </m:oMath>
            <w:r w:rsidRPr="00BC4590">
              <w:rPr>
                <w:rFonts w:cs="Times New Roman"/>
              </w:rPr>
              <w:t>: gia tốc trọng trường,</w:t>
            </w:r>
            <m:oMath>
              <m:r>
                <w:rPr>
                  <w:rFonts w:ascii="Cambria Math" w:hAnsi="Cambria Math" w:cs="Times New Roman"/>
                </w:rPr>
                <m:t>m/</m:t>
              </m:r>
              <m:sSup>
                <m:sSupPr>
                  <m:ctrlPr>
                    <w:rPr>
                      <w:rFonts w:ascii="Cambria Math" w:hAnsi="Cambria Math" w:cs="Times New Roman"/>
                      <w:i/>
                    </w:rPr>
                  </m:ctrlPr>
                </m:sSupPr>
                <m:e>
                  <m:r>
                    <w:rPr>
                      <w:rFonts w:ascii="Cambria Math" w:hAnsi="Cambria Math" w:cs="Times New Roman"/>
                    </w:rPr>
                    <m:t>s</m:t>
                  </m:r>
                </m:e>
                <m:sup>
                  <m:r>
                    <w:rPr>
                      <w:rFonts w:ascii="Cambria Math" w:hAnsi="Cambria Math" w:cs="Times New Roman"/>
                    </w:rPr>
                    <m:t>2</m:t>
                  </m:r>
                </m:sup>
              </m:sSup>
            </m:oMath>
            <w:r w:rsidRPr="00BC4590">
              <w:rPr>
                <w:rFonts w:cs="Times New Roman"/>
              </w:rPr>
              <w:t xml:space="preserve"> , lấy bằng 9,81</w:t>
            </w:r>
          </w:p>
          <w:p w14:paraId="142715B1" w14:textId="77777777" w:rsidR="00B71465" w:rsidRPr="00BC4590" w:rsidRDefault="00B71465" w:rsidP="00B71465">
            <w:pPr>
              <w:rPr>
                <w:rFonts w:cs="Times New Roman"/>
              </w:rPr>
            </w:pPr>
            <m:oMath>
              <m:r>
                <w:rPr>
                  <w:rFonts w:ascii="Cambria Math" w:hAnsi="Cambria Math" w:cs="Times New Roman"/>
                </w:rPr>
                <m:t>r</m:t>
              </m:r>
            </m:oMath>
            <w:r w:rsidRPr="00BC4590">
              <w:rPr>
                <w:rFonts w:cs="Times New Roman"/>
              </w:rPr>
              <w:t>: khoảng cách theo phương ngang giữa tâm tàu và điểm kéo</w:t>
            </w:r>
          </w:p>
          <w:p w14:paraId="3A77F5E7" w14:textId="77777777" w:rsidR="00B71465" w:rsidRPr="00BC4590" w:rsidRDefault="00B71465" w:rsidP="00B71465">
            <w:pPr>
              <w:rPr>
                <w:rFonts w:cs="Times New Roman"/>
              </w:rPr>
            </w:pPr>
            <m:oMath>
              <m:r>
                <w:rPr>
                  <w:rFonts w:ascii="Cambria Math" w:hAnsi="Cambria Math" w:cs="Times New Roman"/>
                </w:rPr>
                <m:t>L</m:t>
              </m:r>
            </m:oMath>
            <w:r w:rsidRPr="00BC4590">
              <w:rPr>
                <w:rFonts w:cs="Times New Roman"/>
              </w:rPr>
              <w:t>: Chiều dài tàu, m</w:t>
            </w:r>
          </w:p>
          <w:p w14:paraId="27216727" w14:textId="77777777" w:rsidR="00B71465" w:rsidRPr="00BC4590" w:rsidRDefault="00B71465" w:rsidP="00B71465">
            <w:pPr>
              <w:rPr>
                <w:rFonts w:cs="Times New Roman"/>
              </w:rPr>
            </w:pPr>
            <w:r w:rsidRPr="00BC4590">
              <w:rPr>
                <w:rFonts w:cs="Times New Roman"/>
              </w:rPr>
              <w:t>2</w:t>
            </w:r>
            <w:r w:rsidRPr="00BC4590">
              <w:rPr>
                <w:rFonts w:cs="Times New Roman"/>
              </w:rPr>
              <w:tab/>
              <w:t xml:space="preserve">Cánh tay đòn gây nghiêng do lực dây kéo giật ngang </w:t>
            </w:r>
            <m:oMath>
              <m:sSub>
                <m:sSubPr>
                  <m:ctrlPr>
                    <w:rPr>
                      <w:rFonts w:ascii="Cambria Math" w:hAnsi="Cambria Math" w:cs="Times New Roman"/>
                      <w:i/>
                    </w:rPr>
                  </m:ctrlPr>
                </m:sSubPr>
                <m:e>
                  <m:r>
                    <w:rPr>
                      <w:rFonts w:ascii="Cambria Math" w:hAnsi="Cambria Math" w:cs="Times New Roman"/>
                    </w:rPr>
                    <m:t>H</m:t>
                  </m:r>
                </m:e>
                <m:sub>
                  <m:r>
                    <w:rPr>
                      <w:rFonts w:ascii="Cambria Math" w:hAnsi="Cambria Math" w:cs="Times New Roman"/>
                    </w:rPr>
                    <m:t>Lθ_jerk</m:t>
                  </m:r>
                </m:sub>
              </m:sSub>
            </m:oMath>
            <w:r w:rsidRPr="00BC4590">
              <w:rPr>
                <w:rFonts w:cs="Times New Roman"/>
              </w:rPr>
              <w:t>,m, được tính theo công thức sau:</w:t>
            </w:r>
          </w:p>
          <w:p w14:paraId="477EFA8A" w14:textId="77777777" w:rsidR="00B71465" w:rsidRPr="00BC4590" w:rsidRDefault="001E1944" w:rsidP="00B71465">
            <w:pPr>
              <w:rPr>
                <w:rFonts w:cs="Times New Roman"/>
              </w:rPr>
            </w:pPr>
            <m:oMathPara>
              <m:oMath>
                <m:sSub>
                  <m:sSubPr>
                    <m:ctrlPr>
                      <w:rPr>
                        <w:rFonts w:ascii="Cambria Math" w:hAnsi="Cambria Math" w:cs="Times New Roman"/>
                        <w:i/>
                      </w:rPr>
                    </m:ctrlPr>
                  </m:sSubPr>
                  <m:e>
                    <m:r>
                      <w:rPr>
                        <w:rFonts w:ascii="Cambria Math" w:hAnsi="Cambria Math" w:cs="Times New Roman"/>
                      </w:rPr>
                      <m:t>HL</m:t>
                    </m:r>
                  </m:e>
                  <m:sub>
                    <m:r>
                      <w:rPr>
                        <w:rFonts w:ascii="Cambria Math" w:hAnsi="Cambria Math" w:cs="Times New Roman"/>
                      </w:rPr>
                      <m:t>θ_jerk</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C</m:t>
                    </m:r>
                  </m:e>
                  <m:sub>
                    <m:r>
                      <w:rPr>
                        <w:rFonts w:ascii="Cambria Math" w:hAnsi="Cambria Math" w:cs="Times New Roman"/>
                      </w:rPr>
                      <m:t>1</m:t>
                    </m:r>
                  </m:sub>
                </m:sSub>
                <m:sSub>
                  <m:sSubPr>
                    <m:ctrlPr>
                      <w:rPr>
                        <w:rFonts w:ascii="Cambria Math" w:hAnsi="Cambria Math" w:cs="Times New Roman"/>
                        <w:i/>
                      </w:rPr>
                    </m:ctrlPr>
                  </m:sSubPr>
                  <m:e>
                    <m:r>
                      <w:rPr>
                        <w:rFonts w:ascii="Cambria Math" w:hAnsi="Cambria Math" w:cs="Times New Roman"/>
                      </w:rPr>
                      <m:t>.C</m:t>
                    </m:r>
                  </m:e>
                  <m:sub>
                    <m:r>
                      <w:rPr>
                        <w:rFonts w:ascii="Cambria Math" w:hAnsi="Cambria Math" w:cs="Times New Roman"/>
                      </w:rPr>
                      <m:t>2</m:t>
                    </m:r>
                  </m:sub>
                </m:sSub>
                <m:r>
                  <w:rPr>
                    <w:rFonts w:ascii="Cambria Math" w:hAnsi="Cambria Math" w:cs="Times New Roman"/>
                  </w:rPr>
                  <m:t>.γ.</m:t>
                </m:r>
                <m:sSup>
                  <m:sSupPr>
                    <m:ctrlPr>
                      <w:rPr>
                        <w:rFonts w:ascii="Cambria Math" w:hAnsi="Cambria Math" w:cs="Times New Roman"/>
                        <w:i/>
                      </w:rPr>
                    </m:ctrlPr>
                  </m:sSupPr>
                  <m:e>
                    <m:r>
                      <w:rPr>
                        <w:rFonts w:ascii="Cambria Math" w:hAnsi="Cambria Math" w:cs="Times New Roman"/>
                      </w:rPr>
                      <m:t>V</m:t>
                    </m:r>
                  </m:e>
                  <m:sup>
                    <m:r>
                      <w:rPr>
                        <w:rFonts w:ascii="Cambria Math" w:hAnsi="Cambria Math" w:cs="Times New Roman"/>
                      </w:rPr>
                      <m:t>2</m:t>
                    </m:r>
                  </m:sup>
                </m:sSup>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A</m:t>
                    </m:r>
                  </m:e>
                  <m:sub>
                    <m:r>
                      <w:rPr>
                        <w:rFonts w:ascii="Cambria Math" w:hAnsi="Cambria Math" w:cs="Times New Roman"/>
                      </w:rPr>
                      <m:t>p</m:t>
                    </m:r>
                  </m:sub>
                </m:sSub>
                <m:f>
                  <m:fPr>
                    <m:ctrlPr>
                      <w:rPr>
                        <w:rFonts w:ascii="Cambria Math" w:hAnsi="Cambria Math" w:cs="Times New Roman"/>
                        <w:i/>
                      </w:rPr>
                    </m:ctrlPr>
                  </m:fPr>
                  <m:num>
                    <m:r>
                      <w:rPr>
                        <w:rFonts w:ascii="Cambria Math" w:hAnsi="Cambria Math" w:cs="Times New Roman"/>
                      </w:rPr>
                      <m:t>h.</m:t>
                    </m:r>
                    <m:func>
                      <m:funcPr>
                        <m:ctrlPr>
                          <w:rPr>
                            <w:rFonts w:ascii="Cambria Math" w:hAnsi="Cambria Math" w:cs="Times New Roman"/>
                            <w:i/>
                          </w:rPr>
                        </m:ctrlPr>
                      </m:funcPr>
                      <m:fName>
                        <m:r>
                          <m:rPr>
                            <m:sty m:val="p"/>
                          </m:rPr>
                          <w:rPr>
                            <w:rFonts w:ascii="Cambria Math" w:hAnsi="Cambria Math" w:cs="Times New Roman"/>
                          </w:rPr>
                          <m:t>cos</m:t>
                        </m:r>
                      </m:fName>
                      <m:e>
                        <m:r>
                          <w:rPr>
                            <w:rFonts w:ascii="Cambria Math" w:hAnsi="Cambria Math" w:cs="Times New Roman"/>
                          </w:rPr>
                          <m:t>θ-r.</m:t>
                        </m:r>
                        <m:func>
                          <m:funcPr>
                            <m:ctrlPr>
                              <w:rPr>
                                <w:rFonts w:ascii="Cambria Math" w:hAnsi="Cambria Math" w:cs="Times New Roman"/>
                                <w:i/>
                              </w:rPr>
                            </m:ctrlPr>
                          </m:funcPr>
                          <m:fName>
                            <m:r>
                              <m:rPr>
                                <m:sty m:val="p"/>
                              </m:rPr>
                              <w:rPr>
                                <w:rFonts w:ascii="Cambria Math" w:hAnsi="Cambria Math" w:cs="Times New Roman"/>
                              </w:rPr>
                              <m:t>sin</m:t>
                            </m:r>
                          </m:fName>
                          <m:e>
                            <m:r>
                              <w:rPr>
                                <w:rFonts w:ascii="Cambria Math" w:hAnsi="Cambria Math" w:cs="Times New Roman"/>
                              </w:rPr>
                              <m:t>θ+</m:t>
                            </m:r>
                            <m:sSub>
                              <m:sSubPr>
                                <m:ctrlPr>
                                  <w:rPr>
                                    <w:rFonts w:ascii="Cambria Math" w:hAnsi="Cambria Math" w:cs="Times New Roman"/>
                                    <w:i/>
                                  </w:rPr>
                                </m:ctrlPr>
                              </m:sSubPr>
                              <m:e>
                                <m:r>
                                  <w:rPr>
                                    <w:rFonts w:ascii="Cambria Math" w:hAnsi="Cambria Math" w:cs="Times New Roman"/>
                                  </w:rPr>
                                  <m:t>C</m:t>
                                </m:r>
                              </m:e>
                              <m:sub>
                                <m:r>
                                  <w:rPr>
                                    <w:rFonts w:ascii="Cambria Math" w:hAnsi="Cambria Math" w:cs="Times New Roman"/>
                                  </w:rPr>
                                  <m:t>3</m:t>
                                </m:r>
                              </m:sub>
                            </m:sSub>
                            <m:r>
                              <w:rPr>
                                <w:rFonts w:ascii="Cambria Math" w:hAnsi="Cambria Math" w:cs="Times New Roman"/>
                              </w:rPr>
                              <m:t>.d</m:t>
                            </m:r>
                          </m:e>
                        </m:func>
                      </m:e>
                    </m:func>
                  </m:num>
                  <m:den>
                    <m:r>
                      <w:rPr>
                        <w:rFonts w:ascii="Cambria Math" w:hAnsi="Cambria Math" w:cs="Times New Roman"/>
                      </w:rPr>
                      <m:t>2g.∆</m:t>
                    </m:r>
                  </m:den>
                </m:f>
              </m:oMath>
            </m:oMathPara>
          </w:p>
          <w:p w14:paraId="6D5E62E3" w14:textId="77777777" w:rsidR="00B71465" w:rsidRPr="00BC4590" w:rsidRDefault="00B71465" w:rsidP="00B71465">
            <w:pPr>
              <w:rPr>
                <w:rFonts w:cs="Times New Roman"/>
              </w:rPr>
            </w:pPr>
            <w:r w:rsidRPr="00BC4590">
              <w:rPr>
                <w:rFonts w:cs="Times New Roman"/>
              </w:rPr>
              <w:t>Trong đó:</w:t>
            </w:r>
          </w:p>
          <w:p w14:paraId="590487BD" w14:textId="77777777" w:rsidR="00B71465" w:rsidRPr="00BC4590" w:rsidRDefault="001E1944" w:rsidP="00B71465">
            <w:pPr>
              <w:rPr>
                <w:rFonts w:cs="Times New Roman"/>
              </w:rPr>
            </w:pPr>
            <m:oMath>
              <m:sSub>
                <m:sSubPr>
                  <m:ctrlPr>
                    <w:rPr>
                      <w:rFonts w:ascii="Cambria Math" w:hAnsi="Cambria Math" w:cs="Times New Roman"/>
                      <w:i/>
                    </w:rPr>
                  </m:ctrlPr>
                </m:sSubPr>
                <m:e>
                  <m:r>
                    <w:rPr>
                      <w:rFonts w:ascii="Cambria Math" w:hAnsi="Cambria Math" w:cs="Times New Roman"/>
                    </w:rPr>
                    <m:t>C</m:t>
                  </m:r>
                </m:e>
                <m:sub>
                  <m:r>
                    <w:rPr>
                      <w:rFonts w:ascii="Cambria Math" w:hAnsi="Cambria Math" w:cs="Times New Roman"/>
                    </w:rPr>
                    <m:t>1</m:t>
                  </m:r>
                </m:sub>
              </m:sSub>
              <m:r>
                <w:rPr>
                  <w:rFonts w:ascii="Cambria Math" w:hAnsi="Cambria Math" w:cs="Times New Roman"/>
                </w:rPr>
                <m:t>=2,8(</m:t>
              </m:r>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L</m:t>
                      </m:r>
                    </m:e>
                    <m:sub>
                      <m:r>
                        <w:rPr>
                          <w:rFonts w:ascii="Cambria Math" w:hAnsi="Cambria Math" w:cs="Times New Roman"/>
                        </w:rPr>
                        <m:t>h</m:t>
                      </m:r>
                    </m:sub>
                  </m:sSub>
                </m:num>
                <m:den>
                  <m:sSub>
                    <m:sSubPr>
                      <m:ctrlPr>
                        <w:rPr>
                          <w:rFonts w:ascii="Cambria Math" w:hAnsi="Cambria Math" w:cs="Times New Roman"/>
                          <w:i/>
                        </w:rPr>
                      </m:ctrlPr>
                    </m:sSubPr>
                    <m:e>
                      <m:r>
                        <w:rPr>
                          <w:rFonts w:ascii="Cambria Math" w:hAnsi="Cambria Math" w:cs="Times New Roman"/>
                        </w:rPr>
                        <m:t>L</m:t>
                      </m:r>
                    </m:e>
                    <m:sub>
                      <m:r>
                        <w:rPr>
                          <w:rFonts w:ascii="Cambria Math" w:hAnsi="Cambria Math" w:cs="Times New Roman"/>
                        </w:rPr>
                        <m:t>pp</m:t>
                      </m:r>
                    </m:sub>
                  </m:sSub>
                </m:den>
              </m:f>
              <m:r>
                <w:rPr>
                  <w:rFonts w:ascii="Cambria Math" w:hAnsi="Cambria Math" w:cs="Times New Roman"/>
                </w:rPr>
                <m:t>-0,1)</m:t>
              </m:r>
            </m:oMath>
            <w:r w:rsidR="00B71465" w:rsidRPr="00BC4590">
              <w:rPr>
                <w:rFonts w:cs="Times New Roman"/>
              </w:rPr>
              <w:t xml:space="preserve">  trong đó </w:t>
            </w:r>
            <m:oMath>
              <m:r>
                <w:rPr>
                  <w:rFonts w:ascii="Cambria Math" w:hAnsi="Cambria Math" w:cs="Times New Roman"/>
                </w:rPr>
                <m:t>0,1≤</m:t>
              </m:r>
              <m:sSub>
                <m:sSubPr>
                  <m:ctrlPr>
                    <w:rPr>
                      <w:rFonts w:ascii="Cambria Math" w:hAnsi="Cambria Math" w:cs="Times New Roman"/>
                      <w:i/>
                    </w:rPr>
                  </m:ctrlPr>
                </m:sSubPr>
                <m:e>
                  <m:r>
                    <w:rPr>
                      <w:rFonts w:ascii="Cambria Math" w:hAnsi="Cambria Math" w:cs="Times New Roman"/>
                    </w:rPr>
                    <m:t>C</m:t>
                  </m:r>
                </m:e>
                <m:sub>
                  <m:r>
                    <w:rPr>
                      <w:rFonts w:ascii="Cambria Math" w:hAnsi="Cambria Math" w:cs="Times New Roman"/>
                    </w:rPr>
                    <m:t>1</m:t>
                  </m:r>
                </m:sub>
              </m:sSub>
              <m:r>
                <w:rPr>
                  <w:rFonts w:ascii="Cambria Math" w:hAnsi="Cambria Math" w:cs="Times New Roman"/>
                </w:rPr>
                <m:t>≤1,00</m:t>
              </m:r>
            </m:oMath>
          </w:p>
          <w:p w14:paraId="1DD83F72" w14:textId="77777777" w:rsidR="00B71465" w:rsidRPr="00BC4590" w:rsidRDefault="001E1944" w:rsidP="00B71465">
            <w:pPr>
              <w:rPr>
                <w:rFonts w:cs="Times New Roman"/>
              </w:rPr>
            </w:pPr>
            <m:oMath>
              <m:sSub>
                <m:sSubPr>
                  <m:ctrlPr>
                    <w:rPr>
                      <w:rFonts w:ascii="Cambria Math" w:hAnsi="Cambria Math" w:cs="Times New Roman"/>
                      <w:i/>
                    </w:rPr>
                  </m:ctrlPr>
                </m:sSubPr>
                <m:e>
                  <m:r>
                    <w:rPr>
                      <w:rFonts w:ascii="Cambria Math" w:hAnsi="Cambria Math" w:cs="Times New Roman"/>
                    </w:rPr>
                    <m:t>C</m:t>
                  </m:r>
                </m:e>
                <m:sub>
                  <m:r>
                    <w:rPr>
                      <w:rFonts w:ascii="Cambria Math" w:hAnsi="Cambria Math" w:cs="Times New Roman"/>
                    </w:rPr>
                    <m:t>2</m:t>
                  </m:r>
                </m:sub>
              </m:sSub>
              <m:r>
                <w:rPr>
                  <w:rFonts w:ascii="Cambria Math" w:hAnsi="Cambria Math" w:cs="Times New Roman"/>
                </w:rPr>
                <m:t>=(</m:t>
              </m:r>
              <m:f>
                <m:fPr>
                  <m:ctrlPr>
                    <w:rPr>
                      <w:rFonts w:ascii="Cambria Math" w:hAnsi="Cambria Math" w:cs="Times New Roman"/>
                      <w:i/>
                    </w:rPr>
                  </m:ctrlPr>
                </m:fPr>
                <m:num>
                  <m:r>
                    <w:rPr>
                      <w:rFonts w:ascii="Cambria Math" w:hAnsi="Cambria Math" w:cs="Times New Roman"/>
                    </w:rPr>
                    <m:t>θ</m:t>
                  </m:r>
                </m:num>
                <m:den>
                  <m:r>
                    <w:rPr>
                      <w:rFonts w:ascii="Cambria Math" w:hAnsi="Cambria Math" w:cs="Times New Roman"/>
                    </w:rPr>
                    <m:t>3</m:t>
                  </m:r>
                  <m:sSub>
                    <m:sSubPr>
                      <m:ctrlPr>
                        <w:rPr>
                          <w:rFonts w:ascii="Cambria Math" w:hAnsi="Cambria Math" w:cs="Times New Roman"/>
                          <w:i/>
                        </w:rPr>
                      </m:ctrlPr>
                    </m:sSubPr>
                    <m:e>
                      <m:r>
                        <w:rPr>
                          <w:rFonts w:ascii="Cambria Math" w:hAnsi="Cambria Math" w:cs="Times New Roman"/>
                        </w:rPr>
                        <m:t>θ</m:t>
                      </m:r>
                    </m:e>
                    <m:sub>
                      <m:r>
                        <w:rPr>
                          <w:rFonts w:ascii="Cambria Math" w:hAnsi="Cambria Math" w:cs="Times New Roman"/>
                        </w:rPr>
                        <m:t>D</m:t>
                      </m:r>
                    </m:sub>
                  </m:sSub>
                </m:den>
              </m:f>
              <m:r>
                <w:rPr>
                  <w:rFonts w:ascii="Cambria Math" w:hAnsi="Cambria Math" w:cs="Times New Roman"/>
                </w:rPr>
                <m:t>+0,5)</m:t>
              </m:r>
            </m:oMath>
            <w:r w:rsidR="00B71465" w:rsidRPr="00BC4590">
              <w:rPr>
                <w:rFonts w:cs="Times New Roman"/>
              </w:rPr>
              <w:t xml:space="preserve"> trong đó </w:t>
            </w:r>
            <m:oMath>
              <m:sSub>
                <m:sSubPr>
                  <m:ctrlPr>
                    <w:rPr>
                      <w:rFonts w:ascii="Cambria Math" w:hAnsi="Cambria Math" w:cs="Times New Roman"/>
                      <w:i/>
                    </w:rPr>
                  </m:ctrlPr>
                </m:sSubPr>
                <m:e>
                  <m:r>
                    <w:rPr>
                      <w:rFonts w:ascii="Cambria Math" w:hAnsi="Cambria Math" w:cs="Times New Roman"/>
                    </w:rPr>
                    <m:t>C</m:t>
                  </m:r>
                </m:e>
                <m:sub>
                  <m:r>
                    <w:rPr>
                      <w:rFonts w:ascii="Cambria Math" w:hAnsi="Cambria Math" w:cs="Times New Roman"/>
                    </w:rPr>
                    <m:t>2</m:t>
                  </m:r>
                </m:sub>
              </m:sSub>
              <m:r>
                <w:rPr>
                  <w:rFonts w:ascii="Cambria Math" w:hAnsi="Cambria Math" w:cs="Times New Roman"/>
                </w:rPr>
                <m:t>≤1,00</m:t>
              </m:r>
            </m:oMath>
          </w:p>
          <w:p w14:paraId="0C06AD77" w14:textId="77777777" w:rsidR="00B71465" w:rsidRPr="00BC4590" w:rsidRDefault="001E1944" w:rsidP="00B71465">
            <w:pPr>
              <w:rPr>
                <w:rFonts w:cs="Times New Roman"/>
              </w:rPr>
            </w:pPr>
            <m:oMath>
              <m:sSub>
                <m:sSubPr>
                  <m:ctrlPr>
                    <w:rPr>
                      <w:rFonts w:ascii="Cambria Math" w:hAnsi="Cambria Math" w:cs="Times New Roman"/>
                      <w:i/>
                    </w:rPr>
                  </m:ctrlPr>
                </m:sSubPr>
                <m:e>
                  <m:r>
                    <w:rPr>
                      <w:rFonts w:ascii="Cambria Math" w:hAnsi="Cambria Math" w:cs="Times New Roman"/>
                    </w:rPr>
                    <m:t>θ</m:t>
                  </m:r>
                </m:e>
                <m:sub>
                  <m:r>
                    <w:rPr>
                      <w:rFonts w:ascii="Cambria Math" w:hAnsi="Cambria Math" w:cs="Times New Roman"/>
                    </w:rPr>
                    <m:t>D</m:t>
                  </m:r>
                </m:sub>
              </m:sSub>
            </m:oMath>
            <w:r w:rsidR="00B71465" w:rsidRPr="00BC4590">
              <w:rPr>
                <w:rFonts w:cs="Times New Roman"/>
              </w:rPr>
              <w:t>: góc mép boong nhúng nước được tính theo công thức sau:</w:t>
            </w:r>
          </w:p>
          <w:p w14:paraId="773978C8" w14:textId="77777777" w:rsidR="00B71465" w:rsidRPr="00BC4590" w:rsidRDefault="001E1944" w:rsidP="00B71465">
            <w:pPr>
              <w:rPr>
                <w:rFonts w:cs="Times New Roman"/>
              </w:rPr>
            </w:pPr>
            <m:oMathPara>
              <m:oMath>
                <m:sSub>
                  <m:sSubPr>
                    <m:ctrlPr>
                      <w:rPr>
                        <w:rFonts w:ascii="Cambria Math" w:hAnsi="Cambria Math" w:cs="Times New Roman"/>
                        <w:i/>
                      </w:rPr>
                    </m:ctrlPr>
                  </m:sSubPr>
                  <m:e>
                    <m:r>
                      <w:rPr>
                        <w:rFonts w:ascii="Cambria Math" w:hAnsi="Cambria Math" w:cs="Times New Roman"/>
                      </w:rPr>
                      <m:t>θ</m:t>
                    </m:r>
                  </m:e>
                  <m:sub>
                    <m:r>
                      <w:rPr>
                        <w:rFonts w:ascii="Cambria Math" w:hAnsi="Cambria Math" w:cs="Times New Roman"/>
                      </w:rPr>
                      <m:t>D</m:t>
                    </m:r>
                  </m:sub>
                </m:sSub>
                <m:r>
                  <w:rPr>
                    <w:rFonts w:ascii="Cambria Math" w:hAnsi="Cambria Math" w:cs="Times New Roman"/>
                  </w:rPr>
                  <m:t>=arctg(</m:t>
                </m:r>
                <m:f>
                  <m:fPr>
                    <m:ctrlPr>
                      <w:rPr>
                        <w:rFonts w:ascii="Cambria Math" w:hAnsi="Cambria Math" w:cs="Times New Roman"/>
                        <w:i/>
                      </w:rPr>
                    </m:ctrlPr>
                  </m:fPr>
                  <m:num>
                    <m:r>
                      <w:rPr>
                        <w:rFonts w:ascii="Cambria Math" w:hAnsi="Cambria Math" w:cs="Times New Roman"/>
                      </w:rPr>
                      <m:t>2f</m:t>
                    </m:r>
                  </m:num>
                  <m:den>
                    <m:r>
                      <w:rPr>
                        <w:rFonts w:ascii="Cambria Math" w:hAnsi="Cambria Math" w:cs="Times New Roman"/>
                      </w:rPr>
                      <m:t>B</m:t>
                    </m:r>
                  </m:den>
                </m:f>
                <m:r>
                  <w:rPr>
                    <w:rFonts w:ascii="Cambria Math" w:hAnsi="Cambria Math" w:cs="Times New Roman"/>
                  </w:rPr>
                  <m:t>)</m:t>
                </m:r>
              </m:oMath>
            </m:oMathPara>
          </w:p>
          <w:p w14:paraId="72DB8697" w14:textId="77777777" w:rsidR="00B71465" w:rsidRPr="00BC4590" w:rsidRDefault="001E1944" w:rsidP="00B71465">
            <w:pPr>
              <w:rPr>
                <w:rFonts w:cs="Times New Roman"/>
              </w:rPr>
            </w:pPr>
            <m:oMath>
              <m:sSub>
                <m:sSubPr>
                  <m:ctrlPr>
                    <w:rPr>
                      <w:rFonts w:ascii="Cambria Math" w:hAnsi="Cambria Math" w:cs="Times New Roman"/>
                      <w:i/>
                    </w:rPr>
                  </m:ctrlPr>
                </m:sSubPr>
                <m:e>
                  <m:r>
                    <w:rPr>
                      <w:rFonts w:ascii="Cambria Math" w:hAnsi="Cambria Math" w:cs="Times New Roman"/>
                    </w:rPr>
                    <m:t>C</m:t>
                  </m:r>
                </m:e>
                <m:sub>
                  <m:r>
                    <w:rPr>
                      <w:rFonts w:ascii="Cambria Math" w:hAnsi="Cambria Math" w:cs="Times New Roman"/>
                    </w:rPr>
                    <m:t>3</m:t>
                  </m:r>
                </m:sub>
              </m:sSub>
            </m:oMath>
            <w:r w:rsidR="00B71465" w:rsidRPr="00BC4590">
              <w:rPr>
                <w:rFonts w:cs="Times New Roman"/>
              </w:rPr>
              <w:t xml:space="preserve">: khoảng cách từ tâm diện tích khai triển thân tàu phía dưới đường nước </w:t>
            </w:r>
            <m:oMath>
              <m:sSub>
                <m:sSubPr>
                  <m:ctrlPr>
                    <w:rPr>
                      <w:rFonts w:ascii="Cambria Math" w:hAnsi="Cambria Math" w:cs="Times New Roman"/>
                      <w:i/>
                    </w:rPr>
                  </m:ctrlPr>
                </m:sSubPr>
                <m:e>
                  <m:r>
                    <w:rPr>
                      <w:rFonts w:ascii="Cambria Math" w:hAnsi="Cambria Math" w:cs="Times New Roman"/>
                    </w:rPr>
                    <m:t>A</m:t>
                  </m:r>
                </m:e>
                <m:sub>
                  <m:r>
                    <w:rPr>
                      <w:rFonts w:ascii="Cambria Math" w:hAnsi="Cambria Math" w:cs="Times New Roman"/>
                    </w:rPr>
                    <m:t>p</m:t>
                  </m:r>
                </m:sub>
              </m:sSub>
            </m:oMath>
            <w:r w:rsidR="00B71465" w:rsidRPr="00BC4590">
              <w:rPr>
                <w:rFonts w:cs="Times New Roman"/>
              </w:rPr>
              <w:t xml:space="preserve"> đến đường nước như là phần của chiều chìm liên quan đến góc nghiêng, m</w:t>
            </w:r>
          </w:p>
          <w:p w14:paraId="6AC74B75" w14:textId="77777777" w:rsidR="00B71465" w:rsidRPr="00BC4590" w:rsidRDefault="001E1944" w:rsidP="00B71465">
            <w:pPr>
              <w:rPr>
                <w:rFonts w:cs="Times New Roman"/>
              </w:rPr>
            </w:pPr>
            <m:oMath>
              <m:sSub>
                <m:sSubPr>
                  <m:ctrlPr>
                    <w:rPr>
                      <w:rFonts w:ascii="Cambria Math" w:hAnsi="Cambria Math" w:cs="Times New Roman"/>
                      <w:i/>
                    </w:rPr>
                  </m:ctrlPr>
                </m:sSubPr>
                <m:e>
                  <m:r>
                    <w:rPr>
                      <w:rFonts w:ascii="Cambria Math" w:hAnsi="Cambria Math" w:cs="Times New Roman"/>
                    </w:rPr>
                    <m:t>C</m:t>
                  </m:r>
                </m:e>
                <m:sub>
                  <m:r>
                    <w:rPr>
                      <w:rFonts w:ascii="Cambria Math" w:hAnsi="Cambria Math" w:cs="Times New Roman"/>
                    </w:rPr>
                    <m:t>3</m:t>
                  </m:r>
                </m:sub>
              </m:sSub>
              <m:r>
                <w:rPr>
                  <w:rFonts w:ascii="Cambria Math" w:hAnsi="Cambria Math" w:cs="Times New Roman"/>
                </w:rPr>
                <m:t>=</m:t>
              </m:r>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θ</m:t>
                      </m:r>
                    </m:num>
                    <m:den>
                      <m:sSub>
                        <m:sSubPr>
                          <m:ctrlPr>
                            <w:rPr>
                              <w:rFonts w:ascii="Cambria Math" w:hAnsi="Cambria Math" w:cs="Times New Roman"/>
                              <w:i/>
                            </w:rPr>
                          </m:ctrlPr>
                        </m:sSubPr>
                        <m:e>
                          <m:r>
                            <w:rPr>
                              <w:rFonts w:ascii="Cambria Math" w:hAnsi="Cambria Math" w:cs="Times New Roman"/>
                            </w:rPr>
                            <m:t>θ</m:t>
                          </m:r>
                        </m:e>
                        <m:sub>
                          <m:r>
                            <w:rPr>
                              <w:rFonts w:ascii="Cambria Math" w:hAnsi="Cambria Math" w:cs="Times New Roman"/>
                            </w:rPr>
                            <m:t>D</m:t>
                          </m:r>
                        </m:sub>
                      </m:sSub>
                    </m:den>
                  </m:f>
                </m:e>
              </m:d>
              <m:r>
                <w:rPr>
                  <w:rFonts w:ascii="Cambria Math" w:hAnsi="Cambria Math" w:cs="Times New Roman"/>
                </w:rPr>
                <m:t>.0,26+0,3</m:t>
              </m:r>
            </m:oMath>
            <w:r w:rsidR="00B71465" w:rsidRPr="00BC4590">
              <w:rPr>
                <w:rFonts w:cs="Times New Roman"/>
              </w:rPr>
              <w:t xml:space="preserve">  trong đó  </w:t>
            </w:r>
            <m:oMath>
              <m:r>
                <w:rPr>
                  <w:rFonts w:ascii="Cambria Math" w:hAnsi="Cambria Math" w:cs="Times New Roman"/>
                </w:rPr>
                <m:t>0,5≤</m:t>
              </m:r>
              <m:sSub>
                <m:sSubPr>
                  <m:ctrlPr>
                    <w:rPr>
                      <w:rFonts w:ascii="Cambria Math" w:hAnsi="Cambria Math" w:cs="Times New Roman"/>
                      <w:i/>
                    </w:rPr>
                  </m:ctrlPr>
                </m:sSubPr>
                <m:e>
                  <m:r>
                    <w:rPr>
                      <w:rFonts w:ascii="Cambria Math" w:hAnsi="Cambria Math" w:cs="Times New Roman"/>
                    </w:rPr>
                    <m:t>C</m:t>
                  </m:r>
                </m:e>
                <m:sub>
                  <m:r>
                    <w:rPr>
                      <w:rFonts w:ascii="Cambria Math" w:hAnsi="Cambria Math" w:cs="Times New Roman"/>
                    </w:rPr>
                    <m:t>3</m:t>
                  </m:r>
                </m:sub>
              </m:sSub>
              <m:r>
                <w:rPr>
                  <w:rFonts w:ascii="Cambria Math" w:hAnsi="Cambria Math" w:cs="Times New Roman"/>
                </w:rPr>
                <m:t>≤0,83</m:t>
              </m:r>
            </m:oMath>
          </w:p>
          <w:p w14:paraId="7AA6CA66" w14:textId="77777777" w:rsidR="00B71465" w:rsidRPr="00BC4590" w:rsidRDefault="00B71465" w:rsidP="00B71465">
            <w:pPr>
              <w:rPr>
                <w:rFonts w:cs="Times New Roman"/>
              </w:rPr>
            </w:pPr>
            <m:oMath>
              <m:r>
                <w:rPr>
                  <w:rFonts w:ascii="Cambria Math" w:hAnsi="Cambria Math" w:cs="Times New Roman"/>
                </w:rPr>
                <m:t>γ</m:t>
              </m:r>
            </m:oMath>
            <w:r w:rsidRPr="00BC4590">
              <w:rPr>
                <w:rFonts w:cs="Times New Roman"/>
              </w:rPr>
              <w:t xml:space="preserve">: tỉ trọng nước, </w:t>
            </w:r>
            <m:oMath>
              <m:r>
                <w:rPr>
                  <w:rFonts w:ascii="Cambria Math" w:hAnsi="Cambria Math" w:cs="Times New Roman"/>
                </w:rPr>
                <m:t>t/</m:t>
              </m:r>
              <m:sSup>
                <m:sSupPr>
                  <m:ctrlPr>
                    <w:rPr>
                      <w:rFonts w:ascii="Cambria Math" w:hAnsi="Cambria Math" w:cs="Times New Roman"/>
                      <w:i/>
                    </w:rPr>
                  </m:ctrlPr>
                </m:sSupPr>
                <m:e>
                  <m:r>
                    <w:rPr>
                      <w:rFonts w:ascii="Cambria Math" w:hAnsi="Cambria Math" w:cs="Times New Roman"/>
                    </w:rPr>
                    <m:t>m</m:t>
                  </m:r>
                </m:e>
                <m:sup>
                  <m:r>
                    <w:rPr>
                      <w:rFonts w:ascii="Cambria Math" w:hAnsi="Cambria Math" w:cs="Times New Roman"/>
                    </w:rPr>
                    <m:t>3</m:t>
                  </m:r>
                </m:sup>
              </m:sSup>
            </m:oMath>
          </w:p>
          <w:p w14:paraId="6BAFB7D8" w14:textId="77777777" w:rsidR="00B71465" w:rsidRPr="00BC4590" w:rsidRDefault="00B71465" w:rsidP="00B71465">
            <w:pPr>
              <w:rPr>
                <w:rFonts w:cs="Times New Roman"/>
              </w:rPr>
            </w:pPr>
            <m:oMath>
              <m:r>
                <w:rPr>
                  <w:rFonts w:ascii="Cambria Math" w:hAnsi="Cambria Math" w:cs="Times New Roman"/>
                </w:rPr>
                <m:t>V</m:t>
              </m:r>
            </m:oMath>
            <w:r w:rsidRPr="00BC4590">
              <w:rPr>
                <w:rFonts w:cs="Times New Roman"/>
              </w:rPr>
              <w:t>: vận tốc dịch chuyển vuông góc,m/s, được lấy bằng 2,57 (tương đương 5 hải lý/giờ)</w:t>
            </w:r>
          </w:p>
          <w:p w14:paraId="4F2CBEFF" w14:textId="77777777" w:rsidR="00B71465" w:rsidRPr="00BC4590" w:rsidRDefault="001E1944" w:rsidP="00B71465">
            <w:pPr>
              <w:rPr>
                <w:rFonts w:cs="Times New Roman"/>
              </w:rPr>
            </w:pPr>
            <m:oMath>
              <m:sSub>
                <m:sSubPr>
                  <m:ctrlPr>
                    <w:rPr>
                      <w:rFonts w:ascii="Cambria Math" w:hAnsi="Cambria Math" w:cs="Times New Roman"/>
                      <w:i/>
                    </w:rPr>
                  </m:ctrlPr>
                </m:sSubPr>
                <m:e>
                  <m:r>
                    <w:rPr>
                      <w:rFonts w:ascii="Cambria Math" w:hAnsi="Cambria Math" w:cs="Times New Roman"/>
                    </w:rPr>
                    <m:t>A</m:t>
                  </m:r>
                </m:e>
                <m:sub>
                  <m:r>
                    <w:rPr>
                      <w:rFonts w:ascii="Cambria Math" w:hAnsi="Cambria Math" w:cs="Times New Roman"/>
                    </w:rPr>
                    <m:t>p</m:t>
                  </m:r>
                </m:sub>
              </m:sSub>
            </m:oMath>
            <w:r w:rsidR="00B71465" w:rsidRPr="00BC4590">
              <w:rPr>
                <w:rFonts w:cs="Times New Roman"/>
              </w:rPr>
              <w:t xml:space="preserve">: diện tích khai triển thân tàu phía dưới đường nước tại tâm tàu, </w:t>
            </w:r>
            <m:oMath>
              <m:sSup>
                <m:sSupPr>
                  <m:ctrlPr>
                    <w:rPr>
                      <w:rFonts w:ascii="Cambria Math" w:hAnsi="Cambria Math" w:cs="Times New Roman"/>
                      <w:i/>
                    </w:rPr>
                  </m:ctrlPr>
                </m:sSupPr>
                <m:e>
                  <m:r>
                    <w:rPr>
                      <w:rFonts w:ascii="Cambria Math" w:hAnsi="Cambria Math" w:cs="Times New Roman"/>
                    </w:rPr>
                    <m:t>m</m:t>
                  </m:r>
                </m:e>
                <m:sup>
                  <m:r>
                    <w:rPr>
                      <w:rFonts w:ascii="Cambria Math" w:hAnsi="Cambria Math" w:cs="Times New Roman"/>
                    </w:rPr>
                    <m:t>2</m:t>
                  </m:r>
                </m:sup>
              </m:sSup>
            </m:oMath>
          </w:p>
          <w:p w14:paraId="02A81B46" w14:textId="77777777" w:rsidR="00B71465" w:rsidRPr="00BC4590" w:rsidRDefault="00B71465" w:rsidP="00B71465">
            <w:pPr>
              <w:rPr>
                <w:rFonts w:cs="Times New Roman"/>
              </w:rPr>
            </w:pPr>
            <m:oMath>
              <m:r>
                <w:rPr>
                  <w:rFonts w:ascii="Cambria Math" w:hAnsi="Cambria Math" w:cs="Times New Roman"/>
                </w:rPr>
                <m:t>r</m:t>
              </m:r>
            </m:oMath>
            <w:r w:rsidRPr="00BC4590">
              <w:rPr>
                <w:rFonts w:cs="Times New Roman"/>
              </w:rPr>
              <w:t>: khoảng cách theo phương ngang giữa tâm tàu và điểm kéo, m</w:t>
            </w:r>
          </w:p>
          <w:p w14:paraId="062B0FB8" w14:textId="77777777" w:rsidR="00B71465" w:rsidRPr="00BC4590" w:rsidRDefault="001E1944" w:rsidP="00B71465">
            <w:pPr>
              <w:rPr>
                <w:rFonts w:cs="Times New Roman"/>
              </w:rPr>
            </w:pPr>
            <m:oMath>
              <m:sSub>
                <m:sSubPr>
                  <m:ctrlPr>
                    <w:rPr>
                      <w:rFonts w:ascii="Cambria Math" w:hAnsi="Cambria Math" w:cs="Times New Roman"/>
                      <w:i/>
                    </w:rPr>
                  </m:ctrlPr>
                </m:sSubPr>
                <m:e>
                  <m:r>
                    <w:rPr>
                      <w:rFonts w:ascii="Cambria Math" w:hAnsi="Cambria Math" w:cs="Times New Roman"/>
                    </w:rPr>
                    <m:t>L</m:t>
                  </m:r>
                </m:e>
                <m:sub>
                  <m:r>
                    <w:rPr>
                      <w:rFonts w:ascii="Cambria Math" w:hAnsi="Cambria Math" w:cs="Times New Roman"/>
                    </w:rPr>
                    <m:t>h</m:t>
                  </m:r>
                </m:sub>
              </m:sSub>
            </m:oMath>
            <w:r w:rsidR="00B71465" w:rsidRPr="00BC4590">
              <w:rPr>
                <w:rFonts w:cs="Times New Roman"/>
              </w:rPr>
              <w:t>: Khoảng cách theo phương dọc từ đường vuông góc lái đến điểm kéo</w:t>
            </w:r>
          </w:p>
          <w:p w14:paraId="3D06BDAB" w14:textId="77777777" w:rsidR="00B71465" w:rsidRPr="00BC4590" w:rsidRDefault="001E1944" w:rsidP="00B71465">
            <w:pPr>
              <w:rPr>
                <w:rFonts w:cs="Times New Roman"/>
              </w:rPr>
            </w:pPr>
            <m:oMath>
              <m:sSub>
                <m:sSubPr>
                  <m:ctrlPr>
                    <w:rPr>
                      <w:rFonts w:ascii="Cambria Math" w:hAnsi="Cambria Math" w:cs="Times New Roman"/>
                      <w:i/>
                    </w:rPr>
                  </m:ctrlPr>
                </m:sSubPr>
                <m:e>
                  <m:r>
                    <w:rPr>
                      <w:rFonts w:ascii="Cambria Math" w:hAnsi="Cambria Math" w:cs="Times New Roman"/>
                    </w:rPr>
                    <m:t>L</m:t>
                  </m:r>
                </m:e>
                <m:sub>
                  <m:r>
                    <w:rPr>
                      <w:rFonts w:ascii="Cambria Math" w:hAnsi="Cambria Math" w:cs="Times New Roman"/>
                    </w:rPr>
                    <m:t>pp</m:t>
                  </m:r>
                </m:sub>
              </m:sSub>
            </m:oMath>
            <w:r w:rsidR="00B71465" w:rsidRPr="00BC4590">
              <w:rPr>
                <w:rFonts w:cs="Times New Roman"/>
              </w:rPr>
              <w:t>: Chiều dài giữa hai đường vuông góc</w:t>
            </w:r>
          </w:p>
          <w:p w14:paraId="46A71FF4" w14:textId="77777777" w:rsidR="00B71465" w:rsidRPr="00BC4590" w:rsidRDefault="00B71465" w:rsidP="00B71465">
            <w:pPr>
              <w:rPr>
                <w:rFonts w:cs="Times New Roman"/>
              </w:rPr>
            </w:pPr>
            <m:oMath>
              <m:r>
                <w:rPr>
                  <w:rFonts w:ascii="Cambria Math" w:hAnsi="Cambria Math" w:cs="Times New Roman"/>
                </w:rPr>
                <m:t>d</m:t>
              </m:r>
            </m:oMath>
            <w:r w:rsidRPr="00BC4590">
              <w:rPr>
                <w:rFonts w:cs="Times New Roman"/>
              </w:rPr>
              <w:t>: Chiều chìm, m</w:t>
            </w:r>
          </w:p>
          <w:p w14:paraId="1481B234" w14:textId="77777777" w:rsidR="00F35B61" w:rsidRPr="00BC4590" w:rsidRDefault="00F35B61" w:rsidP="008C15BD">
            <w:pPr>
              <w:rPr>
                <w:rFonts w:cs="Times New Roman"/>
                <w:lang w:eastAsia="vi-VN"/>
              </w:rPr>
            </w:pPr>
          </w:p>
        </w:tc>
        <w:tc>
          <w:tcPr>
            <w:tcW w:w="2757" w:type="dxa"/>
            <w:tcBorders>
              <w:top w:val="nil"/>
              <w:left w:val="nil"/>
              <w:bottom w:val="single" w:sz="4" w:space="0" w:color="auto"/>
              <w:right w:val="single" w:sz="4" w:space="0" w:color="auto"/>
            </w:tcBorders>
            <w:shd w:val="clear" w:color="auto" w:fill="auto"/>
            <w:vAlign w:val="center"/>
            <w:hideMark/>
          </w:tcPr>
          <w:p w14:paraId="4E9E3135" w14:textId="77777777" w:rsidR="00F35B61" w:rsidRPr="00BC4590" w:rsidRDefault="00B71465" w:rsidP="008C15BD">
            <w:pPr>
              <w:rPr>
                <w:rFonts w:cs="Times New Roman"/>
                <w:lang w:eastAsia="vi-VN"/>
              </w:rPr>
            </w:pPr>
            <w:r w:rsidRPr="00BC4590">
              <w:rPr>
                <w:rFonts w:cs="Times New Roman"/>
                <w:lang w:eastAsia="vi-VN"/>
              </w:rPr>
              <w:lastRenderedPageBreak/>
              <w:t>Theo sửa đổi của IS Code</w:t>
            </w:r>
          </w:p>
        </w:tc>
      </w:tr>
      <w:tr w:rsidR="00F35B61" w:rsidRPr="00BC4590" w14:paraId="0108ACEF" w14:textId="77777777" w:rsidTr="00233690">
        <w:trPr>
          <w:trHeight w:val="129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1C6673C7" w14:textId="77777777" w:rsidR="00F35B61" w:rsidRPr="00BC4590" w:rsidRDefault="00F35B61" w:rsidP="008C15BD">
            <w:pPr>
              <w:rPr>
                <w:rFonts w:cs="Times New Roman"/>
                <w:lang w:val="vi-VN" w:eastAsia="vi-VN"/>
              </w:rPr>
            </w:pPr>
            <w:r w:rsidRPr="00BC4590">
              <w:rPr>
                <w:rFonts w:cs="Times New Roman"/>
                <w:lang w:val="vi-VN" w:eastAsia="vi-VN"/>
              </w:rPr>
              <w:lastRenderedPageBreak/>
              <w:t>4</w:t>
            </w:r>
          </w:p>
        </w:tc>
        <w:tc>
          <w:tcPr>
            <w:tcW w:w="1125" w:type="dxa"/>
            <w:tcBorders>
              <w:top w:val="nil"/>
              <w:left w:val="nil"/>
              <w:bottom w:val="single" w:sz="4" w:space="0" w:color="auto"/>
              <w:right w:val="single" w:sz="4" w:space="0" w:color="auto"/>
            </w:tcBorders>
            <w:shd w:val="clear" w:color="auto" w:fill="auto"/>
            <w:noWrap/>
            <w:vAlign w:val="center"/>
            <w:hideMark/>
          </w:tcPr>
          <w:p w14:paraId="21746D5D" w14:textId="77777777" w:rsidR="00F35B61" w:rsidRPr="00BC4590" w:rsidRDefault="00F35B61" w:rsidP="008C15BD">
            <w:pPr>
              <w:rPr>
                <w:rFonts w:cs="Times New Roman"/>
                <w:lang w:val="vi-VN" w:eastAsia="vi-VN"/>
              </w:rPr>
            </w:pPr>
          </w:p>
        </w:tc>
        <w:tc>
          <w:tcPr>
            <w:tcW w:w="4619" w:type="dxa"/>
            <w:tcBorders>
              <w:top w:val="nil"/>
              <w:left w:val="nil"/>
              <w:bottom w:val="single" w:sz="4" w:space="0" w:color="auto"/>
              <w:right w:val="single" w:sz="4" w:space="0" w:color="auto"/>
            </w:tcBorders>
            <w:shd w:val="clear" w:color="auto" w:fill="auto"/>
            <w:vAlign w:val="center"/>
            <w:hideMark/>
          </w:tcPr>
          <w:p w14:paraId="0A945AFC" w14:textId="77777777" w:rsidR="00233690" w:rsidRPr="00BC4590" w:rsidRDefault="00233690" w:rsidP="00233690">
            <w:pPr>
              <w:pStyle w:val="Heading3"/>
              <w:spacing w:before="360"/>
              <w:rPr>
                <w:rFonts w:ascii="Times New Roman" w:hAnsi="Times New Roman"/>
              </w:rPr>
            </w:pPr>
            <w:bookmarkStart w:id="14" w:name="_Toc236134710"/>
            <w:bookmarkStart w:id="15" w:name="_Toc236135003"/>
            <w:bookmarkStart w:id="16" w:name="_Toc236135527"/>
            <w:bookmarkStart w:id="17" w:name="_Toc236151247"/>
            <w:bookmarkStart w:id="18" w:name="_Toc236151382"/>
            <w:bookmarkStart w:id="19" w:name="_Toc239055457"/>
            <w:bookmarkStart w:id="20" w:name="_Toc250559422"/>
            <w:r w:rsidRPr="00BC4590">
              <w:rPr>
                <w:rFonts w:ascii="Times New Roman" w:hAnsi="Times New Roman"/>
              </w:rPr>
              <w:t>4.1</w:t>
            </w:r>
            <w:r w:rsidRPr="00BC4590">
              <w:rPr>
                <w:rFonts w:ascii="Times New Roman" w:hAnsi="Times New Roman"/>
              </w:rPr>
              <w:tab/>
            </w:r>
            <w:r w:rsidRPr="00BC4590">
              <w:rPr>
                <w:rFonts w:ascii="Times New Roman" w:hAnsi="Times New Roman"/>
              </w:rPr>
              <w:tab/>
              <w:t>Cần cẩu nổi và tàu cẩu</w:t>
            </w:r>
            <w:bookmarkEnd w:id="14"/>
            <w:bookmarkEnd w:id="15"/>
            <w:bookmarkEnd w:id="16"/>
            <w:bookmarkEnd w:id="17"/>
            <w:bookmarkEnd w:id="18"/>
            <w:bookmarkEnd w:id="19"/>
            <w:bookmarkEnd w:id="20"/>
          </w:p>
          <w:p w14:paraId="787332FC" w14:textId="77777777" w:rsidR="00233690" w:rsidRPr="00BC4590" w:rsidRDefault="00233690" w:rsidP="00233690">
            <w:pPr>
              <w:pStyle w:val="111"/>
              <w:rPr>
                <w:rFonts w:ascii="Times New Roman" w:hAnsi="Times New Roman"/>
              </w:rPr>
            </w:pPr>
            <w:r w:rsidRPr="00BC4590">
              <w:rPr>
                <w:rFonts w:ascii="Times New Roman" w:hAnsi="Times New Roman"/>
              </w:rPr>
              <w:t>4.1.1</w:t>
            </w:r>
            <w:r w:rsidRPr="00BC4590">
              <w:rPr>
                <w:rFonts w:ascii="Times New Roman" w:hAnsi="Times New Roman"/>
              </w:rPr>
              <w:tab/>
              <w:t>Quy định chung</w:t>
            </w:r>
          </w:p>
          <w:p w14:paraId="7677EBA6" w14:textId="77777777" w:rsidR="00233690" w:rsidRPr="00BC4590" w:rsidRDefault="00233690" w:rsidP="00233690">
            <w:pPr>
              <w:pStyle w:val="NORMAL10"/>
              <w:rPr>
                <w:rFonts w:ascii="Times New Roman" w:hAnsi="Times New Roman"/>
              </w:rPr>
            </w:pPr>
            <w:r w:rsidRPr="00BC4590">
              <w:rPr>
                <w:rFonts w:ascii="Times New Roman" w:hAnsi="Times New Roman"/>
                <w:b/>
              </w:rPr>
              <w:t>1</w:t>
            </w:r>
            <w:r w:rsidRPr="00BC4590">
              <w:rPr>
                <w:rFonts w:ascii="Times New Roman" w:hAnsi="Times New Roman"/>
              </w:rPr>
              <w:tab/>
              <w:t xml:space="preserve">Các yêu cầu của chương này áp dụng cho cần cẩu nổi và tàu cẩu mà khối lượng trên móc vượt quá </w:t>
            </w:r>
            <w:r w:rsidRPr="00BC4590">
              <w:rPr>
                <w:rFonts w:ascii="Times New Roman" w:hAnsi="Times New Roman"/>
                <w:position w:val="-8"/>
              </w:rPr>
              <w:object w:dxaOrig="680" w:dyaOrig="300" w14:anchorId="641B34A2">
                <v:shape id="_x0000_i1105" type="#_x0000_t75" style="width:33.75pt;height:15pt" o:ole="">
                  <v:imagedata r:id="rId155" o:title=""/>
                </v:shape>
                <o:OLEObject Type="Embed" ProgID="Equation.DSMT4" ShapeID="_x0000_i1105" DrawAspect="Content" ObjectID="_1731239641" r:id="rId156"/>
              </w:object>
            </w:r>
            <w:r w:rsidRPr="00BC4590">
              <w:rPr>
                <w:rFonts w:ascii="Times New Roman" w:hAnsi="Times New Roman"/>
              </w:rPr>
              <w:t>, t, đối với ít nhất một trạng thái tải đã được phân loại trong 4.1.3-1, hoặc ít nhất một trạng thái tải thoả mãn yêu cầu sau:</w:t>
            </w:r>
          </w:p>
          <w:p w14:paraId="7198341D" w14:textId="77777777" w:rsidR="00233690" w:rsidRPr="00BC4590" w:rsidRDefault="00233690" w:rsidP="00233690">
            <w:pPr>
              <w:pStyle w:val="normal1indent0"/>
              <w:rPr>
                <w:rFonts w:ascii="Times New Roman" w:hAnsi="Times New Roman"/>
              </w:rPr>
            </w:pPr>
            <w:r w:rsidRPr="00BC4590">
              <w:rPr>
                <w:rFonts w:ascii="Times New Roman" w:hAnsi="Times New Roman"/>
                <w:position w:val="-16"/>
              </w:rPr>
              <w:object w:dxaOrig="1219" w:dyaOrig="440" w14:anchorId="02BF1C86">
                <v:shape id="_x0000_i1106" type="#_x0000_t75" style="width:61.5pt;height:21.75pt" o:ole="">
                  <v:imagedata r:id="rId157" o:title=""/>
                </v:shape>
                <o:OLEObject Type="Embed" ProgID="Equation.DSMT4" ShapeID="_x0000_i1106" DrawAspect="Content" ObjectID="_1731239642" r:id="rId158"/>
              </w:object>
            </w:r>
            <w:r w:rsidRPr="00BC4590">
              <w:rPr>
                <w:rFonts w:ascii="Times New Roman" w:hAnsi="Times New Roman"/>
              </w:rPr>
              <w:tab/>
            </w:r>
            <w:r w:rsidRPr="00BC4590">
              <w:rPr>
                <w:rFonts w:ascii="Times New Roman" w:hAnsi="Times New Roman"/>
              </w:rPr>
              <w:tab/>
            </w:r>
            <w:r w:rsidRPr="00BC4590">
              <w:rPr>
                <w:rFonts w:ascii="Times New Roman" w:hAnsi="Times New Roman"/>
              </w:rPr>
              <w:tab/>
            </w:r>
            <w:r w:rsidRPr="00BC4590">
              <w:rPr>
                <w:rFonts w:ascii="Times New Roman" w:hAnsi="Times New Roman"/>
              </w:rPr>
              <w:tab/>
            </w:r>
          </w:p>
          <w:p w14:paraId="771443A1" w14:textId="77777777" w:rsidR="00233690" w:rsidRPr="00BC4590" w:rsidRDefault="00233690" w:rsidP="00233690">
            <w:pPr>
              <w:ind w:left="900"/>
              <w:rPr>
                <w:rFonts w:cs="Times New Roman"/>
              </w:rPr>
            </w:pPr>
            <w:r w:rsidRPr="00BC4590">
              <w:rPr>
                <w:rFonts w:cs="Times New Roman"/>
              </w:rPr>
              <w:t>hoặc</w:t>
            </w:r>
          </w:p>
          <w:p w14:paraId="5F736482" w14:textId="77777777" w:rsidR="00233690" w:rsidRPr="00BC4590" w:rsidRDefault="00233690" w:rsidP="00233690">
            <w:pPr>
              <w:pStyle w:val="normal1indent0"/>
              <w:rPr>
                <w:rFonts w:ascii="Times New Roman" w:hAnsi="Times New Roman"/>
              </w:rPr>
            </w:pPr>
            <w:r w:rsidRPr="00BC4590">
              <w:rPr>
                <w:rFonts w:ascii="Times New Roman" w:hAnsi="Times New Roman"/>
                <w:position w:val="-16"/>
              </w:rPr>
              <w:object w:dxaOrig="1860" w:dyaOrig="440" w14:anchorId="78B5E2D8">
                <v:shape id="_x0000_i1107" type="#_x0000_t75" style="width:93pt;height:21.75pt" o:ole="">
                  <v:imagedata r:id="rId159" o:title=""/>
                </v:shape>
                <o:OLEObject Type="Embed" ProgID="Equation.DSMT4" ShapeID="_x0000_i1107" DrawAspect="Content" ObjectID="_1731239643" r:id="rId160"/>
              </w:object>
            </w:r>
            <w:r w:rsidRPr="00BC4590">
              <w:rPr>
                <w:rFonts w:ascii="Times New Roman" w:hAnsi="Times New Roman"/>
              </w:rPr>
              <w:tab/>
            </w:r>
            <w:r w:rsidRPr="00BC4590">
              <w:rPr>
                <w:rFonts w:ascii="Times New Roman" w:hAnsi="Times New Roman"/>
              </w:rPr>
              <w:tab/>
            </w:r>
            <w:r w:rsidRPr="00BC4590">
              <w:rPr>
                <w:rFonts w:ascii="Times New Roman" w:hAnsi="Times New Roman"/>
              </w:rPr>
              <w:tab/>
            </w:r>
          </w:p>
          <w:p w14:paraId="68E3B427" w14:textId="77777777" w:rsidR="00233690" w:rsidRPr="00BC4590" w:rsidRDefault="00233690" w:rsidP="00233690">
            <w:pPr>
              <w:pStyle w:val="normal1indent0"/>
              <w:rPr>
                <w:rFonts w:ascii="Times New Roman" w:hAnsi="Times New Roman"/>
              </w:rPr>
            </w:pPr>
            <w:r w:rsidRPr="00BC4590">
              <w:rPr>
                <w:rFonts w:ascii="Times New Roman" w:hAnsi="Times New Roman"/>
              </w:rPr>
              <w:t>Việc tuân thủ các yêu cầu của Chương này có thể được yêu cầu bởi Đăng kiểm thậm chí điều kiện trên không thoả mãn.</w:t>
            </w:r>
          </w:p>
          <w:p w14:paraId="02832FB6" w14:textId="77777777" w:rsidR="00233690" w:rsidRPr="00BC4590" w:rsidRDefault="00233690" w:rsidP="00233690">
            <w:pPr>
              <w:pStyle w:val="NORMAL10"/>
              <w:rPr>
                <w:rFonts w:ascii="Times New Roman" w:hAnsi="Times New Roman"/>
              </w:rPr>
            </w:pPr>
            <w:r w:rsidRPr="00BC4590">
              <w:rPr>
                <w:rFonts w:ascii="Times New Roman" w:hAnsi="Times New Roman"/>
                <w:b/>
              </w:rPr>
              <w:t>2</w:t>
            </w:r>
            <w:r w:rsidRPr="00BC4590">
              <w:rPr>
                <w:rFonts w:ascii="Times New Roman" w:hAnsi="Times New Roman"/>
              </w:rPr>
              <w:tab/>
              <w:t>Mở rộng đối với việc cẩu hàng hoá một lần, thì các yêu cầu cụ thể đối với ổn định của cần cẩu nổi và tàu cẩu có thể được bỏ qua hoặc giảm xuống, nếu dự án khai thác đang được phát triển và nó chứng tỏ rằng các kỹ thuật đặc trưng và các biện pháp tổ chức đã được áp dụng để tránh những tình huống nguy hiểm (hàng rơi v.v...) .</w:t>
            </w:r>
          </w:p>
          <w:p w14:paraId="7DCA1009" w14:textId="77777777" w:rsidR="00233690" w:rsidRPr="00BC4590" w:rsidRDefault="00233690" w:rsidP="00233690">
            <w:pPr>
              <w:pStyle w:val="NORMAL10"/>
              <w:rPr>
                <w:rFonts w:ascii="Times New Roman" w:hAnsi="Times New Roman"/>
              </w:rPr>
            </w:pPr>
            <w:r w:rsidRPr="00BC4590">
              <w:rPr>
                <w:rFonts w:ascii="Times New Roman" w:hAnsi="Times New Roman"/>
                <w:b/>
              </w:rPr>
              <w:t>3</w:t>
            </w:r>
            <w:r w:rsidRPr="00BC4590">
              <w:rPr>
                <w:rFonts w:ascii="Times New Roman" w:hAnsi="Times New Roman"/>
              </w:rPr>
              <w:tab/>
              <w:t>Toạ độ trọng tâm hàng trên móc thiết kế được giả thiết lấy bằng toạ độ điểm treo trên cần cẩu cần được xem xét. Nếu quá trình cẩu hàng được thực hiện bằng cách sử dụng cẩu kết hợp, như hai móc (treo hai dây), ba móc (treo ba dây) v.v... hoặc kết cấu cần cẩu có thiết bị chống xoay, hoặc việc dịch chuyển của hàng được hạn chế trong giới hạn nghiêng cho phép của cần cẩu nổi/ tàu cẩu, thì ổn định của tàu được tính toán với lưu ý đến dịch chuyển thực tế của tâm khối hàng hoá khi tàu bị nghiêng.</w:t>
            </w:r>
          </w:p>
          <w:p w14:paraId="4BD62EF2" w14:textId="77777777" w:rsidR="00233690" w:rsidRPr="00BC4590" w:rsidRDefault="00233690" w:rsidP="00233690">
            <w:pPr>
              <w:pStyle w:val="normal1indent0"/>
              <w:rPr>
                <w:rFonts w:ascii="Times New Roman" w:hAnsi="Times New Roman"/>
              </w:rPr>
            </w:pPr>
            <w:r w:rsidRPr="00BC4590">
              <w:rPr>
                <w:rFonts w:ascii="Times New Roman" w:hAnsi="Times New Roman"/>
              </w:rPr>
              <w:t xml:space="preserve">Bán kính của cần là khoảng cách giữa đường thẳng đứng của dây treo khối hàng </w:t>
            </w:r>
            <w:r w:rsidRPr="00BC4590">
              <w:rPr>
                <w:rFonts w:ascii="Times New Roman" w:hAnsi="Times New Roman"/>
              </w:rPr>
              <w:lastRenderedPageBreak/>
              <w:t>với đế cần cẩu ở vị trí thẳng đứng và chúi ở trạng thái cân bằng với trục quay của cần cẩu hoặc với tâm quay của kết cấu cần cẩu đối với loại cần không xoay được.</w:t>
            </w:r>
          </w:p>
          <w:p w14:paraId="72D3C643" w14:textId="77777777" w:rsidR="00233690" w:rsidRPr="00BC4590" w:rsidRDefault="00233690" w:rsidP="00233690">
            <w:pPr>
              <w:pStyle w:val="normal1indent0"/>
              <w:rPr>
                <w:rFonts w:ascii="Times New Roman" w:hAnsi="Times New Roman"/>
              </w:rPr>
            </w:pPr>
            <w:r w:rsidRPr="00BC4590">
              <w:rPr>
                <w:rFonts w:ascii="Times New Roman" w:hAnsi="Times New Roman"/>
              </w:rPr>
              <w:t>Đối với kết cấu cẩu không xoay được mà dự định khai thác cần trong mặt phẳng dọc tàu, thì ổn định của tàu phải lưu ý đến việc hàng trên móc không đối xứng.</w:t>
            </w:r>
          </w:p>
          <w:p w14:paraId="4169FC10" w14:textId="77777777" w:rsidR="00233690" w:rsidRPr="00BC4590" w:rsidRDefault="00233690" w:rsidP="00233690">
            <w:pPr>
              <w:pStyle w:val="NORMAL10"/>
              <w:rPr>
                <w:rFonts w:ascii="Times New Roman" w:hAnsi="Times New Roman"/>
              </w:rPr>
            </w:pPr>
            <w:r w:rsidRPr="00BC4590">
              <w:rPr>
                <w:rFonts w:ascii="Times New Roman" w:hAnsi="Times New Roman"/>
                <w:b/>
              </w:rPr>
              <w:t>4</w:t>
            </w:r>
            <w:r w:rsidRPr="00BC4590">
              <w:rPr>
                <w:rFonts w:ascii="Times New Roman" w:hAnsi="Times New Roman"/>
              </w:rPr>
              <w:tab/>
              <w:t>Các yêu cầu của Chương này áp dụng cho các loại tàu khác mà được trang bị cẩu mà thỏa mãn yêu cầu ở -1. Khi ổn định của tàu thỏa mãn yêu cầu ở Chương 2 và Chương 3 thì tàu không phải kiểm tra theo yêu cầu ở 4.1.9.</w:t>
            </w:r>
          </w:p>
          <w:p w14:paraId="19F7D83E" w14:textId="77777777" w:rsidR="00233690" w:rsidRPr="00BC4590" w:rsidRDefault="00233690" w:rsidP="00233690">
            <w:pPr>
              <w:pStyle w:val="111"/>
              <w:rPr>
                <w:rFonts w:ascii="Times New Roman" w:hAnsi="Times New Roman"/>
              </w:rPr>
            </w:pPr>
            <w:r w:rsidRPr="00BC4590">
              <w:rPr>
                <w:rFonts w:ascii="Times New Roman" w:hAnsi="Times New Roman"/>
              </w:rPr>
              <w:t xml:space="preserve">4.1.2 </w:t>
            </w:r>
            <w:r w:rsidRPr="00BC4590">
              <w:rPr>
                <w:rFonts w:ascii="Times New Roman" w:hAnsi="Times New Roman"/>
              </w:rPr>
              <w:tab/>
              <w:t>Trạng thái thiết kế</w:t>
            </w:r>
          </w:p>
          <w:p w14:paraId="542F819D" w14:textId="77777777" w:rsidR="00233690" w:rsidRPr="00BC4590" w:rsidRDefault="00233690" w:rsidP="00233690">
            <w:pPr>
              <w:pStyle w:val="NORMAL10"/>
              <w:rPr>
                <w:rFonts w:ascii="Times New Roman" w:hAnsi="Times New Roman"/>
              </w:rPr>
            </w:pPr>
            <w:r w:rsidRPr="00BC4590">
              <w:rPr>
                <w:rFonts w:ascii="Times New Roman" w:hAnsi="Times New Roman"/>
                <w:b/>
              </w:rPr>
              <w:t>1</w:t>
            </w:r>
            <w:r w:rsidRPr="00BC4590">
              <w:rPr>
                <w:rFonts w:ascii="Times New Roman" w:hAnsi="Times New Roman"/>
              </w:rPr>
              <w:tab/>
              <w:t>Trạng thái làm việc (tàu đang làm hàng và chở hàng trong khu vực đã được ấn định và cần cẩu không được cố định).</w:t>
            </w:r>
          </w:p>
          <w:p w14:paraId="3D8C3BA0" w14:textId="77777777" w:rsidR="00233690" w:rsidRPr="00BC4590" w:rsidRDefault="00233690" w:rsidP="00233690">
            <w:pPr>
              <w:pStyle w:val="NORMAL10"/>
              <w:rPr>
                <w:rFonts w:ascii="Times New Roman" w:hAnsi="Times New Roman"/>
              </w:rPr>
            </w:pPr>
            <w:r w:rsidRPr="00BC4590">
              <w:rPr>
                <w:rFonts w:ascii="Times New Roman" w:hAnsi="Times New Roman"/>
                <w:b/>
              </w:rPr>
              <w:t>2</w:t>
            </w:r>
            <w:r w:rsidRPr="00BC4590">
              <w:rPr>
                <w:rFonts w:ascii="Times New Roman" w:hAnsi="Times New Roman"/>
              </w:rPr>
              <w:tab/>
              <w:t>Trạng thái hành trình (hàng hải và đậu bến trong vùng đã được ấn định bao gồm hàng trên boong và/ hoặc trong khoang với cần cẩu được cố định).</w:t>
            </w:r>
          </w:p>
          <w:p w14:paraId="47D84FED" w14:textId="77777777" w:rsidR="00233690" w:rsidRPr="00BC4590" w:rsidRDefault="00233690" w:rsidP="00233690">
            <w:pPr>
              <w:pStyle w:val="NORMAL10"/>
              <w:rPr>
                <w:rFonts w:ascii="Times New Roman" w:hAnsi="Times New Roman"/>
              </w:rPr>
            </w:pPr>
            <w:r w:rsidRPr="00BC4590">
              <w:rPr>
                <w:rFonts w:ascii="Times New Roman" w:hAnsi="Times New Roman"/>
                <w:b/>
              </w:rPr>
              <w:t>3</w:t>
            </w:r>
            <w:r w:rsidRPr="00BC4590">
              <w:rPr>
                <w:rFonts w:ascii="Times New Roman" w:hAnsi="Times New Roman"/>
              </w:rPr>
              <w:tab/>
              <w:t>Trạng thái không làm việc (đậu bến với máy móc không làm việc dưới điều kiện tải trọng xấu nhất về phương diện ổn định và với cần cẩu ở vị trí không làm việc).</w:t>
            </w:r>
          </w:p>
          <w:p w14:paraId="507F1907" w14:textId="77777777" w:rsidR="00233690" w:rsidRPr="00BC4590" w:rsidRDefault="00233690" w:rsidP="00233690">
            <w:pPr>
              <w:pStyle w:val="NORMAL10"/>
              <w:rPr>
                <w:rFonts w:ascii="Times New Roman" w:hAnsi="Times New Roman"/>
              </w:rPr>
            </w:pPr>
            <w:r w:rsidRPr="00BC4590">
              <w:rPr>
                <w:rFonts w:ascii="Times New Roman" w:hAnsi="Times New Roman"/>
                <w:b/>
              </w:rPr>
              <w:lastRenderedPageBreak/>
              <w:t>4</w:t>
            </w:r>
            <w:r w:rsidRPr="00BC4590">
              <w:rPr>
                <w:rFonts w:ascii="Times New Roman" w:hAnsi="Times New Roman"/>
              </w:rPr>
              <w:tab/>
              <w:t>Chuyển vùng (hàng hải ngoài vùng đã được ấn định sau khi đã hoán cải trên cơ sở dự án được Đăng kiểm thẩm định).</w:t>
            </w:r>
          </w:p>
          <w:p w14:paraId="36F00AE5" w14:textId="77777777" w:rsidR="00233690" w:rsidRPr="00BC4590" w:rsidRDefault="00233690" w:rsidP="00233690">
            <w:pPr>
              <w:pStyle w:val="111"/>
              <w:rPr>
                <w:rFonts w:ascii="Times New Roman" w:hAnsi="Times New Roman"/>
              </w:rPr>
            </w:pPr>
            <w:r w:rsidRPr="00BC4590">
              <w:rPr>
                <w:rFonts w:ascii="Times New Roman" w:hAnsi="Times New Roman"/>
              </w:rPr>
              <w:t>4.1.3 Các trạng thái tải trọng</w:t>
            </w:r>
          </w:p>
          <w:p w14:paraId="31DEB581" w14:textId="77777777" w:rsidR="00233690" w:rsidRPr="00BC4590" w:rsidRDefault="00233690" w:rsidP="00233690">
            <w:pPr>
              <w:pStyle w:val="NORMAL10"/>
              <w:rPr>
                <w:rFonts w:ascii="Times New Roman" w:hAnsi="Times New Roman"/>
              </w:rPr>
            </w:pPr>
            <w:r w:rsidRPr="00BC4590">
              <w:rPr>
                <w:rFonts w:ascii="Times New Roman" w:hAnsi="Times New Roman"/>
                <w:b/>
              </w:rPr>
              <w:t>1</w:t>
            </w:r>
            <w:r w:rsidRPr="00BC4590">
              <w:rPr>
                <w:rFonts w:ascii="Times New Roman" w:hAnsi="Times New Roman"/>
              </w:rPr>
              <w:tab/>
              <w:t>Trong trạng thái làm việc, phải kiểm tra ổn định của cần cẩu nổi ở các trạng thái tải sau đây (không tính đến lượng băng phủ) và nước dằn:</w:t>
            </w:r>
          </w:p>
          <w:p w14:paraId="47E5E630" w14:textId="77777777" w:rsidR="00233690" w:rsidRPr="00BC4590" w:rsidRDefault="00233690" w:rsidP="00233690">
            <w:pPr>
              <w:pStyle w:val="NORMAL1"/>
              <w:rPr>
                <w:rFonts w:ascii="Times New Roman" w:hAnsi="Times New Roman"/>
              </w:rPr>
            </w:pPr>
            <w:r w:rsidRPr="00BC4590">
              <w:rPr>
                <w:rFonts w:ascii="Times New Roman" w:hAnsi="Times New Roman"/>
              </w:rPr>
              <w:t>(1)</w:t>
            </w:r>
            <w:r w:rsidRPr="00BC4590">
              <w:rPr>
                <w:rFonts w:ascii="Times New Roman" w:hAnsi="Times New Roman"/>
              </w:rPr>
              <w:tab/>
              <w:t xml:space="preserve">tải lớn nhất trên móc với bán kính cần lớn nhất đối với tải tại góc quay cụ thể của kết cấu cần cẩu </w:t>
            </w:r>
            <w:r w:rsidRPr="00BC4590">
              <w:rPr>
                <w:rFonts w:ascii="Times New Roman" w:hAnsi="Times New Roman"/>
                <w:position w:val="-10"/>
              </w:rPr>
              <w:object w:dxaOrig="220" w:dyaOrig="260" w14:anchorId="74CC7214">
                <v:shape id="_x0000_i1108" type="#_x0000_t75" style="width:10.5pt;height:12.75pt" o:ole="">
                  <v:imagedata r:id="rId161" o:title=""/>
                </v:shape>
                <o:OLEObject Type="Embed" ProgID="Equation.DSMT4" ShapeID="_x0000_i1108" DrawAspect="Content" ObjectID="_1731239644" r:id="rId162"/>
              </w:object>
            </w:r>
            <w:r w:rsidRPr="00BC4590">
              <w:rPr>
                <w:rFonts w:ascii="Times New Roman" w:hAnsi="Times New Roman"/>
              </w:rPr>
              <w:t xml:space="preserve"> so với mặt phẳng dọc tâm của cần cẩu nổi/ tàu cẩu.</w:t>
            </w:r>
          </w:p>
          <w:p w14:paraId="59BC8E7C" w14:textId="77777777" w:rsidR="00233690" w:rsidRPr="00BC4590" w:rsidRDefault="00233690" w:rsidP="00233690">
            <w:pPr>
              <w:pStyle w:val="NORMALa"/>
              <w:rPr>
                <w:rFonts w:ascii="Times New Roman" w:hAnsi="Times New Roman"/>
              </w:rPr>
            </w:pPr>
            <w:r w:rsidRPr="00BC4590">
              <w:rPr>
                <w:rFonts w:ascii="Times New Roman" w:hAnsi="Times New Roman"/>
              </w:rPr>
              <w:t>- Với toàn bộ hàng, toàn bộ dự trữ;</w:t>
            </w:r>
          </w:p>
          <w:p w14:paraId="31B31D17" w14:textId="77777777" w:rsidR="00233690" w:rsidRPr="00BC4590" w:rsidRDefault="00233690" w:rsidP="00233690">
            <w:pPr>
              <w:pStyle w:val="NORMALa"/>
              <w:rPr>
                <w:rFonts w:ascii="Times New Roman" w:hAnsi="Times New Roman"/>
              </w:rPr>
            </w:pPr>
            <w:r w:rsidRPr="00BC4590">
              <w:rPr>
                <w:rFonts w:ascii="Times New Roman" w:hAnsi="Times New Roman"/>
              </w:rPr>
              <w:t>- Với toàn bộ hàng, 10% dự trữ;</w:t>
            </w:r>
          </w:p>
          <w:p w14:paraId="3F6FC05D" w14:textId="77777777" w:rsidR="00233690" w:rsidRPr="00BC4590" w:rsidRDefault="00233690" w:rsidP="00233690">
            <w:pPr>
              <w:pStyle w:val="NORMALa"/>
              <w:rPr>
                <w:rFonts w:ascii="Times New Roman" w:hAnsi="Times New Roman"/>
              </w:rPr>
            </w:pPr>
            <w:r w:rsidRPr="00BC4590">
              <w:rPr>
                <w:rFonts w:ascii="Times New Roman" w:hAnsi="Times New Roman"/>
              </w:rPr>
              <w:t>- Không hàng, toàn bộ dự trữ;</w:t>
            </w:r>
          </w:p>
          <w:p w14:paraId="3D3394CA" w14:textId="77777777" w:rsidR="00233690" w:rsidRPr="00BC4590" w:rsidRDefault="00233690" w:rsidP="00233690">
            <w:pPr>
              <w:pStyle w:val="NORMALa"/>
              <w:rPr>
                <w:rFonts w:ascii="Times New Roman" w:hAnsi="Times New Roman"/>
              </w:rPr>
            </w:pPr>
            <w:r w:rsidRPr="00BC4590">
              <w:rPr>
                <w:rFonts w:ascii="Times New Roman" w:hAnsi="Times New Roman"/>
              </w:rPr>
              <w:t>- Không hàng, 10% dự trữ.</w:t>
            </w:r>
          </w:p>
          <w:p w14:paraId="7EDFDD86" w14:textId="77777777" w:rsidR="00233690" w:rsidRPr="00BC4590" w:rsidRDefault="00233690" w:rsidP="00233690">
            <w:pPr>
              <w:pStyle w:val="NORMAL1"/>
              <w:rPr>
                <w:rFonts w:ascii="Times New Roman" w:hAnsi="Times New Roman"/>
              </w:rPr>
            </w:pPr>
            <w:r w:rsidRPr="00BC4590">
              <w:rPr>
                <w:rFonts w:ascii="Times New Roman" w:hAnsi="Times New Roman"/>
              </w:rPr>
              <w:t>(2)</w:t>
            </w:r>
            <w:r w:rsidRPr="00BC4590">
              <w:rPr>
                <w:rFonts w:ascii="Times New Roman" w:hAnsi="Times New Roman"/>
              </w:rPr>
              <w:tab/>
              <w:t>không hàng trên móc, cần ở vị trí cao nhất ở góc quay cụ thể của cần cẩu.</w:t>
            </w:r>
          </w:p>
          <w:p w14:paraId="6D425D35" w14:textId="77777777" w:rsidR="00233690" w:rsidRPr="00BC4590" w:rsidRDefault="00233690" w:rsidP="00233690">
            <w:pPr>
              <w:pStyle w:val="NORMALa"/>
              <w:rPr>
                <w:rFonts w:ascii="Times New Roman" w:hAnsi="Times New Roman"/>
              </w:rPr>
            </w:pPr>
            <w:r w:rsidRPr="00BC4590">
              <w:rPr>
                <w:rFonts w:ascii="Times New Roman" w:hAnsi="Times New Roman"/>
              </w:rPr>
              <w:t>- Với toàn bộ hàng, toàn bộ dự trữ;</w:t>
            </w:r>
          </w:p>
          <w:p w14:paraId="25FE9A17" w14:textId="77777777" w:rsidR="00233690" w:rsidRPr="00BC4590" w:rsidRDefault="00233690" w:rsidP="00233690">
            <w:pPr>
              <w:pStyle w:val="NORMALa"/>
              <w:rPr>
                <w:rFonts w:ascii="Times New Roman" w:hAnsi="Times New Roman"/>
              </w:rPr>
            </w:pPr>
            <w:r w:rsidRPr="00BC4590">
              <w:rPr>
                <w:rFonts w:ascii="Times New Roman" w:hAnsi="Times New Roman"/>
              </w:rPr>
              <w:t>- Với toàn bộ hàng, 10% dự trữ;</w:t>
            </w:r>
          </w:p>
          <w:p w14:paraId="336A241F" w14:textId="77777777" w:rsidR="00233690" w:rsidRPr="00BC4590" w:rsidRDefault="00233690" w:rsidP="00233690">
            <w:pPr>
              <w:pStyle w:val="NORMALa"/>
              <w:rPr>
                <w:rFonts w:ascii="Times New Roman" w:hAnsi="Times New Roman"/>
              </w:rPr>
            </w:pPr>
            <w:r w:rsidRPr="00BC4590">
              <w:rPr>
                <w:rFonts w:ascii="Times New Roman" w:hAnsi="Times New Roman"/>
              </w:rPr>
              <w:t>- Không hàng, toàn bộ dự trữ;</w:t>
            </w:r>
          </w:p>
          <w:p w14:paraId="09F882D8" w14:textId="77777777" w:rsidR="00233690" w:rsidRPr="00BC4590" w:rsidRDefault="00233690" w:rsidP="00233690">
            <w:pPr>
              <w:pStyle w:val="NORMALa"/>
              <w:rPr>
                <w:rFonts w:ascii="Times New Roman" w:hAnsi="Times New Roman"/>
              </w:rPr>
            </w:pPr>
            <w:r w:rsidRPr="00BC4590">
              <w:rPr>
                <w:rFonts w:ascii="Times New Roman" w:hAnsi="Times New Roman"/>
              </w:rPr>
              <w:t>- Không hàng, 10% dự trữ.</w:t>
            </w:r>
          </w:p>
          <w:p w14:paraId="1DC05A2F" w14:textId="77777777" w:rsidR="00233690" w:rsidRPr="00BC4590" w:rsidRDefault="00233690" w:rsidP="00233690">
            <w:pPr>
              <w:pStyle w:val="NORMAL1"/>
              <w:rPr>
                <w:rFonts w:ascii="Times New Roman" w:hAnsi="Times New Roman"/>
              </w:rPr>
            </w:pPr>
            <w:r w:rsidRPr="00BC4590">
              <w:rPr>
                <w:rFonts w:ascii="Times New Roman" w:hAnsi="Times New Roman"/>
              </w:rPr>
              <w:lastRenderedPageBreak/>
              <w:t>(3)</w:t>
            </w:r>
            <w:r w:rsidRPr="00BC4590">
              <w:rPr>
                <w:rFonts w:ascii="Times New Roman" w:hAnsi="Times New Roman"/>
              </w:rPr>
              <w:tab/>
              <w:t>hàng rơi, ví dụ như nhả nhanh hàng trên móc của kết cấu cần cẩu. Trong trường hợp hàng rơi, phải xác định trạng thái tải xấu nhất trên phương diện ổn định, khi xét đến khả năng hàng được chằng buộc không đối xứng trên boong và trong khoang.</w:t>
            </w:r>
          </w:p>
          <w:p w14:paraId="77507C03" w14:textId="77777777" w:rsidR="00233690" w:rsidRPr="00BC4590" w:rsidRDefault="00233690" w:rsidP="00233690">
            <w:pPr>
              <w:pStyle w:val="NORMAL10"/>
              <w:rPr>
                <w:rFonts w:ascii="Times New Roman" w:hAnsi="Times New Roman"/>
              </w:rPr>
            </w:pPr>
            <w:r w:rsidRPr="00BC4590">
              <w:rPr>
                <w:rFonts w:ascii="Times New Roman" w:hAnsi="Times New Roman"/>
                <w:b/>
              </w:rPr>
              <w:t xml:space="preserve">2 </w:t>
            </w:r>
            <w:r w:rsidRPr="00BC4590">
              <w:rPr>
                <w:rFonts w:ascii="Times New Roman" w:hAnsi="Times New Roman"/>
              </w:rPr>
              <w:tab/>
              <w:t>Trong khi hành trình, phải kiểm tra ổn định của cần cẩu nổi (có tính đến lượng nước dằn khi cần thiết) theo các trạng thái tải trọng sau đây:</w:t>
            </w:r>
          </w:p>
          <w:p w14:paraId="65B26F1B" w14:textId="77777777" w:rsidR="00233690" w:rsidRPr="00BC4590" w:rsidRDefault="00233690" w:rsidP="00233690">
            <w:pPr>
              <w:pStyle w:val="NORMAL1"/>
              <w:rPr>
                <w:rFonts w:ascii="Times New Roman" w:hAnsi="Times New Roman"/>
              </w:rPr>
            </w:pPr>
            <w:r w:rsidRPr="00BC4590">
              <w:rPr>
                <w:rFonts w:ascii="Times New Roman" w:hAnsi="Times New Roman"/>
              </w:rPr>
              <w:t>- Với toàn bộ hàng, toàn bộ dự trữ;</w:t>
            </w:r>
          </w:p>
          <w:p w14:paraId="095D4DEE" w14:textId="77777777" w:rsidR="00233690" w:rsidRPr="00BC4590" w:rsidRDefault="00233690" w:rsidP="00233690">
            <w:pPr>
              <w:pStyle w:val="NORMAL1"/>
              <w:rPr>
                <w:rFonts w:ascii="Times New Roman" w:hAnsi="Times New Roman"/>
              </w:rPr>
            </w:pPr>
            <w:r w:rsidRPr="00BC4590">
              <w:rPr>
                <w:rFonts w:ascii="Times New Roman" w:hAnsi="Times New Roman"/>
              </w:rPr>
              <w:t>- Với toàn bộ hàng, 10% dự trữ;</w:t>
            </w:r>
          </w:p>
          <w:p w14:paraId="5B83653F" w14:textId="77777777" w:rsidR="00233690" w:rsidRPr="00BC4590" w:rsidRDefault="00233690" w:rsidP="00233690">
            <w:pPr>
              <w:pStyle w:val="NORMAL1"/>
              <w:rPr>
                <w:rFonts w:ascii="Times New Roman" w:hAnsi="Times New Roman"/>
              </w:rPr>
            </w:pPr>
            <w:r w:rsidRPr="00BC4590">
              <w:rPr>
                <w:rFonts w:ascii="Times New Roman" w:hAnsi="Times New Roman"/>
              </w:rPr>
              <w:t>- Không hàng, toàn bộ dự trữ;</w:t>
            </w:r>
          </w:p>
          <w:p w14:paraId="5AD00E28" w14:textId="77777777" w:rsidR="00233690" w:rsidRPr="00BC4590" w:rsidRDefault="00233690" w:rsidP="00233690">
            <w:pPr>
              <w:pStyle w:val="NORMAL1"/>
              <w:rPr>
                <w:rFonts w:ascii="Times New Roman" w:hAnsi="Times New Roman"/>
              </w:rPr>
            </w:pPr>
            <w:r w:rsidRPr="00BC4590">
              <w:rPr>
                <w:rFonts w:ascii="Times New Roman" w:hAnsi="Times New Roman"/>
              </w:rPr>
              <w:t>- Không hàng, 10% dự trữ.</w:t>
            </w:r>
          </w:p>
          <w:p w14:paraId="7ABC006D" w14:textId="77777777" w:rsidR="00233690" w:rsidRPr="00BC4590" w:rsidRDefault="00233690" w:rsidP="00233690">
            <w:pPr>
              <w:pStyle w:val="normal1indent0"/>
              <w:rPr>
                <w:rFonts w:ascii="Times New Roman" w:hAnsi="Times New Roman"/>
              </w:rPr>
            </w:pPr>
            <w:r w:rsidRPr="00BC4590">
              <w:rPr>
                <w:rFonts w:ascii="Times New Roman" w:hAnsi="Times New Roman"/>
              </w:rPr>
              <w:t>Nếu hàng hoá trên boong có dạng kết cấu rỗng hoặc ống, thì khối lượng nước giả thiết đọng vào trong ống (tính cả đến việc có thể bị băng phủ) phải được tính đến và ống phải được điền đầy nước theo 3.10.4 và 3.10.7.</w:t>
            </w:r>
          </w:p>
          <w:p w14:paraId="19694505" w14:textId="77777777" w:rsidR="00233690" w:rsidRPr="00BC4590" w:rsidRDefault="00233690" w:rsidP="00233690">
            <w:pPr>
              <w:pStyle w:val="NORMAL10"/>
              <w:rPr>
                <w:rFonts w:ascii="Times New Roman" w:hAnsi="Times New Roman"/>
              </w:rPr>
            </w:pPr>
            <w:r w:rsidRPr="00BC4590">
              <w:rPr>
                <w:rFonts w:ascii="Times New Roman" w:hAnsi="Times New Roman"/>
                <w:b/>
              </w:rPr>
              <w:t>3</w:t>
            </w:r>
            <w:r w:rsidRPr="00BC4590">
              <w:rPr>
                <w:rFonts w:ascii="Times New Roman" w:hAnsi="Times New Roman"/>
              </w:rPr>
              <w:tab/>
              <w:t>Đối với trạng thái không làm việc thì ổn định của tàu phải được tính toán đối với trạng thái xấu nhất trên phương diện ổn định ngoài các trạng thái nêu ở 4.1.3-1(2).</w:t>
            </w:r>
          </w:p>
          <w:p w14:paraId="7689882F" w14:textId="77777777" w:rsidR="00233690" w:rsidRPr="00BC4590" w:rsidRDefault="00233690" w:rsidP="00233690">
            <w:pPr>
              <w:pStyle w:val="NORMAL10"/>
              <w:rPr>
                <w:rFonts w:ascii="Times New Roman" w:hAnsi="Times New Roman"/>
              </w:rPr>
            </w:pPr>
            <w:r w:rsidRPr="00BC4590">
              <w:rPr>
                <w:rFonts w:ascii="Times New Roman" w:hAnsi="Times New Roman"/>
                <w:b/>
              </w:rPr>
              <w:lastRenderedPageBreak/>
              <w:t>4</w:t>
            </w:r>
            <w:r w:rsidRPr="00BC4590">
              <w:rPr>
                <w:rFonts w:ascii="Times New Roman" w:hAnsi="Times New Roman"/>
              </w:rPr>
              <w:tab/>
              <w:t>Đối với cần cẩu nổi/ tàu cẩu dự định hoạt động trong vùng nước lạnh thuộc vùng nước mùa đông được quy định bởi Phần 11 Mạn khô thì ổn định của tàu trong quá trình hành trình/ chuyển vùng và dưới trạng thái không làm việc phải được tính toán có xét đến việc tàu bị băng phủ và đối với trạng thái tải trọng xấu nhất về phương diện ổn định ngoài các quy định trong 4.1.3-1(2) và 4.2.3-2. Trong trường hợp này, lượng băng phủ cho phép được tính theo 4.1.7.</w:t>
            </w:r>
          </w:p>
          <w:p w14:paraId="153A7C32" w14:textId="77777777" w:rsidR="00F35B61" w:rsidRPr="00BC4590" w:rsidRDefault="00F35B61" w:rsidP="008C15BD">
            <w:pPr>
              <w:rPr>
                <w:rFonts w:cs="Times New Roman"/>
                <w:lang w:val="vi-VN" w:eastAsia="vi-VN"/>
              </w:rPr>
            </w:pPr>
          </w:p>
        </w:tc>
        <w:tc>
          <w:tcPr>
            <w:tcW w:w="4326" w:type="dxa"/>
            <w:tcBorders>
              <w:top w:val="nil"/>
              <w:left w:val="nil"/>
              <w:bottom w:val="single" w:sz="4" w:space="0" w:color="auto"/>
              <w:right w:val="single" w:sz="4" w:space="0" w:color="auto"/>
            </w:tcBorders>
            <w:shd w:val="clear" w:color="auto" w:fill="auto"/>
            <w:vAlign w:val="center"/>
            <w:hideMark/>
          </w:tcPr>
          <w:p w14:paraId="7FBB4D39" w14:textId="77777777" w:rsidR="00B71465" w:rsidRPr="00BC4590" w:rsidRDefault="00B71465" w:rsidP="00B71465">
            <w:pPr>
              <w:rPr>
                <w:rFonts w:cs="Times New Roman"/>
                <w:lang w:val="vi-VN"/>
              </w:rPr>
            </w:pPr>
            <w:r w:rsidRPr="00BC4590">
              <w:rPr>
                <w:rFonts w:cs="Times New Roman"/>
                <w:lang w:val="vi-VN"/>
              </w:rPr>
              <w:lastRenderedPageBreak/>
              <w:t>4.1.1 Quy định chung</w:t>
            </w:r>
          </w:p>
          <w:p w14:paraId="4F8E7359" w14:textId="77777777" w:rsidR="00B71465" w:rsidRPr="00BC4590" w:rsidRDefault="00B71465" w:rsidP="00B71465">
            <w:pPr>
              <w:pStyle w:val="NORMAL10"/>
              <w:rPr>
                <w:rFonts w:ascii="Times New Roman" w:hAnsi="Times New Roman"/>
                <w:lang w:val="vi-VN"/>
              </w:rPr>
            </w:pPr>
            <w:r w:rsidRPr="00BC4590">
              <w:rPr>
                <w:rFonts w:ascii="Times New Roman" w:hAnsi="Times New Roman"/>
                <w:lang w:val="vi-VN"/>
              </w:rPr>
              <w:t xml:space="preserve">1 </w:t>
            </w:r>
            <w:r w:rsidRPr="00BC4590">
              <w:rPr>
                <w:rFonts w:ascii="Times New Roman" w:hAnsi="Times New Roman"/>
                <w:lang w:val="vi-VN"/>
              </w:rPr>
              <w:tab/>
              <w:t>Các điều khoản của mục này áp dụng cho cần cẩu nổi và tàu cẩu (mục này gọi tắt là tàu):</w:t>
            </w:r>
          </w:p>
          <w:p w14:paraId="26EC100D" w14:textId="77777777" w:rsidR="00B71465" w:rsidRPr="00BC4590" w:rsidRDefault="00B71465" w:rsidP="00B71465">
            <w:pPr>
              <w:pStyle w:val="NORMAL1"/>
              <w:rPr>
                <w:rFonts w:ascii="Times New Roman" w:hAnsi="Times New Roman"/>
                <w:lang w:val="vi-VN"/>
              </w:rPr>
            </w:pPr>
            <w:r w:rsidRPr="00BC4590">
              <w:rPr>
                <w:rFonts w:ascii="Times New Roman" w:hAnsi="Times New Roman"/>
                <w:lang w:val="vi-VN"/>
              </w:rPr>
              <w:t>(1)</w:t>
            </w:r>
            <w:r w:rsidRPr="00BC4590">
              <w:rPr>
                <w:rFonts w:ascii="Times New Roman" w:hAnsi="Times New Roman"/>
                <w:lang w:val="vi-VN"/>
              </w:rPr>
              <w:tab/>
              <w:t>Các tàu mà có mô men gây nghiêng khi cẩu lớn hơn giá trị sau:</w:t>
            </w:r>
          </w:p>
          <w:p w14:paraId="493079B8" w14:textId="77777777" w:rsidR="00B71465" w:rsidRPr="00BC4590" w:rsidRDefault="001E1944" w:rsidP="00B71465">
            <w:pPr>
              <w:rPr>
                <w:rFonts w:eastAsiaTheme="minorEastAsia" w:cs="Times New Roman"/>
              </w:rPr>
            </w:pPr>
            <m:oMathPara>
              <m:oMath>
                <m:sSub>
                  <m:sSubPr>
                    <m:ctrlPr>
                      <w:rPr>
                        <w:rFonts w:ascii="Cambria Math" w:hAnsi="Cambria Math" w:cs="Times New Roman"/>
                        <w:i/>
                      </w:rPr>
                    </m:ctrlPr>
                  </m:sSubPr>
                  <m:e>
                    <m:r>
                      <w:rPr>
                        <w:rFonts w:ascii="Cambria Math" w:hAnsi="Cambria Math" w:cs="Times New Roman"/>
                      </w:rPr>
                      <m:t>M</m:t>
                    </m:r>
                  </m:e>
                  <m:sub>
                    <m:r>
                      <w:rPr>
                        <w:rFonts w:ascii="Cambria Math" w:hAnsi="Cambria Math" w:cs="Times New Roman"/>
                      </w:rPr>
                      <m:t>L</m:t>
                    </m:r>
                  </m:sub>
                </m:sSub>
                <m:r>
                  <w:rPr>
                    <w:rFonts w:ascii="Cambria Math" w:hAnsi="Cambria Math" w:cs="Times New Roman"/>
                  </w:rPr>
                  <m:t>=0,67∆.GM(</m:t>
                </m:r>
                <m:f>
                  <m:fPr>
                    <m:ctrlPr>
                      <w:rPr>
                        <w:rFonts w:ascii="Cambria Math" w:hAnsi="Cambria Math" w:cs="Times New Roman"/>
                        <w:i/>
                      </w:rPr>
                    </m:ctrlPr>
                  </m:fPr>
                  <m:num>
                    <m:r>
                      <w:rPr>
                        <w:rFonts w:ascii="Cambria Math" w:hAnsi="Cambria Math" w:cs="Times New Roman"/>
                      </w:rPr>
                      <m:t>f</m:t>
                    </m:r>
                  </m:num>
                  <m:den>
                    <m:r>
                      <w:rPr>
                        <w:rFonts w:ascii="Cambria Math" w:hAnsi="Cambria Math" w:cs="Times New Roman"/>
                      </w:rPr>
                      <m:t>B</m:t>
                    </m:r>
                  </m:den>
                </m:f>
                <m:r>
                  <w:rPr>
                    <w:rFonts w:ascii="Cambria Math" w:hAnsi="Cambria Math" w:cs="Times New Roman"/>
                  </w:rPr>
                  <m:t>)</m:t>
                </m:r>
              </m:oMath>
            </m:oMathPara>
          </w:p>
          <w:p w14:paraId="63BA6E1E" w14:textId="77777777" w:rsidR="00B71465" w:rsidRPr="00BC4590" w:rsidRDefault="00B71465" w:rsidP="00B71465">
            <w:pPr>
              <w:pStyle w:val="NORMALa"/>
              <w:rPr>
                <w:rFonts w:ascii="Times New Roman" w:hAnsi="Times New Roman"/>
              </w:rPr>
            </w:pPr>
            <w:r w:rsidRPr="00BC4590">
              <w:rPr>
                <w:rFonts w:ascii="Times New Roman" w:hAnsi="Times New Roman"/>
              </w:rPr>
              <w:t>Trong đó:</w:t>
            </w:r>
          </w:p>
          <w:p w14:paraId="021F72C8" w14:textId="77777777" w:rsidR="00B71465" w:rsidRPr="00BC4590" w:rsidRDefault="001E1944" w:rsidP="00B71465">
            <w:pPr>
              <w:pStyle w:val="NORMALa"/>
              <w:rPr>
                <w:rFonts w:ascii="Times New Roman" w:eastAsiaTheme="minorEastAsia" w:hAnsi="Times New Roman"/>
              </w:rPr>
            </w:pPr>
            <m:oMath>
              <m:sSub>
                <m:sSubPr>
                  <m:ctrlPr>
                    <w:rPr>
                      <w:rFonts w:ascii="Cambria Math" w:hAnsi="Cambria Math"/>
                    </w:rPr>
                  </m:ctrlPr>
                </m:sSubPr>
                <m:e>
                  <m:r>
                    <m:rPr>
                      <m:sty m:val="p"/>
                    </m:rPr>
                    <w:rPr>
                      <w:rFonts w:ascii="Cambria Math" w:hAnsi="Cambria Math"/>
                    </w:rPr>
                    <m:t>M</m:t>
                  </m:r>
                </m:e>
                <m:sub>
                  <m:r>
                    <m:rPr>
                      <m:sty m:val="p"/>
                    </m:rPr>
                    <w:rPr>
                      <w:rFonts w:ascii="Cambria Math" w:hAnsi="Cambria Math"/>
                    </w:rPr>
                    <m:t>L</m:t>
                  </m:r>
                </m:sub>
              </m:sSub>
            </m:oMath>
            <w:r w:rsidR="00B71465" w:rsidRPr="00BC4590">
              <w:rPr>
                <w:rFonts w:ascii="Times New Roman" w:hAnsi="Times New Roman"/>
              </w:rPr>
              <w:t xml:space="preserve">: </w:t>
            </w:r>
            <w:r w:rsidR="00B71465" w:rsidRPr="00BC4590">
              <w:rPr>
                <w:rFonts w:ascii="Times New Roman" w:eastAsiaTheme="minorEastAsia" w:hAnsi="Times New Roman"/>
              </w:rPr>
              <w:t>Mô men nghiêng khi do hàng hóa ở trên móc,t.m</w:t>
            </w:r>
          </w:p>
          <w:p w14:paraId="0B831C21" w14:textId="77777777" w:rsidR="00B71465" w:rsidRPr="00BC4590" w:rsidRDefault="00B71465" w:rsidP="00B71465">
            <w:pPr>
              <w:pStyle w:val="NORMALa"/>
              <w:rPr>
                <w:rFonts w:ascii="Times New Roman" w:hAnsi="Times New Roman"/>
              </w:rPr>
            </w:pPr>
            <m:oMath>
              <m:r>
                <m:rPr>
                  <m:sty m:val="p"/>
                </m:rPr>
                <w:rPr>
                  <w:rFonts w:ascii="Cambria Math" w:hAnsi="Cambria Math"/>
                </w:rPr>
                <m:t>∆</m:t>
              </m:r>
            </m:oMath>
            <w:r w:rsidRPr="00BC4590">
              <w:rPr>
                <w:rFonts w:ascii="Times New Roman" w:hAnsi="Times New Roman"/>
              </w:rPr>
              <w:t xml:space="preserve">: </w:t>
            </w:r>
            <w:r w:rsidRPr="00BC4590">
              <w:rPr>
                <w:rFonts w:ascii="Times New Roman" w:eastAsiaTheme="minorEastAsia" w:hAnsi="Times New Roman"/>
              </w:rPr>
              <w:t>Lượng chiếm nước,t</w:t>
            </w:r>
          </w:p>
          <w:p w14:paraId="3FDADDAE" w14:textId="77777777" w:rsidR="00B71465" w:rsidRPr="00BC4590" w:rsidRDefault="00B71465" w:rsidP="00B71465">
            <w:pPr>
              <w:pStyle w:val="NORMALa"/>
              <w:rPr>
                <w:rFonts w:ascii="Times New Roman" w:eastAsiaTheme="minorEastAsia" w:hAnsi="Times New Roman"/>
              </w:rPr>
            </w:pPr>
            <m:oMath>
              <m:r>
                <m:rPr>
                  <m:sty m:val="p"/>
                </m:rPr>
                <w:rPr>
                  <w:rFonts w:ascii="Cambria Math" w:hAnsi="Cambria Math"/>
                </w:rPr>
                <m:t>GM</m:t>
              </m:r>
            </m:oMath>
            <w:r w:rsidRPr="00BC4590">
              <w:rPr>
                <w:rFonts w:ascii="Times New Roman" w:hAnsi="Times New Roman"/>
              </w:rPr>
              <w:t xml:space="preserve">: </w:t>
            </w:r>
            <w:r w:rsidRPr="00BC4590">
              <w:rPr>
                <w:rFonts w:ascii="Times New Roman" w:eastAsiaTheme="minorEastAsia" w:hAnsi="Times New Roman"/>
              </w:rPr>
              <w:t>Chiều cao tâm nghiêng ban đầu có kể đến ảnh hưởng mặt thoáng hàng lỏng và hàng trên móc,m</w:t>
            </w:r>
          </w:p>
          <w:p w14:paraId="4A7735D1" w14:textId="77777777" w:rsidR="00B71465" w:rsidRPr="00BC4590" w:rsidRDefault="00B71465" w:rsidP="00B71465">
            <w:pPr>
              <w:pStyle w:val="NORMALa"/>
              <w:rPr>
                <w:rFonts w:ascii="Times New Roman" w:hAnsi="Times New Roman"/>
              </w:rPr>
            </w:pPr>
            <m:oMath>
              <m:r>
                <m:rPr>
                  <m:sty m:val="p"/>
                </m:rPr>
                <w:rPr>
                  <w:rFonts w:ascii="Cambria Math" w:hAnsi="Cambria Math"/>
                </w:rPr>
                <m:t>f</m:t>
              </m:r>
            </m:oMath>
            <w:r w:rsidRPr="00BC4590">
              <w:rPr>
                <w:rFonts w:ascii="Times New Roman" w:hAnsi="Times New Roman"/>
              </w:rPr>
              <w:t xml:space="preserve">: </w:t>
            </w:r>
            <w:r w:rsidRPr="00BC4590">
              <w:rPr>
                <w:rFonts w:ascii="Times New Roman" w:eastAsiaTheme="minorEastAsia" w:hAnsi="Times New Roman"/>
              </w:rPr>
              <w:t>Mạn khô tối thiểu tính từ mặt trên của boong thời tiết đến đường nước,m</w:t>
            </w:r>
          </w:p>
          <w:p w14:paraId="5A5866C5" w14:textId="77777777" w:rsidR="00B71465" w:rsidRPr="00BC4590" w:rsidRDefault="00B71465" w:rsidP="00B71465">
            <w:pPr>
              <w:pStyle w:val="NORMALa"/>
              <w:rPr>
                <w:rFonts w:ascii="Times New Roman" w:hAnsi="Times New Roman"/>
              </w:rPr>
            </w:pPr>
            <m:oMath>
              <m:r>
                <m:rPr>
                  <m:sty m:val="p"/>
                </m:rPr>
                <w:rPr>
                  <w:rFonts w:ascii="Cambria Math" w:hAnsi="Cambria Math"/>
                </w:rPr>
                <m:t>B</m:t>
              </m:r>
            </m:oMath>
            <w:r w:rsidRPr="00BC4590">
              <w:rPr>
                <w:rFonts w:ascii="Times New Roman" w:hAnsi="Times New Roman"/>
              </w:rPr>
              <w:t xml:space="preserve">: </w:t>
            </w:r>
            <w:r w:rsidRPr="00BC4590">
              <w:rPr>
                <w:rFonts w:ascii="Times New Roman" w:eastAsiaTheme="minorEastAsia" w:hAnsi="Times New Roman"/>
              </w:rPr>
              <w:t>Chiều rộng tàu ,m</w:t>
            </w:r>
          </w:p>
          <w:p w14:paraId="0C6B7739" w14:textId="77777777" w:rsidR="00B71465" w:rsidRPr="00BC4590" w:rsidRDefault="00B71465" w:rsidP="00B71465">
            <w:pPr>
              <w:pStyle w:val="NORMAL1"/>
              <w:rPr>
                <w:rFonts w:ascii="Times New Roman" w:hAnsi="Times New Roman"/>
              </w:rPr>
            </w:pPr>
            <w:r w:rsidRPr="00BC4590">
              <w:rPr>
                <w:rFonts w:ascii="Times New Roman" w:hAnsi="Times New Roman"/>
              </w:rPr>
              <w:t>(2) Tàu mà khi nâng mà làn tăng chiều cao trọng tâm của tàu quá 1%.</w:t>
            </w:r>
          </w:p>
          <w:p w14:paraId="11C98F84" w14:textId="77777777" w:rsidR="00B71465" w:rsidRPr="00BC4590" w:rsidRDefault="00B71465" w:rsidP="00B71465">
            <w:pPr>
              <w:pStyle w:val="NORMAL10"/>
              <w:rPr>
                <w:rFonts w:ascii="Times New Roman" w:hAnsi="Times New Roman"/>
              </w:rPr>
            </w:pPr>
            <w:r w:rsidRPr="00BC4590">
              <w:rPr>
                <w:rFonts w:ascii="Times New Roman" w:hAnsi="Times New Roman"/>
              </w:rPr>
              <w:t>2</w:t>
            </w:r>
            <w:r w:rsidRPr="00BC4590">
              <w:rPr>
                <w:rFonts w:ascii="Times New Roman" w:hAnsi="Times New Roman"/>
              </w:rPr>
              <w:tab/>
              <w:t>Để phục vụ cho các điều khoản mục 4.1 này thì vùng nước kín là vùng nước mà điều kiện môi trường không ảnh hưởng đến hoạt động nâng hạ. Các vùng nước còn lại là vùng nước hở. Thông thường vùng nước kín thì lặng sóng ví dụ như vùng cửa sông, vùng cảng, vịnh nơi mà đà gió không bị cản trở theo phương ngang có khoảng cách không lớn hơn 6 hải lý.</w:t>
            </w:r>
          </w:p>
          <w:p w14:paraId="7C936B34" w14:textId="77777777" w:rsidR="00B71465" w:rsidRPr="00BC4590" w:rsidRDefault="00B71465" w:rsidP="00B71465">
            <w:pPr>
              <w:pStyle w:val="NORMAL10"/>
              <w:rPr>
                <w:rFonts w:ascii="Times New Roman" w:hAnsi="Times New Roman"/>
              </w:rPr>
            </w:pPr>
            <w:r w:rsidRPr="00BC4590">
              <w:rPr>
                <w:rFonts w:ascii="Times New Roman" w:hAnsi="Times New Roman"/>
              </w:rPr>
              <w:t>4.1.2</w:t>
            </w:r>
            <w:r w:rsidRPr="00BC4590">
              <w:rPr>
                <w:rFonts w:ascii="Times New Roman" w:hAnsi="Times New Roman"/>
              </w:rPr>
              <w:tab/>
              <w:t>Tải và chiều cao trọng tâm ở các trạng thái nâng hạ khác nhau</w:t>
            </w:r>
          </w:p>
          <w:p w14:paraId="3E84A932" w14:textId="77777777" w:rsidR="00B71465" w:rsidRPr="00BC4590" w:rsidRDefault="00B71465" w:rsidP="00B71465">
            <w:pPr>
              <w:pStyle w:val="NORMAL10"/>
              <w:rPr>
                <w:rFonts w:ascii="Times New Roman" w:hAnsi="Times New Roman"/>
              </w:rPr>
            </w:pPr>
            <w:r w:rsidRPr="00BC4590">
              <w:rPr>
                <w:rFonts w:ascii="Times New Roman" w:hAnsi="Times New Roman"/>
              </w:rPr>
              <w:lastRenderedPageBreak/>
              <w:t>1</w:t>
            </w:r>
            <w:r w:rsidRPr="00BC4590">
              <w:rPr>
                <w:rFonts w:ascii="Times New Roman" w:hAnsi="Times New Roman"/>
              </w:rPr>
              <w:tab/>
              <w:t>Trong tính toán ổn định của cần cẩu, cần trục dây giằng, cần cẩu chữ A hoặc tương tự:</w:t>
            </w:r>
          </w:p>
          <w:p w14:paraId="025BAE06" w14:textId="77777777" w:rsidR="00B71465" w:rsidRPr="00BC4590" w:rsidRDefault="00B71465" w:rsidP="00B71465">
            <w:pPr>
              <w:pStyle w:val="NORMAL1"/>
              <w:rPr>
                <w:rFonts w:ascii="Times New Roman" w:hAnsi="Times New Roman"/>
              </w:rPr>
            </w:pPr>
            <w:r w:rsidRPr="00BC4590">
              <w:rPr>
                <w:rFonts w:ascii="Times New Roman" w:hAnsi="Times New Roman"/>
              </w:rPr>
              <w:t>(1)</w:t>
            </w:r>
            <w:r w:rsidRPr="00BC4590">
              <w:rPr>
                <w:rFonts w:ascii="Times New Roman" w:hAnsi="Times New Roman"/>
              </w:rPr>
              <w:tab/>
              <w:t xml:space="preserve">Biên độ của tải thẳng đứng </w:t>
            </w:r>
            <m:oMath>
              <m:sSub>
                <m:sSubPr>
                  <m:ctrlPr>
                    <w:rPr>
                      <w:rFonts w:ascii="Cambria Math" w:hAnsi="Cambria Math"/>
                    </w:rPr>
                  </m:ctrlPr>
                </m:sSubPr>
                <m:e>
                  <m:r>
                    <m:rPr>
                      <m:sty m:val="p"/>
                    </m:rPr>
                    <w:rPr>
                      <w:rFonts w:ascii="Cambria Math" w:hAnsi="Cambria Math"/>
                    </w:rPr>
                    <m:t>P</m:t>
                  </m:r>
                </m:e>
                <m:sub>
                  <m:r>
                    <m:rPr>
                      <m:sty m:val="p"/>
                    </m:rPr>
                    <w:rPr>
                      <w:rFonts w:ascii="Cambria Math" w:hAnsi="Cambria Math"/>
                    </w:rPr>
                    <m:t>L</m:t>
                  </m:r>
                </m:sub>
              </m:sSub>
            </m:oMath>
            <w:r w:rsidRPr="00BC4590">
              <w:rPr>
                <w:rFonts w:ascii="Times New Roman" w:hAnsi="Times New Roman"/>
              </w:rPr>
              <w:t xml:space="preserve"> phải bằng giá trị tải tĩnh lớn nhất cho phép trong phạm vi tầm với của cần cẩu;</w:t>
            </w:r>
          </w:p>
          <w:p w14:paraId="122FBAE7" w14:textId="77777777" w:rsidR="00B71465" w:rsidRPr="00BC4590" w:rsidRDefault="00B71465" w:rsidP="00B71465">
            <w:pPr>
              <w:pStyle w:val="NORMAL1"/>
              <w:rPr>
                <w:rFonts w:ascii="Times New Roman" w:hAnsi="Times New Roman"/>
              </w:rPr>
            </w:pPr>
            <w:r w:rsidRPr="00BC4590">
              <w:rPr>
                <w:rFonts w:ascii="Times New Roman" w:hAnsi="Times New Roman"/>
              </w:rPr>
              <w:t>(2)</w:t>
            </w:r>
            <w:r w:rsidRPr="00BC4590">
              <w:rPr>
                <w:rFonts w:ascii="Times New Roman" w:hAnsi="Times New Roman"/>
              </w:rPr>
              <w:tab/>
              <w:t xml:space="preserve">Khoảng cách theo phương ngang </w:t>
            </w:r>
            <m:oMath>
              <m:r>
                <m:rPr>
                  <m:sty m:val="p"/>
                </m:rPr>
                <w:rPr>
                  <w:rFonts w:ascii="Cambria Math" w:hAnsi="Cambria Math"/>
                </w:rPr>
                <m:t>y</m:t>
              </m:r>
            </m:oMath>
            <w:r w:rsidRPr="00BC4590">
              <w:rPr>
                <w:rFonts w:ascii="Times New Roman" w:hAnsi="Times New Roman"/>
              </w:rPr>
              <w:t xml:space="preserve"> là khoảng cách theo phương ngang từ điểm treo tải đến đường dọc tâm khi tàu ở tư thế tàu cân bằng</w:t>
            </w:r>
          </w:p>
          <w:p w14:paraId="4C21F587" w14:textId="77777777" w:rsidR="00B71465" w:rsidRPr="00BC4590" w:rsidRDefault="00B71465" w:rsidP="00B71465">
            <w:pPr>
              <w:pStyle w:val="NORMAL1"/>
              <w:rPr>
                <w:rFonts w:ascii="Times New Roman" w:hAnsi="Times New Roman"/>
              </w:rPr>
            </w:pPr>
            <w:r w:rsidRPr="00BC4590">
              <w:rPr>
                <w:rFonts w:ascii="Times New Roman" w:hAnsi="Times New Roman"/>
              </w:rPr>
              <w:t>(3)</w:t>
            </w:r>
            <w:r w:rsidRPr="00BC4590">
              <w:rPr>
                <w:rFonts w:ascii="Times New Roman" w:hAnsi="Times New Roman"/>
              </w:rPr>
              <w:tab/>
              <w:t xml:space="preserve">Chiều cao theo phương thẳng đứng của tài </w:t>
            </w:r>
            <m:oMath>
              <m:sSub>
                <m:sSubPr>
                  <m:ctrlPr>
                    <w:rPr>
                      <w:rFonts w:ascii="Cambria Math" w:hAnsi="Cambria Math"/>
                    </w:rPr>
                  </m:ctrlPr>
                </m:sSubPr>
                <m:e>
                  <m:r>
                    <m:rPr>
                      <m:sty m:val="p"/>
                    </m:rPr>
                    <w:rPr>
                      <w:rFonts w:ascii="Cambria Math" w:hAnsi="Cambria Math"/>
                    </w:rPr>
                    <m:t>KG</m:t>
                  </m:r>
                </m:e>
                <m:sub>
                  <m:r>
                    <m:rPr>
                      <m:sty m:val="p"/>
                    </m:rPr>
                    <w:rPr>
                      <w:rFonts w:ascii="Cambria Math" w:hAnsi="Cambria Math"/>
                    </w:rPr>
                    <m:t>load</m:t>
                  </m:r>
                </m:sub>
              </m:sSub>
            </m:oMath>
            <w:r w:rsidRPr="00BC4590">
              <w:rPr>
                <w:rFonts w:ascii="Times New Roman" w:hAnsi="Times New Roman"/>
              </w:rPr>
              <w:t xml:space="preserve"> được lấy là khoảng cách theo phương thẳng đứng từ điểm treo tải đến đường chuẩn khi tàu ở tư thế cân bằng.</w:t>
            </w:r>
          </w:p>
          <w:p w14:paraId="4DD52312" w14:textId="77777777" w:rsidR="00B71465" w:rsidRPr="00BC4590" w:rsidRDefault="00B71465" w:rsidP="00B71465">
            <w:pPr>
              <w:pStyle w:val="NORMAL1"/>
              <w:rPr>
                <w:rFonts w:ascii="Times New Roman" w:hAnsi="Times New Roman"/>
              </w:rPr>
            </w:pPr>
            <w:r w:rsidRPr="00BC4590">
              <w:rPr>
                <w:rFonts w:ascii="Times New Roman" w:hAnsi="Times New Roman"/>
              </w:rPr>
              <w:t>(4)</w:t>
            </w:r>
            <w:r w:rsidRPr="00BC4590">
              <w:rPr>
                <w:rFonts w:ascii="Times New Roman" w:hAnsi="Times New Roman"/>
              </w:rPr>
              <w:tab/>
              <w:t>Sự thay đổi của trọng tâm cần cẩu cũng được đưa vào tính toán</w:t>
            </w:r>
          </w:p>
          <w:p w14:paraId="04AF3A04" w14:textId="77777777" w:rsidR="00B71465" w:rsidRPr="00BC4590" w:rsidRDefault="00B71465" w:rsidP="00B71465">
            <w:pPr>
              <w:pStyle w:val="NORMAL10"/>
              <w:rPr>
                <w:rFonts w:ascii="Times New Roman" w:hAnsi="Times New Roman"/>
              </w:rPr>
            </w:pPr>
            <w:r w:rsidRPr="00BC4590">
              <w:rPr>
                <w:rFonts w:ascii="Times New Roman" w:hAnsi="Times New Roman"/>
              </w:rPr>
              <w:t>2</w:t>
            </w:r>
            <w:r w:rsidRPr="00BC4590">
              <w:rPr>
                <w:rFonts w:ascii="Times New Roman" w:hAnsi="Times New Roman"/>
              </w:rPr>
              <w:tab/>
              <w:t>Trong tính toán ổn định khi nâng hạ các vật thể ngâm trong nước một phần hoặc hoàn toàn và cáp nâng qua ròng dọc hoặc điểm cố định tại hoặc gần vị trí boong tàu:</w:t>
            </w:r>
          </w:p>
          <w:p w14:paraId="51516213" w14:textId="77777777" w:rsidR="00B71465" w:rsidRPr="00BC4590" w:rsidRDefault="00B71465" w:rsidP="00B71465">
            <w:pPr>
              <w:pStyle w:val="NORMAL1"/>
              <w:rPr>
                <w:rFonts w:ascii="Times New Roman" w:hAnsi="Times New Roman"/>
              </w:rPr>
            </w:pPr>
            <w:r w:rsidRPr="00BC4590">
              <w:rPr>
                <w:rFonts w:ascii="Times New Roman" w:hAnsi="Times New Roman"/>
              </w:rPr>
              <w:lastRenderedPageBreak/>
              <w:t>(1)</w:t>
            </w:r>
            <w:r w:rsidRPr="00BC4590">
              <w:rPr>
                <w:rFonts w:ascii="Times New Roman" w:hAnsi="Times New Roman"/>
              </w:rPr>
              <w:tab/>
              <w:t xml:space="preserve">Biên độ của tải thẳng đứng </w:t>
            </w:r>
            <m:oMath>
              <m:sSub>
                <m:sSubPr>
                  <m:ctrlPr>
                    <w:rPr>
                      <w:rFonts w:ascii="Cambria Math" w:hAnsi="Cambria Math"/>
                    </w:rPr>
                  </m:ctrlPr>
                </m:sSubPr>
                <m:e>
                  <m:r>
                    <m:rPr>
                      <m:sty m:val="p"/>
                    </m:rPr>
                    <w:rPr>
                      <w:rFonts w:ascii="Cambria Math" w:hAnsi="Cambria Math"/>
                    </w:rPr>
                    <m:t>P</m:t>
                  </m:r>
                </m:e>
                <m:sub>
                  <m:r>
                    <m:rPr>
                      <m:sty m:val="p"/>
                    </m:rPr>
                    <w:rPr>
                      <w:rFonts w:ascii="Cambria Math" w:hAnsi="Cambria Math"/>
                    </w:rPr>
                    <m:t>L</m:t>
                  </m:r>
                </m:sub>
              </m:sSub>
            </m:oMath>
            <w:r w:rsidRPr="00BC4590">
              <w:rPr>
                <w:rFonts w:ascii="Times New Roman" w:hAnsi="Times New Roman"/>
              </w:rPr>
              <w:t xml:space="preserve"> phải bằng giá trị tải </w:t>
            </w:r>
            <w:r w:rsidRPr="00BC4590">
              <w:rPr>
                <w:rFonts w:ascii="Times New Roman" w:hAnsi="Times New Roman"/>
                <w:lang w:val="en-US"/>
              </w:rPr>
              <w:t>phanh lớn nhất</w:t>
            </w:r>
            <w:r w:rsidRPr="00BC4590">
              <w:rPr>
                <w:rFonts w:ascii="Times New Roman" w:hAnsi="Times New Roman"/>
              </w:rPr>
              <w:t>;</w:t>
            </w:r>
          </w:p>
          <w:p w14:paraId="3A2C5CB4" w14:textId="77777777" w:rsidR="00B71465" w:rsidRPr="00BC4590" w:rsidRDefault="00B71465" w:rsidP="00B71465">
            <w:pPr>
              <w:pStyle w:val="NORMAL1"/>
              <w:rPr>
                <w:rFonts w:ascii="Times New Roman" w:hAnsi="Times New Roman"/>
              </w:rPr>
            </w:pPr>
            <w:r w:rsidRPr="00BC4590">
              <w:rPr>
                <w:rFonts w:ascii="Times New Roman" w:hAnsi="Times New Roman"/>
              </w:rPr>
              <w:t>(2)</w:t>
            </w:r>
            <w:r w:rsidRPr="00BC4590">
              <w:rPr>
                <w:rFonts w:ascii="Times New Roman" w:hAnsi="Times New Roman"/>
              </w:rPr>
              <w:tab/>
              <w:t xml:space="preserve">Khoảng cách theo phương ngang </w:t>
            </w:r>
            <m:oMath>
              <m:r>
                <m:rPr>
                  <m:sty m:val="p"/>
                </m:rPr>
                <w:rPr>
                  <w:rFonts w:ascii="Cambria Math" w:hAnsi="Cambria Math"/>
                </w:rPr>
                <m:t>y</m:t>
              </m:r>
            </m:oMath>
            <w:r w:rsidRPr="00BC4590">
              <w:rPr>
                <w:rFonts w:ascii="Times New Roman" w:hAnsi="Times New Roman"/>
              </w:rPr>
              <w:t xml:space="preserve"> là khoảng cách theo phương ngang từ điểm treo tải đến đường dọc tâm khi tàu ở tư thế tàu cân bằng</w:t>
            </w:r>
          </w:p>
          <w:p w14:paraId="52ED2B26" w14:textId="77777777" w:rsidR="00B71465" w:rsidRPr="00BC4590" w:rsidRDefault="00B71465" w:rsidP="00B71465">
            <w:pPr>
              <w:pStyle w:val="NORMAL1"/>
              <w:rPr>
                <w:rFonts w:ascii="Times New Roman" w:hAnsi="Times New Roman"/>
              </w:rPr>
            </w:pPr>
            <w:r w:rsidRPr="00BC4590">
              <w:rPr>
                <w:rFonts w:ascii="Times New Roman" w:hAnsi="Times New Roman"/>
              </w:rPr>
              <w:t>(3)</w:t>
            </w:r>
            <w:r w:rsidRPr="00BC4590">
              <w:rPr>
                <w:rFonts w:ascii="Times New Roman" w:hAnsi="Times New Roman"/>
              </w:rPr>
              <w:tab/>
              <w:t xml:space="preserve">Chiều cao theo phương thẳng đứng của tài </w:t>
            </w:r>
            <m:oMath>
              <m:sSub>
                <m:sSubPr>
                  <m:ctrlPr>
                    <w:rPr>
                      <w:rFonts w:ascii="Cambria Math" w:hAnsi="Cambria Math"/>
                    </w:rPr>
                  </m:ctrlPr>
                </m:sSubPr>
                <m:e>
                  <m:r>
                    <m:rPr>
                      <m:sty m:val="p"/>
                    </m:rPr>
                    <w:rPr>
                      <w:rFonts w:ascii="Cambria Math" w:hAnsi="Cambria Math"/>
                    </w:rPr>
                    <m:t>KG</m:t>
                  </m:r>
                </m:e>
                <m:sub>
                  <m:r>
                    <m:rPr>
                      <m:sty m:val="p"/>
                    </m:rPr>
                    <w:rPr>
                      <w:rFonts w:ascii="Cambria Math" w:hAnsi="Cambria Math"/>
                    </w:rPr>
                    <m:t>load</m:t>
                  </m:r>
                </m:sub>
              </m:sSub>
            </m:oMath>
            <w:r w:rsidRPr="00BC4590">
              <w:rPr>
                <w:rFonts w:ascii="Times New Roman" w:hAnsi="Times New Roman"/>
              </w:rPr>
              <w:t xml:space="preserve"> được lấy là khoảng cách theo phương thẳng đứng từ điểm treo tải đến đường chuẩn khi tàu ở tư thế cân bằng.</w:t>
            </w:r>
          </w:p>
          <w:p w14:paraId="6F9D2EC3" w14:textId="77777777" w:rsidR="00B71465" w:rsidRPr="00BC4590" w:rsidRDefault="00B71465" w:rsidP="00B71465">
            <w:pPr>
              <w:pStyle w:val="NORMAL10"/>
              <w:rPr>
                <w:rFonts w:ascii="Times New Roman" w:hAnsi="Times New Roman"/>
              </w:rPr>
            </w:pPr>
            <w:r w:rsidRPr="00BC4590">
              <w:rPr>
                <w:rFonts w:ascii="Times New Roman" w:hAnsi="Times New Roman"/>
              </w:rPr>
              <w:t>3</w:t>
            </w:r>
            <w:r w:rsidRPr="00BC4590">
              <w:rPr>
                <w:rFonts w:ascii="Times New Roman" w:hAnsi="Times New Roman"/>
              </w:rPr>
              <w:tab/>
              <w:t>Tất cả các trạng thái tải trọng nâng hạ với điều kiện nâng hạ bất lợi nhất về mặt ổn định đều phải thỏa mãn các tiêu chuẩn ổn định chỉ ra ở mục 4.1 này.</w:t>
            </w:r>
          </w:p>
          <w:p w14:paraId="7C17E67F" w14:textId="77777777" w:rsidR="00B71465" w:rsidRPr="00BC4590" w:rsidRDefault="00B71465" w:rsidP="00B71465">
            <w:pPr>
              <w:rPr>
                <w:rFonts w:cs="Times New Roman"/>
              </w:rPr>
            </w:pPr>
          </w:p>
          <w:p w14:paraId="3BF2997D" w14:textId="77777777" w:rsidR="00B71465" w:rsidRPr="00BC4590" w:rsidRDefault="00B71465" w:rsidP="00B71465">
            <w:pPr>
              <w:pStyle w:val="normal1indent0"/>
              <w:rPr>
                <w:rFonts w:ascii="Times New Roman" w:hAnsi="Times New Roman"/>
              </w:rPr>
            </w:pPr>
            <w:r w:rsidRPr="00BC4590">
              <w:rPr>
                <w:rFonts w:ascii="Times New Roman" w:hAnsi="Times New Roman"/>
              </w:rPr>
              <w:t>Các trạng thái bất lợi nhất được chọn là trang thái mà tàu ở vị trí tổng mô men ngang và thẳng đứng lớn nhất.</w:t>
            </w:r>
          </w:p>
          <w:p w14:paraId="64F713EB" w14:textId="77777777" w:rsidR="00B71465" w:rsidRPr="00BC4590" w:rsidRDefault="00B71465" w:rsidP="00B71465">
            <w:pPr>
              <w:pStyle w:val="NORMAL10"/>
              <w:rPr>
                <w:rFonts w:ascii="Times New Roman" w:hAnsi="Times New Roman"/>
              </w:rPr>
            </w:pPr>
            <w:r w:rsidRPr="00BC4590">
              <w:rPr>
                <w:rFonts w:ascii="Times New Roman" w:hAnsi="Times New Roman"/>
              </w:rPr>
              <w:t>4</w:t>
            </w:r>
            <w:r w:rsidRPr="00BC4590">
              <w:rPr>
                <w:rFonts w:ascii="Times New Roman" w:hAnsi="Times New Roman"/>
              </w:rPr>
              <w:tab/>
              <w:t xml:space="preserve">Ổn định cũng phải được kiểm tra đối với các trạng thái tải trọng liên quan đến giới hạn làm việc của tàu. Sử dụng đối trọng dằn cũng có thể được xem xét. Ổn định của tàu trong trường hợp </w:t>
            </w:r>
            <w:r w:rsidRPr="00BC4590">
              <w:rPr>
                <w:rFonts w:ascii="Times New Roman" w:hAnsi="Times New Roman"/>
              </w:rPr>
              <w:lastRenderedPageBreak/>
              <w:t>hàng rơi cũng phải thỏa mãn các yêu cầu chỉ ra ở mỗi tình huống cụ thể.</w:t>
            </w:r>
          </w:p>
          <w:p w14:paraId="75C41175" w14:textId="77777777" w:rsidR="00B71465" w:rsidRPr="00BC4590" w:rsidRDefault="00B71465" w:rsidP="00B71465">
            <w:pPr>
              <w:pStyle w:val="NORMAL10"/>
              <w:rPr>
                <w:rFonts w:ascii="Times New Roman" w:hAnsi="Times New Roman"/>
              </w:rPr>
            </w:pPr>
            <w:r w:rsidRPr="00BC4590">
              <w:rPr>
                <w:rFonts w:ascii="Times New Roman" w:hAnsi="Times New Roman"/>
              </w:rPr>
              <w:t>5</w:t>
            </w:r>
            <w:r w:rsidRPr="00BC4590">
              <w:rPr>
                <w:rFonts w:ascii="Times New Roman" w:hAnsi="Times New Roman"/>
              </w:rPr>
              <w:tab/>
              <w:t>Đối với mỗi trang thái tải trọng, khối lượng và trọng tâm của hàng được nâng hạ, cần cẩu hàng, và đối trọng dằn, nếu có phải được đưa vào tính toán. Ổn định sẽ được kiểm tra đối với các trạng thái tương ứng với các vị trí cần khác nhau và đối trọng dằn với các mức điền đầy khác nhau.</w:t>
            </w:r>
          </w:p>
          <w:p w14:paraId="7DDEB5B4" w14:textId="77777777" w:rsidR="00B71465" w:rsidRPr="00BC4590" w:rsidRDefault="00B71465" w:rsidP="00B71465">
            <w:pPr>
              <w:pStyle w:val="NORMAL10"/>
              <w:rPr>
                <w:rFonts w:ascii="Times New Roman" w:hAnsi="Times New Roman"/>
              </w:rPr>
            </w:pPr>
            <w:r w:rsidRPr="00BC4590">
              <w:rPr>
                <w:rFonts w:ascii="Times New Roman" w:hAnsi="Times New Roman"/>
              </w:rPr>
              <w:t>6</w:t>
            </w:r>
            <w:r w:rsidRPr="00BC4590">
              <w:rPr>
                <w:rFonts w:ascii="Times New Roman" w:hAnsi="Times New Roman"/>
              </w:rPr>
              <w:tab/>
              <w:t>Các trang thái làm việc, ổn định phải được kiểm tra có tính đến lượng băng phủ và nước dằn nếu cần thiết với tải lớn nhất tương ứng với tầm với lớn nhất tại góc quay cần so với đường tâm tàu như sau:</w:t>
            </w:r>
          </w:p>
          <w:p w14:paraId="63EDB280" w14:textId="77777777" w:rsidR="00B71465" w:rsidRPr="00BC4590" w:rsidRDefault="00B71465" w:rsidP="00B71465">
            <w:pPr>
              <w:pStyle w:val="NORMAL1"/>
              <w:rPr>
                <w:rFonts w:ascii="Times New Roman" w:hAnsi="Times New Roman"/>
              </w:rPr>
            </w:pPr>
            <w:r w:rsidRPr="00BC4590">
              <w:rPr>
                <w:rFonts w:ascii="Times New Roman" w:hAnsi="Times New Roman"/>
                <w:lang w:val="en-US"/>
              </w:rPr>
              <w:t>(1)</w:t>
            </w:r>
            <w:r w:rsidRPr="00BC4590">
              <w:rPr>
                <w:rFonts w:ascii="Times New Roman" w:hAnsi="Times New Roman"/>
              </w:rPr>
              <w:t xml:space="preserve"> </w:t>
            </w:r>
            <w:r w:rsidRPr="00BC4590">
              <w:rPr>
                <w:rFonts w:ascii="Times New Roman" w:hAnsi="Times New Roman"/>
                <w:lang w:val="en-US"/>
              </w:rPr>
              <w:tab/>
            </w:r>
            <w:r w:rsidRPr="00BC4590">
              <w:rPr>
                <w:rFonts w:ascii="Times New Roman" w:hAnsi="Times New Roman"/>
              </w:rPr>
              <w:t>Với toàn bộ hàng, toàn bộ dự trữ;</w:t>
            </w:r>
          </w:p>
          <w:p w14:paraId="30E5B8EF" w14:textId="77777777" w:rsidR="00B71465" w:rsidRPr="00BC4590" w:rsidRDefault="00B71465" w:rsidP="00B71465">
            <w:pPr>
              <w:pStyle w:val="NORMAL1"/>
              <w:rPr>
                <w:rFonts w:ascii="Times New Roman" w:hAnsi="Times New Roman"/>
              </w:rPr>
            </w:pPr>
            <w:r w:rsidRPr="00BC4590">
              <w:rPr>
                <w:rFonts w:ascii="Times New Roman" w:hAnsi="Times New Roman"/>
                <w:lang w:val="en-US"/>
              </w:rPr>
              <w:t>(2)</w:t>
            </w:r>
            <w:r w:rsidRPr="00BC4590">
              <w:rPr>
                <w:rFonts w:ascii="Times New Roman" w:hAnsi="Times New Roman"/>
                <w:lang w:val="en-US"/>
              </w:rPr>
              <w:tab/>
            </w:r>
            <w:r w:rsidRPr="00BC4590">
              <w:rPr>
                <w:rFonts w:ascii="Times New Roman" w:hAnsi="Times New Roman"/>
              </w:rPr>
              <w:t>Với toàn bộ hàng, 10% dự trữ;</w:t>
            </w:r>
          </w:p>
          <w:p w14:paraId="77F479E5" w14:textId="77777777" w:rsidR="00B71465" w:rsidRPr="00BC4590" w:rsidRDefault="00B71465" w:rsidP="00B71465">
            <w:pPr>
              <w:pStyle w:val="NORMAL1"/>
              <w:rPr>
                <w:rFonts w:ascii="Times New Roman" w:hAnsi="Times New Roman"/>
              </w:rPr>
            </w:pPr>
            <w:r w:rsidRPr="00BC4590">
              <w:rPr>
                <w:rFonts w:ascii="Times New Roman" w:hAnsi="Times New Roman"/>
                <w:lang w:val="en-US"/>
              </w:rPr>
              <w:t>(3)</w:t>
            </w:r>
            <w:r w:rsidRPr="00BC4590">
              <w:rPr>
                <w:rFonts w:ascii="Times New Roman" w:hAnsi="Times New Roman"/>
                <w:lang w:val="en-US"/>
              </w:rPr>
              <w:tab/>
            </w:r>
            <w:r w:rsidRPr="00BC4590">
              <w:rPr>
                <w:rFonts w:ascii="Times New Roman" w:hAnsi="Times New Roman"/>
              </w:rPr>
              <w:t>Không hàng, toàn bộ dự trữ;</w:t>
            </w:r>
          </w:p>
          <w:p w14:paraId="78F5348F" w14:textId="77777777" w:rsidR="00B71465" w:rsidRPr="00BC4590" w:rsidRDefault="00B71465" w:rsidP="00B71465">
            <w:pPr>
              <w:pStyle w:val="NORMAL1"/>
              <w:rPr>
                <w:rFonts w:ascii="Times New Roman" w:hAnsi="Times New Roman"/>
              </w:rPr>
            </w:pPr>
            <w:r w:rsidRPr="00BC4590">
              <w:rPr>
                <w:rFonts w:ascii="Times New Roman" w:hAnsi="Times New Roman"/>
                <w:lang w:val="en-US"/>
              </w:rPr>
              <w:t>(4)</w:t>
            </w:r>
            <w:r w:rsidRPr="00BC4590">
              <w:rPr>
                <w:rFonts w:ascii="Times New Roman" w:hAnsi="Times New Roman"/>
                <w:lang w:val="en-US"/>
              </w:rPr>
              <w:tab/>
            </w:r>
            <w:r w:rsidRPr="00BC4590">
              <w:rPr>
                <w:rFonts w:ascii="Times New Roman" w:hAnsi="Times New Roman"/>
              </w:rPr>
              <w:t>Không hàng, 10% dự trữ.</w:t>
            </w:r>
          </w:p>
          <w:p w14:paraId="71EE4137" w14:textId="77777777" w:rsidR="00B71465" w:rsidRPr="00BC4590" w:rsidRDefault="00B71465" w:rsidP="00B71465">
            <w:pPr>
              <w:pStyle w:val="NORMAL10"/>
              <w:rPr>
                <w:rFonts w:ascii="Times New Roman" w:hAnsi="Times New Roman"/>
              </w:rPr>
            </w:pPr>
            <w:r w:rsidRPr="00BC4590">
              <w:rPr>
                <w:rFonts w:ascii="Times New Roman" w:hAnsi="Times New Roman"/>
              </w:rPr>
              <w:t>7</w:t>
            </w:r>
            <w:r w:rsidRPr="00BC4590">
              <w:rPr>
                <w:rFonts w:ascii="Times New Roman" w:hAnsi="Times New Roman"/>
              </w:rPr>
              <w:tab/>
              <w:t>Khối lượng của hàng, các dây kéo dự trữ và dây kéo của tời kéo cũng sẽ được tính vào các trạng thái tải trọng.</w:t>
            </w:r>
          </w:p>
          <w:p w14:paraId="5C48D124" w14:textId="77777777" w:rsidR="00B71465" w:rsidRPr="00BC4590" w:rsidRDefault="00B71465" w:rsidP="00B71465">
            <w:pPr>
              <w:pStyle w:val="NORMAL10"/>
              <w:rPr>
                <w:rFonts w:ascii="Times New Roman" w:hAnsi="Times New Roman"/>
              </w:rPr>
            </w:pPr>
            <w:r w:rsidRPr="00BC4590">
              <w:rPr>
                <w:rFonts w:ascii="Times New Roman" w:hAnsi="Times New Roman"/>
              </w:rPr>
              <w:t>8</w:t>
            </w:r>
            <w:r w:rsidRPr="00BC4590">
              <w:rPr>
                <w:rFonts w:ascii="Times New Roman" w:hAnsi="Times New Roman"/>
              </w:rPr>
              <w:tab/>
              <w:t xml:space="preserve">Khi hàng trên boong có dạng ống hoặc hốc thì khối lượng nước giữ lại trong ống hoặc hốc đó (bao gồm cả băng </w:t>
            </w:r>
            <w:r w:rsidRPr="00BC4590">
              <w:rPr>
                <w:rFonts w:ascii="Times New Roman" w:hAnsi="Times New Roman"/>
              </w:rPr>
              <w:lastRenderedPageBreak/>
              <w:t>phủ) phải được tính toán theo 3.10.4 và 3.10.7.</w:t>
            </w:r>
          </w:p>
          <w:p w14:paraId="708C3D26" w14:textId="77777777" w:rsidR="00B71465" w:rsidRPr="00BC4590" w:rsidRDefault="00B71465" w:rsidP="00B71465">
            <w:pPr>
              <w:pStyle w:val="NORMAL10"/>
              <w:rPr>
                <w:rFonts w:ascii="Times New Roman" w:hAnsi="Times New Roman"/>
              </w:rPr>
            </w:pPr>
            <w:r w:rsidRPr="00BC4590">
              <w:rPr>
                <w:rFonts w:ascii="Times New Roman" w:hAnsi="Times New Roman"/>
              </w:rPr>
              <w:t>4.1.3</w:t>
            </w:r>
            <w:r w:rsidRPr="00BC4590">
              <w:rPr>
                <w:rFonts w:ascii="Times New Roman" w:hAnsi="Times New Roman"/>
              </w:rPr>
              <w:tab/>
              <w:t>Tiêu chuẩn ổn định</w:t>
            </w:r>
          </w:p>
          <w:p w14:paraId="4F12CA4C" w14:textId="77777777" w:rsidR="00B71465" w:rsidRPr="00BC4590" w:rsidRDefault="00B71465" w:rsidP="00B71465">
            <w:pPr>
              <w:pStyle w:val="NORMAL10"/>
              <w:rPr>
                <w:rFonts w:ascii="Times New Roman" w:hAnsi="Times New Roman"/>
              </w:rPr>
            </w:pPr>
            <w:r w:rsidRPr="00BC4590">
              <w:rPr>
                <w:rFonts w:ascii="Times New Roman" w:hAnsi="Times New Roman"/>
              </w:rPr>
              <w:t>1</w:t>
            </w:r>
            <w:r w:rsidRPr="00BC4590">
              <w:rPr>
                <w:rFonts w:ascii="Times New Roman" w:hAnsi="Times New Roman"/>
              </w:rPr>
              <w:tab/>
              <w:t>Để tính toán theo 4.1.3 và 4.1.4, lượng chiếm nước và trọng tâm của tàu phải được tính toán có xét đến khối lượng và trọng tâm của cẩu và hàng hóa.</w:t>
            </w:r>
          </w:p>
          <w:p w14:paraId="1EE7AA3E" w14:textId="77777777" w:rsidR="00B71465" w:rsidRPr="00BC4590" w:rsidRDefault="00B71465" w:rsidP="00B71465">
            <w:pPr>
              <w:pStyle w:val="NORMAL10"/>
              <w:rPr>
                <w:rFonts w:ascii="Times New Roman" w:hAnsi="Times New Roman"/>
              </w:rPr>
            </w:pPr>
            <w:r w:rsidRPr="00BC4590">
              <w:rPr>
                <w:rFonts w:ascii="Times New Roman" w:hAnsi="Times New Roman"/>
              </w:rPr>
              <w:t>2</w:t>
            </w:r>
            <w:r w:rsidRPr="00BC4590">
              <w:rPr>
                <w:rFonts w:ascii="Times New Roman" w:hAnsi="Times New Roman"/>
              </w:rPr>
              <w:tab/>
              <w:t>Tàu theo mục này phải thỏa mãn tiêu chuẩn ổn định chỉ ra ở Chương 2 và các tiêu chuẩn áp dụng khác. Trong quá trình nâng hạ theo 4.1.1-1, thì ổn định của tàu phải thỏa mãn tiêu chuẩn sau:</w:t>
            </w:r>
          </w:p>
          <w:p w14:paraId="387ABDD4" w14:textId="77777777" w:rsidR="00B71465" w:rsidRPr="00BC4590" w:rsidRDefault="00B71465" w:rsidP="00B71465">
            <w:pPr>
              <w:pStyle w:val="NORMAL1"/>
              <w:rPr>
                <w:rFonts w:ascii="Times New Roman" w:hAnsi="Times New Roman"/>
              </w:rPr>
            </w:pPr>
            <w:r w:rsidRPr="00BC4590">
              <w:rPr>
                <w:rFonts w:ascii="Times New Roman" w:hAnsi="Times New Roman"/>
              </w:rPr>
              <w:t>(1)</w:t>
            </w:r>
            <w:r w:rsidRPr="00BC4590">
              <w:rPr>
                <w:rFonts w:ascii="Times New Roman" w:hAnsi="Times New Roman"/>
              </w:rPr>
              <w:tab/>
              <w:t xml:space="preserve">Góc nghiêng tĩnh </w:t>
            </w:r>
            <m:oMath>
              <m:sSub>
                <m:sSubPr>
                  <m:ctrlPr>
                    <w:rPr>
                      <w:rFonts w:ascii="Cambria Math" w:hAnsi="Cambria Math"/>
                      <w:i/>
                    </w:rPr>
                  </m:ctrlPr>
                </m:sSubPr>
                <m:e>
                  <m:r>
                    <w:rPr>
                      <w:rFonts w:ascii="Cambria Math" w:hAnsi="Cambria Math"/>
                    </w:rPr>
                    <m:t>θ</m:t>
                  </m:r>
                </m:e>
                <m:sub>
                  <m:r>
                    <w:rPr>
                      <w:rFonts w:ascii="Cambria Math" w:hAnsi="Cambria Math"/>
                    </w:rPr>
                    <m:t>1</m:t>
                  </m:r>
                </m:sub>
              </m:sSub>
            </m:oMath>
            <w:r w:rsidRPr="00BC4590">
              <w:rPr>
                <w:rFonts w:ascii="Times New Roman" w:hAnsi="Times New Roman"/>
              </w:rPr>
              <w:t xml:space="preserve"> không lớn hơn giá trị góc nghiêng tĩnh mà cẩu hàng cho phép hoạt động;</w:t>
            </w:r>
          </w:p>
          <w:p w14:paraId="57D1356C" w14:textId="77777777" w:rsidR="00B71465" w:rsidRPr="00BC4590" w:rsidRDefault="00B71465" w:rsidP="00B71465">
            <w:pPr>
              <w:pStyle w:val="NORMAL1"/>
              <w:rPr>
                <w:rFonts w:ascii="Times New Roman" w:hAnsi="Times New Roman"/>
              </w:rPr>
            </w:pPr>
            <w:r w:rsidRPr="00BC4590">
              <w:rPr>
                <w:rFonts w:ascii="Times New Roman" w:hAnsi="Times New Roman"/>
              </w:rPr>
              <w:t>(2)</w:t>
            </w:r>
            <w:r w:rsidRPr="00BC4590">
              <w:rPr>
                <w:rFonts w:ascii="Times New Roman" w:hAnsi="Times New Roman"/>
              </w:rPr>
              <w:tab/>
              <w:t xml:space="preserve">Khi nâng </w:t>
            </w:r>
            <w:r w:rsidRPr="00BC4590">
              <w:rPr>
                <w:rFonts w:ascii="Times New Roman" w:hAnsi="Times New Roman"/>
                <w:lang w:val="en-US"/>
              </w:rPr>
              <w:t>hạ</w:t>
            </w:r>
            <w:r w:rsidRPr="00BC4590">
              <w:rPr>
                <w:rFonts w:ascii="Times New Roman" w:hAnsi="Times New Roman"/>
              </w:rPr>
              <w:t xml:space="preserve"> trong vùng nước kín, khoảng cách tối thiểu giữa đường nước và boong liên tục cao nhất có tính đến nghiêng và chúi dọc theo chiều dài tàu không được nhỏ hơn 0,5 mét;</w:t>
            </w:r>
          </w:p>
          <w:p w14:paraId="0FFB4E0C" w14:textId="77777777" w:rsidR="00B71465" w:rsidRPr="00BC4590" w:rsidRDefault="00B71465" w:rsidP="00B71465">
            <w:pPr>
              <w:pStyle w:val="NORMAL1"/>
              <w:rPr>
                <w:rFonts w:ascii="Times New Roman" w:hAnsi="Times New Roman"/>
              </w:rPr>
            </w:pPr>
            <w:r w:rsidRPr="00BC4590">
              <w:rPr>
                <w:rFonts w:ascii="Times New Roman" w:hAnsi="Times New Roman"/>
              </w:rPr>
              <w:t>(3)</w:t>
            </w:r>
            <w:r w:rsidRPr="00BC4590">
              <w:rPr>
                <w:rFonts w:ascii="Times New Roman" w:hAnsi="Times New Roman"/>
              </w:rPr>
              <w:tab/>
              <w:t xml:space="preserve">Khi nâng </w:t>
            </w:r>
            <w:r w:rsidRPr="00BC4590">
              <w:rPr>
                <w:rFonts w:ascii="Times New Roman" w:hAnsi="Times New Roman"/>
                <w:lang w:val="en-US"/>
              </w:rPr>
              <w:t>hạ</w:t>
            </w:r>
            <w:r w:rsidRPr="00BC4590">
              <w:rPr>
                <w:rFonts w:ascii="Times New Roman" w:hAnsi="Times New Roman"/>
              </w:rPr>
              <w:t xml:space="preserve"> trong vùng nước kín, khoảng cách tối thiểu giữa đường nước và boong liên tục cao nhất có tính đến nghiêng và chúi dọc </w:t>
            </w:r>
            <w:r w:rsidRPr="00BC4590">
              <w:rPr>
                <w:rFonts w:ascii="Times New Roman" w:hAnsi="Times New Roman"/>
              </w:rPr>
              <w:lastRenderedPageBreak/>
              <w:t xml:space="preserve">theo chiều dài tàu không được nhỏ hơn </w:t>
            </w:r>
            <w:r w:rsidRPr="00BC4590">
              <w:rPr>
                <w:rFonts w:ascii="Times New Roman" w:hAnsi="Times New Roman"/>
                <w:lang w:val="en-US"/>
              </w:rPr>
              <w:t>1,0</w:t>
            </w:r>
            <w:r w:rsidRPr="00BC4590">
              <w:rPr>
                <w:rFonts w:ascii="Times New Roman" w:hAnsi="Times New Roman"/>
              </w:rPr>
              <w:t xml:space="preserve"> mét</w:t>
            </w:r>
            <w:r w:rsidRPr="00BC4590">
              <w:rPr>
                <w:rFonts w:ascii="Times New Roman" w:hAnsi="Times New Roman"/>
                <w:lang w:val="en-US"/>
              </w:rPr>
              <w:t xml:space="preserve"> hoặc 75% của chiều cao sóng đáng kể lớn nhất </w:t>
            </w:r>
            <m:oMath>
              <m:sSub>
                <m:sSubPr>
                  <m:ctrlPr>
                    <w:rPr>
                      <w:rFonts w:ascii="Cambria Math" w:hAnsi="Cambria Math"/>
                      <w:i/>
                      <w:lang w:val="en-US"/>
                    </w:rPr>
                  </m:ctrlPr>
                </m:sSubPr>
                <m:e>
                  <m:r>
                    <w:rPr>
                      <w:rFonts w:ascii="Cambria Math" w:hAnsi="Cambria Math"/>
                      <w:lang w:val="en-US"/>
                    </w:rPr>
                    <m:t>H</m:t>
                  </m:r>
                </m:e>
                <m:sub>
                  <m:r>
                    <w:rPr>
                      <w:rFonts w:ascii="Cambria Math" w:hAnsi="Cambria Math"/>
                      <w:lang w:val="en-US"/>
                    </w:rPr>
                    <m:t>s</m:t>
                  </m:r>
                </m:sub>
              </m:sSub>
            </m:oMath>
            <w:r w:rsidRPr="00BC4590">
              <w:rPr>
                <w:rFonts w:ascii="Times New Roman" w:hAnsi="Times New Roman"/>
                <w:lang w:val="en-US"/>
              </w:rPr>
              <w:t xml:space="preserve"> mà tàu gặp phải trong quá trình hoạt động, lấy giá trị nhỏ hơn.</w:t>
            </w:r>
          </w:p>
          <w:p w14:paraId="36EDE5B9" w14:textId="77777777" w:rsidR="00B71465" w:rsidRPr="00BC4590" w:rsidRDefault="00B71465" w:rsidP="00B71465">
            <w:pPr>
              <w:pStyle w:val="NORMAL10"/>
              <w:rPr>
                <w:rFonts w:ascii="Times New Roman" w:hAnsi="Times New Roman"/>
              </w:rPr>
            </w:pPr>
            <w:r w:rsidRPr="00BC4590">
              <w:rPr>
                <w:rFonts w:ascii="Times New Roman" w:hAnsi="Times New Roman"/>
              </w:rPr>
              <w:t>4.1.4</w:t>
            </w:r>
            <w:r w:rsidRPr="00BC4590">
              <w:rPr>
                <w:rFonts w:ascii="Times New Roman" w:hAnsi="Times New Roman"/>
              </w:rPr>
              <w:tab/>
              <w:t>Các giới hạn về điều kiện môi trường và khai thác trong hoạt động nâng hạ</w:t>
            </w:r>
          </w:p>
          <w:p w14:paraId="5F92A8FF" w14:textId="77777777" w:rsidR="00B71465" w:rsidRPr="00BC4590" w:rsidRDefault="00B71465" w:rsidP="00B71465">
            <w:pPr>
              <w:pStyle w:val="NORMAL10"/>
              <w:rPr>
                <w:rFonts w:ascii="Times New Roman" w:hAnsi="Times New Roman"/>
              </w:rPr>
            </w:pPr>
            <w:r w:rsidRPr="00BC4590">
              <w:rPr>
                <w:rFonts w:ascii="Times New Roman" w:hAnsi="Times New Roman"/>
              </w:rPr>
              <w:t>1</w:t>
            </w:r>
            <w:r w:rsidRPr="00BC4590">
              <w:rPr>
                <w:rFonts w:ascii="Times New Roman" w:hAnsi="Times New Roman"/>
              </w:rPr>
              <w:tab/>
              <w:t>Để kiểm tra ổn định trong quá trình nâng hạ với các giới hạn đã chỉ ra ở 4.1.4-1(1), thì tiêu chuẩn ổn định nguyên vẹn chỉ ra ở 4.1.4-1(2) có thể được thay cho tiêu chuẩn đã chỉ ra ở 4.1.3.</w:t>
            </w:r>
          </w:p>
          <w:p w14:paraId="186A20B8" w14:textId="77777777" w:rsidR="00B71465" w:rsidRPr="00BC4590" w:rsidRDefault="00B71465" w:rsidP="00B71465">
            <w:pPr>
              <w:pStyle w:val="NORMAL1"/>
              <w:rPr>
                <w:rFonts w:ascii="Times New Roman" w:hAnsi="Times New Roman"/>
              </w:rPr>
            </w:pPr>
            <w:r w:rsidRPr="00BC4590">
              <w:rPr>
                <w:rFonts w:ascii="Times New Roman" w:hAnsi="Times New Roman"/>
              </w:rPr>
              <w:t>(1)</w:t>
            </w:r>
            <w:r w:rsidRPr="00BC4590">
              <w:rPr>
                <w:rFonts w:ascii="Times New Roman" w:hAnsi="Times New Roman"/>
              </w:rPr>
              <w:tab/>
              <w:t>Giới hạn điều kiện môi trường nên quy định tối thiểu các thông số sau:</w:t>
            </w:r>
          </w:p>
          <w:p w14:paraId="3A7603C4" w14:textId="77777777" w:rsidR="00B71465" w:rsidRPr="00BC4590" w:rsidRDefault="00B71465" w:rsidP="00B71465">
            <w:pPr>
              <w:pStyle w:val="NORMALa"/>
              <w:rPr>
                <w:rFonts w:ascii="Times New Roman" w:hAnsi="Times New Roman"/>
              </w:rPr>
            </w:pPr>
            <w:r w:rsidRPr="00BC4590">
              <w:rPr>
                <w:rFonts w:ascii="Times New Roman" w:hAnsi="Times New Roman"/>
              </w:rPr>
              <w:t>-</w:t>
            </w:r>
            <w:r w:rsidRPr="00BC4590">
              <w:rPr>
                <w:rFonts w:ascii="Times New Roman" w:hAnsi="Times New Roman"/>
              </w:rPr>
              <w:tab/>
              <w:t xml:space="preserve">Chiều cao sóng đáng kể lớn nhất </w:t>
            </w:r>
            <m:oMath>
              <m:sSub>
                <m:sSubPr>
                  <m:ctrlPr>
                    <w:rPr>
                      <w:rFonts w:ascii="Cambria Math" w:hAnsi="Cambria Math"/>
                    </w:rPr>
                  </m:ctrlPr>
                </m:sSubPr>
                <m:e>
                  <m:r>
                    <m:rPr>
                      <m:sty m:val="p"/>
                    </m:rPr>
                    <w:rPr>
                      <w:rFonts w:ascii="Cambria Math" w:hAnsi="Cambria Math"/>
                    </w:rPr>
                    <m:t>H</m:t>
                  </m:r>
                </m:e>
                <m:sub>
                  <m:r>
                    <m:rPr>
                      <m:sty m:val="p"/>
                    </m:rPr>
                    <w:rPr>
                      <w:rFonts w:ascii="Cambria Math" w:hAnsi="Cambria Math"/>
                    </w:rPr>
                    <m:t>s</m:t>
                  </m:r>
                </m:sub>
              </m:sSub>
            </m:oMath>
            <w:r w:rsidRPr="00BC4590">
              <w:rPr>
                <w:rFonts w:ascii="Times New Roman" w:hAnsi="Times New Roman"/>
              </w:rPr>
              <w:t>;</w:t>
            </w:r>
          </w:p>
          <w:p w14:paraId="5C7B56A2" w14:textId="77777777" w:rsidR="00B71465" w:rsidRPr="00BC4590" w:rsidRDefault="00B71465" w:rsidP="00B71465">
            <w:pPr>
              <w:pStyle w:val="NORMALa"/>
              <w:rPr>
                <w:rFonts w:ascii="Times New Roman" w:hAnsi="Times New Roman"/>
              </w:rPr>
            </w:pPr>
            <w:r w:rsidRPr="00BC4590">
              <w:rPr>
                <w:rFonts w:ascii="Times New Roman" w:hAnsi="Times New Roman"/>
              </w:rPr>
              <w:t>-</w:t>
            </w:r>
            <w:r w:rsidRPr="00BC4590">
              <w:rPr>
                <w:rFonts w:ascii="Times New Roman" w:hAnsi="Times New Roman"/>
              </w:rPr>
              <w:tab/>
              <w:t>Vận tốc gió lớn nhất (thời gian 1 phút tại vị trí 10 mét phía trên mặt biển).</w:t>
            </w:r>
          </w:p>
          <w:p w14:paraId="02B77C4B" w14:textId="77777777" w:rsidR="00B71465" w:rsidRPr="00BC4590" w:rsidRDefault="00B71465" w:rsidP="00B71465">
            <w:pPr>
              <w:pStyle w:val="NORMAL1"/>
              <w:rPr>
                <w:rFonts w:ascii="Times New Roman" w:hAnsi="Times New Roman"/>
              </w:rPr>
            </w:pPr>
            <w:r w:rsidRPr="00BC4590">
              <w:rPr>
                <w:rFonts w:ascii="Times New Roman" w:hAnsi="Times New Roman"/>
              </w:rPr>
              <w:t xml:space="preserve">Giới hạn điều </w:t>
            </w:r>
            <w:r w:rsidRPr="00BC4590">
              <w:rPr>
                <w:rFonts w:ascii="Times New Roman" w:hAnsi="Times New Roman"/>
                <w:lang w:val="en-US"/>
              </w:rPr>
              <w:t>kiện</w:t>
            </w:r>
            <w:r w:rsidRPr="00BC4590">
              <w:rPr>
                <w:rFonts w:ascii="Times New Roman" w:hAnsi="Times New Roman"/>
              </w:rPr>
              <w:t xml:space="preserve"> khai thác nên quy định tối thiểu các thông số sau:</w:t>
            </w:r>
          </w:p>
          <w:p w14:paraId="5427EAE3" w14:textId="77777777" w:rsidR="00B71465" w:rsidRPr="00BC4590" w:rsidRDefault="00B71465" w:rsidP="00B71465">
            <w:pPr>
              <w:pStyle w:val="NORMALa"/>
              <w:rPr>
                <w:rFonts w:ascii="Times New Roman" w:hAnsi="Times New Roman"/>
              </w:rPr>
            </w:pPr>
            <w:r w:rsidRPr="00BC4590">
              <w:rPr>
                <w:rFonts w:ascii="Times New Roman" w:hAnsi="Times New Roman"/>
              </w:rPr>
              <w:lastRenderedPageBreak/>
              <w:t>-</w:t>
            </w:r>
            <w:r w:rsidRPr="00BC4590">
              <w:rPr>
                <w:rFonts w:ascii="Times New Roman" w:hAnsi="Times New Roman"/>
              </w:rPr>
              <w:tab/>
              <w:t>Khoảng khời gian nâng hạ lớn nhất;</w:t>
            </w:r>
          </w:p>
          <w:p w14:paraId="1A6AF5AA" w14:textId="77777777" w:rsidR="00B71465" w:rsidRPr="00BC4590" w:rsidRDefault="00B71465" w:rsidP="00B71465">
            <w:pPr>
              <w:pStyle w:val="NORMALa"/>
              <w:rPr>
                <w:rFonts w:ascii="Times New Roman" w:hAnsi="Times New Roman"/>
              </w:rPr>
            </w:pPr>
            <w:r w:rsidRPr="00BC4590">
              <w:rPr>
                <w:rFonts w:ascii="Times New Roman" w:hAnsi="Times New Roman"/>
              </w:rPr>
              <w:t>-</w:t>
            </w:r>
            <w:r w:rsidRPr="00BC4590">
              <w:rPr>
                <w:rFonts w:ascii="Times New Roman" w:hAnsi="Times New Roman"/>
              </w:rPr>
              <w:tab/>
              <w:t>Giới hạn về tốc độ tàu; và</w:t>
            </w:r>
          </w:p>
          <w:p w14:paraId="145F3428" w14:textId="77777777" w:rsidR="00B71465" w:rsidRPr="00BC4590" w:rsidRDefault="00B71465" w:rsidP="00B71465">
            <w:pPr>
              <w:pStyle w:val="NORMALa"/>
              <w:rPr>
                <w:rFonts w:ascii="Times New Roman" w:hAnsi="Times New Roman"/>
              </w:rPr>
            </w:pPr>
            <w:r w:rsidRPr="00BC4590">
              <w:rPr>
                <w:rFonts w:ascii="Times New Roman" w:hAnsi="Times New Roman"/>
              </w:rPr>
              <w:t>-</w:t>
            </w:r>
            <w:r w:rsidRPr="00BC4590">
              <w:rPr>
                <w:rFonts w:ascii="Times New Roman" w:hAnsi="Times New Roman"/>
              </w:rPr>
              <w:tab/>
              <w:t>Giới hạn về giao thông/ kiểm soát giao thông.</w:t>
            </w:r>
          </w:p>
          <w:p w14:paraId="23609B41" w14:textId="77777777" w:rsidR="00B71465" w:rsidRPr="00BC4590" w:rsidRDefault="00B71465" w:rsidP="00B71465">
            <w:pPr>
              <w:pStyle w:val="NORMAL1"/>
              <w:rPr>
                <w:rFonts w:ascii="Times New Roman" w:hAnsi="Times New Roman"/>
              </w:rPr>
            </w:pPr>
            <w:r w:rsidRPr="00BC4590">
              <w:rPr>
                <w:rFonts w:ascii="Times New Roman" w:hAnsi="Times New Roman"/>
              </w:rPr>
              <w:t>(2)</w:t>
            </w:r>
            <w:r w:rsidRPr="00BC4590">
              <w:rPr>
                <w:rFonts w:ascii="Times New Roman" w:hAnsi="Times New Roman"/>
              </w:rPr>
              <w:tab/>
              <w:t>Ổn định của tàu phải được kiểm tra theo các tiêu chuẩn sau tại vị trí bất lợi nhất của cần cẩu hàng về mặt ổn định khi nâng:</w:t>
            </w:r>
          </w:p>
          <w:p w14:paraId="4C30D358" w14:textId="77777777" w:rsidR="00B71465" w:rsidRPr="00BC4590" w:rsidRDefault="00B71465" w:rsidP="00B71465">
            <w:pPr>
              <w:pStyle w:val="NORMALa"/>
              <w:rPr>
                <w:rFonts w:ascii="Times New Roman" w:hAnsi="Times New Roman"/>
              </w:rPr>
            </w:pPr>
            <w:r w:rsidRPr="00BC4590">
              <w:rPr>
                <w:rFonts w:ascii="Times New Roman" w:hAnsi="Times New Roman"/>
              </w:rPr>
              <w:t>(a)</w:t>
            </w:r>
            <w:r w:rsidRPr="00BC4590">
              <w:rPr>
                <w:rFonts w:ascii="Times New Roman" w:hAnsi="Times New Roman"/>
              </w:rPr>
              <w:tab/>
              <w:t>Góc boong liên tục cao nhất không bị ngập</w:t>
            </w:r>
          </w:p>
          <w:p w14:paraId="0828C2CB" w14:textId="77777777" w:rsidR="00B71465" w:rsidRPr="00BC4590" w:rsidRDefault="00B71465" w:rsidP="00B71465">
            <w:pPr>
              <w:pStyle w:val="NORMALa"/>
              <w:rPr>
                <w:rFonts w:ascii="Times New Roman" w:hAnsi="Times New Roman"/>
              </w:rPr>
            </w:pPr>
            <w:r w:rsidRPr="00BC4590">
              <w:rPr>
                <w:rFonts w:ascii="Times New Roman" w:hAnsi="Times New Roman"/>
              </w:rPr>
              <w:t>(b)</w:t>
            </w:r>
            <w:r w:rsidRPr="00BC4590">
              <w:rPr>
                <w:rFonts w:ascii="Times New Roman" w:hAnsi="Times New Roman"/>
              </w:rPr>
              <w:tab/>
            </w:r>
            <m:oMath>
              <m:sSub>
                <m:sSubPr>
                  <m:ctrlPr>
                    <w:rPr>
                      <w:rFonts w:ascii="Cambria Math" w:hAnsi="Cambria Math"/>
                      <w:i/>
                    </w:rPr>
                  </m:ctrlPr>
                </m:sSubPr>
                <m:e>
                  <m:r>
                    <w:rPr>
                      <w:rFonts w:ascii="Cambria Math" w:hAnsi="Cambria Math"/>
                    </w:rPr>
                    <m:t>A</m:t>
                  </m:r>
                </m:e>
                <m:sub>
                  <m:r>
                    <w:rPr>
                      <w:rFonts w:ascii="Cambria Math" w:hAnsi="Cambria Math"/>
                    </w:rPr>
                    <m:t>RL</m:t>
                  </m:r>
                </m:sub>
              </m:sSub>
              <m:r>
                <w:rPr>
                  <w:rFonts w:ascii="Cambria Math" w:hAnsi="Cambria Math"/>
                </w:rPr>
                <m:t>≥1,40</m:t>
              </m:r>
              <m:sSub>
                <m:sSubPr>
                  <m:ctrlPr>
                    <w:rPr>
                      <w:rFonts w:ascii="Cambria Math" w:hAnsi="Cambria Math"/>
                      <w:i/>
                    </w:rPr>
                  </m:ctrlPr>
                </m:sSubPr>
                <m:e>
                  <m:r>
                    <w:rPr>
                      <w:rFonts w:ascii="Cambria Math" w:hAnsi="Cambria Math"/>
                    </w:rPr>
                    <m:t>A</m:t>
                  </m:r>
                </m:e>
                <m:sub>
                  <m:r>
                    <w:rPr>
                      <w:rFonts w:ascii="Cambria Math" w:hAnsi="Cambria Math"/>
                    </w:rPr>
                    <m:t>HL</m:t>
                  </m:r>
                </m:sub>
              </m:sSub>
            </m:oMath>
          </w:p>
          <w:p w14:paraId="1EC5A7D6" w14:textId="77777777" w:rsidR="00B71465" w:rsidRPr="00BC4590" w:rsidRDefault="00B71465" w:rsidP="00B71465">
            <w:pPr>
              <w:pStyle w:val="NORMALa"/>
              <w:rPr>
                <w:rFonts w:ascii="Times New Roman" w:hAnsi="Times New Roman"/>
              </w:rPr>
            </w:pPr>
            <w:r w:rsidRPr="00BC4590">
              <w:rPr>
                <w:rFonts w:ascii="Times New Roman" w:hAnsi="Times New Roman"/>
              </w:rPr>
              <w:t>Trong đó:</w:t>
            </w:r>
          </w:p>
          <w:p w14:paraId="1FC4782A" w14:textId="77777777" w:rsidR="00B71465" w:rsidRPr="00BC4590" w:rsidRDefault="001E1944" w:rsidP="00B71465">
            <w:pPr>
              <w:pStyle w:val="NORMALa"/>
              <w:rPr>
                <w:rFonts w:ascii="Times New Roman" w:hAnsi="Times New Roman"/>
              </w:rPr>
            </w:pPr>
            <m:oMath>
              <m:sSub>
                <m:sSubPr>
                  <m:ctrlPr>
                    <w:rPr>
                      <w:rFonts w:ascii="Cambria Math" w:hAnsi="Cambria Math"/>
                      <w:i/>
                    </w:rPr>
                  </m:ctrlPr>
                </m:sSubPr>
                <m:e>
                  <m:r>
                    <w:rPr>
                      <w:rFonts w:ascii="Cambria Math" w:hAnsi="Cambria Math"/>
                    </w:rPr>
                    <m:t>A</m:t>
                  </m:r>
                </m:e>
                <m:sub>
                  <m:r>
                    <w:rPr>
                      <w:rFonts w:ascii="Cambria Math" w:hAnsi="Cambria Math"/>
                    </w:rPr>
                    <m:t>RL</m:t>
                  </m:r>
                </m:sub>
              </m:sSub>
            </m:oMath>
            <w:r w:rsidR="00B71465" w:rsidRPr="00BC4590">
              <w:rPr>
                <w:rFonts w:ascii="Times New Roman" w:hAnsi="Times New Roman"/>
              </w:rPr>
              <w:t xml:space="preserve">: Diện tích dưới cánh tay đòn ổn định, hiệu chỉnh đối với mô men nghiêng do cần cẩu và mô men hồi phục do đối trọng dằn (nếu có) tính từ góc nghiêng tĩnh </w:t>
            </w:r>
            <m:oMath>
              <m:sSub>
                <m:sSubPr>
                  <m:ctrlPr>
                    <w:rPr>
                      <w:rFonts w:ascii="Cambria Math" w:hAnsi="Cambria Math"/>
                      <w:i/>
                    </w:rPr>
                  </m:ctrlPr>
                </m:sSubPr>
                <m:e>
                  <m:r>
                    <w:rPr>
                      <w:rFonts w:ascii="Cambria Math" w:hAnsi="Cambria Math"/>
                    </w:rPr>
                    <m:t>θ</m:t>
                  </m:r>
                </m:e>
                <m:sub>
                  <m:r>
                    <w:rPr>
                      <w:rFonts w:ascii="Cambria Math" w:hAnsi="Cambria Math"/>
                    </w:rPr>
                    <m:t>1</m:t>
                  </m:r>
                </m:sub>
              </m:sSub>
            </m:oMath>
            <w:r w:rsidR="00B71465" w:rsidRPr="00BC4590">
              <w:rPr>
                <w:rFonts w:ascii="Times New Roman" w:hAnsi="Times New Roman"/>
              </w:rPr>
              <w:t xml:space="preserve"> đến góc vào nước </w:t>
            </w:r>
            <m:oMath>
              <m:sSub>
                <m:sSubPr>
                  <m:ctrlPr>
                    <w:rPr>
                      <w:rFonts w:ascii="Cambria Math" w:hAnsi="Cambria Math"/>
                      <w:i/>
                    </w:rPr>
                  </m:ctrlPr>
                </m:sSubPr>
                <m:e>
                  <m:r>
                    <w:rPr>
                      <w:rFonts w:ascii="Cambria Math" w:hAnsi="Cambria Math"/>
                    </w:rPr>
                    <m:t>θ</m:t>
                  </m:r>
                </m:e>
                <m:sub>
                  <m:r>
                    <w:rPr>
                      <w:rFonts w:ascii="Cambria Math" w:hAnsi="Cambria Math"/>
                    </w:rPr>
                    <m:t>f</m:t>
                  </m:r>
                </m:sub>
              </m:sSub>
            </m:oMath>
            <w:r w:rsidR="00B71465" w:rsidRPr="00BC4590">
              <w:rPr>
                <w:rFonts w:ascii="Times New Roman" w:hAnsi="Times New Roman"/>
              </w:rPr>
              <w:t xml:space="preserve"> hoặc góc lặn đồ thị ổn định </w:t>
            </w:r>
            <m:oMath>
              <m:sSub>
                <m:sSubPr>
                  <m:ctrlPr>
                    <w:rPr>
                      <w:rFonts w:ascii="Cambria Math" w:hAnsi="Cambria Math"/>
                      <w:i/>
                    </w:rPr>
                  </m:ctrlPr>
                </m:sSubPr>
                <m:e>
                  <m:r>
                    <w:rPr>
                      <w:rFonts w:ascii="Cambria Math" w:hAnsi="Cambria Math"/>
                    </w:rPr>
                    <m:t>θ</m:t>
                  </m:r>
                </m:e>
                <m:sub>
                  <m:r>
                    <w:rPr>
                      <w:rFonts w:ascii="Cambria Math" w:hAnsi="Cambria Math"/>
                    </w:rPr>
                    <m:t>R</m:t>
                  </m:r>
                </m:sub>
              </m:sSub>
            </m:oMath>
            <w:r w:rsidR="00B71465" w:rsidRPr="00BC4590">
              <w:rPr>
                <w:rFonts w:ascii="Times New Roman" w:hAnsi="Times New Roman"/>
              </w:rPr>
              <w:t xml:space="preserve"> hoặc giao điểm thứ 2 của đồ thị ổn định với cánh tay đòn nghiêng do gió, lấy giá trị nhỏ hơn. (xem Hình 4.1.4-1(2))</w:t>
            </w:r>
          </w:p>
          <w:p w14:paraId="4F42984E" w14:textId="77777777" w:rsidR="00B71465" w:rsidRPr="00BC4590" w:rsidRDefault="001E1944" w:rsidP="00B71465">
            <w:pPr>
              <w:pStyle w:val="NORMALa"/>
              <w:rPr>
                <w:rFonts w:ascii="Times New Roman" w:hAnsi="Times New Roman"/>
              </w:rPr>
            </w:pPr>
            <m:oMath>
              <m:sSub>
                <m:sSubPr>
                  <m:ctrlPr>
                    <w:rPr>
                      <w:rFonts w:ascii="Cambria Math" w:hAnsi="Cambria Math"/>
                      <w:i/>
                    </w:rPr>
                  </m:ctrlPr>
                </m:sSubPr>
                <m:e>
                  <m:r>
                    <w:rPr>
                      <w:rFonts w:ascii="Cambria Math" w:hAnsi="Cambria Math"/>
                    </w:rPr>
                    <m:t>A</m:t>
                  </m:r>
                </m:e>
                <m:sub>
                  <m:r>
                    <w:rPr>
                      <w:rFonts w:ascii="Cambria Math" w:hAnsi="Cambria Math"/>
                    </w:rPr>
                    <m:t>HL</m:t>
                  </m:r>
                </m:sub>
              </m:sSub>
            </m:oMath>
            <w:r w:rsidR="00B71465" w:rsidRPr="00BC4590">
              <w:rPr>
                <w:rFonts w:ascii="Times New Roman" w:hAnsi="Times New Roman"/>
              </w:rPr>
              <w:t>: Diện tích bên dưới cánh tay đòn gây nghiêng do gió tác dụng vào tàu và cần cẩu tại tốc độ gió lớn nhất đã chỉ ra ở 4.1.4-1(1) (xem Hình 4.1.4-1(2))</w:t>
            </w:r>
          </w:p>
          <w:p w14:paraId="48D9D941" w14:textId="77777777" w:rsidR="00B71465" w:rsidRPr="00BC4590" w:rsidRDefault="00B71465" w:rsidP="00B71465">
            <w:pPr>
              <w:rPr>
                <w:rFonts w:cs="Times New Roman"/>
              </w:rPr>
            </w:pPr>
          </w:p>
          <w:p w14:paraId="6870622F" w14:textId="77777777" w:rsidR="00F35B61" w:rsidRPr="00BC4590" w:rsidRDefault="00F35B61" w:rsidP="008C15BD">
            <w:pPr>
              <w:rPr>
                <w:rFonts w:cs="Times New Roman"/>
                <w:lang w:eastAsia="vi-VN"/>
              </w:rPr>
            </w:pPr>
          </w:p>
        </w:tc>
        <w:tc>
          <w:tcPr>
            <w:tcW w:w="2757" w:type="dxa"/>
            <w:tcBorders>
              <w:top w:val="nil"/>
              <w:left w:val="nil"/>
              <w:bottom w:val="single" w:sz="4" w:space="0" w:color="auto"/>
              <w:right w:val="single" w:sz="4" w:space="0" w:color="auto"/>
            </w:tcBorders>
            <w:shd w:val="clear" w:color="auto" w:fill="auto"/>
            <w:vAlign w:val="center"/>
            <w:hideMark/>
          </w:tcPr>
          <w:p w14:paraId="3A73A188" w14:textId="77777777" w:rsidR="00F35B61" w:rsidRPr="00BC4590" w:rsidRDefault="00C56815" w:rsidP="008C15BD">
            <w:pPr>
              <w:rPr>
                <w:rFonts w:cs="Times New Roman"/>
                <w:lang w:eastAsia="vi-VN"/>
              </w:rPr>
            </w:pPr>
            <w:r w:rsidRPr="00BC4590">
              <w:rPr>
                <w:rFonts w:cs="Times New Roman"/>
                <w:lang w:eastAsia="vi-VN"/>
              </w:rPr>
              <w:lastRenderedPageBreak/>
              <w:t>Theo sửa đổi IS Code</w:t>
            </w:r>
          </w:p>
        </w:tc>
      </w:tr>
    </w:tbl>
    <w:p w14:paraId="44DF0E16" w14:textId="77777777" w:rsidR="00C56815" w:rsidRPr="00BC4590" w:rsidRDefault="00C56815">
      <w:pPr>
        <w:rPr>
          <w:rFonts w:cs="Times New Roman"/>
        </w:rPr>
      </w:pPr>
      <w:r w:rsidRPr="00BC4590">
        <w:rPr>
          <w:rFonts w:cs="Times New Roman"/>
        </w:rPr>
        <w:lastRenderedPageBreak/>
        <w:br w:type="page"/>
      </w:r>
    </w:p>
    <w:p w14:paraId="3C2C43DA" w14:textId="77777777" w:rsidR="00C56815" w:rsidRPr="00BC4590" w:rsidRDefault="00C56815">
      <w:pPr>
        <w:rPr>
          <w:rFonts w:cs="Times New Roman"/>
        </w:rPr>
      </w:pPr>
      <w:r w:rsidRPr="00BC4590">
        <w:rPr>
          <w:rFonts w:cs="Times New Roman"/>
        </w:rPr>
        <w:lastRenderedPageBreak/>
        <w:t>PHẦN 11</w:t>
      </w:r>
    </w:p>
    <w:tbl>
      <w:tblPr>
        <w:tblW w:w="13759" w:type="dxa"/>
        <w:tblInd w:w="99" w:type="dxa"/>
        <w:tblLook w:val="04A0" w:firstRow="1" w:lastRow="0" w:firstColumn="1" w:lastColumn="0" w:noHBand="0" w:noVBand="1"/>
      </w:tblPr>
      <w:tblGrid>
        <w:gridCol w:w="1040"/>
        <w:gridCol w:w="1125"/>
        <w:gridCol w:w="4507"/>
        <w:gridCol w:w="4312"/>
        <w:gridCol w:w="2775"/>
      </w:tblGrid>
      <w:tr w:rsidR="00C56815" w:rsidRPr="00BC4590" w14:paraId="05353D43" w14:textId="77777777" w:rsidTr="008C15BD">
        <w:trPr>
          <w:trHeight w:val="360"/>
          <w:tblHeader/>
        </w:trPr>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33C9AE" w14:textId="77777777" w:rsidR="00C56815" w:rsidRPr="00BC4590" w:rsidRDefault="00C56815" w:rsidP="008C15BD">
            <w:pPr>
              <w:rPr>
                <w:rFonts w:cs="Times New Roman"/>
                <w:b/>
                <w:lang w:val="vi-VN" w:eastAsia="vi-VN"/>
              </w:rPr>
            </w:pPr>
            <w:r w:rsidRPr="00BC4590">
              <w:rPr>
                <w:rFonts w:cs="Times New Roman"/>
                <w:b/>
                <w:lang w:val="vi-VN" w:eastAsia="vi-VN"/>
              </w:rPr>
              <w:t>STT</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22CCD6A1" w14:textId="77777777" w:rsidR="00C56815" w:rsidRPr="00BC4590" w:rsidRDefault="00C56815" w:rsidP="008C15BD">
            <w:pPr>
              <w:rPr>
                <w:rFonts w:cs="Times New Roman"/>
                <w:b/>
                <w:lang w:val="vi-VN" w:eastAsia="vi-VN"/>
              </w:rPr>
            </w:pPr>
            <w:r w:rsidRPr="00BC4590">
              <w:rPr>
                <w:rFonts w:cs="Times New Roman"/>
                <w:b/>
                <w:lang w:val="vi-VN" w:eastAsia="vi-VN"/>
              </w:rPr>
              <w:t>Điều khoản</w:t>
            </w:r>
          </w:p>
        </w:tc>
        <w:tc>
          <w:tcPr>
            <w:tcW w:w="4507" w:type="dxa"/>
            <w:tcBorders>
              <w:top w:val="single" w:sz="4" w:space="0" w:color="auto"/>
              <w:left w:val="nil"/>
              <w:bottom w:val="single" w:sz="4" w:space="0" w:color="auto"/>
              <w:right w:val="single" w:sz="4" w:space="0" w:color="auto"/>
            </w:tcBorders>
            <w:shd w:val="clear" w:color="auto" w:fill="auto"/>
            <w:noWrap/>
            <w:vAlign w:val="center"/>
            <w:hideMark/>
          </w:tcPr>
          <w:p w14:paraId="27529DBB" w14:textId="77777777" w:rsidR="00C56815" w:rsidRPr="00BC4590" w:rsidRDefault="00C56815" w:rsidP="008C15BD">
            <w:pPr>
              <w:rPr>
                <w:rFonts w:cs="Times New Roman"/>
                <w:b/>
                <w:lang w:val="vi-VN" w:eastAsia="vi-VN"/>
              </w:rPr>
            </w:pPr>
            <w:r w:rsidRPr="00BC4590">
              <w:rPr>
                <w:rFonts w:cs="Times New Roman"/>
                <w:b/>
                <w:lang w:val="vi-VN" w:eastAsia="vi-VN"/>
              </w:rPr>
              <w:t>Nội dung cũ</w:t>
            </w:r>
          </w:p>
        </w:tc>
        <w:tc>
          <w:tcPr>
            <w:tcW w:w="4312" w:type="dxa"/>
            <w:tcBorders>
              <w:top w:val="single" w:sz="4" w:space="0" w:color="auto"/>
              <w:left w:val="nil"/>
              <w:bottom w:val="single" w:sz="4" w:space="0" w:color="auto"/>
              <w:right w:val="single" w:sz="4" w:space="0" w:color="auto"/>
            </w:tcBorders>
            <w:shd w:val="clear" w:color="auto" w:fill="auto"/>
            <w:noWrap/>
            <w:vAlign w:val="center"/>
            <w:hideMark/>
          </w:tcPr>
          <w:p w14:paraId="2779CE1A" w14:textId="77777777" w:rsidR="00C56815" w:rsidRPr="00BC4590" w:rsidRDefault="00C56815" w:rsidP="008C15BD">
            <w:pPr>
              <w:rPr>
                <w:rFonts w:cs="Times New Roman"/>
                <w:b/>
                <w:lang w:val="vi-VN" w:eastAsia="vi-VN"/>
              </w:rPr>
            </w:pPr>
            <w:r w:rsidRPr="00BC4590">
              <w:rPr>
                <w:rFonts w:cs="Times New Roman"/>
                <w:b/>
                <w:lang w:val="vi-VN" w:eastAsia="vi-VN"/>
              </w:rPr>
              <w:t>Nội dung mới</w:t>
            </w:r>
          </w:p>
        </w:tc>
        <w:tc>
          <w:tcPr>
            <w:tcW w:w="2775" w:type="dxa"/>
            <w:tcBorders>
              <w:top w:val="single" w:sz="4" w:space="0" w:color="auto"/>
              <w:left w:val="nil"/>
              <w:bottom w:val="single" w:sz="4" w:space="0" w:color="auto"/>
              <w:right w:val="single" w:sz="4" w:space="0" w:color="auto"/>
            </w:tcBorders>
            <w:shd w:val="clear" w:color="auto" w:fill="auto"/>
            <w:noWrap/>
            <w:vAlign w:val="center"/>
            <w:hideMark/>
          </w:tcPr>
          <w:p w14:paraId="06E473A5" w14:textId="77777777" w:rsidR="00C56815" w:rsidRPr="00BC4590" w:rsidRDefault="00C56815" w:rsidP="008C15BD">
            <w:pPr>
              <w:rPr>
                <w:rFonts w:cs="Times New Roman"/>
                <w:b/>
                <w:lang w:val="vi-VN" w:eastAsia="vi-VN"/>
              </w:rPr>
            </w:pPr>
            <w:r w:rsidRPr="00BC4590">
              <w:rPr>
                <w:rFonts w:cs="Times New Roman"/>
                <w:b/>
                <w:lang w:val="vi-VN" w:eastAsia="vi-VN"/>
              </w:rPr>
              <w:t>Lý do</w:t>
            </w:r>
          </w:p>
        </w:tc>
      </w:tr>
      <w:tr w:rsidR="00C56815" w:rsidRPr="00BC4590" w14:paraId="24343430" w14:textId="77777777" w:rsidTr="008C15BD">
        <w:trPr>
          <w:trHeight w:val="72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667BEF48" w14:textId="77777777" w:rsidR="00C56815" w:rsidRPr="00BC4590" w:rsidRDefault="00C56815" w:rsidP="008C15BD">
            <w:pPr>
              <w:rPr>
                <w:rFonts w:cs="Times New Roman"/>
                <w:lang w:val="vi-VN" w:eastAsia="vi-VN"/>
              </w:rPr>
            </w:pPr>
            <w:r w:rsidRPr="00BC4590">
              <w:rPr>
                <w:rFonts w:cs="Times New Roman"/>
                <w:lang w:val="vi-VN" w:eastAsia="vi-VN"/>
              </w:rPr>
              <w:t>1</w:t>
            </w:r>
          </w:p>
        </w:tc>
        <w:tc>
          <w:tcPr>
            <w:tcW w:w="1125" w:type="dxa"/>
            <w:tcBorders>
              <w:top w:val="nil"/>
              <w:left w:val="nil"/>
              <w:bottom w:val="single" w:sz="4" w:space="0" w:color="auto"/>
              <w:right w:val="single" w:sz="4" w:space="0" w:color="auto"/>
            </w:tcBorders>
            <w:shd w:val="clear" w:color="auto" w:fill="auto"/>
            <w:noWrap/>
            <w:vAlign w:val="center"/>
            <w:hideMark/>
          </w:tcPr>
          <w:p w14:paraId="3B9782FC" w14:textId="77777777" w:rsidR="00C56815" w:rsidRPr="00BC4590" w:rsidRDefault="008278D9" w:rsidP="008C15BD">
            <w:pPr>
              <w:rPr>
                <w:rFonts w:cs="Times New Roman"/>
                <w:lang w:val="vi-VN" w:eastAsia="vi-VN"/>
              </w:rPr>
            </w:pPr>
            <w:r w:rsidRPr="00BC4590">
              <w:rPr>
                <w:rFonts w:cs="Times New Roman"/>
              </w:rPr>
              <w:t>3.2.13-8</w:t>
            </w:r>
          </w:p>
        </w:tc>
        <w:tc>
          <w:tcPr>
            <w:tcW w:w="4507" w:type="dxa"/>
            <w:tcBorders>
              <w:top w:val="nil"/>
              <w:left w:val="nil"/>
              <w:bottom w:val="single" w:sz="4" w:space="0" w:color="auto"/>
              <w:right w:val="single" w:sz="4" w:space="0" w:color="auto"/>
            </w:tcBorders>
            <w:shd w:val="clear" w:color="auto" w:fill="auto"/>
            <w:noWrap/>
            <w:vAlign w:val="center"/>
            <w:hideMark/>
          </w:tcPr>
          <w:p w14:paraId="3E88D19E" w14:textId="77777777" w:rsidR="00C56815" w:rsidRPr="00BC4590" w:rsidRDefault="008278D9" w:rsidP="008C15BD">
            <w:pPr>
              <w:rPr>
                <w:rFonts w:cs="Times New Roman"/>
                <w:lang w:val="vi-VN" w:eastAsia="vi-VN"/>
              </w:rPr>
            </w:pPr>
            <w:r w:rsidRPr="00BC4590">
              <w:rPr>
                <w:rFonts w:cs="Times New Roman"/>
                <w:lang w:val="vi-VN"/>
              </w:rPr>
              <w:t>Các lỗ thoát nước ở mạn chắn sóng phải được bảo vệ bằng các thanh sắt tròn hoặc thanh sắt dẹt cách nhau 230 mm. Nếu cửa thoát nước có lắp cánh cửa thì phải để kẽ hở lớn để tránh bị kẹt. Các bản lề phải có chốt hoặc thân làm bằng vật liệu không gỉ. Nếu cửa có gắn bộ cài cửa thì kết cấu phải được Đăng kiểm thẩm định.</w:t>
            </w:r>
          </w:p>
        </w:tc>
        <w:tc>
          <w:tcPr>
            <w:tcW w:w="4312" w:type="dxa"/>
            <w:tcBorders>
              <w:top w:val="nil"/>
              <w:left w:val="nil"/>
              <w:bottom w:val="single" w:sz="4" w:space="0" w:color="auto"/>
              <w:right w:val="single" w:sz="4" w:space="0" w:color="auto"/>
            </w:tcBorders>
            <w:shd w:val="clear" w:color="auto" w:fill="auto"/>
            <w:vAlign w:val="center"/>
            <w:hideMark/>
          </w:tcPr>
          <w:p w14:paraId="21DE6C99" w14:textId="77777777" w:rsidR="008278D9" w:rsidRPr="00BC4590" w:rsidRDefault="008278D9" w:rsidP="008278D9">
            <w:pPr>
              <w:pStyle w:val="NORMAL10"/>
              <w:rPr>
                <w:rFonts w:ascii="Times New Roman" w:hAnsi="Times New Roman"/>
                <w:lang w:val="vi-VN"/>
              </w:rPr>
            </w:pPr>
            <w:r w:rsidRPr="00BC4590">
              <w:rPr>
                <w:rFonts w:ascii="Times New Roman" w:hAnsi="Times New Roman"/>
                <w:lang w:val="vi-VN"/>
              </w:rPr>
              <w:t>Các lỗ thoát nước ở mạn chắn sóng phải được bảo vệ bằng các thanh sắt tròn hoặc thanh sắt dẹt cách nhau 230 mm. Nếu cửa thoát nước có lắp cánh cửa thì phải để kẽ hở lớn để tránh bị kẹt. Các bản lề phải có chốt hoặc thân làm bằng vật liệu không gỉ. Nếu cửa có gắn bộ cài cửa thì kết cấu phải được Đăng kiểm thẩm định.</w:t>
            </w:r>
          </w:p>
          <w:p w14:paraId="6CF8E705" w14:textId="77777777" w:rsidR="00C56815" w:rsidRPr="00BC4590" w:rsidRDefault="008278D9" w:rsidP="008278D9">
            <w:pPr>
              <w:rPr>
                <w:rFonts w:cs="Times New Roman"/>
                <w:lang w:val="vi-VN" w:eastAsia="vi-VN"/>
              </w:rPr>
            </w:pPr>
            <w:r w:rsidRPr="00BC4590">
              <w:rPr>
                <w:rFonts w:cs="Times New Roman"/>
                <w:snapToGrid w:val="0"/>
                <w:lang w:val="vi-VN"/>
              </w:rPr>
              <w:t>Các lỗ thoát nước của tàu kéo, tàu kéo hộ tống và tàu thả neo hoạt động trong mùa đông và trong vùng mùa đông sẽ không được phép lắp đặt cửa thoát nước.</w:t>
            </w:r>
          </w:p>
        </w:tc>
        <w:tc>
          <w:tcPr>
            <w:tcW w:w="2775" w:type="dxa"/>
            <w:tcBorders>
              <w:top w:val="nil"/>
              <w:left w:val="nil"/>
              <w:bottom w:val="single" w:sz="4" w:space="0" w:color="auto"/>
              <w:right w:val="single" w:sz="4" w:space="0" w:color="auto"/>
            </w:tcBorders>
            <w:shd w:val="clear" w:color="auto" w:fill="auto"/>
            <w:vAlign w:val="center"/>
            <w:hideMark/>
          </w:tcPr>
          <w:p w14:paraId="23C3A8EC" w14:textId="77777777" w:rsidR="00C56815" w:rsidRPr="00BC4590" w:rsidRDefault="008278D9" w:rsidP="008C15BD">
            <w:pPr>
              <w:rPr>
                <w:rFonts w:cs="Times New Roman"/>
                <w:lang w:val="vi-VN" w:eastAsia="vi-VN"/>
              </w:rPr>
            </w:pPr>
            <w:r w:rsidRPr="00BC4590">
              <w:rPr>
                <w:rFonts w:cs="Times New Roman"/>
                <w:lang w:val="vi-VN" w:eastAsia="vi-VN"/>
              </w:rPr>
              <w:t>Theo sửa đổi của đăng kiểm Nga</w:t>
            </w:r>
          </w:p>
        </w:tc>
      </w:tr>
      <w:tr w:rsidR="00C56815" w:rsidRPr="00BC4590" w14:paraId="5EE4B43F" w14:textId="77777777" w:rsidTr="008C15BD">
        <w:trPr>
          <w:trHeight w:val="36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01C2CFBC" w14:textId="77777777" w:rsidR="00C56815" w:rsidRPr="00BC4590" w:rsidRDefault="00C56815" w:rsidP="008C15BD">
            <w:pPr>
              <w:rPr>
                <w:rFonts w:cs="Times New Roman"/>
                <w:lang w:val="vi-VN" w:eastAsia="vi-VN"/>
              </w:rPr>
            </w:pPr>
            <w:r w:rsidRPr="00BC4590">
              <w:rPr>
                <w:rFonts w:cs="Times New Roman"/>
                <w:lang w:val="vi-VN" w:eastAsia="vi-VN"/>
              </w:rPr>
              <w:t>2</w:t>
            </w:r>
          </w:p>
        </w:tc>
        <w:tc>
          <w:tcPr>
            <w:tcW w:w="1125" w:type="dxa"/>
            <w:tcBorders>
              <w:top w:val="nil"/>
              <w:left w:val="nil"/>
              <w:bottom w:val="single" w:sz="4" w:space="0" w:color="auto"/>
              <w:right w:val="single" w:sz="4" w:space="0" w:color="auto"/>
            </w:tcBorders>
            <w:shd w:val="clear" w:color="auto" w:fill="auto"/>
            <w:noWrap/>
            <w:vAlign w:val="center"/>
            <w:hideMark/>
          </w:tcPr>
          <w:p w14:paraId="29A81EEA" w14:textId="77777777" w:rsidR="00C56815" w:rsidRPr="00BC4590" w:rsidRDefault="008278D9" w:rsidP="008C15BD">
            <w:pPr>
              <w:rPr>
                <w:rFonts w:cs="Times New Roman"/>
                <w:lang w:eastAsia="vi-VN"/>
              </w:rPr>
            </w:pPr>
            <w:r w:rsidRPr="00BC4590">
              <w:rPr>
                <w:rFonts w:cs="Times New Roman"/>
                <w:lang w:eastAsia="vi-VN"/>
              </w:rPr>
              <w:t>7.3.1-1</w:t>
            </w:r>
          </w:p>
        </w:tc>
        <w:tc>
          <w:tcPr>
            <w:tcW w:w="4507" w:type="dxa"/>
            <w:tcBorders>
              <w:top w:val="nil"/>
              <w:left w:val="nil"/>
              <w:bottom w:val="single" w:sz="4" w:space="0" w:color="auto"/>
              <w:right w:val="single" w:sz="4" w:space="0" w:color="auto"/>
            </w:tcBorders>
            <w:shd w:val="clear" w:color="auto" w:fill="auto"/>
            <w:noWrap/>
            <w:vAlign w:val="center"/>
            <w:hideMark/>
          </w:tcPr>
          <w:p w14:paraId="31B6B2A7" w14:textId="77777777" w:rsidR="006B33CF" w:rsidRPr="00BC4590" w:rsidRDefault="006B33CF" w:rsidP="006B33CF">
            <w:pPr>
              <w:pStyle w:val="NORMAL10"/>
              <w:rPr>
                <w:rFonts w:ascii="Times New Roman" w:hAnsi="Times New Roman"/>
              </w:rPr>
            </w:pPr>
            <w:r w:rsidRPr="00BC4590">
              <w:rPr>
                <w:rFonts w:ascii="Times New Roman" w:hAnsi="Times New Roman"/>
                <w:b/>
              </w:rPr>
              <w:t>1</w:t>
            </w:r>
            <w:r w:rsidRPr="00BC4590">
              <w:rPr>
                <w:rFonts w:ascii="Times New Roman" w:hAnsi="Times New Roman"/>
              </w:rPr>
              <w:t xml:space="preserve"> </w:t>
            </w:r>
            <w:r w:rsidRPr="00BC4590">
              <w:rPr>
                <w:rFonts w:ascii="Times New Roman" w:hAnsi="Times New Roman"/>
              </w:rPr>
              <w:tab/>
              <w:t>Đối với những tàu hoạt động ở vùng biển hạn chế II và III, chiều cao ngưỡng cửa, thành miệng hầm và thành ống thông gió có thể được giảm bớt như sau:</w:t>
            </w:r>
          </w:p>
          <w:p w14:paraId="48F091A0" w14:textId="77777777" w:rsidR="006B33CF" w:rsidRPr="00BC4590" w:rsidRDefault="006B33CF" w:rsidP="006B33CF">
            <w:pPr>
              <w:pStyle w:val="NORMAL1"/>
              <w:rPr>
                <w:rFonts w:ascii="Times New Roman" w:hAnsi="Times New Roman"/>
              </w:rPr>
            </w:pPr>
            <w:r w:rsidRPr="00BC4590">
              <w:rPr>
                <w:rFonts w:ascii="Times New Roman" w:hAnsi="Times New Roman"/>
              </w:rPr>
              <w:t xml:space="preserve">(1) </w:t>
            </w:r>
            <w:r w:rsidRPr="00BC4590">
              <w:rPr>
                <w:rFonts w:ascii="Times New Roman" w:hAnsi="Times New Roman"/>
              </w:rPr>
              <w:tab/>
              <w:t>Chiều cao ngưỡng cửa quy định ở 3.2.2-2 có thể giảm xuống nhưng tối thiểu phải bằng 230 mm;</w:t>
            </w:r>
          </w:p>
          <w:p w14:paraId="500F829D" w14:textId="77777777" w:rsidR="006B33CF" w:rsidRPr="00BC4590" w:rsidRDefault="006B33CF" w:rsidP="006B33CF">
            <w:pPr>
              <w:pStyle w:val="NORMAL1"/>
              <w:rPr>
                <w:rFonts w:ascii="Times New Roman" w:hAnsi="Times New Roman"/>
              </w:rPr>
            </w:pPr>
            <w:r w:rsidRPr="00BC4590">
              <w:rPr>
                <w:rFonts w:ascii="Times New Roman" w:hAnsi="Times New Roman"/>
              </w:rPr>
              <w:t xml:space="preserve">(2) </w:t>
            </w:r>
            <w:r w:rsidRPr="00BC4590">
              <w:rPr>
                <w:rFonts w:ascii="Times New Roman" w:hAnsi="Times New Roman"/>
              </w:rPr>
              <w:tab/>
              <w:t>Chiều cao thành miệng hầm quy định ở 3.2.4-1 có thể giảm xuống nhưng tối thiểu phải bằng:</w:t>
            </w:r>
          </w:p>
          <w:p w14:paraId="7E12928E" w14:textId="77777777" w:rsidR="006B33CF" w:rsidRPr="00BC4590" w:rsidRDefault="006B33CF" w:rsidP="006B33CF">
            <w:pPr>
              <w:pStyle w:val="NORMALa"/>
              <w:rPr>
                <w:rFonts w:ascii="Times New Roman" w:hAnsi="Times New Roman"/>
              </w:rPr>
            </w:pPr>
            <w:r w:rsidRPr="00BC4590">
              <w:rPr>
                <w:rFonts w:ascii="Times New Roman" w:hAnsi="Times New Roman"/>
              </w:rPr>
              <w:lastRenderedPageBreak/>
              <w:t>-</w:t>
            </w:r>
            <w:r w:rsidRPr="00BC4590">
              <w:rPr>
                <w:rFonts w:ascii="Times New Roman" w:hAnsi="Times New Roman"/>
              </w:rPr>
              <w:tab/>
              <w:t>380 mm, đối với các tàu hoạt động ở vùng biển hạn chế II;</w:t>
            </w:r>
          </w:p>
          <w:p w14:paraId="298D4367" w14:textId="77777777" w:rsidR="006B33CF" w:rsidRPr="00BC4590" w:rsidRDefault="006B33CF" w:rsidP="006B33CF">
            <w:pPr>
              <w:pStyle w:val="NORMALa"/>
              <w:rPr>
                <w:rFonts w:ascii="Times New Roman" w:hAnsi="Times New Roman"/>
              </w:rPr>
            </w:pPr>
            <w:r w:rsidRPr="00BC4590">
              <w:rPr>
                <w:rFonts w:ascii="Times New Roman" w:hAnsi="Times New Roman"/>
              </w:rPr>
              <w:t>-</w:t>
            </w:r>
            <w:r w:rsidRPr="00BC4590">
              <w:rPr>
                <w:rFonts w:ascii="Times New Roman" w:hAnsi="Times New Roman"/>
              </w:rPr>
              <w:tab/>
              <w:t>300 mm, đối với tàu hoạt động ở vùng biển hạn chế III.</w:t>
            </w:r>
          </w:p>
          <w:p w14:paraId="2B5F9CF6" w14:textId="77777777" w:rsidR="006B33CF" w:rsidRPr="00BC4590" w:rsidRDefault="006B33CF" w:rsidP="006B33CF">
            <w:pPr>
              <w:pStyle w:val="NORMAL1"/>
              <w:rPr>
                <w:rFonts w:ascii="Times New Roman" w:hAnsi="Times New Roman"/>
              </w:rPr>
            </w:pPr>
            <w:r w:rsidRPr="00BC4590">
              <w:rPr>
                <w:rFonts w:ascii="Times New Roman" w:hAnsi="Times New Roman"/>
              </w:rPr>
              <w:t xml:space="preserve">(3) </w:t>
            </w:r>
            <w:r w:rsidRPr="00BC4590">
              <w:rPr>
                <w:rFonts w:ascii="Times New Roman" w:hAnsi="Times New Roman"/>
              </w:rPr>
              <w:tab/>
              <w:t>Chiều cao ngưỡng cửa quy định ở 3.2.6-1 có thể giảm xuống còn 300 mm;</w:t>
            </w:r>
          </w:p>
          <w:p w14:paraId="0E155B58" w14:textId="77777777" w:rsidR="006B33CF" w:rsidRPr="00BC4590" w:rsidRDefault="006B33CF" w:rsidP="006B33CF">
            <w:pPr>
              <w:pStyle w:val="NORMAL1"/>
              <w:rPr>
                <w:rFonts w:ascii="Times New Roman" w:hAnsi="Times New Roman"/>
              </w:rPr>
            </w:pPr>
            <w:r w:rsidRPr="00BC4590">
              <w:rPr>
                <w:rFonts w:ascii="Times New Roman" w:hAnsi="Times New Roman"/>
              </w:rPr>
              <w:t xml:space="preserve">(4) </w:t>
            </w:r>
            <w:r w:rsidRPr="00BC4590">
              <w:rPr>
                <w:rFonts w:ascii="Times New Roman" w:hAnsi="Times New Roman"/>
              </w:rPr>
              <w:tab/>
              <w:t>Chiều cao ngưỡng cửa quy định ở 3.2.7-3 có thể giảm xuống còn 230 mm;</w:t>
            </w:r>
          </w:p>
          <w:p w14:paraId="645DE781" w14:textId="77777777" w:rsidR="006B33CF" w:rsidRPr="00BC4590" w:rsidRDefault="006B33CF" w:rsidP="006B33CF">
            <w:pPr>
              <w:pStyle w:val="NORMAL1"/>
              <w:rPr>
                <w:rFonts w:ascii="Times New Roman" w:hAnsi="Times New Roman"/>
              </w:rPr>
            </w:pPr>
            <w:r w:rsidRPr="00BC4590">
              <w:rPr>
                <w:rFonts w:ascii="Times New Roman" w:hAnsi="Times New Roman"/>
              </w:rPr>
              <w:t xml:space="preserve">(5) </w:t>
            </w:r>
            <w:r w:rsidRPr="00BC4590">
              <w:rPr>
                <w:rFonts w:ascii="Times New Roman" w:hAnsi="Times New Roman"/>
              </w:rPr>
              <w:tab/>
              <w:t>Chiều cao thành ống thông gió quy định ở 3.2.8-1 có thể giảm xuống còn 300 mm;</w:t>
            </w:r>
          </w:p>
          <w:p w14:paraId="018723F9" w14:textId="77777777" w:rsidR="006B33CF" w:rsidRPr="00BC4590" w:rsidRDefault="006B33CF" w:rsidP="006B33CF">
            <w:pPr>
              <w:pStyle w:val="ANgoac"/>
              <w:rPr>
                <w:rFonts w:ascii="Times New Roman" w:hAnsi="Times New Roman"/>
              </w:rPr>
            </w:pPr>
            <w:r w:rsidRPr="00BC4590">
              <w:rPr>
                <w:rFonts w:ascii="Times New Roman" w:hAnsi="Times New Roman"/>
              </w:rPr>
              <w:t>(6)</w:t>
            </w:r>
            <w:r w:rsidRPr="00BC4590">
              <w:rPr>
                <w:rFonts w:ascii="Times New Roman" w:hAnsi="Times New Roman"/>
              </w:rPr>
              <w:tab/>
              <w:t>Chiều cao thành ống thông gió quy định ở 3.2.8-3 có thể giảm xuống 2,5 m đối với vị trí 1 và 1 m đối với vị trí 2.</w:t>
            </w:r>
          </w:p>
          <w:p w14:paraId="387BAE58" w14:textId="77777777" w:rsidR="00C56815" w:rsidRPr="00BC4590" w:rsidRDefault="006B33CF" w:rsidP="006B33CF">
            <w:pPr>
              <w:rPr>
                <w:rFonts w:cs="Times New Roman"/>
                <w:lang w:val="vi-VN" w:eastAsia="vi-VN"/>
              </w:rPr>
            </w:pPr>
            <w:r w:rsidRPr="00BC4590">
              <w:rPr>
                <w:rFonts w:cs="Times New Roman"/>
              </w:rPr>
              <w:t>(7)</w:t>
            </w:r>
            <w:r w:rsidRPr="00BC4590">
              <w:rPr>
                <w:rFonts w:cs="Times New Roman"/>
              </w:rPr>
              <w:tab/>
              <w:t>Chiều cao ống thông hơi có thể giảm xuống như quy định ở 6.3.1-2(5).</w:t>
            </w:r>
          </w:p>
        </w:tc>
        <w:tc>
          <w:tcPr>
            <w:tcW w:w="4312" w:type="dxa"/>
            <w:tcBorders>
              <w:top w:val="nil"/>
              <w:left w:val="nil"/>
              <w:bottom w:val="single" w:sz="4" w:space="0" w:color="auto"/>
              <w:right w:val="single" w:sz="4" w:space="0" w:color="auto"/>
            </w:tcBorders>
            <w:shd w:val="clear" w:color="auto" w:fill="auto"/>
            <w:vAlign w:val="center"/>
            <w:hideMark/>
          </w:tcPr>
          <w:p w14:paraId="7BDC4A38" w14:textId="77777777" w:rsidR="008278D9" w:rsidRPr="00BC4590" w:rsidRDefault="008278D9" w:rsidP="008278D9">
            <w:pPr>
              <w:pStyle w:val="NORMAL10"/>
              <w:rPr>
                <w:rFonts w:ascii="Times New Roman" w:hAnsi="Times New Roman"/>
                <w:lang w:val="vi-VN"/>
              </w:rPr>
            </w:pPr>
            <w:r w:rsidRPr="00BC4590">
              <w:rPr>
                <w:rFonts w:ascii="Times New Roman" w:hAnsi="Times New Roman"/>
                <w:b/>
                <w:lang w:val="vi-VN"/>
              </w:rPr>
              <w:lastRenderedPageBreak/>
              <w:t>1</w:t>
            </w:r>
            <w:r w:rsidRPr="00BC4590">
              <w:rPr>
                <w:rFonts w:ascii="Times New Roman" w:hAnsi="Times New Roman"/>
                <w:lang w:val="vi-VN"/>
              </w:rPr>
              <w:t xml:space="preserve"> </w:t>
            </w:r>
            <w:r w:rsidRPr="00BC4590">
              <w:rPr>
                <w:rFonts w:ascii="Times New Roman" w:hAnsi="Times New Roman"/>
                <w:lang w:val="vi-VN"/>
              </w:rPr>
              <w:tab/>
              <w:t>Đối với những tàu hoạt động ở vùng biển hạn chế II và III, chiều cao ngưỡng cửa, thành miệng hầm và thành ống thông gió có thể được giảm bớt như sau:</w:t>
            </w:r>
          </w:p>
          <w:p w14:paraId="4D18535C" w14:textId="77777777" w:rsidR="008278D9" w:rsidRPr="00BC4590" w:rsidRDefault="008278D9" w:rsidP="008278D9">
            <w:pPr>
              <w:pStyle w:val="NORMAL1"/>
              <w:rPr>
                <w:rFonts w:ascii="Times New Roman" w:hAnsi="Times New Roman"/>
                <w:lang w:val="vi-VN"/>
              </w:rPr>
            </w:pPr>
            <w:r w:rsidRPr="00BC4590">
              <w:rPr>
                <w:rFonts w:ascii="Times New Roman" w:hAnsi="Times New Roman"/>
                <w:lang w:val="vi-VN"/>
              </w:rPr>
              <w:t xml:space="preserve">(1) </w:t>
            </w:r>
            <w:r w:rsidRPr="00BC4590">
              <w:rPr>
                <w:rFonts w:ascii="Times New Roman" w:hAnsi="Times New Roman"/>
                <w:lang w:val="vi-VN"/>
              </w:rPr>
              <w:tab/>
              <w:t>Chiều cao ngưỡng cửa quy định ở 3.2.2-2 có thể giảm xuống nhưng tối thiểu phải bằng 230 mm;</w:t>
            </w:r>
          </w:p>
          <w:p w14:paraId="3942C491" w14:textId="77777777" w:rsidR="008278D9" w:rsidRPr="00BC4590" w:rsidRDefault="008278D9" w:rsidP="008278D9">
            <w:pPr>
              <w:pStyle w:val="NORMAL1"/>
              <w:rPr>
                <w:rFonts w:ascii="Times New Roman" w:hAnsi="Times New Roman"/>
                <w:lang w:val="vi-VN"/>
              </w:rPr>
            </w:pPr>
            <w:r w:rsidRPr="00BC4590">
              <w:rPr>
                <w:rFonts w:ascii="Times New Roman" w:hAnsi="Times New Roman"/>
                <w:lang w:val="vi-VN"/>
              </w:rPr>
              <w:lastRenderedPageBreak/>
              <w:t xml:space="preserve">(2) </w:t>
            </w:r>
            <w:r w:rsidRPr="00BC4590">
              <w:rPr>
                <w:rFonts w:ascii="Times New Roman" w:hAnsi="Times New Roman"/>
                <w:lang w:val="vi-VN"/>
              </w:rPr>
              <w:tab/>
              <w:t>Chiều cao thành miệng hầm quy định ở 3.2.4-1 có thể giảm xuống nhưng tối thiểu phải bằng:</w:t>
            </w:r>
          </w:p>
          <w:p w14:paraId="517BC7D7" w14:textId="77777777" w:rsidR="008278D9" w:rsidRPr="00BC4590" w:rsidRDefault="008278D9" w:rsidP="008278D9">
            <w:pPr>
              <w:pStyle w:val="NORMALa"/>
              <w:rPr>
                <w:rFonts w:ascii="Times New Roman" w:hAnsi="Times New Roman"/>
                <w:lang w:val="vi-VN"/>
              </w:rPr>
            </w:pPr>
            <w:r w:rsidRPr="00BC4590">
              <w:rPr>
                <w:rFonts w:ascii="Times New Roman" w:hAnsi="Times New Roman"/>
                <w:lang w:val="vi-VN"/>
              </w:rPr>
              <w:t>-</w:t>
            </w:r>
            <w:r w:rsidRPr="00BC4590">
              <w:rPr>
                <w:rFonts w:ascii="Times New Roman" w:hAnsi="Times New Roman"/>
                <w:lang w:val="vi-VN"/>
              </w:rPr>
              <w:tab/>
              <w:t>380 mm, đối với các tàu hoạt động ở vùng biển hạn chế II;</w:t>
            </w:r>
          </w:p>
          <w:p w14:paraId="14AE62CB" w14:textId="77777777" w:rsidR="008278D9" w:rsidRPr="00BC4590" w:rsidRDefault="008278D9" w:rsidP="008278D9">
            <w:pPr>
              <w:pStyle w:val="NORMALa"/>
              <w:rPr>
                <w:rFonts w:ascii="Times New Roman" w:hAnsi="Times New Roman"/>
                <w:lang w:val="vi-VN"/>
              </w:rPr>
            </w:pPr>
            <w:r w:rsidRPr="00BC4590">
              <w:rPr>
                <w:rFonts w:ascii="Times New Roman" w:hAnsi="Times New Roman"/>
                <w:lang w:val="vi-VN"/>
              </w:rPr>
              <w:t>-</w:t>
            </w:r>
            <w:r w:rsidRPr="00BC4590">
              <w:rPr>
                <w:rFonts w:ascii="Times New Roman" w:hAnsi="Times New Roman"/>
                <w:lang w:val="vi-VN"/>
              </w:rPr>
              <w:tab/>
              <w:t>300 mm, đối với tàu hoạt động ở vùng biển hạn chế III.</w:t>
            </w:r>
          </w:p>
          <w:p w14:paraId="0110B781" w14:textId="77777777" w:rsidR="008278D9" w:rsidRPr="00BC4590" w:rsidRDefault="008278D9" w:rsidP="008278D9">
            <w:pPr>
              <w:pStyle w:val="NORMAL1"/>
              <w:rPr>
                <w:rFonts w:ascii="Times New Roman" w:hAnsi="Times New Roman"/>
                <w:lang w:val="vi-VN"/>
              </w:rPr>
            </w:pPr>
            <w:r w:rsidRPr="00BC4590">
              <w:rPr>
                <w:rFonts w:ascii="Times New Roman" w:hAnsi="Times New Roman"/>
                <w:lang w:val="vi-VN"/>
              </w:rPr>
              <w:t xml:space="preserve">(3) </w:t>
            </w:r>
            <w:r w:rsidRPr="00BC4590">
              <w:rPr>
                <w:rFonts w:ascii="Times New Roman" w:hAnsi="Times New Roman"/>
                <w:lang w:val="vi-VN"/>
              </w:rPr>
              <w:tab/>
              <w:t>Chiều cao ngưỡng cửa quy định ở 3.2.6-1 có thể giảm xuống còn 300 mm;</w:t>
            </w:r>
          </w:p>
          <w:p w14:paraId="795C745A" w14:textId="77777777" w:rsidR="008278D9" w:rsidRPr="00BC4590" w:rsidRDefault="008278D9" w:rsidP="008278D9">
            <w:pPr>
              <w:pStyle w:val="NORMAL1"/>
              <w:rPr>
                <w:rFonts w:ascii="Times New Roman" w:hAnsi="Times New Roman"/>
                <w:lang w:val="vi-VN"/>
              </w:rPr>
            </w:pPr>
            <w:r w:rsidRPr="00BC4590">
              <w:rPr>
                <w:rFonts w:ascii="Times New Roman" w:hAnsi="Times New Roman"/>
                <w:lang w:val="vi-VN"/>
              </w:rPr>
              <w:t xml:space="preserve">(4) </w:t>
            </w:r>
            <w:r w:rsidRPr="00BC4590">
              <w:rPr>
                <w:rFonts w:ascii="Times New Roman" w:hAnsi="Times New Roman"/>
                <w:lang w:val="vi-VN"/>
              </w:rPr>
              <w:tab/>
              <w:t>Chiều cao ngưỡng cửa quy định ở 3.2.7-3 có thể giảm xuống còn 230 mm;</w:t>
            </w:r>
          </w:p>
          <w:p w14:paraId="6AE88C24" w14:textId="77777777" w:rsidR="008278D9" w:rsidRPr="00BC4590" w:rsidRDefault="008278D9" w:rsidP="008278D9">
            <w:pPr>
              <w:pStyle w:val="NORMAL1"/>
              <w:rPr>
                <w:rFonts w:ascii="Times New Roman" w:hAnsi="Times New Roman"/>
                <w:lang w:val="vi-VN"/>
              </w:rPr>
            </w:pPr>
            <w:r w:rsidRPr="00BC4590">
              <w:rPr>
                <w:rFonts w:ascii="Times New Roman" w:hAnsi="Times New Roman"/>
                <w:lang w:val="vi-VN"/>
              </w:rPr>
              <w:t xml:space="preserve">(5) </w:t>
            </w:r>
            <w:r w:rsidRPr="00BC4590">
              <w:rPr>
                <w:rFonts w:ascii="Times New Roman" w:hAnsi="Times New Roman"/>
                <w:lang w:val="vi-VN"/>
              </w:rPr>
              <w:tab/>
              <w:t>Chiều cao thành ống thông gió quy định ở 3.2.8-1 có thể giảm xuống còn 300 mm;</w:t>
            </w:r>
          </w:p>
          <w:p w14:paraId="76553896" w14:textId="77777777" w:rsidR="008278D9" w:rsidRPr="00BC4590" w:rsidRDefault="008278D9" w:rsidP="008278D9">
            <w:pPr>
              <w:pStyle w:val="ANgoac"/>
              <w:rPr>
                <w:rFonts w:ascii="Times New Roman" w:hAnsi="Times New Roman"/>
                <w:lang w:val="vi-VN"/>
              </w:rPr>
            </w:pPr>
            <w:r w:rsidRPr="00BC4590">
              <w:rPr>
                <w:rFonts w:ascii="Times New Roman" w:hAnsi="Times New Roman"/>
                <w:lang w:val="vi-VN"/>
              </w:rPr>
              <w:t>(6)</w:t>
            </w:r>
            <w:r w:rsidRPr="00BC4590">
              <w:rPr>
                <w:rFonts w:ascii="Times New Roman" w:hAnsi="Times New Roman"/>
                <w:lang w:val="vi-VN"/>
              </w:rPr>
              <w:tab/>
              <w:t>Chiều cao thành ống thông gió quy định ở 3.2.8-3 có thể giảm xuống 2,5 m đối với vị trí 1 và 1 m đối với vị trí 2.</w:t>
            </w:r>
          </w:p>
          <w:p w14:paraId="3E68C7E8" w14:textId="77777777" w:rsidR="00C56815" w:rsidRPr="00BC4590" w:rsidRDefault="008278D9" w:rsidP="008278D9">
            <w:pPr>
              <w:pStyle w:val="ANgoac"/>
              <w:rPr>
                <w:rFonts w:ascii="Times New Roman" w:hAnsi="Times New Roman"/>
                <w:lang w:val="vi-VN"/>
              </w:rPr>
            </w:pPr>
            <w:r w:rsidRPr="00BC4590">
              <w:rPr>
                <w:rFonts w:ascii="Times New Roman" w:hAnsi="Times New Roman"/>
                <w:lang w:val="vi-VN"/>
              </w:rPr>
              <w:t>(7)</w:t>
            </w:r>
            <w:r w:rsidRPr="00BC4590">
              <w:rPr>
                <w:rFonts w:ascii="Times New Roman" w:hAnsi="Times New Roman"/>
                <w:lang w:val="vi-VN"/>
              </w:rPr>
              <w:tab/>
              <w:t xml:space="preserve">Chiều cao ống thông hơi nêu ở 3.2.9 được giảm xuống còn 300 mm trên boong mạn khô và trên </w:t>
            </w:r>
            <w:r w:rsidRPr="00BC4590">
              <w:rPr>
                <w:rFonts w:ascii="Times New Roman" w:hAnsi="Times New Roman"/>
                <w:lang w:val="vi-VN"/>
              </w:rPr>
              <w:lastRenderedPageBreak/>
              <w:t>các  boong thượng tầng mũi và đuôi thấp và giảm xuống còn 225 mm ở các boong thượng tầng khác.</w:t>
            </w:r>
          </w:p>
        </w:tc>
        <w:tc>
          <w:tcPr>
            <w:tcW w:w="2775" w:type="dxa"/>
            <w:tcBorders>
              <w:top w:val="nil"/>
              <w:left w:val="nil"/>
              <w:bottom w:val="single" w:sz="4" w:space="0" w:color="auto"/>
              <w:right w:val="single" w:sz="4" w:space="0" w:color="auto"/>
            </w:tcBorders>
            <w:shd w:val="clear" w:color="auto" w:fill="auto"/>
            <w:vAlign w:val="center"/>
            <w:hideMark/>
          </w:tcPr>
          <w:p w14:paraId="54C9DB08" w14:textId="77777777" w:rsidR="00C56815" w:rsidRPr="00BC4590" w:rsidRDefault="008278D9" w:rsidP="008C15BD">
            <w:pPr>
              <w:rPr>
                <w:rFonts w:cs="Times New Roman"/>
                <w:lang w:eastAsia="vi-VN"/>
              </w:rPr>
            </w:pPr>
            <w:r w:rsidRPr="00BC4590">
              <w:rPr>
                <w:rFonts w:cs="Times New Roman"/>
                <w:lang w:eastAsia="vi-VN"/>
              </w:rPr>
              <w:lastRenderedPageBreak/>
              <w:t xml:space="preserve">Theo sửa đổi </w:t>
            </w:r>
          </w:p>
        </w:tc>
      </w:tr>
    </w:tbl>
    <w:p w14:paraId="06E3B5C6" w14:textId="77777777" w:rsidR="00BC4590" w:rsidRDefault="00BC4590">
      <w:pPr>
        <w:rPr>
          <w:rFonts w:cs="Times New Roman"/>
        </w:rPr>
      </w:pPr>
    </w:p>
    <w:p w14:paraId="68C11B15" w14:textId="77777777" w:rsidR="00BC4590" w:rsidRDefault="00BC4590">
      <w:pPr>
        <w:rPr>
          <w:rFonts w:cs="Times New Roman"/>
        </w:rPr>
      </w:pPr>
      <w:r>
        <w:rPr>
          <w:rFonts w:cs="Times New Roman"/>
        </w:rPr>
        <w:br w:type="page"/>
      </w:r>
    </w:p>
    <w:p w14:paraId="5338F0A2" w14:textId="77777777" w:rsidR="00C56815" w:rsidRDefault="00BC4590">
      <w:pPr>
        <w:rPr>
          <w:rFonts w:cs="Times New Roman"/>
        </w:rPr>
      </w:pPr>
      <w:r>
        <w:rPr>
          <w:rFonts w:cs="Times New Roman"/>
        </w:rPr>
        <w:lastRenderedPageBreak/>
        <w:t>MỤC V TỔ CHỨC THỰC HIỆN</w:t>
      </w:r>
      <w:r w:rsidRPr="00BC4590">
        <w:rPr>
          <w:rFonts w:cs="Times New Roman"/>
        </w:rPr>
        <w:tab/>
      </w:r>
      <w:r w:rsidR="00E70BC7" w:rsidRPr="00BC4590">
        <w:rPr>
          <w:rFonts w:cs="Times New Roman"/>
        </w:rPr>
        <w:tab/>
      </w:r>
      <w:r w:rsidR="00E70BC7" w:rsidRPr="00BC4590">
        <w:rPr>
          <w:rFonts w:cs="Times New Roman"/>
        </w:rPr>
        <w:tab/>
      </w:r>
      <w:r w:rsidR="00E70BC7" w:rsidRPr="00BC4590">
        <w:rPr>
          <w:rFonts w:cs="Times New Roman"/>
        </w:rPr>
        <w:tab/>
      </w:r>
      <w:r w:rsidR="00E70BC7" w:rsidRPr="00BC4590">
        <w:rPr>
          <w:rFonts w:cs="Times New Roman"/>
        </w:rPr>
        <w:tab/>
      </w:r>
      <w:r w:rsidR="00E70BC7" w:rsidRPr="00BC4590">
        <w:rPr>
          <w:rFonts w:cs="Times New Roman"/>
        </w:rPr>
        <w:tab/>
      </w:r>
      <w:r w:rsidR="00E70BC7" w:rsidRPr="00BC4590">
        <w:rPr>
          <w:rFonts w:cs="Times New Roman"/>
        </w:rPr>
        <w:tab/>
      </w:r>
      <w:r w:rsidR="00E70BC7" w:rsidRPr="00BC4590">
        <w:rPr>
          <w:rFonts w:cs="Times New Roman"/>
        </w:rPr>
        <w:tab/>
      </w:r>
      <w:r w:rsidR="00E70BC7" w:rsidRPr="00BC4590">
        <w:rPr>
          <w:rFonts w:cs="Times New Roman"/>
        </w:rPr>
        <w:tab/>
      </w:r>
      <w:r w:rsidR="00E70BC7" w:rsidRPr="00BC4590">
        <w:rPr>
          <w:rFonts w:cs="Times New Roman"/>
        </w:rPr>
        <w:tab/>
      </w:r>
      <w:r w:rsidR="00E70BC7" w:rsidRPr="00BC4590">
        <w:rPr>
          <w:rFonts w:cs="Times New Roman"/>
        </w:rPr>
        <w:tab/>
      </w:r>
      <w:r w:rsidR="00E70BC7" w:rsidRPr="00BC4590">
        <w:rPr>
          <w:rFonts w:cs="Times New Roman"/>
        </w:rPr>
        <w:tab/>
      </w:r>
    </w:p>
    <w:tbl>
      <w:tblPr>
        <w:tblW w:w="13759" w:type="dxa"/>
        <w:tblInd w:w="99" w:type="dxa"/>
        <w:tblLook w:val="04A0" w:firstRow="1" w:lastRow="0" w:firstColumn="1" w:lastColumn="0" w:noHBand="0" w:noVBand="1"/>
      </w:tblPr>
      <w:tblGrid>
        <w:gridCol w:w="1040"/>
        <w:gridCol w:w="1125"/>
        <w:gridCol w:w="4507"/>
        <w:gridCol w:w="4312"/>
        <w:gridCol w:w="2775"/>
      </w:tblGrid>
      <w:tr w:rsidR="00BC4590" w:rsidRPr="00BC4590" w14:paraId="156EF866" w14:textId="77777777" w:rsidTr="00CA6595">
        <w:trPr>
          <w:trHeight w:val="360"/>
          <w:tblHeader/>
        </w:trPr>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74684B" w14:textId="77777777" w:rsidR="00BC4590" w:rsidRPr="00BC4590" w:rsidRDefault="00BC4590" w:rsidP="00CA6595">
            <w:pPr>
              <w:rPr>
                <w:rFonts w:cs="Times New Roman"/>
                <w:b/>
                <w:lang w:val="vi-VN" w:eastAsia="vi-VN"/>
              </w:rPr>
            </w:pPr>
            <w:r w:rsidRPr="00BC4590">
              <w:rPr>
                <w:rFonts w:cs="Times New Roman"/>
                <w:b/>
                <w:lang w:val="vi-VN" w:eastAsia="vi-VN"/>
              </w:rPr>
              <w:t>STT</w:t>
            </w:r>
          </w:p>
        </w:tc>
        <w:tc>
          <w:tcPr>
            <w:tcW w:w="1125" w:type="dxa"/>
            <w:tcBorders>
              <w:top w:val="single" w:sz="4" w:space="0" w:color="auto"/>
              <w:left w:val="nil"/>
              <w:bottom w:val="single" w:sz="4" w:space="0" w:color="auto"/>
              <w:right w:val="single" w:sz="4" w:space="0" w:color="auto"/>
            </w:tcBorders>
            <w:shd w:val="clear" w:color="auto" w:fill="auto"/>
            <w:noWrap/>
            <w:vAlign w:val="center"/>
            <w:hideMark/>
          </w:tcPr>
          <w:p w14:paraId="6ED1DF3C" w14:textId="77777777" w:rsidR="00BC4590" w:rsidRPr="00BC4590" w:rsidRDefault="00BC4590" w:rsidP="00CA6595">
            <w:pPr>
              <w:rPr>
                <w:rFonts w:cs="Times New Roman"/>
                <w:b/>
                <w:lang w:val="vi-VN" w:eastAsia="vi-VN"/>
              </w:rPr>
            </w:pPr>
            <w:r w:rsidRPr="00BC4590">
              <w:rPr>
                <w:rFonts w:cs="Times New Roman"/>
                <w:b/>
                <w:lang w:val="vi-VN" w:eastAsia="vi-VN"/>
              </w:rPr>
              <w:t>Điều khoản</w:t>
            </w:r>
          </w:p>
        </w:tc>
        <w:tc>
          <w:tcPr>
            <w:tcW w:w="4507" w:type="dxa"/>
            <w:tcBorders>
              <w:top w:val="single" w:sz="4" w:space="0" w:color="auto"/>
              <w:left w:val="nil"/>
              <w:bottom w:val="single" w:sz="4" w:space="0" w:color="auto"/>
              <w:right w:val="single" w:sz="4" w:space="0" w:color="auto"/>
            </w:tcBorders>
            <w:shd w:val="clear" w:color="auto" w:fill="auto"/>
            <w:noWrap/>
            <w:vAlign w:val="center"/>
            <w:hideMark/>
          </w:tcPr>
          <w:p w14:paraId="046DE069" w14:textId="77777777" w:rsidR="00BC4590" w:rsidRPr="00BC4590" w:rsidRDefault="00BC4590" w:rsidP="00CA6595">
            <w:pPr>
              <w:rPr>
                <w:rFonts w:cs="Times New Roman"/>
                <w:b/>
                <w:lang w:val="vi-VN" w:eastAsia="vi-VN"/>
              </w:rPr>
            </w:pPr>
            <w:r w:rsidRPr="00BC4590">
              <w:rPr>
                <w:rFonts w:cs="Times New Roman"/>
                <w:b/>
                <w:lang w:val="vi-VN" w:eastAsia="vi-VN"/>
              </w:rPr>
              <w:t>Nội dung cũ</w:t>
            </w:r>
          </w:p>
        </w:tc>
        <w:tc>
          <w:tcPr>
            <w:tcW w:w="4312" w:type="dxa"/>
            <w:tcBorders>
              <w:top w:val="single" w:sz="4" w:space="0" w:color="auto"/>
              <w:left w:val="nil"/>
              <w:bottom w:val="single" w:sz="4" w:space="0" w:color="auto"/>
              <w:right w:val="single" w:sz="4" w:space="0" w:color="auto"/>
            </w:tcBorders>
            <w:shd w:val="clear" w:color="auto" w:fill="auto"/>
            <w:noWrap/>
            <w:vAlign w:val="center"/>
            <w:hideMark/>
          </w:tcPr>
          <w:p w14:paraId="0646C6EF" w14:textId="77777777" w:rsidR="00BC4590" w:rsidRPr="00BC4590" w:rsidRDefault="00BC4590" w:rsidP="00CA6595">
            <w:pPr>
              <w:rPr>
                <w:rFonts w:cs="Times New Roman"/>
                <w:b/>
                <w:lang w:val="vi-VN" w:eastAsia="vi-VN"/>
              </w:rPr>
            </w:pPr>
            <w:r w:rsidRPr="00BC4590">
              <w:rPr>
                <w:rFonts w:cs="Times New Roman"/>
                <w:b/>
                <w:lang w:val="vi-VN" w:eastAsia="vi-VN"/>
              </w:rPr>
              <w:t>Nội dung mới</w:t>
            </w:r>
          </w:p>
        </w:tc>
        <w:tc>
          <w:tcPr>
            <w:tcW w:w="2775" w:type="dxa"/>
            <w:tcBorders>
              <w:top w:val="single" w:sz="4" w:space="0" w:color="auto"/>
              <w:left w:val="nil"/>
              <w:bottom w:val="single" w:sz="4" w:space="0" w:color="auto"/>
              <w:right w:val="single" w:sz="4" w:space="0" w:color="auto"/>
            </w:tcBorders>
            <w:shd w:val="clear" w:color="auto" w:fill="auto"/>
            <w:noWrap/>
            <w:vAlign w:val="center"/>
            <w:hideMark/>
          </w:tcPr>
          <w:p w14:paraId="644A676F" w14:textId="77777777" w:rsidR="00BC4590" w:rsidRPr="00BC4590" w:rsidRDefault="00BC4590" w:rsidP="00CA6595">
            <w:pPr>
              <w:rPr>
                <w:rFonts w:cs="Times New Roman"/>
                <w:b/>
                <w:lang w:val="vi-VN" w:eastAsia="vi-VN"/>
              </w:rPr>
            </w:pPr>
            <w:r w:rsidRPr="00BC4590">
              <w:rPr>
                <w:rFonts w:cs="Times New Roman"/>
                <w:b/>
                <w:lang w:val="vi-VN" w:eastAsia="vi-VN"/>
              </w:rPr>
              <w:t>Lý do</w:t>
            </w:r>
          </w:p>
        </w:tc>
      </w:tr>
      <w:tr w:rsidR="00CA6595" w:rsidRPr="00BC4590" w14:paraId="6EEB40AD" w14:textId="77777777" w:rsidTr="00CA6595">
        <w:trPr>
          <w:trHeight w:val="720"/>
        </w:trPr>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3C2A2F" w14:textId="77777777" w:rsidR="00CA6595" w:rsidRPr="00BC4590" w:rsidRDefault="00CA6595" w:rsidP="00CA6595">
            <w:pPr>
              <w:rPr>
                <w:rFonts w:cs="Times New Roman"/>
                <w:lang w:val="vi-VN" w:eastAsia="vi-VN"/>
              </w:rPr>
            </w:pPr>
          </w:p>
        </w:tc>
        <w:tc>
          <w:tcPr>
            <w:tcW w:w="1125" w:type="dxa"/>
            <w:tcBorders>
              <w:top w:val="single" w:sz="4" w:space="0" w:color="auto"/>
              <w:left w:val="nil"/>
              <w:bottom w:val="single" w:sz="4" w:space="0" w:color="auto"/>
              <w:right w:val="single" w:sz="4" w:space="0" w:color="auto"/>
            </w:tcBorders>
            <w:shd w:val="clear" w:color="auto" w:fill="auto"/>
            <w:noWrap/>
            <w:vAlign w:val="center"/>
          </w:tcPr>
          <w:p w14:paraId="682B31B3" w14:textId="77777777" w:rsidR="00CA6595" w:rsidRPr="00BC4590" w:rsidRDefault="00CA6595" w:rsidP="00CA6595">
            <w:pPr>
              <w:rPr>
                <w:rFonts w:cs="Times New Roman"/>
                <w:lang w:eastAsia="vi-VN"/>
              </w:rPr>
            </w:pPr>
          </w:p>
        </w:tc>
        <w:tc>
          <w:tcPr>
            <w:tcW w:w="4507" w:type="dxa"/>
            <w:tcBorders>
              <w:top w:val="single" w:sz="4" w:space="0" w:color="auto"/>
              <w:left w:val="nil"/>
              <w:bottom w:val="single" w:sz="4" w:space="0" w:color="auto"/>
              <w:right w:val="single" w:sz="4" w:space="0" w:color="auto"/>
            </w:tcBorders>
            <w:shd w:val="clear" w:color="auto" w:fill="auto"/>
            <w:noWrap/>
            <w:vAlign w:val="center"/>
          </w:tcPr>
          <w:p w14:paraId="5C1E9E0E" w14:textId="77777777" w:rsidR="00CA6595" w:rsidRPr="00CA6595" w:rsidRDefault="00CA6595" w:rsidP="00CA6595">
            <w:pPr>
              <w:autoSpaceDE w:val="0"/>
              <w:autoSpaceDN w:val="0"/>
              <w:adjustRightInd w:val="0"/>
              <w:spacing w:after="0" w:line="240" w:lineRule="auto"/>
              <w:rPr>
                <w:rFonts w:asciiTheme="majorHAnsi" w:hAnsiTheme="majorHAnsi" w:cstheme="majorHAnsi"/>
                <w:lang w:val="vi-VN" w:eastAsia="vi-VN"/>
              </w:rPr>
            </w:pPr>
            <w:r w:rsidRPr="00CA6595">
              <w:rPr>
                <w:rFonts w:asciiTheme="majorHAnsi" w:hAnsiTheme="majorHAnsi" w:cstheme="majorHAnsi"/>
                <w:szCs w:val="24"/>
              </w:rPr>
              <w:t>Trừ khi có quy định chi tiết về thời điểm áp dụng cho các tàu đã hoạt động, Quy chuẩn này và các bổ sung, sửa đổi của nó được áp dụng đối với các tàu trong giai đoạn đầu của quá trình đóng mới vào hoặc sau ngày các thông tư ban hành chúng có hiệu lực.</w:t>
            </w:r>
          </w:p>
        </w:tc>
        <w:tc>
          <w:tcPr>
            <w:tcW w:w="4312" w:type="dxa"/>
            <w:tcBorders>
              <w:top w:val="single" w:sz="4" w:space="0" w:color="auto"/>
              <w:left w:val="nil"/>
              <w:bottom w:val="single" w:sz="4" w:space="0" w:color="auto"/>
              <w:right w:val="single" w:sz="4" w:space="0" w:color="auto"/>
            </w:tcBorders>
            <w:shd w:val="clear" w:color="auto" w:fill="auto"/>
            <w:vAlign w:val="center"/>
          </w:tcPr>
          <w:p w14:paraId="1DA26CDC" w14:textId="77777777" w:rsidR="00CA6595" w:rsidRPr="00CA6595" w:rsidRDefault="00CA6595" w:rsidP="00CA6595">
            <w:pPr>
              <w:jc w:val="both"/>
              <w:rPr>
                <w:rFonts w:cs="Times New Roman"/>
                <w:color w:val="000000" w:themeColor="text1"/>
                <w:lang w:val="vi-VN"/>
              </w:rPr>
            </w:pPr>
            <w:r w:rsidRPr="00CA6595">
              <w:rPr>
                <w:rFonts w:cs="Times New Roman"/>
                <w:b/>
                <w:bCs/>
                <w:color w:val="000000" w:themeColor="text1"/>
              </w:rPr>
              <w:t>V</w:t>
            </w:r>
            <w:r w:rsidRPr="00CA6595">
              <w:rPr>
                <w:rFonts w:cs="Times New Roman"/>
                <w:b/>
                <w:bCs/>
                <w:color w:val="000000" w:themeColor="text1"/>
                <w:lang w:val="vi-VN"/>
              </w:rPr>
              <w:t>.</w:t>
            </w:r>
            <w:r w:rsidRPr="00CA6595">
              <w:rPr>
                <w:rFonts w:cs="Times New Roman"/>
                <w:b/>
                <w:bCs/>
                <w:color w:val="000000" w:themeColor="text1"/>
              </w:rPr>
              <w:t>3</w:t>
            </w:r>
            <w:r w:rsidRPr="00CA6595">
              <w:rPr>
                <w:rFonts w:cs="Times New Roman"/>
                <w:color w:val="000000" w:themeColor="text1"/>
                <w:lang w:val="vi-VN"/>
              </w:rPr>
              <w:tab/>
            </w:r>
            <w:r w:rsidRPr="00CA6595">
              <w:rPr>
                <w:rFonts w:cs="Times New Roman"/>
                <w:color w:val="000000" w:themeColor="text1"/>
              </w:rPr>
              <w:t>Các quy định từ Tập 2 đến Tập 6 (trừ Phần 14 của Tập 6) của</w:t>
            </w:r>
            <w:r w:rsidRPr="00CA6595">
              <w:rPr>
                <w:rFonts w:cs="Times New Roman"/>
                <w:color w:val="000000" w:themeColor="text1"/>
                <w:lang w:val="vi-VN"/>
              </w:rPr>
              <w:t xml:space="preserve"> Quy chuẩn này được áp dụng đối với các tàu </w:t>
            </w:r>
            <w:r w:rsidRPr="00CA6595">
              <w:rPr>
                <w:rFonts w:cs="Times New Roman"/>
                <w:color w:val="000000" w:themeColor="text1"/>
              </w:rPr>
              <w:t>có giai đoạn bắt đầu</w:t>
            </w:r>
            <w:r w:rsidRPr="00CA6595">
              <w:rPr>
                <w:rFonts w:cs="Times New Roman"/>
                <w:color w:val="000000" w:themeColor="text1"/>
                <w:lang w:val="vi-VN"/>
              </w:rPr>
              <w:t xml:space="preserve"> đóng mới vào hoặc sau ngày thông tư ban hành</w:t>
            </w:r>
            <w:r w:rsidRPr="00CA6595">
              <w:rPr>
                <w:rFonts w:cs="Times New Roman"/>
                <w:color w:val="000000" w:themeColor="text1"/>
              </w:rPr>
              <w:t xml:space="preserve"> Quy chuẩn này</w:t>
            </w:r>
            <w:r w:rsidRPr="00CA6595">
              <w:rPr>
                <w:rFonts w:cs="Times New Roman"/>
                <w:color w:val="000000" w:themeColor="text1"/>
                <w:lang w:val="vi-VN"/>
              </w:rPr>
              <w:t xml:space="preserve"> có hiệu lực.</w:t>
            </w:r>
          </w:p>
          <w:p w14:paraId="7B36EB5E" w14:textId="77777777" w:rsidR="00CA6595" w:rsidRPr="00CA6595" w:rsidRDefault="00CA6595" w:rsidP="00CA6595">
            <w:pPr>
              <w:jc w:val="both"/>
              <w:rPr>
                <w:rFonts w:cs="Times New Roman"/>
                <w:color w:val="000000" w:themeColor="text1"/>
                <w:szCs w:val="24"/>
              </w:rPr>
            </w:pPr>
            <w:r w:rsidRPr="00CA6595">
              <w:rPr>
                <w:rFonts w:cs="Times New Roman"/>
                <w:b/>
                <w:color w:val="000000" w:themeColor="text1"/>
                <w:szCs w:val="24"/>
              </w:rPr>
              <w:t>V.4</w:t>
            </w:r>
            <w:r w:rsidRPr="00CA6595">
              <w:rPr>
                <w:rFonts w:cs="Times New Roman"/>
                <w:color w:val="000000" w:themeColor="text1"/>
                <w:szCs w:val="24"/>
              </w:rPr>
              <w:tab/>
              <w:t>Đối với các tàu có giai đoạn bắt đầu</w:t>
            </w:r>
            <w:r w:rsidRPr="00CA6595">
              <w:rPr>
                <w:rFonts w:cs="Times New Roman"/>
                <w:color w:val="000000" w:themeColor="text1"/>
                <w:szCs w:val="24"/>
                <w:lang w:val="vi-VN"/>
              </w:rPr>
              <w:t xml:space="preserve"> đóng mới</w:t>
            </w:r>
            <w:r w:rsidRPr="00CA6595">
              <w:rPr>
                <w:rFonts w:cs="Times New Roman"/>
                <w:color w:val="000000" w:themeColor="text1"/>
                <w:szCs w:val="24"/>
              </w:rPr>
              <w:t xml:space="preserve"> trước ngày thông tư ban hành Quy chuẩn này có hiệu lực thì các nội dung được quy định từ Tập 2 đến Tập 6 (trừ Phần 14 của Tập 6)</w:t>
            </w:r>
            <w:r w:rsidRPr="00CA6595">
              <w:rPr>
                <w:rFonts w:cs="Times New Roman"/>
                <w:color w:val="000000" w:themeColor="text1"/>
              </w:rPr>
              <w:t xml:space="preserve"> </w:t>
            </w:r>
            <w:r w:rsidRPr="00CA6595">
              <w:rPr>
                <w:rFonts w:cs="Times New Roman"/>
                <w:color w:val="000000" w:themeColor="text1"/>
                <w:szCs w:val="24"/>
              </w:rPr>
              <w:t>của</w:t>
            </w:r>
            <w:r w:rsidRPr="00CA6595">
              <w:rPr>
                <w:rFonts w:cs="Times New Roman"/>
                <w:color w:val="000000" w:themeColor="text1"/>
                <w:szCs w:val="24"/>
                <w:lang w:val="vi-VN"/>
              </w:rPr>
              <w:t xml:space="preserve"> Quy chuẩn này</w:t>
            </w:r>
            <w:r w:rsidRPr="00CA6595">
              <w:rPr>
                <w:rFonts w:cs="Times New Roman"/>
                <w:color w:val="000000" w:themeColor="text1"/>
                <w:szCs w:val="24"/>
              </w:rPr>
              <w:t xml:space="preserve"> vẫn được áp dụng theo các quy chuẩn đã áp dụng để đóng mới tàu.</w:t>
            </w:r>
          </w:p>
          <w:p w14:paraId="04F05EE0" w14:textId="77777777" w:rsidR="00CA6595" w:rsidRPr="00CA6595" w:rsidRDefault="00CA6595" w:rsidP="00CA6595">
            <w:pPr>
              <w:jc w:val="both"/>
              <w:rPr>
                <w:rFonts w:cs="Times New Roman"/>
                <w:color w:val="000000" w:themeColor="text1"/>
                <w:szCs w:val="24"/>
              </w:rPr>
            </w:pPr>
            <w:r w:rsidRPr="00CA6595">
              <w:rPr>
                <w:rFonts w:cs="Times New Roman"/>
                <w:b/>
                <w:color w:val="000000" w:themeColor="text1"/>
                <w:szCs w:val="24"/>
              </w:rPr>
              <w:t>V.5</w:t>
            </w:r>
            <w:r w:rsidRPr="00CA6595">
              <w:rPr>
                <w:rFonts w:cs="Times New Roman"/>
                <w:color w:val="000000" w:themeColor="text1"/>
                <w:szCs w:val="24"/>
              </w:rPr>
              <w:tab/>
            </w:r>
            <w:r w:rsidRPr="00CA6595">
              <w:rPr>
                <w:rFonts w:cs="Times New Roman"/>
                <w:color w:val="000000" w:themeColor="text1"/>
                <w:szCs w:val="24"/>
                <w:lang w:val="vi-VN"/>
              </w:rPr>
              <w:t xml:space="preserve">Trừ </w:t>
            </w:r>
            <w:r w:rsidRPr="00CA6595">
              <w:rPr>
                <w:rFonts w:cs="Times New Roman"/>
                <w:color w:val="000000" w:themeColor="text1"/>
                <w:szCs w:val="24"/>
              </w:rPr>
              <w:t>khi</w:t>
            </w:r>
            <w:r w:rsidRPr="00CA6595">
              <w:rPr>
                <w:rFonts w:cs="Times New Roman"/>
                <w:color w:val="000000" w:themeColor="text1"/>
                <w:szCs w:val="24"/>
                <w:lang w:val="vi-VN"/>
              </w:rPr>
              <w:t xml:space="preserve"> có quy định chi tiết về thời điểm áp dụng cho các tàu </w:t>
            </w:r>
            <w:r w:rsidRPr="00CA6595">
              <w:rPr>
                <w:rFonts w:cs="Times New Roman"/>
                <w:color w:val="000000" w:themeColor="text1"/>
                <w:szCs w:val="24"/>
              </w:rPr>
              <w:t xml:space="preserve">hiện có, các quy định ở Tập 1 và Phần 14 của Tập 6 của Quy chuẩn này được áp dụng cho tất cả các tàu kể từ </w:t>
            </w:r>
            <w:r w:rsidRPr="00CA6595">
              <w:rPr>
                <w:rFonts w:cs="Times New Roman"/>
                <w:color w:val="000000" w:themeColor="text1"/>
                <w:szCs w:val="24"/>
                <w:lang w:val="vi-VN"/>
              </w:rPr>
              <w:t>ngày thông tư ban hành</w:t>
            </w:r>
            <w:r w:rsidRPr="00CA6595">
              <w:rPr>
                <w:rFonts w:cs="Times New Roman"/>
                <w:color w:val="000000" w:themeColor="text1"/>
                <w:szCs w:val="24"/>
              </w:rPr>
              <w:t xml:space="preserve"> Quy chuẩn này</w:t>
            </w:r>
            <w:r w:rsidRPr="00CA6595">
              <w:rPr>
                <w:rFonts w:cs="Times New Roman"/>
                <w:color w:val="000000" w:themeColor="text1"/>
                <w:szCs w:val="24"/>
                <w:lang w:val="vi-VN"/>
              </w:rPr>
              <w:t xml:space="preserve"> có hiệu lực</w:t>
            </w:r>
            <w:r w:rsidRPr="00CA6595">
              <w:rPr>
                <w:rFonts w:cs="Times New Roman"/>
                <w:color w:val="000000" w:themeColor="text1"/>
                <w:szCs w:val="24"/>
              </w:rPr>
              <w:t>.</w:t>
            </w:r>
          </w:p>
          <w:p w14:paraId="1474763E" w14:textId="77777777" w:rsidR="00CA6595" w:rsidRPr="00CA6595" w:rsidRDefault="00CA6595" w:rsidP="00CA6595">
            <w:pPr>
              <w:jc w:val="both"/>
              <w:rPr>
                <w:rFonts w:cs="Times New Roman"/>
                <w:color w:val="000000" w:themeColor="text1"/>
                <w:szCs w:val="24"/>
              </w:rPr>
            </w:pPr>
            <w:r w:rsidRPr="00CA6595">
              <w:rPr>
                <w:rFonts w:cs="Times New Roman"/>
                <w:b/>
                <w:color w:val="000000" w:themeColor="text1"/>
                <w:szCs w:val="24"/>
              </w:rPr>
              <w:t>V</w:t>
            </w:r>
            <w:r w:rsidRPr="00CA6595">
              <w:rPr>
                <w:rFonts w:cs="Times New Roman"/>
                <w:b/>
                <w:color w:val="000000" w:themeColor="text1"/>
                <w:szCs w:val="24"/>
                <w:lang w:val="vi-VN"/>
              </w:rPr>
              <w:t>.6</w:t>
            </w:r>
            <w:r w:rsidRPr="00CA6595">
              <w:rPr>
                <w:rFonts w:cs="Times New Roman"/>
                <w:b/>
                <w:color w:val="000000" w:themeColor="text1"/>
                <w:szCs w:val="24"/>
                <w:lang w:val="vi-VN"/>
              </w:rPr>
              <w:tab/>
            </w:r>
            <w:r w:rsidRPr="00CA6595">
              <w:rPr>
                <w:rFonts w:cs="Times New Roman"/>
                <w:color w:val="000000" w:themeColor="text1"/>
                <w:szCs w:val="24"/>
                <w:lang w:val="vi-VN"/>
              </w:rPr>
              <w:t xml:space="preserve">Các giấy chứng nhận cấp cho tàu trước ngày thông tư ban hành quy chuẩn </w:t>
            </w:r>
            <w:r w:rsidRPr="00CA6595">
              <w:rPr>
                <w:rFonts w:cs="Times New Roman"/>
                <w:color w:val="000000" w:themeColor="text1"/>
                <w:szCs w:val="24"/>
                <w:lang w:val="vi-VN"/>
              </w:rPr>
              <w:lastRenderedPageBreak/>
              <w:t>này có hiệu lực, tiếp tục có hiệu lực đến ngày hết hạn của giấy chứng nhận đó</w:t>
            </w:r>
            <w:r w:rsidRPr="00CA6595">
              <w:rPr>
                <w:rFonts w:cs="Times New Roman"/>
                <w:color w:val="000000" w:themeColor="text1"/>
                <w:szCs w:val="24"/>
              </w:rPr>
              <w:t>.</w:t>
            </w:r>
          </w:p>
          <w:p w14:paraId="52E8EB35" w14:textId="77777777" w:rsidR="00CA6595" w:rsidRPr="00CA6595" w:rsidRDefault="00CA6595" w:rsidP="00CA6595">
            <w:pPr>
              <w:jc w:val="both"/>
              <w:rPr>
                <w:rFonts w:cs="Times New Roman"/>
                <w:lang w:eastAsia="vi-VN"/>
              </w:rPr>
            </w:pPr>
            <w:r w:rsidRPr="00CA6595">
              <w:rPr>
                <w:rFonts w:cs="Times New Roman"/>
                <w:b/>
                <w:color w:val="000000" w:themeColor="text1"/>
                <w:szCs w:val="24"/>
              </w:rPr>
              <w:t>V.7</w:t>
            </w:r>
            <w:r w:rsidRPr="00CA6595">
              <w:rPr>
                <w:rFonts w:cs="Times New Roman"/>
                <w:b/>
                <w:color w:val="000000" w:themeColor="text1"/>
                <w:szCs w:val="24"/>
              </w:rPr>
              <w:tab/>
            </w:r>
            <w:r w:rsidRPr="00CA6595">
              <w:rPr>
                <w:rFonts w:cs="Times New Roman"/>
                <w:color w:val="000000" w:themeColor="text1"/>
                <w:szCs w:val="24"/>
              </w:rPr>
              <w:t>Có thể áp dụng quy chuẩn này ngay từ ngày ban hành Thông tư ban hành Quy chuẩn này.</w:t>
            </w:r>
          </w:p>
        </w:tc>
        <w:tc>
          <w:tcPr>
            <w:tcW w:w="2775" w:type="dxa"/>
            <w:tcBorders>
              <w:top w:val="single" w:sz="4" w:space="0" w:color="auto"/>
              <w:left w:val="nil"/>
              <w:bottom w:val="single" w:sz="4" w:space="0" w:color="auto"/>
              <w:right w:val="single" w:sz="4" w:space="0" w:color="auto"/>
            </w:tcBorders>
            <w:shd w:val="clear" w:color="auto" w:fill="auto"/>
            <w:vAlign w:val="center"/>
          </w:tcPr>
          <w:p w14:paraId="4C94436B" w14:textId="77777777" w:rsidR="00CA6595" w:rsidRPr="00CA6595" w:rsidRDefault="00CA6595" w:rsidP="00CA6595">
            <w:pPr>
              <w:rPr>
                <w:rFonts w:cs="Times New Roman"/>
                <w:lang w:eastAsia="vi-VN"/>
              </w:rPr>
            </w:pPr>
            <w:r>
              <w:rPr>
                <w:rFonts w:cs="Times New Roman"/>
                <w:lang w:eastAsia="vi-VN"/>
              </w:rPr>
              <w:lastRenderedPageBreak/>
              <w:t>Bổ sung thêm cho rõ các quy định áp dụng giữa quy chuẩn mới và quy chuẩn cũ</w:t>
            </w:r>
          </w:p>
        </w:tc>
      </w:tr>
      <w:tr w:rsidR="00CA6595" w14:paraId="427EB2AE" w14:textId="77777777" w:rsidTr="00CA6595">
        <w:tblPrEx>
          <w:tblBorders>
            <w:top w:val="single" w:sz="4" w:space="0" w:color="auto"/>
          </w:tblBorders>
          <w:tblLook w:val="0000" w:firstRow="0" w:lastRow="0" w:firstColumn="0" w:lastColumn="0" w:noHBand="0" w:noVBand="0"/>
        </w:tblPrEx>
        <w:trPr>
          <w:gridBefore w:val="2"/>
          <w:gridAfter w:val="2"/>
          <w:wBefore w:w="2165" w:type="dxa"/>
          <w:wAfter w:w="7087" w:type="dxa"/>
          <w:trHeight w:val="100"/>
        </w:trPr>
        <w:tc>
          <w:tcPr>
            <w:tcW w:w="4507" w:type="dxa"/>
          </w:tcPr>
          <w:p w14:paraId="521D20C3" w14:textId="77777777" w:rsidR="00CA6595" w:rsidRDefault="00CA6595" w:rsidP="00CA6595">
            <w:pPr>
              <w:rPr>
                <w:rFonts w:cs="Times New Roman"/>
              </w:rPr>
            </w:pPr>
          </w:p>
        </w:tc>
      </w:tr>
    </w:tbl>
    <w:p w14:paraId="11998EE3" w14:textId="77777777" w:rsidR="00BC4590" w:rsidRPr="00BC4590" w:rsidRDefault="00BC4590">
      <w:pPr>
        <w:rPr>
          <w:rFonts w:cs="Times New Roman"/>
        </w:rPr>
      </w:pPr>
    </w:p>
    <w:p w14:paraId="4B0B4D7E" w14:textId="77777777" w:rsidR="00E70BC7" w:rsidRPr="00BC4590" w:rsidRDefault="00E70BC7">
      <w:pPr>
        <w:rPr>
          <w:rFonts w:cs="Times New Roman"/>
          <w:b/>
        </w:rPr>
      </w:pPr>
      <w:r w:rsidRPr="00BC4590">
        <w:rPr>
          <w:rFonts w:cs="Times New Roman"/>
          <w:b/>
        </w:rPr>
        <w:tab/>
      </w:r>
      <w:r w:rsidRPr="00BC4590">
        <w:rPr>
          <w:rFonts w:cs="Times New Roman"/>
          <w:b/>
        </w:rPr>
        <w:tab/>
      </w:r>
      <w:r w:rsidRPr="00BC4590">
        <w:rPr>
          <w:rFonts w:cs="Times New Roman"/>
          <w:b/>
        </w:rPr>
        <w:tab/>
      </w:r>
      <w:r w:rsidRPr="00BC4590">
        <w:rPr>
          <w:rFonts w:cs="Times New Roman"/>
          <w:b/>
        </w:rPr>
        <w:tab/>
      </w:r>
      <w:r w:rsidRPr="00BC4590">
        <w:rPr>
          <w:rFonts w:cs="Times New Roman"/>
          <w:b/>
        </w:rPr>
        <w:tab/>
      </w:r>
      <w:r w:rsidRPr="00BC4590">
        <w:rPr>
          <w:rFonts w:cs="Times New Roman"/>
          <w:b/>
        </w:rPr>
        <w:tab/>
      </w:r>
      <w:r w:rsidRPr="00BC4590">
        <w:rPr>
          <w:rFonts w:cs="Times New Roman"/>
          <w:b/>
        </w:rPr>
        <w:tab/>
      </w:r>
      <w:r w:rsidRPr="00BC4590">
        <w:rPr>
          <w:rFonts w:cs="Times New Roman"/>
          <w:b/>
        </w:rPr>
        <w:tab/>
      </w:r>
      <w:r w:rsidRPr="00BC4590">
        <w:rPr>
          <w:rFonts w:cs="Times New Roman"/>
          <w:b/>
        </w:rPr>
        <w:tab/>
      </w:r>
      <w:r w:rsidRPr="00BC4590">
        <w:rPr>
          <w:rFonts w:cs="Times New Roman"/>
          <w:b/>
        </w:rPr>
        <w:tab/>
      </w:r>
      <w:r w:rsidRPr="00BC4590">
        <w:rPr>
          <w:rFonts w:cs="Times New Roman"/>
          <w:b/>
        </w:rPr>
        <w:tab/>
      </w:r>
      <w:r w:rsidRPr="00BC4590">
        <w:rPr>
          <w:rFonts w:cs="Times New Roman"/>
          <w:b/>
        </w:rPr>
        <w:tab/>
        <w:t>TM. BAN SOẠN THẢO</w:t>
      </w:r>
    </w:p>
    <w:p w14:paraId="0BA8A901" w14:textId="77777777" w:rsidR="00E70BC7" w:rsidRPr="00BC4590" w:rsidRDefault="00E70BC7">
      <w:pPr>
        <w:rPr>
          <w:rFonts w:cs="Times New Roman"/>
          <w:b/>
        </w:rPr>
      </w:pPr>
      <w:r w:rsidRPr="00BC4590">
        <w:rPr>
          <w:rFonts w:cs="Times New Roman"/>
          <w:b/>
        </w:rPr>
        <w:tab/>
      </w:r>
      <w:r w:rsidRPr="00BC4590">
        <w:rPr>
          <w:rFonts w:cs="Times New Roman"/>
          <w:b/>
        </w:rPr>
        <w:tab/>
      </w:r>
      <w:r w:rsidRPr="00BC4590">
        <w:rPr>
          <w:rFonts w:cs="Times New Roman"/>
          <w:b/>
        </w:rPr>
        <w:tab/>
      </w:r>
      <w:r w:rsidRPr="00BC4590">
        <w:rPr>
          <w:rFonts w:cs="Times New Roman"/>
          <w:b/>
        </w:rPr>
        <w:tab/>
      </w:r>
      <w:r w:rsidRPr="00BC4590">
        <w:rPr>
          <w:rFonts w:cs="Times New Roman"/>
          <w:b/>
        </w:rPr>
        <w:tab/>
      </w:r>
      <w:r w:rsidRPr="00BC4590">
        <w:rPr>
          <w:rFonts w:cs="Times New Roman"/>
          <w:b/>
        </w:rPr>
        <w:tab/>
      </w:r>
      <w:r w:rsidRPr="00BC4590">
        <w:rPr>
          <w:rFonts w:cs="Times New Roman"/>
          <w:b/>
        </w:rPr>
        <w:tab/>
      </w:r>
      <w:r w:rsidRPr="00BC4590">
        <w:rPr>
          <w:rFonts w:cs="Times New Roman"/>
          <w:b/>
        </w:rPr>
        <w:tab/>
      </w:r>
      <w:r w:rsidRPr="00BC4590">
        <w:rPr>
          <w:rFonts w:cs="Times New Roman"/>
          <w:b/>
        </w:rPr>
        <w:tab/>
      </w:r>
      <w:r w:rsidRPr="00BC4590">
        <w:rPr>
          <w:rFonts w:cs="Times New Roman"/>
          <w:b/>
        </w:rPr>
        <w:tab/>
      </w:r>
      <w:r w:rsidRPr="00BC4590">
        <w:rPr>
          <w:rFonts w:cs="Times New Roman"/>
          <w:b/>
        </w:rPr>
        <w:tab/>
      </w:r>
      <w:r w:rsidRPr="00BC4590">
        <w:rPr>
          <w:rFonts w:cs="Times New Roman"/>
          <w:b/>
        </w:rPr>
        <w:tab/>
        <w:t>CHỦ TRÌ NHIỆM VỤ</w:t>
      </w:r>
    </w:p>
    <w:p w14:paraId="606830C0" w14:textId="77777777" w:rsidR="00E70BC7" w:rsidRPr="00BC4590" w:rsidRDefault="00E70BC7">
      <w:pPr>
        <w:rPr>
          <w:rFonts w:cs="Times New Roman"/>
          <w:b/>
        </w:rPr>
      </w:pPr>
    </w:p>
    <w:p w14:paraId="18232818" w14:textId="77777777" w:rsidR="00E70BC7" w:rsidRPr="00BC4590" w:rsidRDefault="00E70BC7">
      <w:pPr>
        <w:rPr>
          <w:rFonts w:cs="Times New Roman"/>
          <w:b/>
        </w:rPr>
      </w:pPr>
    </w:p>
    <w:p w14:paraId="17C5DB3E" w14:textId="77777777" w:rsidR="00E70BC7" w:rsidRPr="00BC4590" w:rsidRDefault="00E70BC7">
      <w:pPr>
        <w:rPr>
          <w:rFonts w:cs="Times New Roman"/>
          <w:b/>
        </w:rPr>
      </w:pPr>
    </w:p>
    <w:p w14:paraId="1C7887AF" w14:textId="77777777" w:rsidR="00E70BC7" w:rsidRPr="00BC4590" w:rsidRDefault="00E70BC7">
      <w:pPr>
        <w:rPr>
          <w:rFonts w:cs="Times New Roman"/>
          <w:b/>
        </w:rPr>
      </w:pPr>
      <w:r w:rsidRPr="00BC4590">
        <w:rPr>
          <w:rFonts w:cs="Times New Roman"/>
          <w:b/>
        </w:rPr>
        <w:tab/>
      </w:r>
      <w:r w:rsidRPr="00BC4590">
        <w:rPr>
          <w:rFonts w:cs="Times New Roman"/>
          <w:b/>
        </w:rPr>
        <w:tab/>
      </w:r>
      <w:r w:rsidRPr="00BC4590">
        <w:rPr>
          <w:rFonts w:cs="Times New Roman"/>
          <w:b/>
        </w:rPr>
        <w:tab/>
      </w:r>
      <w:r w:rsidRPr="00BC4590">
        <w:rPr>
          <w:rFonts w:cs="Times New Roman"/>
          <w:b/>
        </w:rPr>
        <w:tab/>
      </w:r>
      <w:r w:rsidRPr="00BC4590">
        <w:rPr>
          <w:rFonts w:cs="Times New Roman"/>
          <w:b/>
        </w:rPr>
        <w:tab/>
      </w:r>
      <w:r w:rsidRPr="00BC4590">
        <w:rPr>
          <w:rFonts w:cs="Times New Roman"/>
          <w:b/>
        </w:rPr>
        <w:tab/>
      </w:r>
      <w:r w:rsidRPr="00BC4590">
        <w:rPr>
          <w:rFonts w:cs="Times New Roman"/>
          <w:b/>
        </w:rPr>
        <w:tab/>
      </w:r>
      <w:r w:rsidRPr="00BC4590">
        <w:rPr>
          <w:rFonts w:cs="Times New Roman"/>
          <w:b/>
        </w:rPr>
        <w:tab/>
      </w:r>
      <w:r w:rsidRPr="00BC4590">
        <w:rPr>
          <w:rFonts w:cs="Times New Roman"/>
          <w:b/>
        </w:rPr>
        <w:tab/>
      </w:r>
      <w:r w:rsidRPr="00BC4590">
        <w:rPr>
          <w:rFonts w:cs="Times New Roman"/>
          <w:b/>
        </w:rPr>
        <w:tab/>
      </w:r>
      <w:r w:rsidRPr="00BC4590">
        <w:rPr>
          <w:rFonts w:cs="Times New Roman"/>
          <w:b/>
        </w:rPr>
        <w:tab/>
      </w:r>
      <w:r w:rsidRPr="00BC4590">
        <w:rPr>
          <w:rFonts w:cs="Times New Roman"/>
          <w:b/>
        </w:rPr>
        <w:tab/>
        <w:t xml:space="preserve">  Lương Minh Hiệu</w:t>
      </w:r>
    </w:p>
    <w:sectPr w:rsidR="00E70BC7" w:rsidRPr="00BC4590" w:rsidSect="0034438C">
      <w:footerReference w:type="default" r:id="rId163"/>
      <w:pgSz w:w="16840" w:h="11907" w:orient="landscape" w:code="9"/>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hor" w:initials="A">
    <w:p w14:paraId="7003D0C9" w14:textId="77777777" w:rsidR="001E1944" w:rsidRPr="00E5204B" w:rsidRDefault="001E1944" w:rsidP="00C57BEC">
      <w:pPr>
        <w:pStyle w:val="CommentText"/>
        <w:rPr>
          <w:rFonts w:ascii="Arial" w:hAnsi="Arial" w:cs="Arial"/>
        </w:rPr>
      </w:pPr>
      <w:r>
        <w:rPr>
          <w:rStyle w:val="CommentReference"/>
        </w:rPr>
        <w:annotationRef/>
      </w:r>
      <w:r>
        <w:t>B</w:t>
      </w:r>
      <w:r>
        <w:rPr>
          <w:rFonts w:ascii="Arial" w:hAnsi="Arial" w:cs="Arial"/>
        </w:rPr>
        <w:t>ỏ nội địa đi vì sẽ vô lý nếu tàu HCII quốc tế lại không được chạy VBB.</w:t>
      </w:r>
    </w:p>
  </w:comment>
  <w:comment w:id="0" w:author="vietnh" w:date="2022-11-29T14:45:00Z" w:initials="v">
    <w:p w14:paraId="173FB4C5" w14:textId="02069A59" w:rsidR="001E1944" w:rsidRDefault="001E1944">
      <w:pPr>
        <w:pStyle w:val="CommentText"/>
      </w:pP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003D0C9" w15:done="0"/>
  <w15:commentEx w15:paraId="173FB4C5"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C5FAE4" w14:textId="77777777" w:rsidR="00401210" w:rsidRDefault="00401210" w:rsidP="00A6625C">
      <w:pPr>
        <w:spacing w:after="0" w:line="240" w:lineRule="auto"/>
      </w:pPr>
      <w:r>
        <w:separator/>
      </w:r>
    </w:p>
  </w:endnote>
  <w:endnote w:type="continuationSeparator" w:id="0">
    <w:p w14:paraId="4A2DF381" w14:textId="77777777" w:rsidR="00401210" w:rsidRDefault="00401210" w:rsidP="00A66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Time">
    <w:panose1 w:val="020B0604020202020204"/>
    <w:charset w:val="00"/>
    <w:family w:val="swiss"/>
    <w:pitch w:val="variable"/>
    <w:sig w:usb0="00000003" w:usb1="00000000"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2DDEC" w14:textId="77777777" w:rsidR="001E1944" w:rsidRDefault="001E1944" w:rsidP="006B33CF">
    <w:pPr>
      <w:pStyle w:val="Footer"/>
    </w:pPr>
  </w:p>
  <w:p w14:paraId="37F85EB5" w14:textId="77777777" w:rsidR="001E1944" w:rsidRDefault="001E1944" w:rsidP="006B33CF">
    <w:pPr>
      <w:pStyle w:val="Footer"/>
      <w:jc w:val="righ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7370172"/>
      <w:docPartObj>
        <w:docPartGallery w:val="Page Numbers (Bottom of Page)"/>
        <w:docPartUnique/>
      </w:docPartObj>
    </w:sdtPr>
    <w:sdtEndPr>
      <w:rPr>
        <w:noProof/>
      </w:rPr>
    </w:sdtEndPr>
    <w:sdtContent>
      <w:p w14:paraId="573810B6" w14:textId="5C1D20C2" w:rsidR="001E1944" w:rsidRDefault="001E1944">
        <w:pPr>
          <w:pStyle w:val="Footer"/>
          <w:jc w:val="right"/>
        </w:pPr>
        <w:r>
          <w:fldChar w:fldCharType="begin"/>
        </w:r>
        <w:r>
          <w:instrText xml:space="preserve"> PAGE   \* MERGEFORMAT </w:instrText>
        </w:r>
        <w:r>
          <w:fldChar w:fldCharType="separate"/>
        </w:r>
        <w:r>
          <w:rPr>
            <w:noProof/>
          </w:rPr>
          <w:t>2</w:t>
        </w:r>
        <w:r>
          <w:rPr>
            <w:noProof/>
          </w:rPr>
          <w:fldChar w:fldCharType="end"/>
        </w:r>
        <w:r>
          <w:rPr>
            <w:noProof/>
          </w:rPr>
          <w:t>/</w:t>
        </w:r>
        <w:r>
          <w:rPr>
            <w:noProof/>
          </w:rPr>
          <w:fldChar w:fldCharType="begin"/>
        </w:r>
        <w:r>
          <w:rPr>
            <w:noProof/>
          </w:rPr>
          <w:instrText xml:space="preserve"> NUMPAGES   \* MERGEFORMAT </w:instrText>
        </w:r>
        <w:r>
          <w:rPr>
            <w:noProof/>
          </w:rPr>
          <w:fldChar w:fldCharType="separate"/>
        </w:r>
        <w:r>
          <w:rPr>
            <w:noProof/>
          </w:rPr>
          <w:t>1</w:t>
        </w:r>
        <w:r>
          <w:rPr>
            <w:noProof/>
          </w:rPr>
          <w:fldChar w:fldCharType="end"/>
        </w:r>
      </w:p>
    </w:sdtContent>
  </w:sdt>
  <w:p w14:paraId="1CE5FAD3" w14:textId="77777777" w:rsidR="001E1944" w:rsidRDefault="001E1944">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8894652"/>
      <w:docPartObj>
        <w:docPartGallery w:val="Page Numbers (Bottom of Page)"/>
        <w:docPartUnique/>
      </w:docPartObj>
    </w:sdtPr>
    <w:sdtEndPr>
      <w:rPr>
        <w:noProof/>
      </w:rPr>
    </w:sdtEndPr>
    <w:sdtContent>
      <w:p w14:paraId="0F32CF63" w14:textId="70CC0D05" w:rsidR="001E1944" w:rsidRDefault="001E1944">
        <w:pPr>
          <w:pStyle w:val="Footer"/>
          <w:jc w:val="right"/>
        </w:pPr>
        <w:r>
          <w:fldChar w:fldCharType="begin"/>
        </w:r>
        <w:r>
          <w:instrText xml:space="preserve"> PAGE   \* MERGEFORMAT </w:instrText>
        </w:r>
        <w:r>
          <w:fldChar w:fldCharType="separate"/>
        </w:r>
        <w:r w:rsidR="006D3ADB">
          <w:rPr>
            <w:noProof/>
          </w:rPr>
          <w:t>80</w:t>
        </w:r>
        <w:r>
          <w:rPr>
            <w:noProof/>
          </w:rPr>
          <w:fldChar w:fldCharType="end"/>
        </w:r>
        <w:r>
          <w:rPr>
            <w:noProof/>
          </w:rPr>
          <w:t>/</w:t>
        </w:r>
        <w:r>
          <w:rPr>
            <w:noProof/>
          </w:rPr>
          <w:fldChar w:fldCharType="begin"/>
        </w:r>
        <w:r>
          <w:rPr>
            <w:noProof/>
          </w:rPr>
          <w:instrText xml:space="preserve"> NUMPAGES   \* MERGEFORMAT </w:instrText>
        </w:r>
        <w:r>
          <w:rPr>
            <w:noProof/>
          </w:rPr>
          <w:fldChar w:fldCharType="separate"/>
        </w:r>
        <w:r w:rsidR="006D3ADB">
          <w:rPr>
            <w:noProof/>
          </w:rPr>
          <w:t>98</w:t>
        </w:r>
        <w:r>
          <w:rPr>
            <w:noProof/>
          </w:rPr>
          <w:fldChar w:fldCharType="end"/>
        </w:r>
      </w:p>
    </w:sdtContent>
  </w:sdt>
  <w:p w14:paraId="2B4AC0CA" w14:textId="77777777" w:rsidR="001E1944" w:rsidRDefault="001E1944" w:rsidP="006B33CF">
    <w:pPr>
      <w:pStyle w:val="Footer"/>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A7AA74" w14:textId="77777777" w:rsidR="00401210" w:rsidRDefault="00401210" w:rsidP="00A6625C">
      <w:pPr>
        <w:spacing w:after="0" w:line="240" w:lineRule="auto"/>
      </w:pPr>
      <w:r>
        <w:separator/>
      </w:r>
    </w:p>
  </w:footnote>
  <w:footnote w:type="continuationSeparator" w:id="0">
    <w:p w14:paraId="68644B62" w14:textId="77777777" w:rsidR="00401210" w:rsidRDefault="00401210" w:rsidP="00A6625C">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ietnh">
    <w15:presenceInfo w15:providerId="None" w15:userId="vietn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53B"/>
    <w:rsid w:val="0005444F"/>
    <w:rsid w:val="0006662D"/>
    <w:rsid w:val="000B50ED"/>
    <w:rsid w:val="000D014B"/>
    <w:rsid w:val="000F418F"/>
    <w:rsid w:val="001525B9"/>
    <w:rsid w:val="00165921"/>
    <w:rsid w:val="001B6257"/>
    <w:rsid w:val="001C6B41"/>
    <w:rsid w:val="001E1944"/>
    <w:rsid w:val="001F36F7"/>
    <w:rsid w:val="00224153"/>
    <w:rsid w:val="0022539B"/>
    <w:rsid w:val="00233690"/>
    <w:rsid w:val="00242A5A"/>
    <w:rsid w:val="00253634"/>
    <w:rsid w:val="00254FA1"/>
    <w:rsid w:val="002D4740"/>
    <w:rsid w:val="00304320"/>
    <w:rsid w:val="003049FD"/>
    <w:rsid w:val="00321443"/>
    <w:rsid w:val="0034438C"/>
    <w:rsid w:val="00377EE1"/>
    <w:rsid w:val="00395B77"/>
    <w:rsid w:val="003E5028"/>
    <w:rsid w:val="00401210"/>
    <w:rsid w:val="004040B1"/>
    <w:rsid w:val="00405A4D"/>
    <w:rsid w:val="00420EB4"/>
    <w:rsid w:val="00434946"/>
    <w:rsid w:val="00457889"/>
    <w:rsid w:val="00463806"/>
    <w:rsid w:val="004828FC"/>
    <w:rsid w:val="004835D9"/>
    <w:rsid w:val="004918BC"/>
    <w:rsid w:val="004A06D7"/>
    <w:rsid w:val="004E2976"/>
    <w:rsid w:val="004E506A"/>
    <w:rsid w:val="00502130"/>
    <w:rsid w:val="00502E59"/>
    <w:rsid w:val="00524633"/>
    <w:rsid w:val="00524AA5"/>
    <w:rsid w:val="005350CB"/>
    <w:rsid w:val="00557C46"/>
    <w:rsid w:val="005C6A43"/>
    <w:rsid w:val="005D4491"/>
    <w:rsid w:val="00612B31"/>
    <w:rsid w:val="00616124"/>
    <w:rsid w:val="006302EC"/>
    <w:rsid w:val="0063036F"/>
    <w:rsid w:val="00632F2A"/>
    <w:rsid w:val="00661EE4"/>
    <w:rsid w:val="00683C25"/>
    <w:rsid w:val="006A1FD5"/>
    <w:rsid w:val="006B33CF"/>
    <w:rsid w:val="006B40F8"/>
    <w:rsid w:val="006D270A"/>
    <w:rsid w:val="006D3ADB"/>
    <w:rsid w:val="00775BF6"/>
    <w:rsid w:val="007951A9"/>
    <w:rsid w:val="007C133E"/>
    <w:rsid w:val="007E395D"/>
    <w:rsid w:val="00817629"/>
    <w:rsid w:val="008278D9"/>
    <w:rsid w:val="0083437F"/>
    <w:rsid w:val="008739B1"/>
    <w:rsid w:val="00891B62"/>
    <w:rsid w:val="008C15BD"/>
    <w:rsid w:val="008E3585"/>
    <w:rsid w:val="008F697C"/>
    <w:rsid w:val="009173FD"/>
    <w:rsid w:val="00920D41"/>
    <w:rsid w:val="0093553B"/>
    <w:rsid w:val="00972DB1"/>
    <w:rsid w:val="009A12C2"/>
    <w:rsid w:val="00A22DA0"/>
    <w:rsid w:val="00A37070"/>
    <w:rsid w:val="00A464B5"/>
    <w:rsid w:val="00A6625C"/>
    <w:rsid w:val="00A72E42"/>
    <w:rsid w:val="00A856B4"/>
    <w:rsid w:val="00A954A1"/>
    <w:rsid w:val="00AA229E"/>
    <w:rsid w:val="00AC00F0"/>
    <w:rsid w:val="00AE0BEA"/>
    <w:rsid w:val="00B062A6"/>
    <w:rsid w:val="00B461B3"/>
    <w:rsid w:val="00B71465"/>
    <w:rsid w:val="00B85C43"/>
    <w:rsid w:val="00BC4590"/>
    <w:rsid w:val="00BD2D4A"/>
    <w:rsid w:val="00BF5981"/>
    <w:rsid w:val="00C56815"/>
    <w:rsid w:val="00C57BEC"/>
    <w:rsid w:val="00CA6595"/>
    <w:rsid w:val="00CE44AF"/>
    <w:rsid w:val="00D07883"/>
    <w:rsid w:val="00D15EFD"/>
    <w:rsid w:val="00D36CF7"/>
    <w:rsid w:val="00D82F7A"/>
    <w:rsid w:val="00DF1296"/>
    <w:rsid w:val="00DF37D5"/>
    <w:rsid w:val="00E45C1F"/>
    <w:rsid w:val="00E70BC7"/>
    <w:rsid w:val="00EB1E26"/>
    <w:rsid w:val="00ED57CC"/>
    <w:rsid w:val="00EE3C14"/>
    <w:rsid w:val="00EE4599"/>
    <w:rsid w:val="00EE585B"/>
    <w:rsid w:val="00F02C14"/>
    <w:rsid w:val="00F2275C"/>
    <w:rsid w:val="00F35B61"/>
    <w:rsid w:val="00F872D5"/>
    <w:rsid w:val="00F97B58"/>
    <w:rsid w:val="00FD4B83"/>
    <w:rsid w:val="00FF1DC6"/>
    <w:rsid w:val="00FF5F1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322538"/>
  <w15:docId w15:val="{C77B44D6-37B5-4921-B452-8AC540E0F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539B"/>
    <w:rPr>
      <w:rFonts w:ascii="Times New Roman" w:hAnsi="Times New Roman"/>
      <w:sz w:val="24"/>
    </w:rPr>
  </w:style>
  <w:style w:type="paragraph" w:styleId="Heading3">
    <w:name w:val="heading 3"/>
    <w:basedOn w:val="Normal"/>
    <w:next w:val="Normal"/>
    <w:link w:val="Heading3Char"/>
    <w:qFormat/>
    <w:rsid w:val="00B71465"/>
    <w:pPr>
      <w:spacing w:before="120" w:after="0" w:line="240" w:lineRule="auto"/>
      <w:ind w:left="454" w:hanging="454"/>
      <w:jc w:val="both"/>
      <w:outlineLvl w:val="2"/>
    </w:pPr>
    <w:rPr>
      <w:rFonts w:ascii="Arial" w:eastAsia="Times New Roman" w:hAnsi="Arial" w:cs="Times New Roman"/>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355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goac1">
    <w:name w:val="@_Ngoac(1)"/>
    <w:basedOn w:val="Normal"/>
    <w:rsid w:val="00DF1296"/>
    <w:pPr>
      <w:widowControl w:val="0"/>
      <w:tabs>
        <w:tab w:val="left" w:pos="907"/>
      </w:tabs>
      <w:spacing w:before="120" w:after="0" w:line="288" w:lineRule="auto"/>
      <w:ind w:left="908" w:hanging="454"/>
      <w:jc w:val="both"/>
    </w:pPr>
    <w:rPr>
      <w:rFonts w:ascii="Arial" w:eastAsia="Times New Roman" w:hAnsi="Arial" w:cs="Times New Roman"/>
      <w:szCs w:val="24"/>
    </w:rPr>
  </w:style>
  <w:style w:type="paragraph" w:customStyle="1" w:styleId="Noidung">
    <w:name w:val="@_Noi dung"/>
    <w:basedOn w:val="Normal"/>
    <w:next w:val="Normal"/>
    <w:qFormat/>
    <w:rsid w:val="00DF1296"/>
    <w:pPr>
      <w:tabs>
        <w:tab w:val="left" w:pos="454"/>
      </w:tabs>
      <w:overflowPunct w:val="0"/>
      <w:autoSpaceDE w:val="0"/>
      <w:autoSpaceDN w:val="0"/>
      <w:adjustRightInd w:val="0"/>
      <w:spacing w:before="120" w:after="0" w:line="288" w:lineRule="auto"/>
      <w:ind w:left="454" w:hanging="454"/>
      <w:jc w:val="both"/>
      <w:textAlignment w:val="baseline"/>
    </w:pPr>
    <w:rPr>
      <w:rFonts w:ascii="Arial" w:eastAsia="Times New Roman" w:hAnsi="Arial" w:cs="Times New Roman"/>
      <w:kern w:val="28"/>
      <w:szCs w:val="20"/>
    </w:rPr>
  </w:style>
  <w:style w:type="paragraph" w:customStyle="1" w:styleId="08">
    <w:name w:val="0/8"/>
    <w:basedOn w:val="Normal"/>
    <w:link w:val="08Char"/>
    <w:rsid w:val="00FD4B83"/>
    <w:pPr>
      <w:widowControl w:val="0"/>
      <w:tabs>
        <w:tab w:val="left" w:pos="454"/>
      </w:tabs>
      <w:spacing w:before="120" w:after="0" w:line="240" w:lineRule="auto"/>
      <w:ind w:left="454" w:hanging="454"/>
      <w:jc w:val="both"/>
    </w:pPr>
    <w:rPr>
      <w:rFonts w:ascii="Arial" w:eastAsia="Times New Roman" w:hAnsi="Arial" w:cs="Times New Roman"/>
      <w:szCs w:val="20"/>
    </w:rPr>
  </w:style>
  <w:style w:type="character" w:customStyle="1" w:styleId="08Char">
    <w:name w:val="0/8 Char"/>
    <w:link w:val="08"/>
    <w:rsid w:val="00FD4B83"/>
    <w:rPr>
      <w:rFonts w:ascii="Arial" w:eastAsia="Times New Roman" w:hAnsi="Arial" w:cs="Times New Roman"/>
      <w:sz w:val="24"/>
      <w:szCs w:val="20"/>
    </w:rPr>
  </w:style>
  <w:style w:type="paragraph" w:customStyle="1" w:styleId="016">
    <w:name w:val="0/16"/>
    <w:basedOn w:val="Normal"/>
    <w:link w:val="016Char"/>
    <w:rsid w:val="00FD4B83"/>
    <w:pPr>
      <w:widowControl w:val="0"/>
      <w:tabs>
        <w:tab w:val="left" w:pos="907"/>
      </w:tabs>
      <w:spacing w:before="240" w:after="0" w:line="240" w:lineRule="auto"/>
      <w:ind w:left="907" w:hanging="907"/>
      <w:jc w:val="both"/>
    </w:pPr>
    <w:rPr>
      <w:rFonts w:ascii="Arial" w:eastAsia="Times New Roman" w:hAnsi="Arial" w:cs="Times New Roman"/>
      <w:b/>
      <w:szCs w:val="20"/>
    </w:rPr>
  </w:style>
  <w:style w:type="character" w:customStyle="1" w:styleId="016Char">
    <w:name w:val="0/16 Char"/>
    <w:link w:val="016"/>
    <w:rsid w:val="00FD4B83"/>
    <w:rPr>
      <w:rFonts w:ascii="Arial" w:eastAsia="Times New Roman" w:hAnsi="Arial" w:cs="Times New Roman"/>
      <w:b/>
      <w:sz w:val="24"/>
      <w:szCs w:val="20"/>
    </w:rPr>
  </w:style>
  <w:style w:type="paragraph" w:customStyle="1" w:styleId="viet2">
    <w:name w:val="viet2"/>
    <w:basedOn w:val="Normal"/>
    <w:rsid w:val="00FD4B83"/>
    <w:pPr>
      <w:overflowPunct w:val="0"/>
      <w:autoSpaceDE w:val="0"/>
      <w:autoSpaceDN w:val="0"/>
      <w:adjustRightInd w:val="0"/>
      <w:spacing w:before="120" w:after="0" w:line="240" w:lineRule="auto"/>
      <w:ind w:left="340" w:hanging="340"/>
      <w:jc w:val="both"/>
      <w:textAlignment w:val="baseline"/>
    </w:pPr>
    <w:rPr>
      <w:rFonts w:ascii="VNTime" w:eastAsia="Times New Roman" w:hAnsi="VNTime" w:cs="Times New Roman"/>
      <w:sz w:val="22"/>
      <w:szCs w:val="20"/>
    </w:rPr>
  </w:style>
  <w:style w:type="paragraph" w:customStyle="1" w:styleId="111">
    <w:name w:val="1.1.1"/>
    <w:basedOn w:val="Normal"/>
    <w:qFormat/>
    <w:rsid w:val="00FD4B83"/>
    <w:pPr>
      <w:overflowPunct w:val="0"/>
      <w:autoSpaceDE w:val="0"/>
      <w:autoSpaceDN w:val="0"/>
      <w:adjustRightInd w:val="0"/>
      <w:spacing w:after="0" w:line="240" w:lineRule="auto"/>
      <w:ind w:left="340" w:hanging="340"/>
      <w:jc w:val="both"/>
      <w:textAlignment w:val="baseline"/>
    </w:pPr>
    <w:rPr>
      <w:rFonts w:ascii="VNTime" w:eastAsia="Times New Roman" w:hAnsi="VNTime" w:cs="Times New Roman"/>
      <w:b/>
      <w:sz w:val="22"/>
      <w:szCs w:val="20"/>
    </w:rPr>
  </w:style>
  <w:style w:type="paragraph" w:customStyle="1" w:styleId="StyleBoldLeft0cmHanging08cmBefore6pt">
    <w:name w:val="Style Bold Left:  0 cm Hanging:  0.8 cm Before:  6 pt"/>
    <w:basedOn w:val="Normal"/>
    <w:rsid w:val="00AE0BEA"/>
    <w:pPr>
      <w:spacing w:before="240" w:after="0" w:line="240" w:lineRule="auto"/>
      <w:ind w:left="454" w:hanging="454"/>
    </w:pPr>
    <w:rPr>
      <w:rFonts w:ascii="Arial" w:eastAsia="Times New Roman" w:hAnsi="Arial" w:cs="Times New Roman"/>
      <w:b/>
      <w:bCs/>
      <w:szCs w:val="20"/>
      <w:lang w:val="en-GB"/>
    </w:rPr>
  </w:style>
  <w:style w:type="paragraph" w:customStyle="1" w:styleId="11111111111111111111111">
    <w:name w:val="11111111111111111111111"/>
    <w:basedOn w:val="Normal"/>
    <w:link w:val="11111111111111111111111Char"/>
    <w:rsid w:val="00A464B5"/>
    <w:pPr>
      <w:overflowPunct w:val="0"/>
      <w:autoSpaceDE w:val="0"/>
      <w:autoSpaceDN w:val="0"/>
      <w:adjustRightInd w:val="0"/>
      <w:spacing w:before="120" w:after="0" w:line="288" w:lineRule="auto"/>
      <w:ind w:left="908" w:hanging="454"/>
      <w:jc w:val="both"/>
      <w:textAlignment w:val="baseline"/>
    </w:pPr>
    <w:rPr>
      <w:rFonts w:ascii="Arial" w:eastAsia="Times New Roman" w:hAnsi="Arial" w:cs="Angsana New"/>
      <w:szCs w:val="20"/>
      <w:lang w:bidi="th-TH"/>
    </w:rPr>
  </w:style>
  <w:style w:type="character" w:customStyle="1" w:styleId="11111111111111111111111Char">
    <w:name w:val="11111111111111111111111 Char"/>
    <w:link w:val="11111111111111111111111"/>
    <w:rsid w:val="00A464B5"/>
    <w:rPr>
      <w:rFonts w:ascii="Arial" w:eastAsia="Times New Roman" w:hAnsi="Arial" w:cs="Angsana New"/>
      <w:sz w:val="24"/>
      <w:szCs w:val="20"/>
      <w:lang w:bidi="th-TH"/>
    </w:rPr>
  </w:style>
  <w:style w:type="paragraph" w:customStyle="1" w:styleId="NORMAL1">
    <w:name w:val="NORMAL (1)"/>
    <w:basedOn w:val="Normal"/>
    <w:next w:val="Normal"/>
    <w:link w:val="NORMAL1Char"/>
    <w:autoRedefine/>
    <w:rsid w:val="00A22DA0"/>
    <w:pPr>
      <w:spacing w:before="120" w:after="0" w:line="240" w:lineRule="auto"/>
      <w:ind w:left="908" w:hanging="454"/>
      <w:jc w:val="both"/>
    </w:pPr>
    <w:rPr>
      <w:rFonts w:ascii="Arial" w:eastAsia="MS Mincho" w:hAnsi="Arial" w:cs="Times New Roman"/>
      <w:iCs/>
      <w:szCs w:val="24"/>
      <w:lang w:val="en-GB"/>
    </w:rPr>
  </w:style>
  <w:style w:type="character" w:customStyle="1" w:styleId="NORMAL1Char">
    <w:name w:val="NORMAL (1) Char"/>
    <w:link w:val="NORMAL1"/>
    <w:rsid w:val="00A22DA0"/>
    <w:rPr>
      <w:rFonts w:ascii="Arial" w:eastAsia="MS Mincho" w:hAnsi="Arial" w:cs="Times New Roman"/>
      <w:iCs/>
      <w:sz w:val="24"/>
      <w:szCs w:val="24"/>
      <w:lang w:val="en-GB"/>
    </w:rPr>
  </w:style>
  <w:style w:type="paragraph" w:customStyle="1" w:styleId="normal1indent">
    <w:name w:val="normal (1) indent"/>
    <w:basedOn w:val="NORMAL1"/>
    <w:rsid w:val="00A22DA0"/>
    <w:pPr>
      <w:ind w:left="907" w:firstLine="0"/>
    </w:pPr>
  </w:style>
  <w:style w:type="paragraph" w:customStyle="1" w:styleId="NORMAL10">
    <w:name w:val="NORMAL 1"/>
    <w:basedOn w:val="Normal"/>
    <w:next w:val="Normal"/>
    <w:link w:val="NORMAL1CharChar"/>
    <w:autoRedefine/>
    <w:rsid w:val="0006662D"/>
    <w:pPr>
      <w:spacing w:before="120" w:after="0" w:line="240" w:lineRule="auto"/>
      <w:ind w:left="454" w:hanging="454"/>
      <w:jc w:val="both"/>
    </w:pPr>
    <w:rPr>
      <w:rFonts w:ascii="Arial" w:eastAsia="MS Mincho" w:hAnsi="Arial" w:cs="Times New Roman"/>
      <w:snapToGrid w:val="0"/>
      <w:szCs w:val="24"/>
    </w:rPr>
  </w:style>
  <w:style w:type="character" w:customStyle="1" w:styleId="NORMAL1CharChar">
    <w:name w:val="NORMAL 1 Char Char"/>
    <w:link w:val="NORMAL10"/>
    <w:rsid w:val="0006662D"/>
    <w:rPr>
      <w:rFonts w:ascii="Arial" w:eastAsia="MS Mincho" w:hAnsi="Arial" w:cs="Times New Roman"/>
      <w:snapToGrid w:val="0"/>
      <w:sz w:val="24"/>
      <w:szCs w:val="24"/>
    </w:rPr>
  </w:style>
  <w:style w:type="paragraph" w:customStyle="1" w:styleId="normalleft">
    <w:name w:val="normal left"/>
    <w:basedOn w:val="Normal"/>
    <w:rsid w:val="00D36CF7"/>
    <w:pPr>
      <w:spacing w:before="120" w:after="0" w:line="240" w:lineRule="auto"/>
      <w:ind w:left="454"/>
      <w:jc w:val="both"/>
    </w:pPr>
    <w:rPr>
      <w:rFonts w:ascii="Arial" w:eastAsia="MS Mincho" w:hAnsi="Arial" w:cs="Times New Roman"/>
      <w:szCs w:val="24"/>
    </w:rPr>
  </w:style>
  <w:style w:type="paragraph" w:styleId="BalloonText">
    <w:name w:val="Balloon Text"/>
    <w:basedOn w:val="Normal"/>
    <w:link w:val="BalloonTextChar"/>
    <w:uiPriority w:val="99"/>
    <w:semiHidden/>
    <w:unhideWhenUsed/>
    <w:rsid w:val="00D36C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6CF7"/>
    <w:rPr>
      <w:rFonts w:ascii="Tahoma" w:hAnsi="Tahoma" w:cs="Tahoma"/>
      <w:sz w:val="16"/>
      <w:szCs w:val="16"/>
    </w:rPr>
  </w:style>
  <w:style w:type="paragraph" w:customStyle="1" w:styleId="normalxxx">
    <w:name w:val="normal xxx"/>
    <w:basedOn w:val="Normal"/>
    <w:next w:val="Normal"/>
    <w:rsid w:val="00AA229E"/>
    <w:pPr>
      <w:spacing w:before="120" w:after="0" w:line="240" w:lineRule="auto"/>
      <w:ind w:left="851" w:hanging="851"/>
      <w:jc w:val="both"/>
    </w:pPr>
    <w:rPr>
      <w:rFonts w:ascii="Arial" w:eastAsia="MS Mincho" w:hAnsi="Arial" w:cs="Times New Roman"/>
      <w:szCs w:val="24"/>
    </w:rPr>
  </w:style>
  <w:style w:type="paragraph" w:customStyle="1" w:styleId="NORMAL111">
    <w:name w:val="NORMAL 1.1.1"/>
    <w:basedOn w:val="Normal"/>
    <w:next w:val="Normal"/>
    <w:link w:val="NORMAL111Char"/>
    <w:autoRedefine/>
    <w:rsid w:val="00B71465"/>
    <w:pPr>
      <w:spacing w:before="120" w:after="0" w:line="240" w:lineRule="auto"/>
      <w:ind w:left="851" w:hanging="851"/>
      <w:jc w:val="both"/>
    </w:pPr>
    <w:rPr>
      <w:rFonts w:ascii="Arial" w:eastAsia="Times New Roman" w:hAnsi="Arial" w:cs="Arial"/>
      <w:szCs w:val="24"/>
    </w:rPr>
  </w:style>
  <w:style w:type="paragraph" w:customStyle="1" w:styleId="normal1indent0">
    <w:name w:val="normal 1 indent"/>
    <w:basedOn w:val="NORMAL10"/>
    <w:link w:val="normal1indentChar"/>
    <w:rsid w:val="00B71465"/>
    <w:pPr>
      <w:ind w:firstLine="0"/>
    </w:pPr>
    <w:rPr>
      <w:rFonts w:eastAsia="Times New Roman"/>
      <w:snapToGrid/>
    </w:rPr>
  </w:style>
  <w:style w:type="character" w:customStyle="1" w:styleId="NORMAL111Char">
    <w:name w:val="NORMAL 1.1.1 Char"/>
    <w:link w:val="NORMAL111"/>
    <w:rsid w:val="00B71465"/>
    <w:rPr>
      <w:rFonts w:ascii="Arial" w:eastAsia="Times New Roman" w:hAnsi="Arial" w:cs="Arial"/>
      <w:sz w:val="24"/>
      <w:szCs w:val="24"/>
    </w:rPr>
  </w:style>
  <w:style w:type="character" w:customStyle="1" w:styleId="NORMAL1Char0">
    <w:name w:val="NORMAL 1 Char"/>
    <w:rsid w:val="00B71465"/>
    <w:rPr>
      <w:rFonts w:ascii="Arial" w:hAnsi="Arial"/>
      <w:sz w:val="24"/>
      <w:szCs w:val="24"/>
      <w:lang w:val="en-US" w:eastAsia="en-US" w:bidi="ar-SA"/>
    </w:rPr>
  </w:style>
  <w:style w:type="character" w:customStyle="1" w:styleId="normal1indentChar">
    <w:name w:val="normal 1 indent Char"/>
    <w:basedOn w:val="NORMAL1Char0"/>
    <w:link w:val="normal1indent0"/>
    <w:rsid w:val="00B71465"/>
    <w:rPr>
      <w:rFonts w:ascii="Arial" w:eastAsia="Times New Roman" w:hAnsi="Arial" w:cs="Times New Roman"/>
      <w:sz w:val="24"/>
      <w:szCs w:val="24"/>
      <w:lang w:val="en-US" w:eastAsia="en-US" w:bidi="ar-SA"/>
    </w:rPr>
  </w:style>
  <w:style w:type="character" w:customStyle="1" w:styleId="Heading3Char">
    <w:name w:val="Heading 3 Char"/>
    <w:basedOn w:val="DefaultParagraphFont"/>
    <w:link w:val="Heading3"/>
    <w:rsid w:val="00B71465"/>
    <w:rPr>
      <w:rFonts w:ascii="Arial" w:eastAsia="Times New Roman" w:hAnsi="Arial" w:cs="Times New Roman"/>
      <w:b/>
      <w:sz w:val="24"/>
      <w:szCs w:val="24"/>
    </w:rPr>
  </w:style>
  <w:style w:type="paragraph" w:customStyle="1" w:styleId="NORMALa">
    <w:name w:val="NORMAL (a)"/>
    <w:basedOn w:val="Normal"/>
    <w:next w:val="Normal"/>
    <w:link w:val="NORMALaChar"/>
    <w:autoRedefine/>
    <w:rsid w:val="00B71465"/>
    <w:pPr>
      <w:spacing w:before="120" w:after="0" w:line="240" w:lineRule="auto"/>
      <w:ind w:left="1361" w:hanging="454"/>
      <w:jc w:val="both"/>
    </w:pPr>
    <w:rPr>
      <w:rFonts w:ascii="Arial" w:eastAsia="Times New Roman" w:hAnsi="Arial" w:cs="Times New Roman"/>
      <w:szCs w:val="24"/>
    </w:rPr>
  </w:style>
  <w:style w:type="character" w:customStyle="1" w:styleId="NORMALaChar">
    <w:name w:val="NORMAL (a) Char"/>
    <w:link w:val="NORMALa"/>
    <w:rsid w:val="008278D9"/>
    <w:rPr>
      <w:rFonts w:ascii="Arial" w:eastAsia="Times New Roman" w:hAnsi="Arial" w:cs="Times New Roman"/>
      <w:sz w:val="24"/>
      <w:szCs w:val="24"/>
    </w:rPr>
  </w:style>
  <w:style w:type="paragraph" w:customStyle="1" w:styleId="ANgoac">
    <w:name w:val="A_Ngoac"/>
    <w:basedOn w:val="Normal"/>
    <w:link w:val="ANgoacChar"/>
    <w:rsid w:val="008278D9"/>
    <w:pPr>
      <w:widowControl w:val="0"/>
      <w:tabs>
        <w:tab w:val="left" w:pos="907"/>
      </w:tabs>
      <w:spacing w:before="120" w:after="0" w:line="288" w:lineRule="auto"/>
      <w:ind w:left="908" w:hanging="454"/>
      <w:jc w:val="both"/>
    </w:pPr>
    <w:rPr>
      <w:rFonts w:ascii="Arial" w:eastAsia="Times New Roman" w:hAnsi="Arial" w:cs="Times New Roman"/>
      <w:szCs w:val="24"/>
    </w:rPr>
  </w:style>
  <w:style w:type="character" w:customStyle="1" w:styleId="ANgoacChar">
    <w:name w:val="A_Ngoac Char"/>
    <w:link w:val="ANgoac"/>
    <w:rsid w:val="008278D9"/>
    <w:rPr>
      <w:rFonts w:ascii="Arial" w:eastAsia="Times New Roman" w:hAnsi="Arial" w:cs="Times New Roman"/>
      <w:sz w:val="24"/>
      <w:szCs w:val="24"/>
    </w:rPr>
  </w:style>
  <w:style w:type="paragraph" w:customStyle="1" w:styleId="168">
    <w:name w:val="16/8"/>
    <w:basedOn w:val="Title"/>
    <w:link w:val="168Char"/>
    <w:rsid w:val="003E5028"/>
    <w:pPr>
      <w:widowControl w:val="0"/>
      <w:pBdr>
        <w:bottom w:val="none" w:sz="0" w:space="0" w:color="auto"/>
      </w:pBdr>
      <w:tabs>
        <w:tab w:val="left" w:pos="1361"/>
      </w:tabs>
      <w:spacing w:before="60" w:after="0"/>
      <w:ind w:left="1361" w:hanging="454"/>
      <w:contextualSpacing w:val="0"/>
      <w:jc w:val="both"/>
    </w:pPr>
    <w:rPr>
      <w:rFonts w:ascii="Arial" w:eastAsia="Times New Roman" w:hAnsi="Arial" w:cs="Arial"/>
      <w:b/>
      <w:bCs/>
      <w:color w:val="auto"/>
      <w:spacing w:val="0"/>
      <w:kern w:val="0"/>
      <w:sz w:val="24"/>
      <w:szCs w:val="24"/>
    </w:rPr>
  </w:style>
  <w:style w:type="character" w:customStyle="1" w:styleId="168Char">
    <w:name w:val="16/8 Char"/>
    <w:link w:val="168"/>
    <w:rsid w:val="003E5028"/>
    <w:rPr>
      <w:rFonts w:ascii="Arial" w:eastAsia="Times New Roman" w:hAnsi="Arial" w:cs="Arial"/>
      <w:b/>
      <w:bCs/>
      <w:sz w:val="24"/>
      <w:szCs w:val="24"/>
    </w:rPr>
  </w:style>
  <w:style w:type="paragraph" w:customStyle="1" w:styleId="248">
    <w:name w:val="24/8"/>
    <w:basedOn w:val="168"/>
    <w:link w:val="248Char"/>
    <w:rsid w:val="003E5028"/>
    <w:pPr>
      <w:tabs>
        <w:tab w:val="clear" w:pos="1361"/>
        <w:tab w:val="left" w:pos="1814"/>
      </w:tabs>
      <w:ind w:left="1815"/>
    </w:pPr>
  </w:style>
  <w:style w:type="character" w:customStyle="1" w:styleId="248Char">
    <w:name w:val="24/8 Char"/>
    <w:basedOn w:val="168Char"/>
    <w:link w:val="248"/>
    <w:rsid w:val="003E5028"/>
    <w:rPr>
      <w:rFonts w:ascii="Arial" w:eastAsia="Times New Roman" w:hAnsi="Arial" w:cs="Arial"/>
      <w:b/>
      <w:bCs/>
      <w:sz w:val="24"/>
      <w:szCs w:val="24"/>
    </w:rPr>
  </w:style>
  <w:style w:type="paragraph" w:customStyle="1" w:styleId="88">
    <w:name w:val="8/8"/>
    <w:basedOn w:val="Normal"/>
    <w:link w:val="88Char"/>
    <w:rsid w:val="003E5028"/>
    <w:pPr>
      <w:widowControl w:val="0"/>
      <w:tabs>
        <w:tab w:val="left" w:pos="907"/>
      </w:tabs>
      <w:spacing w:before="60" w:after="0" w:line="240" w:lineRule="auto"/>
      <w:ind w:left="908" w:hanging="454"/>
      <w:jc w:val="both"/>
    </w:pPr>
    <w:rPr>
      <w:rFonts w:ascii="Arial" w:eastAsia="Times New Roman" w:hAnsi="Arial" w:cs="Arial"/>
      <w:szCs w:val="24"/>
    </w:rPr>
  </w:style>
  <w:style w:type="character" w:customStyle="1" w:styleId="88Char">
    <w:name w:val="8/8 Char"/>
    <w:link w:val="88"/>
    <w:rsid w:val="003E5028"/>
    <w:rPr>
      <w:rFonts w:ascii="Arial" w:eastAsia="Times New Roman" w:hAnsi="Arial" w:cs="Arial"/>
      <w:sz w:val="24"/>
      <w:szCs w:val="24"/>
    </w:rPr>
  </w:style>
  <w:style w:type="paragraph" w:customStyle="1" w:styleId="Ngoaca">
    <w:name w:val="@_Ngoac(a)"/>
    <w:basedOn w:val="Ngoac1"/>
    <w:rsid w:val="003E5028"/>
    <w:pPr>
      <w:ind w:left="1361"/>
    </w:pPr>
    <w:rPr>
      <w:lang w:val="pt-BR"/>
    </w:rPr>
  </w:style>
  <w:style w:type="paragraph" w:customStyle="1" w:styleId="368">
    <w:name w:val="36/8"/>
    <w:basedOn w:val="248"/>
    <w:link w:val="368Char"/>
    <w:rsid w:val="003E5028"/>
    <w:pPr>
      <w:tabs>
        <w:tab w:val="clear" w:pos="1814"/>
        <w:tab w:val="left" w:pos="2268"/>
      </w:tabs>
      <w:ind w:left="2268"/>
    </w:pPr>
  </w:style>
  <w:style w:type="character" w:customStyle="1" w:styleId="368Char">
    <w:name w:val="36/8 Char"/>
    <w:basedOn w:val="248Char"/>
    <w:link w:val="368"/>
    <w:rsid w:val="003E5028"/>
    <w:rPr>
      <w:rFonts w:ascii="Arial" w:eastAsia="Times New Roman" w:hAnsi="Arial" w:cs="Arial"/>
      <w:b/>
      <w:bCs/>
      <w:sz w:val="24"/>
      <w:szCs w:val="24"/>
    </w:rPr>
  </w:style>
  <w:style w:type="paragraph" w:customStyle="1" w:styleId="11">
    <w:name w:val="@_1.1"/>
    <w:basedOn w:val="Normal"/>
    <w:next w:val="Normal"/>
    <w:rsid w:val="003E5028"/>
    <w:pPr>
      <w:widowControl w:val="0"/>
      <w:tabs>
        <w:tab w:val="left" w:pos="907"/>
      </w:tabs>
      <w:spacing w:before="240" w:after="0" w:line="240" w:lineRule="auto"/>
      <w:ind w:left="454" w:hanging="454"/>
      <w:outlineLvl w:val="1"/>
    </w:pPr>
    <w:rPr>
      <w:rFonts w:ascii="Arial" w:eastAsia="Times New Roman" w:hAnsi="Arial" w:cs="Times New Roman"/>
      <w:b/>
      <w:szCs w:val="24"/>
    </w:rPr>
  </w:style>
  <w:style w:type="paragraph" w:styleId="Title">
    <w:name w:val="Title"/>
    <w:basedOn w:val="Normal"/>
    <w:next w:val="Normal"/>
    <w:link w:val="TitleChar"/>
    <w:uiPriority w:val="10"/>
    <w:qFormat/>
    <w:rsid w:val="003E502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E5028"/>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A662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625C"/>
    <w:rPr>
      <w:rFonts w:ascii="Times New Roman" w:hAnsi="Times New Roman"/>
      <w:sz w:val="24"/>
    </w:rPr>
  </w:style>
  <w:style w:type="paragraph" w:styleId="Footer">
    <w:name w:val="footer"/>
    <w:basedOn w:val="Normal"/>
    <w:link w:val="FooterChar"/>
    <w:uiPriority w:val="99"/>
    <w:unhideWhenUsed/>
    <w:rsid w:val="00A662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625C"/>
    <w:rPr>
      <w:rFonts w:ascii="Times New Roman" w:hAnsi="Times New Roman"/>
      <w:sz w:val="24"/>
    </w:rPr>
  </w:style>
  <w:style w:type="paragraph" w:customStyle="1" w:styleId="gridtable">
    <w:name w:val="grid table"/>
    <w:basedOn w:val="Normal"/>
    <w:rsid w:val="00233690"/>
    <w:pPr>
      <w:spacing w:before="120" w:after="0" w:line="240" w:lineRule="auto"/>
    </w:pPr>
    <w:rPr>
      <w:rFonts w:ascii="Arial" w:eastAsia="Times New Roman" w:hAnsi="Arial" w:cs="Arial"/>
      <w:sz w:val="20"/>
      <w:szCs w:val="20"/>
    </w:rPr>
  </w:style>
  <w:style w:type="character" w:styleId="CommentReference">
    <w:name w:val="annotation reference"/>
    <w:rsid w:val="00C57BEC"/>
    <w:rPr>
      <w:sz w:val="16"/>
      <w:szCs w:val="16"/>
    </w:rPr>
  </w:style>
  <w:style w:type="paragraph" w:styleId="CommentText">
    <w:name w:val="annotation text"/>
    <w:basedOn w:val="Normal"/>
    <w:link w:val="CommentTextChar"/>
    <w:rsid w:val="00C57BEC"/>
    <w:pPr>
      <w:overflowPunct w:val="0"/>
      <w:autoSpaceDE w:val="0"/>
      <w:autoSpaceDN w:val="0"/>
      <w:adjustRightInd w:val="0"/>
      <w:spacing w:after="0" w:line="240" w:lineRule="auto"/>
      <w:ind w:left="340"/>
      <w:jc w:val="both"/>
      <w:textAlignment w:val="baseline"/>
    </w:pPr>
    <w:rPr>
      <w:rFonts w:ascii="VNTime" w:eastAsia="Times New Roman" w:hAnsi="VNTime" w:cs="Times New Roman"/>
      <w:kern w:val="28"/>
      <w:sz w:val="20"/>
      <w:szCs w:val="20"/>
    </w:rPr>
  </w:style>
  <w:style w:type="character" w:customStyle="1" w:styleId="CommentTextChar">
    <w:name w:val="Comment Text Char"/>
    <w:basedOn w:val="DefaultParagraphFont"/>
    <w:link w:val="CommentText"/>
    <w:rsid w:val="00C57BEC"/>
    <w:rPr>
      <w:rFonts w:ascii="VNTime" w:eastAsia="Times New Roman" w:hAnsi="VNTime" w:cs="Times New Roman"/>
      <w:kern w:val="28"/>
      <w:sz w:val="20"/>
      <w:szCs w:val="20"/>
    </w:rPr>
  </w:style>
  <w:style w:type="paragraph" w:styleId="CommentSubject">
    <w:name w:val="annotation subject"/>
    <w:basedOn w:val="CommentText"/>
    <w:next w:val="CommentText"/>
    <w:link w:val="CommentSubjectChar"/>
    <w:uiPriority w:val="99"/>
    <w:semiHidden/>
    <w:unhideWhenUsed/>
    <w:rsid w:val="0034438C"/>
    <w:pPr>
      <w:overflowPunct/>
      <w:autoSpaceDE/>
      <w:autoSpaceDN/>
      <w:adjustRightInd/>
      <w:spacing w:after="200"/>
      <w:ind w:left="0"/>
      <w:jc w:val="left"/>
      <w:textAlignment w:val="auto"/>
    </w:pPr>
    <w:rPr>
      <w:rFonts w:ascii="Times New Roman" w:eastAsiaTheme="minorHAnsi" w:hAnsi="Times New Roman" w:cstheme="minorBidi"/>
      <w:b/>
      <w:bCs/>
      <w:kern w:val="0"/>
    </w:rPr>
  </w:style>
  <w:style w:type="character" w:customStyle="1" w:styleId="CommentSubjectChar">
    <w:name w:val="Comment Subject Char"/>
    <w:basedOn w:val="CommentTextChar"/>
    <w:link w:val="CommentSubject"/>
    <w:uiPriority w:val="99"/>
    <w:semiHidden/>
    <w:rsid w:val="0034438C"/>
    <w:rPr>
      <w:rFonts w:ascii="Times New Roman" w:eastAsia="Times New Roman" w:hAnsi="Times New Roman" w:cs="Times New Roman"/>
      <w:b/>
      <w:bCs/>
      <w:kern w:val="28"/>
      <w:sz w:val="20"/>
      <w:szCs w:val="20"/>
    </w:rPr>
  </w:style>
  <w:style w:type="paragraph" w:styleId="Revision">
    <w:name w:val="Revision"/>
    <w:hidden/>
    <w:uiPriority w:val="99"/>
    <w:semiHidden/>
    <w:rsid w:val="0034438C"/>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903443">
      <w:bodyDiv w:val="1"/>
      <w:marLeft w:val="0"/>
      <w:marRight w:val="0"/>
      <w:marTop w:val="0"/>
      <w:marBottom w:val="0"/>
      <w:divBdr>
        <w:top w:val="none" w:sz="0" w:space="0" w:color="auto"/>
        <w:left w:val="none" w:sz="0" w:space="0" w:color="auto"/>
        <w:bottom w:val="none" w:sz="0" w:space="0" w:color="auto"/>
        <w:right w:val="none" w:sz="0" w:space="0" w:color="auto"/>
      </w:divBdr>
    </w:div>
    <w:div w:id="1160118855">
      <w:bodyDiv w:val="1"/>
      <w:marLeft w:val="0"/>
      <w:marRight w:val="0"/>
      <w:marTop w:val="0"/>
      <w:marBottom w:val="0"/>
      <w:divBdr>
        <w:top w:val="none" w:sz="0" w:space="0" w:color="auto"/>
        <w:left w:val="none" w:sz="0" w:space="0" w:color="auto"/>
        <w:bottom w:val="none" w:sz="0" w:space="0" w:color="auto"/>
        <w:right w:val="none" w:sz="0" w:space="0" w:color="auto"/>
      </w:divBdr>
    </w:div>
    <w:div w:id="1166700384">
      <w:bodyDiv w:val="1"/>
      <w:marLeft w:val="0"/>
      <w:marRight w:val="0"/>
      <w:marTop w:val="0"/>
      <w:marBottom w:val="0"/>
      <w:divBdr>
        <w:top w:val="none" w:sz="0" w:space="0" w:color="auto"/>
        <w:left w:val="none" w:sz="0" w:space="0" w:color="auto"/>
        <w:bottom w:val="none" w:sz="0" w:space="0" w:color="auto"/>
        <w:right w:val="none" w:sz="0" w:space="0" w:color="auto"/>
      </w:divBdr>
    </w:div>
    <w:div w:id="1494101234">
      <w:bodyDiv w:val="1"/>
      <w:marLeft w:val="0"/>
      <w:marRight w:val="0"/>
      <w:marTop w:val="0"/>
      <w:marBottom w:val="0"/>
      <w:divBdr>
        <w:top w:val="none" w:sz="0" w:space="0" w:color="auto"/>
        <w:left w:val="none" w:sz="0" w:space="0" w:color="auto"/>
        <w:bottom w:val="none" w:sz="0" w:space="0" w:color="auto"/>
        <w:right w:val="none" w:sz="0" w:space="0" w:color="auto"/>
      </w:divBdr>
    </w:div>
    <w:div w:id="1946648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47.wmf"/><Relationship Id="rId21" Type="http://schemas.openxmlformats.org/officeDocument/2006/relationships/oleObject" Target="embeddings/oleObject6.bin"/><Relationship Id="rId42" Type="http://schemas.openxmlformats.org/officeDocument/2006/relationships/oleObject" Target="embeddings/oleObject21.bin"/><Relationship Id="rId63" Type="http://schemas.openxmlformats.org/officeDocument/2006/relationships/image" Target="media/image20.wmf"/><Relationship Id="rId84" Type="http://schemas.openxmlformats.org/officeDocument/2006/relationships/oleObject" Target="embeddings/oleObject45.bin"/><Relationship Id="rId138" Type="http://schemas.openxmlformats.org/officeDocument/2006/relationships/oleObject" Target="embeddings/oleObject72.bin"/><Relationship Id="rId159" Type="http://schemas.openxmlformats.org/officeDocument/2006/relationships/image" Target="media/image68.wmf"/><Relationship Id="rId107" Type="http://schemas.openxmlformats.org/officeDocument/2006/relationships/image" Target="media/image42.wmf"/><Relationship Id="rId11" Type="http://schemas.openxmlformats.org/officeDocument/2006/relationships/oleObject" Target="embeddings/oleObject1.bin"/><Relationship Id="rId32" Type="http://schemas.openxmlformats.org/officeDocument/2006/relationships/oleObject" Target="embeddings/oleObject14.bin"/><Relationship Id="rId53" Type="http://schemas.openxmlformats.org/officeDocument/2006/relationships/oleObject" Target="embeddings/oleObject29.bin"/><Relationship Id="rId74" Type="http://schemas.openxmlformats.org/officeDocument/2006/relationships/oleObject" Target="embeddings/oleObject40.bin"/><Relationship Id="rId128" Type="http://schemas.openxmlformats.org/officeDocument/2006/relationships/oleObject" Target="embeddings/oleObject67.bin"/><Relationship Id="rId149" Type="http://schemas.openxmlformats.org/officeDocument/2006/relationships/image" Target="media/image63.wmf"/><Relationship Id="rId5" Type="http://schemas.openxmlformats.org/officeDocument/2006/relationships/endnotes" Target="endnotes.xml"/><Relationship Id="rId95" Type="http://schemas.openxmlformats.org/officeDocument/2006/relationships/oleObject" Target="embeddings/oleObject51.bin"/><Relationship Id="rId160" Type="http://schemas.openxmlformats.org/officeDocument/2006/relationships/oleObject" Target="embeddings/oleObject83.bin"/><Relationship Id="rId22" Type="http://schemas.openxmlformats.org/officeDocument/2006/relationships/image" Target="media/image7.wmf"/><Relationship Id="rId43" Type="http://schemas.openxmlformats.org/officeDocument/2006/relationships/image" Target="media/image13.wmf"/><Relationship Id="rId64" Type="http://schemas.openxmlformats.org/officeDocument/2006/relationships/oleObject" Target="embeddings/oleObject35.bin"/><Relationship Id="rId118" Type="http://schemas.openxmlformats.org/officeDocument/2006/relationships/oleObject" Target="embeddings/oleObject62.bin"/><Relationship Id="rId139" Type="http://schemas.openxmlformats.org/officeDocument/2006/relationships/image" Target="media/image58.wmf"/><Relationship Id="rId85" Type="http://schemas.openxmlformats.org/officeDocument/2006/relationships/image" Target="media/image31.wmf"/><Relationship Id="rId150" Type="http://schemas.openxmlformats.org/officeDocument/2006/relationships/oleObject" Target="embeddings/oleObject78.bin"/><Relationship Id="rId12" Type="http://schemas.openxmlformats.org/officeDocument/2006/relationships/image" Target="media/image2.wmf"/><Relationship Id="rId17" Type="http://schemas.openxmlformats.org/officeDocument/2006/relationships/oleObject" Target="embeddings/oleObject4.bin"/><Relationship Id="rId33" Type="http://schemas.openxmlformats.org/officeDocument/2006/relationships/oleObject" Target="embeddings/oleObject15.bin"/><Relationship Id="rId38" Type="http://schemas.openxmlformats.org/officeDocument/2006/relationships/oleObject" Target="embeddings/oleObject19.bin"/><Relationship Id="rId59" Type="http://schemas.openxmlformats.org/officeDocument/2006/relationships/image" Target="media/image18.wmf"/><Relationship Id="rId103" Type="http://schemas.openxmlformats.org/officeDocument/2006/relationships/oleObject" Target="embeddings/oleObject55.bin"/><Relationship Id="rId108" Type="http://schemas.openxmlformats.org/officeDocument/2006/relationships/oleObject" Target="embeddings/oleObject57.bin"/><Relationship Id="rId124" Type="http://schemas.openxmlformats.org/officeDocument/2006/relationships/oleObject" Target="embeddings/oleObject65.bin"/><Relationship Id="rId129" Type="http://schemas.openxmlformats.org/officeDocument/2006/relationships/image" Target="media/image53.wmf"/><Relationship Id="rId54" Type="http://schemas.openxmlformats.org/officeDocument/2006/relationships/oleObject" Target="embeddings/oleObject30.bin"/><Relationship Id="rId70" Type="http://schemas.openxmlformats.org/officeDocument/2006/relationships/oleObject" Target="embeddings/oleObject38.bin"/><Relationship Id="rId75" Type="http://schemas.openxmlformats.org/officeDocument/2006/relationships/image" Target="media/image26.wmf"/><Relationship Id="rId91" Type="http://schemas.openxmlformats.org/officeDocument/2006/relationships/oleObject" Target="embeddings/oleObject49.bin"/><Relationship Id="rId96" Type="http://schemas.openxmlformats.org/officeDocument/2006/relationships/image" Target="media/image36.wmf"/><Relationship Id="rId140" Type="http://schemas.openxmlformats.org/officeDocument/2006/relationships/oleObject" Target="embeddings/oleObject73.bin"/><Relationship Id="rId145" Type="http://schemas.openxmlformats.org/officeDocument/2006/relationships/image" Target="media/image61.wmf"/><Relationship Id="rId161" Type="http://schemas.openxmlformats.org/officeDocument/2006/relationships/image" Target="media/image69.wmf"/><Relationship Id="rId166" Type="http://schemas.openxmlformats.org/officeDocument/2006/relationships/theme" Target="theme/theme1.xml"/><Relationship Id="rId1" Type="http://schemas.openxmlformats.org/officeDocument/2006/relationships/styles" Target="styles.xml"/><Relationship Id="rId6" Type="http://schemas.openxmlformats.org/officeDocument/2006/relationships/footer" Target="footer1.xml"/><Relationship Id="rId23" Type="http://schemas.openxmlformats.org/officeDocument/2006/relationships/oleObject" Target="embeddings/oleObject7.bin"/><Relationship Id="rId28" Type="http://schemas.openxmlformats.org/officeDocument/2006/relationships/oleObject" Target="embeddings/oleObject10.bin"/><Relationship Id="rId49" Type="http://schemas.openxmlformats.org/officeDocument/2006/relationships/oleObject" Target="embeddings/oleObject25.bin"/><Relationship Id="rId114" Type="http://schemas.openxmlformats.org/officeDocument/2006/relationships/oleObject" Target="embeddings/oleObject60.bin"/><Relationship Id="rId119" Type="http://schemas.openxmlformats.org/officeDocument/2006/relationships/image" Target="media/image48.wmf"/><Relationship Id="rId44" Type="http://schemas.openxmlformats.org/officeDocument/2006/relationships/oleObject" Target="embeddings/oleObject22.bin"/><Relationship Id="rId60" Type="http://schemas.openxmlformats.org/officeDocument/2006/relationships/oleObject" Target="embeddings/oleObject33.bin"/><Relationship Id="rId65" Type="http://schemas.openxmlformats.org/officeDocument/2006/relationships/image" Target="media/image21.wmf"/><Relationship Id="rId81" Type="http://schemas.openxmlformats.org/officeDocument/2006/relationships/image" Target="media/image29.wmf"/><Relationship Id="rId86" Type="http://schemas.openxmlformats.org/officeDocument/2006/relationships/oleObject" Target="embeddings/oleObject46.bin"/><Relationship Id="rId130" Type="http://schemas.openxmlformats.org/officeDocument/2006/relationships/oleObject" Target="embeddings/oleObject68.bin"/><Relationship Id="rId135" Type="http://schemas.openxmlformats.org/officeDocument/2006/relationships/image" Target="media/image56.wmf"/><Relationship Id="rId151" Type="http://schemas.openxmlformats.org/officeDocument/2006/relationships/image" Target="media/image64.wmf"/><Relationship Id="rId156" Type="http://schemas.openxmlformats.org/officeDocument/2006/relationships/oleObject" Target="embeddings/oleObject81.bin"/><Relationship Id="rId13" Type="http://schemas.openxmlformats.org/officeDocument/2006/relationships/oleObject" Target="embeddings/oleObject2.bin"/><Relationship Id="rId18" Type="http://schemas.openxmlformats.org/officeDocument/2006/relationships/image" Target="media/image5.wmf"/><Relationship Id="rId39" Type="http://schemas.openxmlformats.org/officeDocument/2006/relationships/image" Target="media/image11.wmf"/><Relationship Id="rId109" Type="http://schemas.openxmlformats.org/officeDocument/2006/relationships/image" Target="media/image43.wmf"/><Relationship Id="rId34" Type="http://schemas.openxmlformats.org/officeDocument/2006/relationships/oleObject" Target="embeddings/oleObject16.bin"/><Relationship Id="rId50" Type="http://schemas.openxmlformats.org/officeDocument/2006/relationships/oleObject" Target="embeddings/oleObject26.bin"/><Relationship Id="rId55" Type="http://schemas.openxmlformats.org/officeDocument/2006/relationships/image" Target="media/image16.wmf"/><Relationship Id="rId76" Type="http://schemas.openxmlformats.org/officeDocument/2006/relationships/oleObject" Target="embeddings/oleObject41.bin"/><Relationship Id="rId97" Type="http://schemas.openxmlformats.org/officeDocument/2006/relationships/oleObject" Target="embeddings/oleObject52.bin"/><Relationship Id="rId104" Type="http://schemas.openxmlformats.org/officeDocument/2006/relationships/image" Target="media/image40.wmf"/><Relationship Id="rId120" Type="http://schemas.openxmlformats.org/officeDocument/2006/relationships/oleObject" Target="embeddings/oleObject63.bin"/><Relationship Id="rId125" Type="http://schemas.openxmlformats.org/officeDocument/2006/relationships/image" Target="media/image51.wmf"/><Relationship Id="rId141" Type="http://schemas.openxmlformats.org/officeDocument/2006/relationships/image" Target="media/image59.wmf"/><Relationship Id="rId146" Type="http://schemas.openxmlformats.org/officeDocument/2006/relationships/oleObject" Target="embeddings/oleObject76.bin"/><Relationship Id="rId7" Type="http://schemas.openxmlformats.org/officeDocument/2006/relationships/footer" Target="footer2.xml"/><Relationship Id="rId71" Type="http://schemas.openxmlformats.org/officeDocument/2006/relationships/image" Target="media/image24.wmf"/><Relationship Id="rId92" Type="http://schemas.openxmlformats.org/officeDocument/2006/relationships/image" Target="media/image34.wmf"/><Relationship Id="rId162" Type="http://schemas.openxmlformats.org/officeDocument/2006/relationships/oleObject" Target="embeddings/oleObject84.bin"/><Relationship Id="rId2" Type="http://schemas.openxmlformats.org/officeDocument/2006/relationships/settings" Target="settings.xml"/><Relationship Id="rId29" Type="http://schemas.openxmlformats.org/officeDocument/2006/relationships/oleObject" Target="embeddings/oleObject11.bin"/><Relationship Id="rId24" Type="http://schemas.openxmlformats.org/officeDocument/2006/relationships/image" Target="media/image8.wmf"/><Relationship Id="rId40" Type="http://schemas.openxmlformats.org/officeDocument/2006/relationships/oleObject" Target="embeddings/oleObject20.bin"/><Relationship Id="rId45" Type="http://schemas.openxmlformats.org/officeDocument/2006/relationships/image" Target="media/image14.wmf"/><Relationship Id="rId66" Type="http://schemas.openxmlformats.org/officeDocument/2006/relationships/oleObject" Target="embeddings/oleObject36.bin"/><Relationship Id="rId87" Type="http://schemas.openxmlformats.org/officeDocument/2006/relationships/image" Target="media/image32.wmf"/><Relationship Id="rId110" Type="http://schemas.openxmlformats.org/officeDocument/2006/relationships/oleObject" Target="embeddings/oleObject58.bin"/><Relationship Id="rId115" Type="http://schemas.openxmlformats.org/officeDocument/2006/relationships/image" Target="media/image46.wmf"/><Relationship Id="rId131" Type="http://schemas.openxmlformats.org/officeDocument/2006/relationships/image" Target="media/image54.wmf"/><Relationship Id="rId136" Type="http://schemas.openxmlformats.org/officeDocument/2006/relationships/oleObject" Target="embeddings/oleObject71.bin"/><Relationship Id="rId157" Type="http://schemas.openxmlformats.org/officeDocument/2006/relationships/image" Target="media/image67.wmf"/><Relationship Id="rId61" Type="http://schemas.openxmlformats.org/officeDocument/2006/relationships/image" Target="media/image19.wmf"/><Relationship Id="rId82" Type="http://schemas.openxmlformats.org/officeDocument/2006/relationships/oleObject" Target="embeddings/oleObject44.bin"/><Relationship Id="rId152" Type="http://schemas.openxmlformats.org/officeDocument/2006/relationships/oleObject" Target="embeddings/oleObject79.bin"/><Relationship Id="rId19" Type="http://schemas.openxmlformats.org/officeDocument/2006/relationships/oleObject" Target="embeddings/oleObject5.bin"/><Relationship Id="rId14" Type="http://schemas.openxmlformats.org/officeDocument/2006/relationships/image" Target="media/image3.wmf"/><Relationship Id="rId30" Type="http://schemas.openxmlformats.org/officeDocument/2006/relationships/oleObject" Target="embeddings/oleObject12.bin"/><Relationship Id="rId35" Type="http://schemas.openxmlformats.org/officeDocument/2006/relationships/oleObject" Target="embeddings/oleObject17.bin"/><Relationship Id="rId56" Type="http://schemas.openxmlformats.org/officeDocument/2006/relationships/oleObject" Target="embeddings/oleObject31.bin"/><Relationship Id="rId77" Type="http://schemas.openxmlformats.org/officeDocument/2006/relationships/image" Target="media/image27.wmf"/><Relationship Id="rId100" Type="http://schemas.openxmlformats.org/officeDocument/2006/relationships/image" Target="media/image38.wmf"/><Relationship Id="rId105" Type="http://schemas.openxmlformats.org/officeDocument/2006/relationships/image" Target="media/image41.wmf"/><Relationship Id="rId126" Type="http://schemas.openxmlformats.org/officeDocument/2006/relationships/oleObject" Target="embeddings/oleObject66.bin"/><Relationship Id="rId147" Type="http://schemas.openxmlformats.org/officeDocument/2006/relationships/image" Target="media/image62.wmf"/><Relationship Id="rId8" Type="http://schemas.openxmlformats.org/officeDocument/2006/relationships/comments" Target="comments.xml"/><Relationship Id="rId51" Type="http://schemas.openxmlformats.org/officeDocument/2006/relationships/oleObject" Target="embeddings/oleObject27.bin"/><Relationship Id="rId72" Type="http://schemas.openxmlformats.org/officeDocument/2006/relationships/oleObject" Target="embeddings/oleObject39.bin"/><Relationship Id="rId93" Type="http://schemas.openxmlformats.org/officeDocument/2006/relationships/oleObject" Target="embeddings/oleObject50.bin"/><Relationship Id="rId98" Type="http://schemas.openxmlformats.org/officeDocument/2006/relationships/image" Target="media/image37.wmf"/><Relationship Id="rId121" Type="http://schemas.openxmlformats.org/officeDocument/2006/relationships/image" Target="media/image49.wmf"/><Relationship Id="rId142" Type="http://schemas.openxmlformats.org/officeDocument/2006/relationships/oleObject" Target="embeddings/oleObject74.bin"/><Relationship Id="rId163" Type="http://schemas.openxmlformats.org/officeDocument/2006/relationships/footer" Target="footer3.xml"/><Relationship Id="rId3" Type="http://schemas.openxmlformats.org/officeDocument/2006/relationships/webSettings" Target="webSettings.xml"/><Relationship Id="rId25" Type="http://schemas.openxmlformats.org/officeDocument/2006/relationships/oleObject" Target="embeddings/oleObject8.bin"/><Relationship Id="rId46" Type="http://schemas.openxmlformats.org/officeDocument/2006/relationships/oleObject" Target="embeddings/oleObject23.bin"/><Relationship Id="rId67" Type="http://schemas.openxmlformats.org/officeDocument/2006/relationships/image" Target="media/image22.wmf"/><Relationship Id="rId116" Type="http://schemas.openxmlformats.org/officeDocument/2006/relationships/oleObject" Target="embeddings/oleObject61.bin"/><Relationship Id="rId137" Type="http://schemas.openxmlformats.org/officeDocument/2006/relationships/image" Target="media/image57.wmf"/><Relationship Id="rId158" Type="http://schemas.openxmlformats.org/officeDocument/2006/relationships/oleObject" Target="embeddings/oleObject82.bin"/><Relationship Id="rId20" Type="http://schemas.openxmlformats.org/officeDocument/2006/relationships/image" Target="media/image6.wmf"/><Relationship Id="rId41" Type="http://schemas.openxmlformats.org/officeDocument/2006/relationships/image" Target="media/image12.wmf"/><Relationship Id="rId62" Type="http://schemas.openxmlformats.org/officeDocument/2006/relationships/oleObject" Target="embeddings/oleObject34.bin"/><Relationship Id="rId83" Type="http://schemas.openxmlformats.org/officeDocument/2006/relationships/image" Target="media/image30.wmf"/><Relationship Id="rId88" Type="http://schemas.openxmlformats.org/officeDocument/2006/relationships/oleObject" Target="embeddings/oleObject47.bin"/><Relationship Id="rId111" Type="http://schemas.openxmlformats.org/officeDocument/2006/relationships/image" Target="media/image44.wmf"/><Relationship Id="rId132" Type="http://schemas.openxmlformats.org/officeDocument/2006/relationships/oleObject" Target="embeddings/oleObject69.bin"/><Relationship Id="rId153" Type="http://schemas.openxmlformats.org/officeDocument/2006/relationships/image" Target="media/image65.wmf"/><Relationship Id="rId15" Type="http://schemas.openxmlformats.org/officeDocument/2006/relationships/oleObject" Target="embeddings/oleObject3.bin"/><Relationship Id="rId36" Type="http://schemas.openxmlformats.org/officeDocument/2006/relationships/oleObject" Target="embeddings/oleObject18.bin"/><Relationship Id="rId57" Type="http://schemas.openxmlformats.org/officeDocument/2006/relationships/image" Target="media/image17.wmf"/><Relationship Id="rId106" Type="http://schemas.openxmlformats.org/officeDocument/2006/relationships/oleObject" Target="embeddings/oleObject56.bin"/><Relationship Id="rId127" Type="http://schemas.openxmlformats.org/officeDocument/2006/relationships/image" Target="media/image52.wmf"/><Relationship Id="rId10" Type="http://schemas.openxmlformats.org/officeDocument/2006/relationships/image" Target="media/image1.wmf"/><Relationship Id="rId31" Type="http://schemas.openxmlformats.org/officeDocument/2006/relationships/oleObject" Target="embeddings/oleObject13.bin"/><Relationship Id="rId52" Type="http://schemas.openxmlformats.org/officeDocument/2006/relationships/oleObject" Target="embeddings/oleObject28.bin"/><Relationship Id="rId73" Type="http://schemas.openxmlformats.org/officeDocument/2006/relationships/image" Target="media/image25.wmf"/><Relationship Id="rId78" Type="http://schemas.openxmlformats.org/officeDocument/2006/relationships/oleObject" Target="embeddings/oleObject42.bin"/><Relationship Id="rId94" Type="http://schemas.openxmlformats.org/officeDocument/2006/relationships/image" Target="media/image35.wmf"/><Relationship Id="rId99" Type="http://schemas.openxmlformats.org/officeDocument/2006/relationships/oleObject" Target="embeddings/oleObject53.bin"/><Relationship Id="rId101" Type="http://schemas.openxmlformats.org/officeDocument/2006/relationships/oleObject" Target="embeddings/oleObject54.bin"/><Relationship Id="rId122" Type="http://schemas.openxmlformats.org/officeDocument/2006/relationships/oleObject" Target="embeddings/oleObject64.bin"/><Relationship Id="rId143" Type="http://schemas.openxmlformats.org/officeDocument/2006/relationships/image" Target="media/image60.wmf"/><Relationship Id="rId148" Type="http://schemas.openxmlformats.org/officeDocument/2006/relationships/oleObject" Target="embeddings/oleObject77.bin"/><Relationship Id="rId164" Type="http://schemas.openxmlformats.org/officeDocument/2006/relationships/fontTable" Target="fontTable.xml"/><Relationship Id="rId4" Type="http://schemas.openxmlformats.org/officeDocument/2006/relationships/footnotes" Target="footnotes.xml"/><Relationship Id="rId9" Type="http://schemas.microsoft.com/office/2011/relationships/commentsExtended" Target="commentsExtended.xml"/><Relationship Id="rId26" Type="http://schemas.openxmlformats.org/officeDocument/2006/relationships/image" Target="media/image9.wmf"/><Relationship Id="rId47" Type="http://schemas.openxmlformats.org/officeDocument/2006/relationships/image" Target="media/image15.wmf"/><Relationship Id="rId68" Type="http://schemas.openxmlformats.org/officeDocument/2006/relationships/oleObject" Target="embeddings/oleObject37.bin"/><Relationship Id="rId89" Type="http://schemas.openxmlformats.org/officeDocument/2006/relationships/oleObject" Target="embeddings/oleObject48.bin"/><Relationship Id="rId112" Type="http://schemas.openxmlformats.org/officeDocument/2006/relationships/oleObject" Target="embeddings/oleObject59.bin"/><Relationship Id="rId133" Type="http://schemas.openxmlformats.org/officeDocument/2006/relationships/image" Target="media/image55.wmf"/><Relationship Id="rId154" Type="http://schemas.openxmlformats.org/officeDocument/2006/relationships/oleObject" Target="embeddings/oleObject80.bin"/><Relationship Id="rId16" Type="http://schemas.openxmlformats.org/officeDocument/2006/relationships/image" Target="media/image4.wmf"/><Relationship Id="rId37" Type="http://schemas.openxmlformats.org/officeDocument/2006/relationships/image" Target="media/image10.wmf"/><Relationship Id="rId58" Type="http://schemas.openxmlformats.org/officeDocument/2006/relationships/oleObject" Target="embeddings/oleObject32.bin"/><Relationship Id="rId79" Type="http://schemas.openxmlformats.org/officeDocument/2006/relationships/image" Target="media/image28.wmf"/><Relationship Id="rId102" Type="http://schemas.openxmlformats.org/officeDocument/2006/relationships/image" Target="media/image39.wmf"/><Relationship Id="rId123" Type="http://schemas.openxmlformats.org/officeDocument/2006/relationships/image" Target="media/image50.wmf"/><Relationship Id="rId144" Type="http://schemas.openxmlformats.org/officeDocument/2006/relationships/oleObject" Target="embeddings/oleObject75.bin"/><Relationship Id="rId90" Type="http://schemas.openxmlformats.org/officeDocument/2006/relationships/image" Target="media/image33.wmf"/><Relationship Id="rId165" Type="http://schemas.microsoft.com/office/2011/relationships/people" Target="people.xml"/><Relationship Id="rId27" Type="http://schemas.openxmlformats.org/officeDocument/2006/relationships/oleObject" Target="embeddings/oleObject9.bin"/><Relationship Id="rId48" Type="http://schemas.openxmlformats.org/officeDocument/2006/relationships/oleObject" Target="embeddings/oleObject24.bin"/><Relationship Id="rId69" Type="http://schemas.openxmlformats.org/officeDocument/2006/relationships/image" Target="media/image23.wmf"/><Relationship Id="rId113" Type="http://schemas.openxmlformats.org/officeDocument/2006/relationships/image" Target="media/image45.wmf"/><Relationship Id="rId134" Type="http://schemas.openxmlformats.org/officeDocument/2006/relationships/oleObject" Target="embeddings/oleObject70.bin"/><Relationship Id="rId80" Type="http://schemas.openxmlformats.org/officeDocument/2006/relationships/oleObject" Target="embeddings/oleObject43.bin"/><Relationship Id="rId155" Type="http://schemas.openxmlformats.org/officeDocument/2006/relationships/image" Target="media/image6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98</Pages>
  <Words>13926</Words>
  <Characters>79384</Characters>
  <Application>Microsoft Office Word</Application>
  <DocSecurity>0</DocSecurity>
  <Lines>661</Lines>
  <Paragraphs>186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Luong Minh Hieu</dc:creator>
  <cp:lastModifiedBy>vietnh</cp:lastModifiedBy>
  <cp:revision>3</cp:revision>
  <cp:lastPrinted>2021-10-25T04:22:00Z</cp:lastPrinted>
  <dcterms:created xsi:type="dcterms:W3CDTF">2022-11-29T07:50:00Z</dcterms:created>
  <dcterms:modified xsi:type="dcterms:W3CDTF">2022-11-29T08:03:00Z</dcterms:modified>
</cp:coreProperties>
</file>